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04C68A05" w:rsidR="0024279E" w:rsidRPr="00603221" w:rsidRDefault="0024279E" w:rsidP="0024279E">
      <w:pPr>
        <w:jc w:val="center"/>
        <w:rPr>
          <w:b/>
          <w:sz w:val="32"/>
          <w:szCs w:val="32"/>
          <w:lang w:val="el-GR"/>
        </w:rPr>
      </w:pPr>
      <w:r w:rsidRPr="00603221">
        <w:rPr>
          <w:b/>
          <w:sz w:val="32"/>
          <w:szCs w:val="32"/>
          <w:lang w:val="el-GR"/>
        </w:rPr>
        <w:t>Διακήρυξη</w:t>
      </w:r>
    </w:p>
    <w:p w14:paraId="7C9C83A4" w14:textId="21B55F6E"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9D17BE">
        <w:rPr>
          <w:b/>
          <w:sz w:val="32"/>
          <w:szCs w:val="32"/>
          <w:lang w:val="el-GR"/>
        </w:rPr>
        <w:t xml:space="preserve">Διεθνούς </w:t>
      </w:r>
      <w:r w:rsidRPr="009D17BE">
        <w:rPr>
          <w:b/>
          <w:sz w:val="32"/>
          <w:szCs w:val="32"/>
          <w:lang w:val="el-GR"/>
        </w:rPr>
        <w:t xml:space="preserve">Άνω </w:t>
      </w:r>
      <w:r w:rsidR="008B4966" w:rsidRPr="009D17BE">
        <w:rPr>
          <w:b/>
          <w:sz w:val="32"/>
          <w:szCs w:val="32"/>
          <w:lang w:val="el-GR"/>
        </w:rPr>
        <w:t xml:space="preserve">των </w:t>
      </w:r>
      <w:r w:rsidRPr="009D17BE">
        <w:rPr>
          <w:b/>
          <w:sz w:val="32"/>
          <w:szCs w:val="32"/>
          <w:lang w:val="el-GR"/>
        </w:rPr>
        <w:t>Ο</w:t>
      </w:r>
      <w:r w:rsidR="008B4966" w:rsidRPr="009D17BE">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387E63EC" w14:textId="77777777" w:rsidR="00AF03CC" w:rsidRDefault="0024279E" w:rsidP="00AF03CC">
      <w:pPr>
        <w:jc w:val="center"/>
        <w:rPr>
          <w:b/>
          <w:sz w:val="32"/>
          <w:szCs w:val="32"/>
          <w:lang w:val="el-GR"/>
        </w:rPr>
      </w:pPr>
      <w:r w:rsidRPr="00603221">
        <w:rPr>
          <w:b/>
          <w:sz w:val="32"/>
          <w:szCs w:val="32"/>
          <w:lang w:val="el-GR"/>
        </w:rPr>
        <w:t>για το Έργο</w:t>
      </w:r>
      <w:r w:rsidR="00A406A5">
        <w:rPr>
          <w:b/>
          <w:sz w:val="32"/>
          <w:szCs w:val="32"/>
          <w:lang w:val="el-GR"/>
        </w:rPr>
        <w:t xml:space="preserve"> </w:t>
      </w:r>
    </w:p>
    <w:p w14:paraId="1B7328FC" w14:textId="0868AC2E" w:rsidR="009037ED" w:rsidRDefault="0024279E">
      <w:pPr>
        <w:jc w:val="center"/>
        <w:rPr>
          <w:b/>
          <w:sz w:val="32"/>
          <w:szCs w:val="32"/>
          <w:lang w:val="el-GR"/>
        </w:rPr>
      </w:pPr>
      <w:r w:rsidRPr="009D17BE">
        <w:rPr>
          <w:b/>
          <w:sz w:val="32"/>
          <w:szCs w:val="32"/>
          <w:lang w:val="el-GR"/>
        </w:rPr>
        <w:t>«</w:t>
      </w:r>
      <w:r w:rsidR="00AF03CC" w:rsidRPr="009D17BE">
        <w:rPr>
          <w:b/>
          <w:sz w:val="32"/>
          <w:szCs w:val="32"/>
          <w:lang w:val="el-GR"/>
        </w:rPr>
        <w:t>Σύστημα διαχείρισης στόλου Οχημάτων GPS Πυροσβεστικού Σώματος, οχημάτων Πολιτικής Προστασίας Περιφερειών και Δήμων</w:t>
      </w:r>
      <w:r w:rsidRPr="009D17BE">
        <w:rPr>
          <w:b/>
          <w:sz w:val="32"/>
          <w:szCs w:val="32"/>
          <w:lang w:val="el-GR"/>
        </w:rPr>
        <w:t>»</w:t>
      </w:r>
    </w:p>
    <w:p w14:paraId="32A213AA" w14:textId="77777777" w:rsidR="00C03260" w:rsidRDefault="00C03260">
      <w:pPr>
        <w:jc w:val="center"/>
        <w:rPr>
          <w:b/>
          <w:sz w:val="32"/>
          <w:szCs w:val="32"/>
          <w:lang w:val="el-GR"/>
        </w:rPr>
      </w:pPr>
    </w:p>
    <w:p w14:paraId="43DC6A46" w14:textId="2FC08986" w:rsidR="0024279E" w:rsidRPr="00432EF3" w:rsidRDefault="00D30F51" w:rsidP="00C03260">
      <w:pPr>
        <w:spacing w:before="40"/>
        <w:ind w:right="-79"/>
        <w:jc w:val="left"/>
        <w:rPr>
          <w:rFonts w:ascii="Arial" w:hAnsi="Arial"/>
          <w:color w:val="000000" w:themeColor="text1"/>
          <w:sz w:val="12"/>
          <w:szCs w:val="12"/>
          <w:lang w:val="el-GR"/>
        </w:rPr>
      </w:pPr>
      <w:r>
        <w:rPr>
          <w:b/>
          <w:sz w:val="32"/>
          <w:szCs w:val="32"/>
          <w:lang w:val="el-GR"/>
        </w:rPr>
        <w:tab/>
      </w:r>
      <w:r>
        <w:rPr>
          <w:b/>
          <w:sz w:val="32"/>
          <w:szCs w:val="32"/>
          <w:lang w:val="el-GR"/>
        </w:rPr>
        <w:tab/>
      </w:r>
      <w:r>
        <w:rPr>
          <w:b/>
          <w:sz w:val="32"/>
          <w:szCs w:val="32"/>
          <w:lang w:val="el-GR"/>
        </w:rPr>
        <w:tab/>
      </w:r>
      <w:r>
        <w:rPr>
          <w:b/>
          <w:sz w:val="32"/>
          <w:szCs w:val="32"/>
          <w:lang w:val="el-GR"/>
        </w:rPr>
        <w:tab/>
      </w:r>
      <w:r>
        <w:rPr>
          <w:b/>
          <w:sz w:val="32"/>
          <w:szCs w:val="32"/>
          <w:lang w:val="el-GR"/>
        </w:rPr>
        <w:tab/>
      </w:r>
      <w:r>
        <w:rPr>
          <w:b/>
          <w:sz w:val="32"/>
          <w:szCs w:val="32"/>
          <w:lang w:val="el-GR"/>
        </w:rPr>
        <w:tab/>
      </w:r>
    </w:p>
    <w:tbl>
      <w:tblPr>
        <w:tblpPr w:leftFromText="180" w:rightFromText="180" w:vertAnchor="text" w:horzAnchor="margin" w:tblpY="232"/>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717"/>
        <w:gridCol w:w="3034"/>
      </w:tblGrid>
      <w:tr w:rsidR="0024279E" w:rsidRPr="00DF02B0" w14:paraId="1AD03689" w14:textId="77777777" w:rsidTr="000F4D32">
        <w:tc>
          <w:tcPr>
            <w:tcW w:w="1017" w:type="pct"/>
            <w:shd w:val="clear" w:color="auto" w:fill="auto"/>
            <w:vAlign w:val="bottom"/>
          </w:tcPr>
          <w:p w14:paraId="2BF80F82"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xml:space="preserve">. ΟΠΣ: </w:t>
            </w:r>
          </w:p>
        </w:tc>
        <w:tc>
          <w:tcPr>
            <w:tcW w:w="3983" w:type="pct"/>
            <w:gridSpan w:val="2"/>
            <w:shd w:val="clear" w:color="auto" w:fill="auto"/>
            <w:vAlign w:val="bottom"/>
          </w:tcPr>
          <w:p w14:paraId="6677BE66" w14:textId="4EA05692" w:rsidR="0024279E" w:rsidRPr="009D17BE" w:rsidRDefault="00B94A5C" w:rsidP="00603221">
            <w:pPr>
              <w:autoSpaceDE w:val="0"/>
              <w:autoSpaceDN w:val="0"/>
              <w:adjustRightInd w:val="0"/>
              <w:spacing w:before="120" w:after="0"/>
              <w:rPr>
                <w:b/>
                <w:bCs/>
                <w:color w:val="0000FF"/>
                <w:highlight w:val="cyan"/>
                <w:lang w:val="el-GR"/>
              </w:rPr>
            </w:pPr>
            <w:r w:rsidRPr="009D17BE">
              <w:rPr>
                <w:b/>
                <w:bCs/>
              </w:rPr>
              <w:t>517413</w:t>
            </w:r>
            <w:r w:rsidRPr="009D17BE">
              <w:rPr>
                <w:b/>
                <w:bCs/>
                <w:color w:val="000000"/>
                <w:lang w:val="el-GR"/>
              </w:rPr>
              <w:t>4</w:t>
            </w:r>
          </w:p>
        </w:tc>
      </w:tr>
      <w:tr w:rsidR="0024279E" w:rsidRPr="00986915" w14:paraId="4530F4FA" w14:textId="77777777" w:rsidTr="000F4D32">
        <w:tc>
          <w:tcPr>
            <w:tcW w:w="1017" w:type="pct"/>
            <w:shd w:val="clear" w:color="auto" w:fill="auto"/>
            <w:vAlign w:val="bottom"/>
          </w:tcPr>
          <w:p w14:paraId="40C8D354" w14:textId="436C62A3" w:rsidR="0024279E" w:rsidRPr="00603221" w:rsidRDefault="00946485" w:rsidP="00F10607">
            <w:pPr>
              <w:autoSpaceDE w:val="0"/>
              <w:autoSpaceDN w:val="0"/>
              <w:adjustRightInd w:val="0"/>
              <w:spacing w:before="120" w:after="0"/>
              <w:ind w:left="-108"/>
              <w:jc w:val="right"/>
              <w:rPr>
                <w:b/>
                <w:color w:val="000000"/>
              </w:rPr>
            </w:pPr>
            <w:r w:rsidRPr="00603221">
              <w:rPr>
                <w:b/>
                <w:color w:val="000000"/>
              </w:rPr>
              <w:t>Επ</w:t>
            </w:r>
            <w:proofErr w:type="spellStart"/>
            <w:r w:rsidRPr="00603221">
              <w:rPr>
                <w:b/>
                <w:color w:val="000000"/>
              </w:rPr>
              <w:t>ιχειρησι</w:t>
            </w:r>
            <w:proofErr w:type="spellEnd"/>
            <w:r w:rsidRPr="00603221">
              <w:rPr>
                <w:b/>
                <w:color w:val="000000"/>
              </w:rPr>
              <w:t xml:space="preserve">ακό </w:t>
            </w:r>
            <w:proofErr w:type="spellStart"/>
            <w:r w:rsidRPr="00603221">
              <w:rPr>
                <w:b/>
                <w:color w:val="000000"/>
              </w:rPr>
              <w:t>Πρόγρ</w:t>
            </w:r>
            <w:proofErr w:type="spellEnd"/>
            <w:r w:rsidRPr="00603221">
              <w:rPr>
                <w:b/>
                <w:color w:val="000000"/>
              </w:rPr>
              <w:t>αμμα:</w:t>
            </w:r>
          </w:p>
        </w:tc>
        <w:tc>
          <w:tcPr>
            <w:tcW w:w="3983" w:type="pct"/>
            <w:gridSpan w:val="2"/>
            <w:shd w:val="clear" w:color="auto" w:fill="auto"/>
            <w:vAlign w:val="bottom"/>
          </w:tcPr>
          <w:p w14:paraId="736001C6" w14:textId="6DCFF039" w:rsidR="0024279E" w:rsidRPr="008837C4" w:rsidRDefault="00B94A5C" w:rsidP="009D17BE">
            <w:pPr>
              <w:pStyle w:val="TabletextChar"/>
              <w:spacing w:before="120" w:after="0" w:line="240" w:lineRule="auto"/>
              <w:rPr>
                <w:b/>
                <w:bCs/>
                <w:color w:val="000000"/>
              </w:rPr>
            </w:pPr>
            <w:r>
              <w:rPr>
                <w:rFonts w:ascii="Roboto" w:hAnsi="Roboto"/>
                <w:color w:val="212529"/>
                <w:sz w:val="27"/>
                <w:szCs w:val="27"/>
                <w:shd w:val="clear" w:color="auto" w:fill="FFFFFF"/>
              </w:rPr>
              <w:t> </w:t>
            </w:r>
            <w:r w:rsidRPr="009D17BE">
              <w:rPr>
                <w:rFonts w:cs="Tahoma"/>
                <w:b/>
                <w:bCs/>
                <w:sz w:val="22"/>
                <w:szCs w:val="22"/>
              </w:rPr>
              <w:t>Εθνικό Σχέδιο Ανάκαμψης και Ανθεκτικότητας Ελλάδα 2.0</w:t>
            </w:r>
            <w:r w:rsidRPr="009D17BE">
              <w:rPr>
                <w:rFonts w:ascii="Roboto" w:hAnsi="Roboto"/>
                <w:b/>
                <w:bCs/>
                <w:color w:val="212529"/>
                <w:sz w:val="27"/>
                <w:szCs w:val="27"/>
                <w:shd w:val="clear" w:color="auto" w:fill="FFFFFF"/>
              </w:rPr>
              <w:t> </w:t>
            </w:r>
          </w:p>
        </w:tc>
      </w:tr>
      <w:tr w:rsidR="0024279E" w:rsidRPr="00CD233F" w14:paraId="0BCC5B53" w14:textId="77777777" w:rsidTr="000F4D32">
        <w:tc>
          <w:tcPr>
            <w:tcW w:w="1017" w:type="pct"/>
            <w:shd w:val="clear" w:color="auto" w:fill="auto"/>
            <w:vAlign w:val="bottom"/>
          </w:tcPr>
          <w:p w14:paraId="0232F1F7" w14:textId="5ED0887E" w:rsidR="0024279E" w:rsidRPr="00603221" w:rsidRDefault="0024279E" w:rsidP="00551424">
            <w:pPr>
              <w:autoSpaceDE w:val="0"/>
              <w:autoSpaceDN w:val="0"/>
              <w:adjustRightInd w:val="0"/>
              <w:spacing w:before="120" w:after="0"/>
              <w:ind w:left="-108"/>
              <w:jc w:val="right"/>
              <w:rPr>
                <w:b/>
                <w:color w:val="000000"/>
              </w:rPr>
            </w:pPr>
            <w:proofErr w:type="spellStart"/>
            <w:r w:rsidRPr="00603221">
              <w:rPr>
                <w:b/>
                <w:color w:val="000000"/>
              </w:rPr>
              <w:t>Προϋ</w:t>
            </w:r>
            <w:proofErr w:type="spellEnd"/>
            <w:r w:rsidRPr="00603221">
              <w:rPr>
                <w:b/>
                <w:color w:val="000000"/>
              </w:rPr>
              <w:t>πολογισ</w:t>
            </w:r>
            <w:r w:rsidR="000F4D32">
              <w:rPr>
                <w:b/>
                <w:color w:val="000000"/>
                <w:lang w:val="el-GR"/>
              </w:rPr>
              <w:t>μ</w:t>
            </w:r>
            <w:proofErr w:type="spellStart"/>
            <w:r w:rsidRPr="00603221">
              <w:rPr>
                <w:b/>
                <w:color w:val="000000"/>
              </w:rPr>
              <w:t>ός</w:t>
            </w:r>
            <w:proofErr w:type="spellEnd"/>
            <w:r w:rsidR="00E05F03" w:rsidRPr="00603221">
              <w:rPr>
                <w:b/>
                <w:color w:val="000000"/>
                <w:lang w:val="el-GR"/>
              </w:rPr>
              <w:t>-Εκτιμώμενη αξία σύμβασης</w:t>
            </w:r>
            <w:r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3983" w:type="pct"/>
            <w:gridSpan w:val="2"/>
            <w:shd w:val="clear" w:color="auto" w:fill="auto"/>
            <w:vAlign w:val="bottom"/>
          </w:tcPr>
          <w:p w14:paraId="094FE985" w14:textId="77777777" w:rsidR="00864A10" w:rsidRDefault="00864A10" w:rsidP="00864A10">
            <w:pPr>
              <w:pStyle w:val="TabletextChar"/>
              <w:spacing w:before="120" w:line="240" w:lineRule="auto"/>
              <w:ind w:left="176"/>
              <w:jc w:val="both"/>
              <w:rPr>
                <w:sz w:val="22"/>
                <w:szCs w:val="22"/>
              </w:rPr>
            </w:pPr>
            <w:r w:rsidRPr="00864A10">
              <w:rPr>
                <w:rFonts w:cs="Tahoma"/>
                <w:sz w:val="22"/>
                <w:szCs w:val="22"/>
              </w:rPr>
              <w:t>Ο προϋπολογισμός του Έργου - εκτιμώμενη αξία σύμβασης</w:t>
            </w:r>
            <w:r w:rsidRPr="00E1757C">
              <w:rPr>
                <w:sz w:val="22"/>
                <w:szCs w:val="22"/>
              </w:rPr>
              <w:t xml:space="preserve"> </w:t>
            </w:r>
            <w:r w:rsidRPr="00864A10">
              <w:rPr>
                <w:rFonts w:cs="Tahoma"/>
                <w:sz w:val="22"/>
                <w:szCs w:val="22"/>
              </w:rPr>
              <w:t xml:space="preserve">ανέρχεται στο ποσό των </w:t>
            </w:r>
            <w:r w:rsidRPr="00E1757C">
              <w:rPr>
                <w:b/>
                <w:bCs/>
                <w:sz w:val="22"/>
                <w:szCs w:val="22"/>
              </w:rPr>
              <w:t>τριών εκατομμυρίων ευρώ (</w:t>
            </w:r>
            <w:r w:rsidRPr="00864A10">
              <w:rPr>
                <w:b/>
                <w:bCs/>
                <w:sz w:val="22"/>
                <w:szCs w:val="22"/>
              </w:rPr>
              <w:t>3.000.000,00</w:t>
            </w:r>
            <w:r w:rsidRPr="00864A10">
              <w:rPr>
                <w:b/>
                <w:bCs/>
                <w:color w:val="000000"/>
                <w:sz w:val="22"/>
                <w:szCs w:val="22"/>
                <w:lang w:eastAsia="el-GR"/>
              </w:rPr>
              <w:t xml:space="preserve"> €)</w:t>
            </w:r>
            <w:r w:rsidRPr="00E1757C">
              <w:rPr>
                <w:b/>
                <w:bCs/>
                <w:color w:val="000000"/>
                <w:sz w:val="22"/>
                <w:szCs w:val="22"/>
                <w:lang w:eastAsia="el-GR"/>
              </w:rPr>
              <w:t xml:space="preserve"> </w:t>
            </w:r>
            <w:r w:rsidRPr="00E1757C">
              <w:rPr>
                <w:sz w:val="22"/>
                <w:szCs w:val="22"/>
              </w:rPr>
              <w:t>μ</w:t>
            </w:r>
            <w:r w:rsidRPr="00864A10">
              <w:rPr>
                <w:sz w:val="22"/>
                <w:szCs w:val="22"/>
              </w:rPr>
              <w:t xml:space="preserve">η περιλαμβανομένου ΦΠΑ </w:t>
            </w:r>
          </w:p>
          <w:p w14:paraId="36FC6570" w14:textId="36A23A14" w:rsidR="0024279E" w:rsidRPr="003B7B36" w:rsidRDefault="00864A10" w:rsidP="00E1757C">
            <w:pPr>
              <w:pStyle w:val="TabletextChar"/>
              <w:spacing w:before="120" w:line="240" w:lineRule="auto"/>
              <w:ind w:left="176"/>
              <w:jc w:val="both"/>
              <w:rPr>
                <w:rFonts w:cs="Tahoma"/>
                <w:b/>
                <w:color w:val="000000"/>
                <w:szCs w:val="22"/>
              </w:rPr>
            </w:pPr>
            <w:r>
              <w:rPr>
                <w:sz w:val="22"/>
                <w:szCs w:val="22"/>
              </w:rPr>
              <w:t>Π</w:t>
            </w:r>
            <w:r w:rsidRPr="00864A10">
              <w:rPr>
                <w:sz w:val="22"/>
                <w:szCs w:val="22"/>
              </w:rPr>
              <w:t>ροϋπολογισμός</w:t>
            </w:r>
            <w:r w:rsidRPr="00E1757C">
              <w:rPr>
                <w:sz w:val="22"/>
                <w:szCs w:val="22"/>
              </w:rPr>
              <w:t xml:space="preserve"> με ΦΠΑ: </w:t>
            </w:r>
            <w:r w:rsidRPr="00864A10">
              <w:rPr>
                <w:rFonts w:cs="Tahoma"/>
                <w:b/>
                <w:bCs/>
                <w:sz w:val="22"/>
                <w:szCs w:val="22"/>
              </w:rPr>
              <w:t>3.720.000,0</w:t>
            </w:r>
            <w:r w:rsidRPr="00E1757C">
              <w:rPr>
                <w:b/>
                <w:bCs/>
                <w:sz w:val="22"/>
                <w:szCs w:val="22"/>
              </w:rPr>
              <w:t xml:space="preserve">0 </w:t>
            </w:r>
            <w:r w:rsidRPr="00864A10">
              <w:rPr>
                <w:b/>
                <w:bCs/>
                <w:color w:val="000000"/>
                <w:sz w:val="22"/>
                <w:szCs w:val="22"/>
                <w:lang w:eastAsia="el-GR"/>
              </w:rPr>
              <w:t>€</w:t>
            </w:r>
            <w:r w:rsidRPr="00E1757C">
              <w:rPr>
                <w:b/>
                <w:bCs/>
                <w:color w:val="000000"/>
                <w:sz w:val="22"/>
                <w:szCs w:val="22"/>
                <w:lang w:eastAsia="el-GR"/>
              </w:rPr>
              <w:t xml:space="preserve">, </w:t>
            </w:r>
            <w:r w:rsidRPr="00E1757C">
              <w:rPr>
                <w:color w:val="000000"/>
                <w:sz w:val="22"/>
                <w:szCs w:val="22"/>
                <w:lang w:eastAsia="el-GR"/>
              </w:rPr>
              <w:t xml:space="preserve">ΦΠΑ </w:t>
            </w:r>
            <w:r w:rsidRPr="00E1757C">
              <w:rPr>
                <w:color w:val="000000"/>
                <w:lang w:eastAsia="el-GR"/>
              </w:rPr>
              <w:t>24</w:t>
            </w:r>
            <w:r w:rsidRPr="00E1757C">
              <w:rPr>
                <w:color w:val="000000"/>
                <w:sz w:val="22"/>
                <w:szCs w:val="22"/>
                <w:lang w:eastAsia="el-GR"/>
              </w:rPr>
              <w:t xml:space="preserve">% 720.000,00 </w:t>
            </w:r>
            <w:r w:rsidRPr="00E1757C">
              <w:rPr>
                <w:color w:val="000000"/>
                <w:lang w:eastAsia="el-GR"/>
              </w:rPr>
              <w:t>€</w:t>
            </w:r>
          </w:p>
        </w:tc>
      </w:tr>
      <w:tr w:rsidR="0024279E" w:rsidRPr="005D7705" w14:paraId="35B1EA53" w14:textId="77777777" w:rsidTr="000F4D32">
        <w:tc>
          <w:tcPr>
            <w:tcW w:w="1017" w:type="pct"/>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3983" w:type="pct"/>
            <w:gridSpan w:val="2"/>
            <w:shd w:val="clear" w:color="auto" w:fill="auto"/>
            <w:vAlign w:val="bottom"/>
          </w:tcPr>
          <w:p w14:paraId="3440D180" w14:textId="04283ECB" w:rsidR="00A20172" w:rsidRPr="009D17BE" w:rsidRDefault="00363BEC" w:rsidP="00603221">
            <w:pPr>
              <w:autoSpaceDE w:val="0"/>
              <w:autoSpaceDN w:val="0"/>
              <w:adjustRightInd w:val="0"/>
              <w:spacing w:before="120" w:after="0"/>
              <w:rPr>
                <w:b/>
                <w:color w:val="000000"/>
                <w:highlight w:val="yellow"/>
                <w:lang w:val="el-GR"/>
              </w:rPr>
            </w:pPr>
            <w:r w:rsidRPr="00EC1C4F">
              <w:rPr>
                <w:b/>
                <w:lang w:val="en-US"/>
              </w:rPr>
              <w:t xml:space="preserve"> </w:t>
            </w:r>
            <w:r w:rsidRPr="00EC1C4F">
              <w:rPr>
                <w:b/>
                <w:bCs/>
                <w:lang w:val="en-US" w:eastAsia="en-US" w:bidi="he-IL"/>
              </w:rPr>
              <w:t>48000000-8</w:t>
            </w:r>
            <w:r w:rsidRPr="00EC1C4F">
              <w:rPr>
                <w:b/>
                <w:bCs/>
                <w:lang w:val="en-US" w:bidi="he-IL"/>
              </w:rPr>
              <w:t>, 30200000-1, 72000000-5, 80533100-0</w:t>
            </w:r>
          </w:p>
        </w:tc>
      </w:tr>
      <w:tr w:rsidR="0024279E" w:rsidRPr="00986915" w14:paraId="5035F07E" w14:textId="77777777" w:rsidTr="000F4D32">
        <w:tc>
          <w:tcPr>
            <w:tcW w:w="1017" w:type="pct"/>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3983" w:type="pct"/>
            <w:gridSpan w:val="2"/>
            <w:shd w:val="clear" w:color="auto" w:fill="auto"/>
            <w:vAlign w:val="bottom"/>
          </w:tcPr>
          <w:p w14:paraId="4D299B41" w14:textId="03CF92C8"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Pr="009D17BE">
              <w:rPr>
                <w:b/>
                <w:color w:val="000000"/>
                <w:lang w:val="el-GR"/>
              </w:rPr>
              <w:t xml:space="preserve">τιμής </w:t>
            </w:r>
          </w:p>
        </w:tc>
      </w:tr>
      <w:tr w:rsidR="0024279E" w:rsidRPr="00DF02B0" w:rsidDel="005977E7" w14:paraId="1ED3570A" w14:textId="77777777" w:rsidTr="000F4D32">
        <w:tc>
          <w:tcPr>
            <w:tcW w:w="1017" w:type="pct"/>
            <w:shd w:val="clear" w:color="auto" w:fill="auto"/>
            <w:vAlign w:val="bottom"/>
          </w:tcPr>
          <w:p w14:paraId="4057F07C" w14:textId="77777777" w:rsidR="0024279E" w:rsidRPr="00603221" w:rsidRDefault="0024279E" w:rsidP="000F4D32">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3983" w:type="pct"/>
            <w:gridSpan w:val="2"/>
            <w:shd w:val="clear" w:color="auto" w:fill="auto"/>
            <w:vAlign w:val="center"/>
          </w:tcPr>
          <w:p w14:paraId="08B18F4E" w14:textId="661F6823" w:rsidR="0024279E" w:rsidRPr="00432EF3" w:rsidDel="005977E7" w:rsidRDefault="00746E4C" w:rsidP="00C82832">
            <w:pPr>
              <w:autoSpaceDE w:val="0"/>
              <w:autoSpaceDN w:val="0"/>
              <w:adjustRightInd w:val="0"/>
              <w:spacing w:before="120" w:after="0"/>
              <w:jc w:val="left"/>
              <w:rPr>
                <w:b/>
                <w:color w:val="000000"/>
                <w:lang w:val="el-GR"/>
              </w:rPr>
            </w:pPr>
            <w:r w:rsidRPr="00432EF3">
              <w:rPr>
                <w:b/>
                <w:color w:val="000000"/>
                <w:lang w:val="el-GR"/>
              </w:rPr>
              <w:t>26</w:t>
            </w:r>
            <w:r w:rsidR="0024279E" w:rsidRPr="00432EF3">
              <w:rPr>
                <w:b/>
                <w:color w:val="000000"/>
                <w:lang w:val="el-GR"/>
              </w:rPr>
              <w:t>-</w:t>
            </w:r>
            <w:r w:rsidRPr="00432EF3">
              <w:rPr>
                <w:b/>
                <w:color w:val="000000"/>
                <w:lang w:val="el-GR"/>
              </w:rPr>
              <w:t>09</w:t>
            </w:r>
            <w:r w:rsidR="0024279E" w:rsidRPr="00432EF3">
              <w:rPr>
                <w:b/>
                <w:color w:val="000000"/>
                <w:lang w:val="el-GR"/>
              </w:rPr>
              <w:t>-20</w:t>
            </w:r>
            <w:r w:rsidR="00C82832" w:rsidRPr="00432EF3">
              <w:rPr>
                <w:b/>
                <w:color w:val="000000"/>
                <w:lang w:val="el-GR"/>
              </w:rPr>
              <w:t>2</w:t>
            </w:r>
            <w:r w:rsidRPr="00432EF3">
              <w:rPr>
                <w:b/>
                <w:color w:val="000000"/>
                <w:lang w:val="el-GR"/>
              </w:rPr>
              <w:t>2</w:t>
            </w:r>
          </w:p>
        </w:tc>
      </w:tr>
      <w:tr w:rsidR="00C82832" w:rsidRPr="00DF02B0" w:rsidDel="005977E7" w14:paraId="63755E45" w14:textId="77777777" w:rsidTr="00551424">
        <w:tc>
          <w:tcPr>
            <w:tcW w:w="3441" w:type="pct"/>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1559" w:type="pct"/>
            <w:shd w:val="clear" w:color="auto" w:fill="auto"/>
            <w:vAlign w:val="center"/>
          </w:tcPr>
          <w:p w14:paraId="30DE83DC" w14:textId="2CF92150" w:rsidR="00C82832" w:rsidRPr="00603221" w:rsidDel="005977E7" w:rsidRDefault="00746E4C" w:rsidP="009A2BD2">
            <w:pPr>
              <w:autoSpaceDE w:val="0"/>
              <w:autoSpaceDN w:val="0"/>
              <w:adjustRightInd w:val="0"/>
              <w:spacing w:before="120" w:after="0"/>
              <w:jc w:val="left"/>
              <w:rPr>
                <w:b/>
                <w:color w:val="000000"/>
                <w:highlight w:val="yellow"/>
              </w:rPr>
            </w:pPr>
            <w:r w:rsidRPr="009A2BD2">
              <w:rPr>
                <w:b/>
                <w:color w:val="000000"/>
                <w:lang w:val="el-GR"/>
              </w:rPr>
              <w:t>05</w:t>
            </w:r>
            <w:r w:rsidR="00C82832" w:rsidRPr="009A2BD2">
              <w:rPr>
                <w:b/>
                <w:color w:val="000000"/>
                <w:lang w:val="el-GR"/>
              </w:rPr>
              <w:t>-</w:t>
            </w:r>
            <w:r w:rsidRPr="009A2BD2">
              <w:rPr>
                <w:b/>
                <w:color w:val="000000"/>
                <w:lang w:val="el-GR"/>
              </w:rPr>
              <w:t>08</w:t>
            </w:r>
            <w:r w:rsidR="00C82832" w:rsidRPr="009A2BD2">
              <w:rPr>
                <w:b/>
                <w:color w:val="000000"/>
                <w:lang w:val="el-GR"/>
              </w:rPr>
              <w:t>-202</w:t>
            </w:r>
            <w:r w:rsidRPr="009A2BD2">
              <w:rPr>
                <w:b/>
                <w:color w:val="000000"/>
                <w:lang w:val="el-GR"/>
              </w:rPr>
              <w:t>2</w:t>
            </w:r>
          </w:p>
        </w:tc>
      </w:tr>
      <w:tr w:rsidR="00C82832" w:rsidRPr="00DF02B0" w:rsidDel="005977E7" w14:paraId="304DC306" w14:textId="77777777" w:rsidTr="00551424">
        <w:tc>
          <w:tcPr>
            <w:tcW w:w="3441" w:type="pct"/>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1559" w:type="pct"/>
            <w:shd w:val="clear" w:color="auto" w:fill="auto"/>
            <w:vAlign w:val="center"/>
          </w:tcPr>
          <w:p w14:paraId="4556DC49" w14:textId="6FEE9621" w:rsidR="00C82832" w:rsidRPr="00603221" w:rsidDel="005977E7" w:rsidRDefault="00746E4C" w:rsidP="009A2BD2">
            <w:pPr>
              <w:autoSpaceDE w:val="0"/>
              <w:autoSpaceDN w:val="0"/>
              <w:adjustRightInd w:val="0"/>
              <w:spacing w:before="120" w:after="0"/>
              <w:jc w:val="left"/>
              <w:rPr>
                <w:b/>
                <w:color w:val="000000"/>
                <w:highlight w:val="yellow"/>
              </w:rPr>
            </w:pPr>
            <w:r w:rsidRPr="009A2BD2">
              <w:rPr>
                <w:b/>
                <w:color w:val="000000"/>
                <w:lang w:val="el-GR"/>
              </w:rPr>
              <w:t>05-08-2022</w:t>
            </w:r>
          </w:p>
        </w:tc>
      </w:tr>
      <w:tr w:rsidR="00C82832" w:rsidRPr="00DF02B0" w:rsidDel="005977E7" w14:paraId="495E9DAA" w14:textId="77777777" w:rsidTr="00551424">
        <w:tc>
          <w:tcPr>
            <w:tcW w:w="3441" w:type="pct"/>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1559" w:type="pct"/>
            <w:shd w:val="clear" w:color="auto" w:fill="auto"/>
            <w:vAlign w:val="center"/>
          </w:tcPr>
          <w:p w14:paraId="499A8EA1" w14:textId="4B5E8A21" w:rsidR="00C82832" w:rsidRPr="009A2BD2" w:rsidRDefault="00746E4C" w:rsidP="00C82832">
            <w:pPr>
              <w:autoSpaceDE w:val="0"/>
              <w:autoSpaceDN w:val="0"/>
              <w:adjustRightInd w:val="0"/>
              <w:spacing w:before="120" w:after="0"/>
              <w:jc w:val="left"/>
              <w:rPr>
                <w:b/>
                <w:color w:val="000000"/>
                <w:lang w:val="el-GR"/>
              </w:rPr>
            </w:pPr>
            <w:r w:rsidRPr="009A2BD2">
              <w:rPr>
                <w:b/>
                <w:color w:val="000000"/>
                <w:lang w:val="el-GR"/>
              </w:rPr>
              <w:t>01</w:t>
            </w:r>
            <w:r w:rsidR="00C82832" w:rsidRPr="009A2BD2">
              <w:rPr>
                <w:b/>
                <w:color w:val="000000"/>
                <w:lang w:val="el-GR"/>
              </w:rPr>
              <w:t>-</w:t>
            </w:r>
            <w:r w:rsidRPr="009A2BD2">
              <w:rPr>
                <w:b/>
                <w:color w:val="000000"/>
                <w:lang w:val="el-GR"/>
              </w:rPr>
              <w:t>08</w:t>
            </w:r>
            <w:r w:rsidR="00C82832" w:rsidRPr="009A2BD2">
              <w:rPr>
                <w:b/>
                <w:color w:val="000000"/>
                <w:lang w:val="el-GR"/>
              </w:rPr>
              <w:t>-202</w:t>
            </w:r>
            <w:r w:rsidRPr="009A2BD2">
              <w:rPr>
                <w:b/>
                <w:color w:val="000000"/>
                <w:lang w:val="el-GR"/>
              </w:rPr>
              <w:t>2</w:t>
            </w:r>
          </w:p>
        </w:tc>
      </w:tr>
      <w:tr w:rsidR="00746E4C" w:rsidRPr="00746E4C" w:rsidDel="005977E7" w14:paraId="0396C08B" w14:textId="77777777" w:rsidTr="00551424">
        <w:tc>
          <w:tcPr>
            <w:tcW w:w="3441" w:type="pct"/>
            <w:gridSpan w:val="2"/>
            <w:tcBorders>
              <w:bottom w:val="single" w:sz="4" w:space="0" w:color="auto"/>
            </w:tcBorders>
            <w:shd w:val="clear" w:color="auto" w:fill="auto"/>
            <w:vAlign w:val="bottom"/>
          </w:tcPr>
          <w:p w14:paraId="10039924" w14:textId="5B51B676" w:rsidR="00746E4C" w:rsidRPr="00603221" w:rsidRDefault="00746E4C" w:rsidP="00746E4C">
            <w:pPr>
              <w:autoSpaceDE w:val="0"/>
              <w:autoSpaceDN w:val="0"/>
              <w:adjustRightInd w:val="0"/>
              <w:spacing w:before="120" w:after="0"/>
              <w:rPr>
                <w:b/>
                <w:color w:val="000000"/>
                <w:lang w:val="el-GR"/>
              </w:rPr>
            </w:pPr>
            <w:r w:rsidRPr="00746E4C">
              <w:rPr>
                <w:b/>
                <w:color w:val="000000"/>
                <w:lang w:val="el-GR"/>
              </w:rPr>
              <w:t xml:space="preserve">Ημερομηνία </w:t>
            </w:r>
            <w:r>
              <w:rPr>
                <w:b/>
                <w:color w:val="000000"/>
                <w:lang w:val="el-GR"/>
              </w:rPr>
              <w:t>Δημοσίευσης</w:t>
            </w:r>
            <w:r w:rsidRPr="00746E4C">
              <w:rPr>
                <w:b/>
                <w:color w:val="000000"/>
                <w:lang w:val="el-GR"/>
              </w:rPr>
              <w:t xml:space="preserve"> Διακήρυξης σε Ε.Ε.(Υπ. Επίσημων Εκδόσεων)</w:t>
            </w:r>
          </w:p>
        </w:tc>
        <w:tc>
          <w:tcPr>
            <w:tcW w:w="1559" w:type="pct"/>
            <w:shd w:val="clear" w:color="auto" w:fill="auto"/>
            <w:vAlign w:val="center"/>
          </w:tcPr>
          <w:p w14:paraId="7516B7D1" w14:textId="375585FF" w:rsidR="00746E4C" w:rsidRPr="00746E4C" w:rsidRDefault="00746E4C" w:rsidP="00C82832">
            <w:pPr>
              <w:autoSpaceDE w:val="0"/>
              <w:autoSpaceDN w:val="0"/>
              <w:adjustRightInd w:val="0"/>
              <w:spacing w:before="120" w:after="0"/>
              <w:jc w:val="left"/>
              <w:rPr>
                <w:b/>
                <w:shd w:val="clear" w:color="auto" w:fill="F4B083" w:themeFill="accent2" w:themeFillTint="99"/>
                <w:lang w:val="el-GR"/>
              </w:rPr>
            </w:pPr>
            <w:r w:rsidRPr="009A2BD2">
              <w:rPr>
                <w:b/>
                <w:color w:val="000000"/>
                <w:lang w:val="el-GR"/>
              </w:rPr>
              <w:t>05-08-2022</w:t>
            </w:r>
          </w:p>
        </w:tc>
      </w:tr>
      <w:tr w:rsidR="00C82832" w:rsidRPr="003C0732" w:rsidDel="005977E7" w14:paraId="56137155" w14:textId="77777777" w:rsidTr="00551424">
        <w:tc>
          <w:tcPr>
            <w:tcW w:w="3441" w:type="pct"/>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1559" w:type="pct"/>
            <w:shd w:val="clear" w:color="auto" w:fill="auto"/>
            <w:vAlign w:val="center"/>
          </w:tcPr>
          <w:p w14:paraId="4143835E" w14:textId="393549B3" w:rsidR="00C82832" w:rsidRPr="00603221" w:rsidRDefault="00746E4C" w:rsidP="009A2BD2">
            <w:pPr>
              <w:autoSpaceDE w:val="0"/>
              <w:autoSpaceDN w:val="0"/>
              <w:adjustRightInd w:val="0"/>
              <w:spacing w:before="120" w:after="0"/>
              <w:jc w:val="left"/>
              <w:rPr>
                <w:b/>
                <w:highlight w:val="magenta"/>
                <w:lang w:val="el-GR"/>
              </w:rPr>
            </w:pPr>
            <w:r w:rsidRPr="009A2BD2">
              <w:rPr>
                <w:b/>
                <w:color w:val="000000"/>
                <w:lang w:val="el-GR"/>
              </w:rPr>
              <w:t>05-08-2022</w:t>
            </w:r>
          </w:p>
        </w:tc>
      </w:tr>
    </w:tbl>
    <w:p w14:paraId="2D6CBFDA" w14:textId="4008EAE2" w:rsidR="00C03260" w:rsidRDefault="00C03260" w:rsidP="00C82832"/>
    <w:p w14:paraId="3127AE07" w14:textId="77777777" w:rsidR="00C03260" w:rsidRDefault="00C03260" w:rsidP="00C82832"/>
    <w:tbl>
      <w:tblPr>
        <w:tblW w:w="5003" w:type="pct"/>
        <w:tblLayout w:type="fixed"/>
        <w:tblLook w:val="01E0" w:firstRow="1" w:lastRow="1" w:firstColumn="1" w:lastColumn="1" w:noHBand="0" w:noVBand="0"/>
      </w:tblPr>
      <w:tblGrid>
        <w:gridCol w:w="3264"/>
        <w:gridCol w:w="4108"/>
        <w:gridCol w:w="2272"/>
      </w:tblGrid>
      <w:tr w:rsidR="00050395" w:rsidRPr="00DA367D" w14:paraId="30E59CA3" w14:textId="77777777" w:rsidTr="000152A8">
        <w:trPr>
          <w:cantSplit/>
        </w:trPr>
        <w:tc>
          <w:tcPr>
            <w:tcW w:w="1692" w:type="pct"/>
            <w:vAlign w:val="center"/>
          </w:tcPr>
          <w:p w14:paraId="1CFC21E3" w14:textId="1A9C177C" w:rsidR="000B6F4E" w:rsidRPr="000B6F4E" w:rsidRDefault="000B6F4E">
            <w:pPr>
              <w:spacing w:before="40"/>
              <w:ind w:right="-79"/>
              <w:rPr>
                <w:rFonts w:ascii="Arial" w:hAnsi="Arial"/>
                <w:color w:val="000000" w:themeColor="text1"/>
                <w:sz w:val="12"/>
                <w:szCs w:val="12"/>
              </w:rPr>
            </w:pPr>
            <w:r>
              <w:rPr>
                <w:noProof/>
              </w:rPr>
              <w:drawing>
                <wp:inline distT="0" distB="0" distL="0" distR="0" wp14:anchorId="5302C5B5" wp14:editId="54EB9F95">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0FACB3BF" w14:textId="20D636FA" w:rsidR="000B6F4E" w:rsidRPr="00DA367D" w:rsidRDefault="000B6F4E" w:rsidP="00FF106B">
            <w:pPr>
              <w:spacing w:before="40"/>
              <w:ind w:left="-180" w:right="-79"/>
              <w:jc w:val="center"/>
              <w:rPr>
                <w:rFonts w:ascii="Arial" w:hAnsi="Arial"/>
                <w:noProof/>
                <w:color w:val="000000" w:themeColor="text1"/>
                <w:sz w:val="12"/>
                <w:szCs w:val="12"/>
              </w:rPr>
            </w:pPr>
          </w:p>
        </w:tc>
        <w:tc>
          <w:tcPr>
            <w:tcW w:w="1178" w:type="pct"/>
            <w:vAlign w:val="center"/>
          </w:tcPr>
          <w:p w14:paraId="766CECD8" w14:textId="3F3A91A3" w:rsidR="000B6F4E" w:rsidRPr="00DA367D" w:rsidRDefault="000B6F4E" w:rsidP="00FF106B">
            <w:pPr>
              <w:spacing w:before="40"/>
              <w:ind w:left="-180" w:right="-79"/>
              <w:jc w:val="center"/>
              <w:rPr>
                <w:rFonts w:ascii="Arial" w:hAnsi="Arial"/>
                <w:color w:val="000000" w:themeColor="text1"/>
                <w:sz w:val="12"/>
                <w:szCs w:val="12"/>
                <w:lang w:val="el-GR"/>
              </w:rPr>
            </w:pPr>
            <w:r>
              <w:rPr>
                <w:noProof/>
              </w:rPr>
              <w:drawing>
                <wp:inline distT="0" distB="0" distL="0" distR="0" wp14:anchorId="44F1F10F" wp14:editId="10835B15">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61103910" w14:textId="77777777" w:rsidR="003C0732" w:rsidRPr="00834763" w:rsidRDefault="003C0732" w:rsidP="003C0732">
      <w:pPr>
        <w:autoSpaceDE w:val="0"/>
        <w:autoSpaceDN w:val="0"/>
        <w:adjustRightInd w:val="0"/>
        <w:spacing w:after="0"/>
        <w:ind w:right="-459"/>
        <w:jc w:val="center"/>
        <w:rPr>
          <w:b/>
          <w:color w:val="000000"/>
          <w:sz w:val="16"/>
          <w:szCs w:val="16"/>
          <w:lang w:val="el-GR"/>
        </w:rPr>
      </w:pPr>
    </w:p>
    <w:p w14:paraId="74554A48" w14:textId="77777777" w:rsidR="00405F8E" w:rsidRPr="00603221" w:rsidRDefault="00405F8E">
      <w:pPr>
        <w:suppressAutoHyphens w:val="0"/>
        <w:spacing w:after="0"/>
        <w:jc w:val="left"/>
        <w:rPr>
          <w:b/>
          <w:color w:val="002060"/>
          <w:lang w:val="el-GR"/>
        </w:rPr>
      </w:pPr>
      <w:bookmarkStart w:id="0" w:name="_Toc375058496"/>
      <w:bookmarkStart w:id="1" w:name="_Toc418166314"/>
      <w:r w:rsidRPr="00603221">
        <w:rPr>
          <w:lang w:val="el-GR"/>
        </w:rPr>
        <w:lastRenderedPageBreak/>
        <w:br w:type="page"/>
      </w:r>
    </w:p>
    <w:p w14:paraId="070FA026" w14:textId="77777777" w:rsidR="00DF02B0" w:rsidRPr="00603221" w:rsidRDefault="00DF02B0" w:rsidP="0024279E">
      <w:pPr>
        <w:pStyle w:val="Heading2"/>
        <w:rPr>
          <w:rFonts w:cs="Tahoma"/>
          <w:lang w:val="el-GR"/>
        </w:rPr>
        <w:sectPr w:rsidR="00DF02B0" w:rsidRPr="00603221" w:rsidSect="00941CA2">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bookmarkStart w:id="3" w:name="_Ref63781470"/>
    </w:p>
    <w:p w14:paraId="7D7F8C2C"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4" w:name="_Toc97194254"/>
      <w:bookmarkStart w:id="5" w:name="_Toc97194401"/>
      <w:bookmarkEnd w:id="3"/>
      <w:r w:rsidRPr="00FE037B">
        <w:rPr>
          <w:rFonts w:ascii="Tahoma" w:hAnsi="Tahoma" w:cs="Tahoma"/>
          <w:sz w:val="22"/>
          <w:szCs w:val="22"/>
        </w:rPr>
        <w:lastRenderedPageBreak/>
        <w:t>ΓΕΝΙΚΕΣ ΠΛΗΡΟΦΟΡΙΕΣ</w:t>
      </w:r>
      <w:bookmarkEnd w:id="0"/>
      <w:bookmarkEnd w:id="1"/>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986915"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0D880D6" w:rsidR="0024279E" w:rsidRPr="00C505F7" w:rsidRDefault="00AC0613" w:rsidP="009D17BE">
            <w:pPr>
              <w:rPr>
                <w:b/>
                <w:lang w:val="el-GR"/>
              </w:rPr>
            </w:pPr>
            <w:r w:rsidRPr="009D17BE">
              <w:rPr>
                <w:b/>
                <w:lang w:val="el-GR" w:eastAsia="en-US"/>
              </w:rPr>
              <w:t>«Σύστημα διαχείρισης στόλου Οχημάτων GPS Πυροσβεστικού Σώματος, οχημάτων Πολιτικής Προστασίας Περιφερειών και Δήμων»</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986915"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0D3F95A6" w:rsidR="0024279E" w:rsidRPr="00603221" w:rsidRDefault="00AC0613" w:rsidP="0031590C">
            <w:pPr>
              <w:pStyle w:val="TabletextChar"/>
              <w:rPr>
                <w:rFonts w:cs="Tahoma"/>
                <w:b/>
                <w:sz w:val="22"/>
                <w:szCs w:val="22"/>
              </w:rPr>
            </w:pPr>
            <w:r>
              <w:rPr>
                <w:rFonts w:cs="Tahoma"/>
                <w:b/>
                <w:sz w:val="22"/>
                <w:szCs w:val="22"/>
              </w:rPr>
              <w:t>ΓΕΝΙΚΗ ΓΡΑΜΜΑΤΕΙΑ ΠΟΛΙΤΙΚΗΣ ΠΡΟΣΤΑΣΙΑΣ/ΠΥΡΟΣΒΕΣΤΙΚΟ ΣΩΜΑ</w:t>
            </w:r>
          </w:p>
        </w:tc>
      </w:tr>
      <w:tr w:rsidR="0024279E" w:rsidRPr="00986915"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6FE4369B" w:rsidR="0024279E" w:rsidRPr="009D17BE" w:rsidRDefault="00AC0613" w:rsidP="0031590C">
            <w:pPr>
              <w:pStyle w:val="TabletextChar"/>
              <w:rPr>
                <w:rFonts w:cs="Tahoma"/>
                <w:b/>
                <w:sz w:val="22"/>
                <w:szCs w:val="22"/>
              </w:rPr>
            </w:pPr>
            <w:r w:rsidRPr="009D17BE">
              <w:rPr>
                <w:rFonts w:cs="Tahoma"/>
                <w:b/>
                <w:sz w:val="22"/>
                <w:szCs w:val="22"/>
              </w:rPr>
              <w:t>ΥΠΟΥΡΓΕΙΟ ΚΛΙΜΑΤΙΚΗΣ ΚΡΙΣΗΣ ΚΑΙ ΠΟΛΙΤΙΚΗΣ ΠΡΟΣΤΑΣΙΑΣ</w:t>
            </w:r>
          </w:p>
        </w:tc>
      </w:tr>
      <w:tr w:rsidR="0024279E" w:rsidRPr="00986915"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7F614FC" w:rsidR="0024279E" w:rsidRPr="00603221" w:rsidRDefault="00AC0613" w:rsidP="0031590C">
            <w:pPr>
              <w:pStyle w:val="TabletextChar"/>
              <w:rPr>
                <w:rFonts w:cs="Tahoma"/>
                <w:b/>
                <w:sz w:val="22"/>
                <w:szCs w:val="22"/>
              </w:rPr>
            </w:pPr>
            <w:r w:rsidRPr="005316AE">
              <w:rPr>
                <w:rFonts w:cs="Tahoma"/>
                <w:b/>
                <w:sz w:val="22"/>
                <w:szCs w:val="22"/>
              </w:rPr>
              <w:t>ΥΠΟΥΡΓΕΙΟ ΚΛΙΜΑΤΙΚΗΣ ΚΡΙΣΗΣ ΚΑΙ ΠΟΛΙΤΙΚΗΣ ΠΡΟΣΤΑΣΙΑΣ</w:t>
            </w:r>
          </w:p>
        </w:tc>
      </w:tr>
      <w:tr w:rsidR="0024279E" w:rsidRPr="00986915"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2D38F38E" w:rsidR="0024279E" w:rsidRPr="009D17BE" w:rsidRDefault="00AC0613" w:rsidP="0031590C">
            <w:pPr>
              <w:pStyle w:val="TabletextChar"/>
              <w:rPr>
                <w:rFonts w:cs="Tahoma"/>
                <w:b/>
                <w:sz w:val="22"/>
                <w:szCs w:val="22"/>
              </w:rPr>
            </w:pPr>
            <w:r w:rsidRPr="008D00B6">
              <w:rPr>
                <w:rFonts w:cs="Tahoma"/>
                <w:b/>
                <w:sz w:val="22"/>
                <w:szCs w:val="22"/>
              </w:rPr>
              <w:t>ΓΕΝΙΚΗ ΓΡΑΜΜΑΤΕΙΑ ΠΟΛΙΤΙΚΗΣ ΠΡΟΣΤΑΣΙΑΣ/ΠΥΡΟΣΒΕΣΤΙΚΟ ΣΩΜΑ</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463727FF" w:rsidR="0024279E" w:rsidRPr="009D17BE" w:rsidRDefault="00D157B7" w:rsidP="0031590C">
            <w:pPr>
              <w:pStyle w:val="TabletextChar"/>
              <w:rPr>
                <w:rFonts w:cs="Tahoma"/>
                <w:b/>
                <w:sz w:val="22"/>
                <w:szCs w:val="22"/>
                <w:lang w:val="en-US"/>
              </w:rPr>
            </w:pPr>
            <w:r w:rsidRPr="008D00B6">
              <w:rPr>
                <w:rFonts w:cs="Tahoma"/>
                <w:b/>
                <w:sz w:val="22"/>
                <w:szCs w:val="22"/>
                <w:lang w:val="en-US"/>
              </w:rPr>
              <w:t>CPV</w:t>
            </w:r>
            <w:r w:rsidRPr="008D00B6">
              <w:rPr>
                <w:rFonts w:cs="Tahoma"/>
                <w:b/>
                <w:sz w:val="22"/>
                <w:szCs w:val="22"/>
              </w:rPr>
              <w:t>:</w:t>
            </w:r>
            <w:r w:rsidR="00AA635C" w:rsidRPr="008D00B6">
              <w:rPr>
                <w:rFonts w:cs="Tahoma"/>
                <w:b/>
                <w:sz w:val="22"/>
                <w:szCs w:val="22"/>
                <w:lang w:val="en-US"/>
              </w:rPr>
              <w:t xml:space="preserve"> </w:t>
            </w:r>
            <w:r w:rsidR="00AA635C" w:rsidRPr="009D17BE">
              <w:rPr>
                <w:rFonts w:cs="Tahoma"/>
                <w:b/>
                <w:bCs/>
                <w:sz w:val="22"/>
                <w:szCs w:val="22"/>
                <w:lang w:val="en-US" w:bidi="he-IL"/>
              </w:rPr>
              <w:t>48000000-8</w:t>
            </w:r>
            <w:r w:rsidR="008D00B6" w:rsidRPr="009D17BE">
              <w:rPr>
                <w:rFonts w:cs="Tahoma"/>
                <w:b/>
                <w:bCs/>
                <w:sz w:val="22"/>
                <w:szCs w:val="22"/>
                <w:lang w:val="en-US" w:bidi="he-IL"/>
              </w:rPr>
              <w:t>, 30200000-1, 72000000-5, 80533100-0</w:t>
            </w:r>
          </w:p>
        </w:tc>
      </w:tr>
      <w:tr w:rsidR="0024279E" w:rsidRPr="00986915"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5DDF8F25" w:rsidR="0024279E" w:rsidRPr="00603221" w:rsidRDefault="003C0732" w:rsidP="009D17BE">
            <w:pPr>
              <w:pStyle w:val="TabletextChar"/>
            </w:pPr>
            <w:r w:rsidRPr="00834763">
              <w:rPr>
                <w:rFonts w:cs="Tahoma"/>
                <w:sz w:val="22"/>
                <w:szCs w:val="22"/>
              </w:rPr>
              <w:t xml:space="preserve">Ηλεκτρονικός </w:t>
            </w:r>
            <w:r w:rsidR="0024279E" w:rsidRPr="00603221">
              <w:rPr>
                <w:rFonts w:cs="Tahoma"/>
                <w:sz w:val="22"/>
                <w:szCs w:val="22"/>
              </w:rPr>
              <w:t xml:space="preserve">Ανοικτός </w:t>
            </w:r>
            <w:r w:rsidR="00A406A5">
              <w:rPr>
                <w:rFonts w:cs="Tahoma"/>
                <w:sz w:val="22"/>
                <w:szCs w:val="22"/>
              </w:rPr>
              <w:t xml:space="preserve">Διεθνής </w:t>
            </w:r>
            <w:r w:rsidR="00A406A5" w:rsidRPr="009D17BE">
              <w:t xml:space="preserve">άνω </w:t>
            </w:r>
            <w:r w:rsidR="004355E9" w:rsidRPr="009D17BE">
              <w:t>των ορίων</w:t>
            </w:r>
            <w:r w:rsidR="004355E9" w:rsidRPr="00CB6685">
              <w:rPr>
                <w:rFonts w:cs="Tahoma"/>
                <w:sz w:val="22"/>
                <w:szCs w:val="22"/>
              </w:rPr>
              <w:t xml:space="preserve"> </w:t>
            </w:r>
            <w:r w:rsidR="0024279E" w:rsidRPr="00FD7778">
              <w:rPr>
                <w:rFonts w:cs="Tahoma"/>
                <w:sz w:val="22"/>
                <w:szCs w:val="22"/>
              </w:rPr>
              <w:t>Διαγωνισμός</w:t>
            </w:r>
            <w:r w:rsidR="0024279E" w:rsidRPr="00603221">
              <w:rPr>
                <w:rFonts w:cs="Tahoma"/>
                <w:sz w:val="22"/>
                <w:szCs w:val="22"/>
              </w:rPr>
              <w:t xml:space="preserve"> με κριτήριο ανάθεσης </w:t>
            </w:r>
            <w:r w:rsidR="001E64FE" w:rsidRPr="00603221">
              <w:rPr>
                <w:rFonts w:cs="Tahoma"/>
                <w:sz w:val="22"/>
                <w:szCs w:val="22"/>
              </w:rPr>
              <w:t>την πλέον συμφέρουσα από οικονομική άποψη προσφορά</w:t>
            </w:r>
            <w:r w:rsidR="00CA4E9A">
              <w:rPr>
                <w:rFonts w:cs="Tahoma"/>
                <w:sz w:val="22"/>
                <w:szCs w:val="22"/>
              </w:rPr>
              <w:t xml:space="preserve"> </w:t>
            </w:r>
            <w:r w:rsidR="001E64FE" w:rsidRPr="009D17BE">
              <w:rPr>
                <w:rFonts w:cs="Tahoma"/>
                <w:sz w:val="22"/>
                <w:szCs w:val="22"/>
              </w:rPr>
              <w:t xml:space="preserve">βάσει </w:t>
            </w:r>
            <w:r w:rsidR="001E64FE" w:rsidRPr="002A4B21">
              <w:rPr>
                <w:rFonts w:cs="Tahoma"/>
                <w:sz w:val="22"/>
                <w:szCs w:val="22"/>
              </w:rPr>
              <w:t>τιμής</w:t>
            </w:r>
            <w:r w:rsidR="00E1337D" w:rsidRPr="00FD43F3">
              <w:rPr>
                <w:rFonts w:cs="Tahoma"/>
                <w:sz w:val="22"/>
                <w:szCs w:val="22"/>
              </w:rPr>
              <w:t xml:space="preserve"> </w:t>
            </w:r>
          </w:p>
        </w:tc>
      </w:tr>
      <w:tr w:rsidR="00AF6AE6" w:rsidRPr="00CD233F" w14:paraId="118555D2" w14:textId="77777777" w:rsidTr="00AD7C88">
        <w:tc>
          <w:tcPr>
            <w:tcW w:w="3708" w:type="dxa"/>
            <w:vAlign w:val="center"/>
          </w:tcPr>
          <w:p w14:paraId="3F97C59A" w14:textId="77777777" w:rsidR="00AF6AE6" w:rsidRPr="00603221" w:rsidRDefault="00AF6AE6" w:rsidP="00AF6AE6">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bottom"/>
          </w:tcPr>
          <w:p w14:paraId="6A594B1F" w14:textId="77777777" w:rsidR="00864A10" w:rsidRDefault="00864A10" w:rsidP="00E1757C">
            <w:pPr>
              <w:pStyle w:val="TabletextChar"/>
              <w:spacing w:before="120" w:line="240" w:lineRule="auto"/>
              <w:jc w:val="both"/>
              <w:rPr>
                <w:sz w:val="22"/>
                <w:szCs w:val="22"/>
              </w:rPr>
            </w:pPr>
            <w:r w:rsidRPr="00864A10">
              <w:rPr>
                <w:rFonts w:cs="Tahoma"/>
                <w:sz w:val="22"/>
                <w:szCs w:val="22"/>
              </w:rPr>
              <w:t>Ο προϋπολογισμός του Έργου - εκτιμώμενη αξία σύμβασης</w:t>
            </w:r>
            <w:r w:rsidRPr="006B19E1">
              <w:rPr>
                <w:sz w:val="22"/>
                <w:szCs w:val="22"/>
              </w:rPr>
              <w:t xml:space="preserve"> </w:t>
            </w:r>
            <w:r w:rsidRPr="00864A10">
              <w:rPr>
                <w:rFonts w:cs="Tahoma"/>
                <w:sz w:val="22"/>
                <w:szCs w:val="22"/>
              </w:rPr>
              <w:t xml:space="preserve">ανέρχεται στο ποσό των </w:t>
            </w:r>
            <w:r w:rsidRPr="006B19E1">
              <w:rPr>
                <w:b/>
                <w:bCs/>
                <w:sz w:val="22"/>
                <w:szCs w:val="22"/>
              </w:rPr>
              <w:t>τριών εκατομμυρίων ευρώ (</w:t>
            </w:r>
            <w:r w:rsidRPr="00864A10">
              <w:rPr>
                <w:b/>
                <w:bCs/>
                <w:sz w:val="22"/>
                <w:szCs w:val="22"/>
              </w:rPr>
              <w:t>3.000.000,00</w:t>
            </w:r>
            <w:r w:rsidRPr="00864A10">
              <w:rPr>
                <w:b/>
                <w:bCs/>
                <w:color w:val="000000"/>
                <w:sz w:val="22"/>
                <w:szCs w:val="22"/>
                <w:lang w:eastAsia="el-GR"/>
              </w:rPr>
              <w:t xml:space="preserve"> €)</w:t>
            </w:r>
            <w:r w:rsidRPr="006B19E1">
              <w:rPr>
                <w:b/>
                <w:bCs/>
                <w:color w:val="000000"/>
                <w:sz w:val="22"/>
                <w:szCs w:val="22"/>
                <w:lang w:eastAsia="el-GR"/>
              </w:rPr>
              <w:t xml:space="preserve"> </w:t>
            </w:r>
            <w:r w:rsidRPr="006B19E1">
              <w:rPr>
                <w:sz w:val="22"/>
                <w:szCs w:val="22"/>
              </w:rPr>
              <w:t>μ</w:t>
            </w:r>
            <w:r w:rsidRPr="00864A10">
              <w:rPr>
                <w:sz w:val="22"/>
                <w:szCs w:val="22"/>
              </w:rPr>
              <w:t xml:space="preserve">η περιλαμβανομένου ΦΠΑ </w:t>
            </w:r>
          </w:p>
          <w:p w14:paraId="08110F51" w14:textId="41090461" w:rsidR="00AF6AE6" w:rsidRPr="00995F17" w:rsidRDefault="00864A10" w:rsidP="00E1757C">
            <w:pPr>
              <w:pStyle w:val="TabletextChar"/>
              <w:jc w:val="both"/>
              <w:rPr>
                <w:rFonts w:cs="Tahoma"/>
                <w:sz w:val="22"/>
                <w:szCs w:val="22"/>
              </w:rPr>
            </w:pPr>
            <w:r>
              <w:rPr>
                <w:sz w:val="22"/>
                <w:szCs w:val="22"/>
              </w:rPr>
              <w:t>Π</w:t>
            </w:r>
            <w:r w:rsidRPr="00864A10">
              <w:rPr>
                <w:sz w:val="22"/>
                <w:szCs w:val="22"/>
              </w:rPr>
              <w:t>ροϋπολογισμός</w:t>
            </w:r>
            <w:r w:rsidRPr="006B19E1">
              <w:rPr>
                <w:sz w:val="22"/>
                <w:szCs w:val="22"/>
              </w:rPr>
              <w:t xml:space="preserve"> με ΦΠΑ: </w:t>
            </w:r>
            <w:r w:rsidRPr="00864A10">
              <w:rPr>
                <w:rFonts w:cs="Tahoma"/>
                <w:b/>
                <w:bCs/>
                <w:sz w:val="22"/>
                <w:szCs w:val="22"/>
              </w:rPr>
              <w:t>3.720.000,0</w:t>
            </w:r>
            <w:r w:rsidRPr="006B19E1">
              <w:rPr>
                <w:b/>
                <w:bCs/>
                <w:sz w:val="22"/>
                <w:szCs w:val="22"/>
              </w:rPr>
              <w:t xml:space="preserve">0 </w:t>
            </w:r>
            <w:r w:rsidRPr="00864A10">
              <w:rPr>
                <w:b/>
                <w:bCs/>
                <w:color w:val="000000"/>
                <w:sz w:val="22"/>
                <w:szCs w:val="22"/>
                <w:lang w:eastAsia="el-GR"/>
              </w:rPr>
              <w:t>€</w:t>
            </w:r>
            <w:r w:rsidRPr="006B19E1">
              <w:rPr>
                <w:b/>
                <w:bCs/>
                <w:color w:val="000000"/>
                <w:sz w:val="22"/>
                <w:szCs w:val="22"/>
                <w:lang w:eastAsia="el-GR"/>
              </w:rPr>
              <w:t xml:space="preserve">, </w:t>
            </w:r>
            <w:r w:rsidRPr="006B19E1">
              <w:rPr>
                <w:color w:val="000000"/>
                <w:sz w:val="22"/>
                <w:szCs w:val="22"/>
                <w:lang w:eastAsia="el-GR"/>
              </w:rPr>
              <w:t>ΦΠΑ 24% 720.000,00 €</w:t>
            </w:r>
          </w:p>
        </w:tc>
      </w:tr>
      <w:tr w:rsidR="0024279E" w:rsidRPr="00F15BC1"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354ABB54" w14:textId="77777777" w:rsidR="000B7073" w:rsidRPr="00B51263" w:rsidRDefault="000B7073" w:rsidP="000B7073">
            <w:pPr>
              <w:pStyle w:val="normalwithoutspacing"/>
              <w:rPr>
                <w:i/>
                <w:iCs/>
                <w:color w:val="5B9BD5"/>
                <w:kern w:val="1"/>
              </w:rPr>
            </w:pPr>
            <w:r>
              <w:t>Το έργο</w:t>
            </w:r>
            <w:r w:rsidRPr="00B51263">
              <w:t xml:space="preserve"> </w:t>
            </w:r>
            <w:r>
              <w:t xml:space="preserve">συγχρηματοδοτείται από την Ευρωπαϊκή Ένωση </w:t>
            </w:r>
            <w:r w:rsidRPr="008B126C">
              <w:t xml:space="preserve">– </w:t>
            </w:r>
            <w:proofErr w:type="spellStart"/>
            <w:r w:rsidRPr="008B126C">
              <w:t>NextGeneration</w:t>
            </w:r>
            <w:proofErr w:type="spellEnd"/>
            <w:r w:rsidRPr="008B126C">
              <w:t xml:space="preserve"> EU</w:t>
            </w:r>
            <w:r>
              <w:t xml:space="preserve">, στο Πλαίσιο του </w:t>
            </w:r>
            <w:r w:rsidRPr="000E0413">
              <w:t>Εθνικ</w:t>
            </w:r>
            <w:r>
              <w:t>ού</w:t>
            </w:r>
            <w:r w:rsidRPr="000E0413">
              <w:t xml:space="preserve"> Σχ</w:t>
            </w:r>
            <w:r>
              <w:t xml:space="preserve">εδίου </w:t>
            </w:r>
            <w:r w:rsidRPr="000E0413">
              <w:t xml:space="preserve">Ανάκαμψης και Ανθεκτικότητας </w:t>
            </w:r>
            <w:r>
              <w:t>«</w:t>
            </w:r>
            <w:r w:rsidRPr="000E0413">
              <w:t>Ελλάδα 2.0</w:t>
            </w:r>
            <w:r>
              <w:t>»</w:t>
            </w:r>
          </w:p>
          <w:p w14:paraId="24D91F03" w14:textId="0EECAAB6" w:rsidR="0024279E" w:rsidRPr="00603221" w:rsidRDefault="000B7073" w:rsidP="000B7073">
            <w:pPr>
              <w:pStyle w:val="TabletextChar"/>
              <w:rPr>
                <w:rFonts w:cs="Tahoma"/>
                <w:sz w:val="22"/>
                <w:szCs w:val="22"/>
              </w:rPr>
            </w:pPr>
            <w:r w:rsidRPr="00603221">
              <w:rPr>
                <w:rFonts w:cs="Tahoma"/>
                <w:sz w:val="22"/>
                <w:szCs w:val="22"/>
              </w:rPr>
              <w:t xml:space="preserve">Οι δαπάνες του Έργου θα βαρύνουν το Πρόγραμμα Δημοσίων Επενδύσεων (ΠΔΕ), και συγκεκριμένα την </w:t>
            </w:r>
            <w:r w:rsidRPr="0026624B">
              <w:rPr>
                <w:rFonts w:cs="Tahoma"/>
                <w:sz w:val="22"/>
                <w:szCs w:val="22"/>
              </w:rPr>
              <w:t xml:space="preserve">ΣΑΤΑ </w:t>
            </w:r>
            <w:r w:rsidRPr="0026624B">
              <w:rPr>
                <w:rFonts w:cs="Tahoma"/>
                <w:sz w:val="22"/>
                <w:szCs w:val="22"/>
                <w:lang w:val="en-US"/>
              </w:rPr>
              <w:t>TA</w:t>
            </w:r>
            <w:r w:rsidRPr="0026624B">
              <w:rPr>
                <w:rFonts w:cs="Tahoma"/>
                <w:sz w:val="22"/>
                <w:szCs w:val="22"/>
              </w:rPr>
              <w:t>0</w:t>
            </w:r>
            <w:r w:rsidRPr="009D17BE">
              <w:rPr>
                <w:rFonts w:cs="Tahoma"/>
                <w:sz w:val="22"/>
                <w:szCs w:val="22"/>
              </w:rPr>
              <w:t>5</w:t>
            </w:r>
            <w:r w:rsidRPr="0026624B">
              <w:rPr>
                <w:rFonts w:cs="Tahoma"/>
                <w:sz w:val="22"/>
                <w:szCs w:val="22"/>
              </w:rPr>
              <w:t>3 (</w:t>
            </w:r>
            <w:proofErr w:type="spellStart"/>
            <w:r w:rsidRPr="0026624B">
              <w:rPr>
                <w:rFonts w:cs="Tahoma"/>
                <w:sz w:val="22"/>
                <w:szCs w:val="22"/>
              </w:rPr>
              <w:t>Κωδ</w:t>
            </w:r>
            <w:proofErr w:type="spellEnd"/>
            <w:r w:rsidRPr="0026624B">
              <w:rPr>
                <w:rFonts w:cs="Tahoma"/>
                <w:sz w:val="22"/>
                <w:szCs w:val="22"/>
              </w:rPr>
              <w:t xml:space="preserve">. Έργου: </w:t>
            </w:r>
            <w:bookmarkStart w:id="10" w:name="_Hlk92705767"/>
            <w:r w:rsidRPr="0026624B">
              <w:rPr>
                <w:rFonts w:cs="Tahoma"/>
                <w:sz w:val="22"/>
                <w:szCs w:val="22"/>
              </w:rPr>
              <w:t>202</w:t>
            </w:r>
            <w:r>
              <w:rPr>
                <w:rFonts w:cs="Tahoma"/>
                <w:sz w:val="22"/>
                <w:szCs w:val="22"/>
                <w:lang w:val="en-US"/>
              </w:rPr>
              <w:t>2</w:t>
            </w:r>
            <w:r w:rsidRPr="0026624B">
              <w:rPr>
                <w:rFonts w:cs="Tahoma"/>
                <w:sz w:val="22"/>
                <w:szCs w:val="22"/>
                <w:lang w:val="en-US"/>
              </w:rPr>
              <w:t>TA</w:t>
            </w:r>
            <w:r w:rsidRPr="0026624B">
              <w:rPr>
                <w:rFonts w:cs="Tahoma"/>
                <w:sz w:val="22"/>
                <w:szCs w:val="22"/>
              </w:rPr>
              <w:t>0</w:t>
            </w:r>
            <w:r>
              <w:rPr>
                <w:rFonts w:cs="Tahoma"/>
                <w:sz w:val="22"/>
                <w:szCs w:val="22"/>
                <w:lang w:val="en-US"/>
              </w:rPr>
              <w:t>5</w:t>
            </w:r>
            <w:r w:rsidRPr="0026624B">
              <w:rPr>
                <w:rFonts w:cs="Tahoma"/>
                <w:sz w:val="22"/>
                <w:szCs w:val="22"/>
              </w:rPr>
              <w:t>30000</w:t>
            </w:r>
            <w:r>
              <w:rPr>
                <w:rFonts w:cs="Tahoma"/>
                <w:sz w:val="22"/>
                <w:szCs w:val="22"/>
                <w:lang w:val="en-US"/>
              </w:rPr>
              <w:t>02</w:t>
            </w:r>
            <w:bookmarkEnd w:id="10"/>
            <w:r w:rsidRPr="0026624B">
              <w:rPr>
                <w:rFonts w:cs="Tahoma"/>
                <w:sz w:val="22"/>
                <w:szCs w:val="22"/>
              </w:rPr>
              <w:t>)</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20E34FF8" w:rsidR="0024279E" w:rsidRPr="009D17BE" w:rsidRDefault="00053706" w:rsidP="0031590C">
            <w:pPr>
              <w:rPr>
                <w:lang w:val="el-GR"/>
              </w:rPr>
            </w:pPr>
            <w:r>
              <w:rPr>
                <w:b/>
                <w:lang w:val="el-GR"/>
              </w:rPr>
              <w:t>Πέντε</w:t>
            </w:r>
            <w:r w:rsidR="00DA2FE1">
              <w:rPr>
                <w:b/>
                <w:lang w:val="el-GR"/>
              </w:rPr>
              <w:t xml:space="preserve"> </w:t>
            </w:r>
            <w:r w:rsidR="00DA2FE1" w:rsidRPr="005316AE">
              <w:rPr>
                <w:b/>
              </w:rPr>
              <w:t>(</w:t>
            </w:r>
            <w:r>
              <w:rPr>
                <w:b/>
                <w:lang w:val="el-GR"/>
              </w:rPr>
              <w:t>5</w:t>
            </w:r>
            <w:r w:rsidR="00DA2FE1" w:rsidRPr="005316AE">
              <w:rPr>
                <w:b/>
              </w:rPr>
              <w:t>)</w:t>
            </w:r>
            <w:r w:rsidR="00F82A8D" w:rsidRPr="009D17BE">
              <w:rPr>
                <w:b/>
              </w:rPr>
              <w:t xml:space="preserve"> </w:t>
            </w:r>
            <w:proofErr w:type="spellStart"/>
            <w:r w:rsidR="00F82A8D" w:rsidRPr="009D17BE">
              <w:rPr>
                <w:b/>
              </w:rPr>
              <w:t>μήνες</w:t>
            </w:r>
            <w:proofErr w:type="spellEnd"/>
            <w:r w:rsidR="00F82A8D" w:rsidRPr="009D17BE">
              <w:rPr>
                <w:b/>
              </w:rPr>
              <w:t xml:space="preserve"> </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4F02AE86" w:rsidR="00C82832" w:rsidRPr="00C82832" w:rsidRDefault="00B22214" w:rsidP="009A2BD2">
            <w:pPr>
              <w:autoSpaceDE w:val="0"/>
              <w:autoSpaceDN w:val="0"/>
              <w:adjustRightInd w:val="0"/>
              <w:spacing w:before="120" w:after="0"/>
              <w:jc w:val="left"/>
              <w:rPr>
                <w:b/>
                <w:szCs w:val="24"/>
              </w:rPr>
            </w:pPr>
            <w:r w:rsidRPr="009A2BD2">
              <w:rPr>
                <w:b/>
                <w:color w:val="000000"/>
                <w:lang w:val="el-GR"/>
              </w:rPr>
              <w:t>01</w:t>
            </w:r>
            <w:r w:rsidR="00C82832" w:rsidRPr="009A2BD2">
              <w:rPr>
                <w:b/>
                <w:color w:val="000000"/>
                <w:lang w:val="el-GR"/>
              </w:rPr>
              <w:t>-</w:t>
            </w:r>
            <w:r w:rsidRPr="009A2BD2">
              <w:rPr>
                <w:b/>
                <w:color w:val="000000"/>
                <w:lang w:val="el-GR"/>
              </w:rPr>
              <w:t>08</w:t>
            </w:r>
            <w:r w:rsidR="00C82832" w:rsidRPr="009A2BD2">
              <w:rPr>
                <w:b/>
                <w:color w:val="000000"/>
                <w:lang w:val="el-GR"/>
              </w:rPr>
              <w:t>-202</w:t>
            </w:r>
            <w:r w:rsidRPr="009A2BD2">
              <w:rPr>
                <w:b/>
                <w:color w:val="000000"/>
                <w:lang w:val="el-GR"/>
              </w:rPr>
              <w:t>2</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7B2FE9D0" w:rsidR="00C82832" w:rsidRPr="00C82832" w:rsidRDefault="00B22214" w:rsidP="009A2BD2">
            <w:pPr>
              <w:autoSpaceDE w:val="0"/>
              <w:autoSpaceDN w:val="0"/>
              <w:adjustRightInd w:val="0"/>
              <w:spacing w:before="120" w:after="0"/>
              <w:jc w:val="left"/>
              <w:rPr>
                <w:b/>
                <w:szCs w:val="24"/>
              </w:rPr>
            </w:pPr>
            <w:r w:rsidRPr="009A2BD2">
              <w:rPr>
                <w:b/>
                <w:color w:val="000000"/>
                <w:lang w:val="el-GR"/>
              </w:rPr>
              <w:t>12</w:t>
            </w:r>
            <w:r w:rsidR="00C82832" w:rsidRPr="009A2BD2">
              <w:rPr>
                <w:b/>
                <w:color w:val="000000"/>
                <w:lang w:val="el-GR"/>
              </w:rPr>
              <w:t>-</w:t>
            </w:r>
            <w:r w:rsidRPr="009A2BD2">
              <w:rPr>
                <w:b/>
                <w:color w:val="000000"/>
                <w:lang w:val="el-GR"/>
              </w:rPr>
              <w:t>09</w:t>
            </w:r>
            <w:r w:rsidR="00C82832" w:rsidRPr="009A2BD2">
              <w:rPr>
                <w:b/>
                <w:color w:val="000000"/>
                <w:lang w:val="el-GR"/>
              </w:rPr>
              <w:t>-202</w:t>
            </w:r>
            <w:r w:rsidRPr="009A2BD2">
              <w:rPr>
                <w:b/>
                <w:color w:val="000000"/>
                <w:lang w:val="el-GR"/>
              </w:rPr>
              <w:t>2</w:t>
            </w:r>
          </w:p>
        </w:tc>
      </w:tr>
      <w:tr w:rsidR="00DF02B0" w:rsidRPr="00C03260"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5509401B" w:rsidR="00DF02B0" w:rsidRPr="00A406A5" w:rsidRDefault="00B22214" w:rsidP="009A2BD2">
            <w:pPr>
              <w:autoSpaceDE w:val="0"/>
              <w:autoSpaceDN w:val="0"/>
              <w:adjustRightInd w:val="0"/>
              <w:spacing w:before="120" w:after="0"/>
              <w:jc w:val="left"/>
              <w:rPr>
                <w:b/>
                <w:color w:val="000000"/>
                <w:highlight w:val="magenta"/>
              </w:rPr>
            </w:pPr>
            <w:r w:rsidRPr="009A2BD2">
              <w:rPr>
                <w:b/>
                <w:color w:val="000000"/>
                <w:lang w:val="el-GR"/>
              </w:rPr>
              <w:t>05</w:t>
            </w:r>
            <w:r w:rsidR="00433D32" w:rsidRPr="009A2BD2">
              <w:rPr>
                <w:b/>
                <w:color w:val="000000"/>
                <w:lang w:val="el-GR"/>
              </w:rPr>
              <w:t>-</w:t>
            </w:r>
            <w:r w:rsidRPr="009A2BD2">
              <w:rPr>
                <w:b/>
                <w:color w:val="000000"/>
                <w:lang w:val="el-GR"/>
              </w:rPr>
              <w:t>08</w:t>
            </w:r>
            <w:r w:rsidR="00433D32" w:rsidRPr="009A2BD2">
              <w:rPr>
                <w:b/>
                <w:color w:val="000000"/>
                <w:lang w:val="el-GR"/>
              </w:rPr>
              <w:t>-202</w:t>
            </w:r>
            <w:r w:rsidRPr="009A2BD2">
              <w:rPr>
                <w:b/>
                <w:color w:val="000000"/>
                <w:lang w:val="el-GR"/>
              </w:rPr>
              <w:t>2</w:t>
            </w:r>
            <w:r>
              <w:rPr>
                <w:b/>
                <w:szCs w:val="24"/>
                <w:shd w:val="clear" w:color="auto" w:fill="F4B083" w:themeFill="accent2" w:themeFillTint="99"/>
              </w:rPr>
              <w:t xml:space="preserve"> </w:t>
            </w:r>
            <w:r w:rsidR="00DF02B0" w:rsidRPr="00433D32" w:rsidDel="00DF02B0">
              <w:rPr>
                <w:b/>
                <w:color w:val="000000"/>
              </w:rPr>
              <w:t xml:space="preserve"> </w:t>
            </w:r>
          </w:p>
        </w:tc>
      </w:tr>
      <w:tr w:rsidR="00DF02B0" w:rsidRPr="00C03260"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188A5F71" w:rsidR="00DF02B0" w:rsidRPr="00433D32" w:rsidRDefault="00954C77" w:rsidP="009A2BD2">
            <w:pPr>
              <w:autoSpaceDE w:val="0"/>
              <w:autoSpaceDN w:val="0"/>
              <w:adjustRightInd w:val="0"/>
              <w:spacing w:before="120" w:after="0"/>
              <w:jc w:val="left"/>
              <w:rPr>
                <w:lang w:val="el-GR"/>
              </w:rPr>
            </w:pPr>
            <w:r w:rsidRPr="009A2BD2">
              <w:rPr>
                <w:b/>
                <w:color w:val="000000"/>
                <w:lang w:val="el-GR"/>
              </w:rPr>
              <w:lastRenderedPageBreak/>
              <w:t>26</w:t>
            </w:r>
            <w:r w:rsidR="00433D32" w:rsidRPr="009A2BD2">
              <w:rPr>
                <w:b/>
                <w:color w:val="000000"/>
                <w:lang w:val="el-GR"/>
              </w:rPr>
              <w:t>-</w:t>
            </w:r>
            <w:r w:rsidRPr="009A2BD2">
              <w:rPr>
                <w:b/>
                <w:color w:val="000000"/>
                <w:lang w:val="el-GR"/>
              </w:rPr>
              <w:t>09</w:t>
            </w:r>
            <w:r w:rsidR="00433D32" w:rsidRPr="009A2BD2">
              <w:rPr>
                <w:b/>
                <w:color w:val="000000"/>
                <w:lang w:val="el-GR"/>
              </w:rPr>
              <w:t>-202</w:t>
            </w:r>
            <w:r w:rsidRPr="009A2BD2">
              <w:rPr>
                <w:b/>
                <w:color w:val="000000"/>
                <w:lang w:val="el-GR"/>
              </w:rPr>
              <w:t>2 και</w:t>
            </w:r>
            <w:r w:rsidR="00C91AA6" w:rsidRPr="009A2BD2">
              <w:rPr>
                <w:b/>
                <w:color w:val="000000"/>
                <w:lang w:val="el-GR"/>
              </w:rPr>
              <w:t xml:space="preserve"> ώρα </w:t>
            </w:r>
            <w:r w:rsidRPr="009A2BD2">
              <w:rPr>
                <w:b/>
                <w:color w:val="000000"/>
                <w:lang w:val="el-GR"/>
              </w:rPr>
              <w:t>14</w:t>
            </w:r>
            <w:r w:rsidR="00433D32" w:rsidRPr="009A2BD2">
              <w:rPr>
                <w:b/>
                <w:color w:val="000000"/>
                <w:lang w:val="el-GR"/>
              </w:rPr>
              <w:t>:</w:t>
            </w:r>
            <w:r w:rsidRPr="009A2BD2">
              <w:rPr>
                <w:b/>
                <w:color w:val="000000"/>
                <w:lang w:val="el-GR"/>
              </w:rPr>
              <w:t>00</w:t>
            </w:r>
          </w:p>
        </w:tc>
      </w:tr>
      <w:tr w:rsidR="00DF02B0" w:rsidRPr="00986915"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29159B6E" w:rsidR="00433D32" w:rsidRPr="009A2BD2" w:rsidRDefault="00954C77" w:rsidP="009A2BD2">
            <w:pPr>
              <w:autoSpaceDE w:val="0"/>
              <w:autoSpaceDN w:val="0"/>
              <w:adjustRightInd w:val="0"/>
              <w:spacing w:before="120" w:after="0"/>
              <w:jc w:val="left"/>
              <w:rPr>
                <w:b/>
                <w:color w:val="000000"/>
                <w:lang w:val="el-GR"/>
              </w:rPr>
            </w:pPr>
            <w:r w:rsidRPr="009A2BD2">
              <w:rPr>
                <w:b/>
                <w:color w:val="000000"/>
                <w:lang w:val="el-GR"/>
              </w:rPr>
              <w:t>05</w:t>
            </w:r>
            <w:r w:rsidR="00433D32" w:rsidRPr="009A2BD2">
              <w:rPr>
                <w:b/>
                <w:color w:val="000000"/>
                <w:lang w:val="el-GR"/>
              </w:rPr>
              <w:t>-</w:t>
            </w:r>
            <w:r w:rsidRPr="009A2BD2">
              <w:rPr>
                <w:b/>
                <w:color w:val="000000"/>
                <w:lang w:val="el-GR"/>
              </w:rPr>
              <w:t>08</w:t>
            </w:r>
            <w:r w:rsidR="00433D32" w:rsidRPr="009A2BD2">
              <w:rPr>
                <w:b/>
                <w:color w:val="000000"/>
                <w:lang w:val="el-GR"/>
              </w:rPr>
              <w:t>-202</w:t>
            </w:r>
            <w:r w:rsidRPr="009A2BD2">
              <w:rPr>
                <w:b/>
                <w:color w:val="000000"/>
                <w:lang w:val="el-GR"/>
              </w:rPr>
              <w:t>2</w:t>
            </w:r>
          </w:p>
        </w:tc>
      </w:tr>
      <w:tr w:rsidR="00433D32" w:rsidRPr="00C03260"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636CF660" w:rsidR="00433D32" w:rsidRPr="009A2BD2" w:rsidRDefault="00954C77" w:rsidP="009A2BD2">
            <w:pPr>
              <w:autoSpaceDE w:val="0"/>
              <w:autoSpaceDN w:val="0"/>
              <w:adjustRightInd w:val="0"/>
              <w:spacing w:before="120" w:after="0"/>
              <w:jc w:val="left"/>
              <w:rPr>
                <w:b/>
                <w:color w:val="000000"/>
                <w:lang w:val="el-GR"/>
              </w:rPr>
            </w:pPr>
            <w:r w:rsidRPr="009A2BD2">
              <w:rPr>
                <w:b/>
                <w:color w:val="000000"/>
                <w:lang w:val="el-GR"/>
              </w:rPr>
              <w:t>30</w:t>
            </w:r>
            <w:r w:rsidR="00433D32" w:rsidRPr="009A2BD2">
              <w:rPr>
                <w:b/>
                <w:color w:val="000000"/>
                <w:lang w:val="el-GR"/>
              </w:rPr>
              <w:t>-</w:t>
            </w:r>
            <w:r w:rsidRPr="009A2BD2">
              <w:rPr>
                <w:b/>
                <w:color w:val="000000"/>
                <w:lang w:val="el-GR"/>
              </w:rPr>
              <w:t>09</w:t>
            </w:r>
            <w:r w:rsidR="00433D32" w:rsidRPr="009A2BD2">
              <w:rPr>
                <w:b/>
                <w:color w:val="000000"/>
                <w:lang w:val="el-GR"/>
              </w:rPr>
              <w:t>-202</w:t>
            </w:r>
            <w:r w:rsidRPr="009A2BD2">
              <w:rPr>
                <w:b/>
                <w:color w:val="000000"/>
                <w:lang w:val="el-GR"/>
              </w:rPr>
              <w:t>2</w:t>
            </w:r>
            <w:r w:rsidR="00433D32" w:rsidRPr="009A2BD2">
              <w:rPr>
                <w:b/>
                <w:color w:val="000000"/>
                <w:lang w:val="el-GR"/>
              </w:rPr>
              <w:t xml:space="preserve"> και ώρα </w:t>
            </w:r>
            <w:r w:rsidRPr="009A2BD2">
              <w:rPr>
                <w:b/>
                <w:color w:val="000000"/>
                <w:lang w:val="el-GR"/>
              </w:rPr>
              <w:t>14</w:t>
            </w:r>
            <w:r w:rsidR="00433D32" w:rsidRPr="009A2BD2">
              <w:rPr>
                <w:b/>
                <w:color w:val="000000"/>
                <w:lang w:val="el-GR"/>
              </w:rPr>
              <w:t>:</w:t>
            </w:r>
            <w:r w:rsidRPr="009A2BD2">
              <w:rPr>
                <w:b/>
                <w:color w:val="000000"/>
                <w:lang w:val="el-GR"/>
              </w:rPr>
              <w:t>00</w:t>
            </w:r>
          </w:p>
        </w:tc>
      </w:tr>
    </w:tbl>
    <w:p w14:paraId="2F2A6F06" w14:textId="77777777" w:rsidR="008E18C3" w:rsidRDefault="008E18C3" w:rsidP="0024279E">
      <w:pPr>
        <w:autoSpaceDE w:val="0"/>
        <w:autoSpaceDN w:val="0"/>
        <w:adjustRightInd w:val="0"/>
        <w:ind w:right="-460"/>
        <w:jc w:val="center"/>
        <w:rPr>
          <w:lang w:val="el-GR"/>
        </w:rPr>
      </w:pPr>
    </w:p>
    <w:p w14:paraId="17932966" w14:textId="77777777" w:rsidR="00AA635C" w:rsidRDefault="00AA635C" w:rsidP="0024279E">
      <w:pPr>
        <w:autoSpaceDE w:val="0"/>
        <w:autoSpaceDN w:val="0"/>
        <w:adjustRightInd w:val="0"/>
        <w:ind w:right="-460"/>
        <w:jc w:val="center"/>
        <w:rPr>
          <w:lang w:val="el-GR"/>
        </w:r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7C7A9E6E" w14:textId="25A7458A" w:rsidR="00136A9F" w:rsidRDefault="005D6014">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07309331" w:history="1">
            <w:r w:rsidR="00136A9F" w:rsidRPr="009B2C78">
              <w:rPr>
                <w:rStyle w:val="Hyperlink"/>
                <w:noProof/>
                <w:lang w:val="el-GR"/>
                <w14:scene3d>
                  <w14:camera w14:prst="orthographicFront"/>
                  <w14:lightRig w14:rig="threePt" w14:dir="t">
                    <w14:rot w14:lat="0" w14:lon="0" w14:rev="0"/>
                  </w14:lightRig>
                </w14:scene3d>
              </w:rPr>
              <w:t>1.</w:t>
            </w:r>
            <w:r w:rsidR="00136A9F">
              <w:rPr>
                <w:rFonts w:asciiTheme="minorHAnsi" w:eastAsiaTheme="minorEastAsia" w:hAnsiTheme="minorHAnsi" w:cstheme="minorBidi"/>
                <w:b w:val="0"/>
                <w:bCs w:val="0"/>
                <w:caps w:val="0"/>
                <w:noProof/>
                <w:sz w:val="22"/>
                <w:szCs w:val="22"/>
                <w:lang w:val="en-US" w:eastAsia="en-US" w:bidi="he-IL"/>
              </w:rPr>
              <w:tab/>
            </w:r>
            <w:r w:rsidR="00136A9F" w:rsidRPr="009B2C78">
              <w:rPr>
                <w:rStyle w:val="Hyperlink"/>
                <w:noProof/>
                <w:lang w:val="el-GR"/>
              </w:rPr>
              <w:t>ΑΝΑΘΕΤΟΥΣΑ ΑΡΧΗ ΚΑΙ ΑΝΤΙΚΕΙΜΕΝΟ ΣΥΜΒΑΣΗΣ</w:t>
            </w:r>
            <w:r w:rsidR="00136A9F">
              <w:rPr>
                <w:noProof/>
                <w:webHidden/>
              </w:rPr>
              <w:tab/>
            </w:r>
            <w:r w:rsidR="00136A9F">
              <w:rPr>
                <w:noProof/>
                <w:webHidden/>
              </w:rPr>
              <w:fldChar w:fldCharType="begin"/>
            </w:r>
            <w:r w:rsidR="00136A9F">
              <w:rPr>
                <w:noProof/>
                <w:webHidden/>
              </w:rPr>
              <w:instrText xml:space="preserve"> PAGEREF _Toc107309331 \h </w:instrText>
            </w:r>
            <w:r w:rsidR="00136A9F">
              <w:rPr>
                <w:noProof/>
                <w:webHidden/>
              </w:rPr>
            </w:r>
            <w:r w:rsidR="00136A9F">
              <w:rPr>
                <w:noProof/>
                <w:webHidden/>
              </w:rPr>
              <w:fldChar w:fldCharType="separate"/>
            </w:r>
            <w:r w:rsidR="007C1336">
              <w:rPr>
                <w:noProof/>
                <w:webHidden/>
              </w:rPr>
              <w:t>8</w:t>
            </w:r>
            <w:r w:rsidR="00136A9F">
              <w:rPr>
                <w:noProof/>
                <w:webHidden/>
              </w:rPr>
              <w:fldChar w:fldCharType="end"/>
            </w:r>
          </w:hyperlink>
        </w:p>
        <w:p w14:paraId="071CE491" w14:textId="61716444"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2" w:history="1">
            <w:r w:rsidR="00136A9F" w:rsidRPr="009B2C78">
              <w:rPr>
                <w:rStyle w:val="Hyperlink"/>
                <w:bCs/>
                <w:noProof/>
                <w:lang w:val="el-GR"/>
              </w:rPr>
              <w:t>1.1</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Στοιχεία Αναθέτουσας Αρχής</w:t>
            </w:r>
            <w:r w:rsidR="00136A9F">
              <w:rPr>
                <w:noProof/>
                <w:webHidden/>
              </w:rPr>
              <w:tab/>
            </w:r>
            <w:r w:rsidR="00136A9F">
              <w:rPr>
                <w:noProof/>
                <w:webHidden/>
              </w:rPr>
              <w:fldChar w:fldCharType="begin"/>
            </w:r>
            <w:r w:rsidR="00136A9F">
              <w:rPr>
                <w:noProof/>
                <w:webHidden/>
              </w:rPr>
              <w:instrText xml:space="preserve"> PAGEREF _Toc107309332 \h </w:instrText>
            </w:r>
            <w:r w:rsidR="00136A9F">
              <w:rPr>
                <w:noProof/>
                <w:webHidden/>
              </w:rPr>
            </w:r>
            <w:r w:rsidR="00136A9F">
              <w:rPr>
                <w:noProof/>
                <w:webHidden/>
              </w:rPr>
              <w:fldChar w:fldCharType="separate"/>
            </w:r>
            <w:r w:rsidR="007C1336">
              <w:rPr>
                <w:noProof/>
                <w:webHidden/>
              </w:rPr>
              <w:t>8</w:t>
            </w:r>
            <w:r w:rsidR="00136A9F">
              <w:rPr>
                <w:noProof/>
                <w:webHidden/>
              </w:rPr>
              <w:fldChar w:fldCharType="end"/>
            </w:r>
          </w:hyperlink>
        </w:p>
        <w:p w14:paraId="7A7932DD" w14:textId="35980C7C"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3" w:history="1">
            <w:r w:rsidR="00136A9F" w:rsidRPr="009B2C78">
              <w:rPr>
                <w:rStyle w:val="Hyperlink"/>
                <w:bCs/>
                <w:noProof/>
                <w:lang w:val="el-GR"/>
              </w:rPr>
              <w:t>1.2</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Στοιχεία Διαδικασίας - Χρηματοδότηση</w:t>
            </w:r>
            <w:r w:rsidR="00136A9F">
              <w:rPr>
                <w:noProof/>
                <w:webHidden/>
              </w:rPr>
              <w:tab/>
            </w:r>
            <w:r w:rsidR="00136A9F">
              <w:rPr>
                <w:noProof/>
                <w:webHidden/>
              </w:rPr>
              <w:fldChar w:fldCharType="begin"/>
            </w:r>
            <w:r w:rsidR="00136A9F">
              <w:rPr>
                <w:noProof/>
                <w:webHidden/>
              </w:rPr>
              <w:instrText xml:space="preserve"> PAGEREF _Toc107309333 \h </w:instrText>
            </w:r>
            <w:r w:rsidR="00136A9F">
              <w:rPr>
                <w:noProof/>
                <w:webHidden/>
              </w:rPr>
            </w:r>
            <w:r w:rsidR="00136A9F">
              <w:rPr>
                <w:noProof/>
                <w:webHidden/>
              </w:rPr>
              <w:fldChar w:fldCharType="separate"/>
            </w:r>
            <w:r w:rsidR="007C1336">
              <w:rPr>
                <w:noProof/>
                <w:webHidden/>
              </w:rPr>
              <w:t>8</w:t>
            </w:r>
            <w:r w:rsidR="00136A9F">
              <w:rPr>
                <w:noProof/>
                <w:webHidden/>
              </w:rPr>
              <w:fldChar w:fldCharType="end"/>
            </w:r>
          </w:hyperlink>
        </w:p>
        <w:p w14:paraId="16A13E3A" w14:textId="67456DFE"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4" w:history="1">
            <w:r w:rsidR="00136A9F" w:rsidRPr="009B2C78">
              <w:rPr>
                <w:rStyle w:val="Hyperlink"/>
                <w:bCs/>
                <w:noProof/>
                <w:lang w:val="el-GR"/>
              </w:rPr>
              <w:t>1.3</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Συνοπτική Περιγραφή φυσικού και οικονομικού αντικειμένου της σύμβασης</w:t>
            </w:r>
            <w:r w:rsidR="00136A9F">
              <w:rPr>
                <w:noProof/>
                <w:webHidden/>
              </w:rPr>
              <w:tab/>
            </w:r>
            <w:r w:rsidR="00136A9F">
              <w:rPr>
                <w:noProof/>
                <w:webHidden/>
              </w:rPr>
              <w:fldChar w:fldCharType="begin"/>
            </w:r>
            <w:r w:rsidR="00136A9F">
              <w:rPr>
                <w:noProof/>
                <w:webHidden/>
              </w:rPr>
              <w:instrText xml:space="preserve"> PAGEREF _Toc107309334 \h </w:instrText>
            </w:r>
            <w:r w:rsidR="00136A9F">
              <w:rPr>
                <w:noProof/>
                <w:webHidden/>
              </w:rPr>
            </w:r>
            <w:r w:rsidR="00136A9F">
              <w:rPr>
                <w:noProof/>
                <w:webHidden/>
              </w:rPr>
              <w:fldChar w:fldCharType="separate"/>
            </w:r>
            <w:r w:rsidR="007C1336">
              <w:rPr>
                <w:noProof/>
                <w:webHidden/>
              </w:rPr>
              <w:t>9</w:t>
            </w:r>
            <w:r w:rsidR="00136A9F">
              <w:rPr>
                <w:noProof/>
                <w:webHidden/>
              </w:rPr>
              <w:fldChar w:fldCharType="end"/>
            </w:r>
          </w:hyperlink>
        </w:p>
        <w:p w14:paraId="42DCE6F3" w14:textId="361997C4"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5" w:history="1">
            <w:r w:rsidR="00136A9F" w:rsidRPr="009B2C78">
              <w:rPr>
                <w:rStyle w:val="Hyperlink"/>
                <w:bCs/>
                <w:noProof/>
                <w:lang w:val="el-GR"/>
              </w:rPr>
              <w:t>1.4</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Θεσμικό πλαίσιο</w:t>
            </w:r>
            <w:r w:rsidR="00136A9F">
              <w:rPr>
                <w:noProof/>
                <w:webHidden/>
              </w:rPr>
              <w:tab/>
            </w:r>
            <w:r w:rsidR="00136A9F">
              <w:rPr>
                <w:noProof/>
                <w:webHidden/>
              </w:rPr>
              <w:fldChar w:fldCharType="begin"/>
            </w:r>
            <w:r w:rsidR="00136A9F">
              <w:rPr>
                <w:noProof/>
                <w:webHidden/>
              </w:rPr>
              <w:instrText xml:space="preserve"> PAGEREF _Toc107309335 \h </w:instrText>
            </w:r>
            <w:r w:rsidR="00136A9F">
              <w:rPr>
                <w:noProof/>
                <w:webHidden/>
              </w:rPr>
            </w:r>
            <w:r w:rsidR="00136A9F">
              <w:rPr>
                <w:noProof/>
                <w:webHidden/>
              </w:rPr>
              <w:fldChar w:fldCharType="separate"/>
            </w:r>
            <w:r w:rsidR="007C1336">
              <w:rPr>
                <w:noProof/>
                <w:webHidden/>
              </w:rPr>
              <w:t>11</w:t>
            </w:r>
            <w:r w:rsidR="00136A9F">
              <w:rPr>
                <w:noProof/>
                <w:webHidden/>
              </w:rPr>
              <w:fldChar w:fldCharType="end"/>
            </w:r>
          </w:hyperlink>
        </w:p>
        <w:p w14:paraId="2F94D4BD" w14:textId="464831D7"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6" w:history="1">
            <w:r w:rsidR="00136A9F" w:rsidRPr="009B2C78">
              <w:rPr>
                <w:rStyle w:val="Hyperlink"/>
                <w:bCs/>
                <w:noProof/>
                <w:lang w:val="el-GR"/>
              </w:rPr>
              <w:t>1.5</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Προθεσμία παραλαβής προσφορών και διενέργεια διαγωνισμού</w:t>
            </w:r>
            <w:r w:rsidR="00136A9F">
              <w:rPr>
                <w:noProof/>
                <w:webHidden/>
              </w:rPr>
              <w:tab/>
            </w:r>
            <w:r w:rsidR="00136A9F">
              <w:rPr>
                <w:noProof/>
                <w:webHidden/>
              </w:rPr>
              <w:fldChar w:fldCharType="begin"/>
            </w:r>
            <w:r w:rsidR="00136A9F">
              <w:rPr>
                <w:noProof/>
                <w:webHidden/>
              </w:rPr>
              <w:instrText xml:space="preserve"> PAGEREF _Toc107309336 \h </w:instrText>
            </w:r>
            <w:r w:rsidR="00136A9F">
              <w:rPr>
                <w:noProof/>
                <w:webHidden/>
              </w:rPr>
            </w:r>
            <w:r w:rsidR="00136A9F">
              <w:rPr>
                <w:noProof/>
                <w:webHidden/>
              </w:rPr>
              <w:fldChar w:fldCharType="separate"/>
            </w:r>
            <w:r w:rsidR="007C1336">
              <w:rPr>
                <w:noProof/>
                <w:webHidden/>
              </w:rPr>
              <w:t>16</w:t>
            </w:r>
            <w:r w:rsidR="00136A9F">
              <w:rPr>
                <w:noProof/>
                <w:webHidden/>
              </w:rPr>
              <w:fldChar w:fldCharType="end"/>
            </w:r>
          </w:hyperlink>
        </w:p>
        <w:p w14:paraId="7BB2360A" w14:textId="33EF073A"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7" w:history="1">
            <w:r w:rsidR="00136A9F" w:rsidRPr="009B2C78">
              <w:rPr>
                <w:rStyle w:val="Hyperlink"/>
                <w:bCs/>
                <w:noProof/>
                <w:lang w:val="el-GR"/>
              </w:rPr>
              <w:t>1.6</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Δημοσιότητα</w:t>
            </w:r>
            <w:r w:rsidR="00136A9F">
              <w:rPr>
                <w:noProof/>
                <w:webHidden/>
              </w:rPr>
              <w:tab/>
            </w:r>
            <w:r w:rsidR="00136A9F">
              <w:rPr>
                <w:noProof/>
                <w:webHidden/>
              </w:rPr>
              <w:fldChar w:fldCharType="begin"/>
            </w:r>
            <w:r w:rsidR="00136A9F">
              <w:rPr>
                <w:noProof/>
                <w:webHidden/>
              </w:rPr>
              <w:instrText xml:space="preserve"> PAGEREF _Toc107309337 \h </w:instrText>
            </w:r>
            <w:r w:rsidR="00136A9F">
              <w:rPr>
                <w:noProof/>
                <w:webHidden/>
              </w:rPr>
            </w:r>
            <w:r w:rsidR="00136A9F">
              <w:rPr>
                <w:noProof/>
                <w:webHidden/>
              </w:rPr>
              <w:fldChar w:fldCharType="separate"/>
            </w:r>
            <w:r w:rsidR="007C1336">
              <w:rPr>
                <w:noProof/>
                <w:webHidden/>
              </w:rPr>
              <w:t>16</w:t>
            </w:r>
            <w:r w:rsidR="00136A9F">
              <w:rPr>
                <w:noProof/>
                <w:webHidden/>
              </w:rPr>
              <w:fldChar w:fldCharType="end"/>
            </w:r>
          </w:hyperlink>
        </w:p>
        <w:p w14:paraId="7ED02699" w14:textId="1A5C7415"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38" w:history="1">
            <w:r w:rsidR="00136A9F" w:rsidRPr="009B2C78">
              <w:rPr>
                <w:rStyle w:val="Hyperlink"/>
                <w:bCs/>
                <w:noProof/>
                <w:lang w:val="el-GR"/>
              </w:rPr>
              <w:t>1.7</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Αρχές εφαρμοζόμενες στη διαδικασία σύναψης</w:t>
            </w:r>
            <w:r w:rsidR="00136A9F">
              <w:rPr>
                <w:noProof/>
                <w:webHidden/>
              </w:rPr>
              <w:tab/>
            </w:r>
            <w:r w:rsidR="00136A9F">
              <w:rPr>
                <w:noProof/>
                <w:webHidden/>
              </w:rPr>
              <w:fldChar w:fldCharType="begin"/>
            </w:r>
            <w:r w:rsidR="00136A9F">
              <w:rPr>
                <w:noProof/>
                <w:webHidden/>
              </w:rPr>
              <w:instrText xml:space="preserve"> PAGEREF _Toc107309338 \h </w:instrText>
            </w:r>
            <w:r w:rsidR="00136A9F">
              <w:rPr>
                <w:noProof/>
                <w:webHidden/>
              </w:rPr>
            </w:r>
            <w:r w:rsidR="00136A9F">
              <w:rPr>
                <w:noProof/>
                <w:webHidden/>
              </w:rPr>
              <w:fldChar w:fldCharType="separate"/>
            </w:r>
            <w:r w:rsidR="007C1336">
              <w:rPr>
                <w:noProof/>
                <w:webHidden/>
              </w:rPr>
              <w:t>16</w:t>
            </w:r>
            <w:r w:rsidR="00136A9F">
              <w:rPr>
                <w:noProof/>
                <w:webHidden/>
              </w:rPr>
              <w:fldChar w:fldCharType="end"/>
            </w:r>
          </w:hyperlink>
        </w:p>
        <w:p w14:paraId="1265BD49" w14:textId="49AE4D35" w:rsidR="00136A9F" w:rsidRDefault="00986915">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7309339" w:history="1">
            <w:r w:rsidR="00136A9F" w:rsidRPr="009B2C78">
              <w:rPr>
                <w:rStyle w:val="Hyperlink"/>
                <w:noProof/>
                <w14:scene3d>
                  <w14:camera w14:prst="orthographicFront"/>
                  <w14:lightRig w14:rig="threePt" w14:dir="t">
                    <w14:rot w14:lat="0" w14:lon="0" w14:rev="0"/>
                  </w14:lightRig>
                </w14:scene3d>
              </w:rPr>
              <w:t>2.</w:t>
            </w:r>
            <w:r w:rsidR="00136A9F">
              <w:rPr>
                <w:rFonts w:asciiTheme="minorHAnsi" w:eastAsiaTheme="minorEastAsia" w:hAnsiTheme="minorHAnsi" w:cstheme="minorBidi"/>
                <w:b w:val="0"/>
                <w:bCs w:val="0"/>
                <w:caps w:val="0"/>
                <w:noProof/>
                <w:sz w:val="22"/>
                <w:szCs w:val="22"/>
                <w:lang w:val="en-US" w:eastAsia="en-US" w:bidi="he-IL"/>
              </w:rPr>
              <w:tab/>
            </w:r>
            <w:r w:rsidR="00136A9F" w:rsidRPr="009B2C78">
              <w:rPr>
                <w:rStyle w:val="Hyperlink"/>
                <w:noProof/>
              </w:rPr>
              <w:t>ΓΕΝΙΚΟΙ ΚΑΙ ΕΙΔΙΚΟΙ ΟΡΟΙ ΣΥΜΜΕΤΟΧΗΣ</w:t>
            </w:r>
            <w:r w:rsidR="00136A9F">
              <w:rPr>
                <w:noProof/>
                <w:webHidden/>
              </w:rPr>
              <w:tab/>
            </w:r>
            <w:r w:rsidR="00136A9F">
              <w:rPr>
                <w:noProof/>
                <w:webHidden/>
              </w:rPr>
              <w:fldChar w:fldCharType="begin"/>
            </w:r>
            <w:r w:rsidR="00136A9F">
              <w:rPr>
                <w:noProof/>
                <w:webHidden/>
              </w:rPr>
              <w:instrText xml:space="preserve"> PAGEREF _Toc107309339 \h </w:instrText>
            </w:r>
            <w:r w:rsidR="00136A9F">
              <w:rPr>
                <w:noProof/>
                <w:webHidden/>
              </w:rPr>
            </w:r>
            <w:r w:rsidR="00136A9F">
              <w:rPr>
                <w:noProof/>
                <w:webHidden/>
              </w:rPr>
              <w:fldChar w:fldCharType="separate"/>
            </w:r>
            <w:r w:rsidR="007C1336">
              <w:rPr>
                <w:noProof/>
                <w:webHidden/>
              </w:rPr>
              <w:t>17</w:t>
            </w:r>
            <w:r w:rsidR="00136A9F">
              <w:rPr>
                <w:noProof/>
                <w:webHidden/>
              </w:rPr>
              <w:fldChar w:fldCharType="end"/>
            </w:r>
          </w:hyperlink>
        </w:p>
        <w:p w14:paraId="641B5D2E" w14:textId="0100FA96"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40" w:history="1">
            <w:r w:rsidR="00136A9F" w:rsidRPr="009B2C78">
              <w:rPr>
                <w:rStyle w:val="Hyperlink"/>
                <w:bCs/>
                <w:noProof/>
                <w:lang w:val="el-GR"/>
              </w:rPr>
              <w:t>2.1</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Γενικές Πληροφορίες</w:t>
            </w:r>
            <w:r w:rsidR="00136A9F">
              <w:rPr>
                <w:noProof/>
                <w:webHidden/>
              </w:rPr>
              <w:tab/>
            </w:r>
            <w:r w:rsidR="00136A9F">
              <w:rPr>
                <w:noProof/>
                <w:webHidden/>
              </w:rPr>
              <w:fldChar w:fldCharType="begin"/>
            </w:r>
            <w:r w:rsidR="00136A9F">
              <w:rPr>
                <w:noProof/>
                <w:webHidden/>
              </w:rPr>
              <w:instrText xml:space="preserve"> PAGEREF _Toc107309340 \h </w:instrText>
            </w:r>
            <w:r w:rsidR="00136A9F">
              <w:rPr>
                <w:noProof/>
                <w:webHidden/>
              </w:rPr>
            </w:r>
            <w:r w:rsidR="00136A9F">
              <w:rPr>
                <w:noProof/>
                <w:webHidden/>
              </w:rPr>
              <w:fldChar w:fldCharType="separate"/>
            </w:r>
            <w:r w:rsidR="007C1336">
              <w:rPr>
                <w:noProof/>
                <w:webHidden/>
              </w:rPr>
              <w:t>17</w:t>
            </w:r>
            <w:r w:rsidR="00136A9F">
              <w:rPr>
                <w:noProof/>
                <w:webHidden/>
              </w:rPr>
              <w:fldChar w:fldCharType="end"/>
            </w:r>
          </w:hyperlink>
        </w:p>
        <w:p w14:paraId="08D28861" w14:textId="3A5383DE"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1" w:history="1">
            <w:r w:rsidR="00136A9F" w:rsidRPr="009B2C78">
              <w:rPr>
                <w:rStyle w:val="Hyperlink"/>
                <w:noProof/>
                <w:lang w:val="el-GR"/>
              </w:rPr>
              <w:t>2.1.1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Έγγραφα της σύμβασης</w:t>
            </w:r>
            <w:r w:rsidR="00136A9F">
              <w:rPr>
                <w:noProof/>
                <w:webHidden/>
              </w:rPr>
              <w:tab/>
            </w:r>
            <w:r w:rsidR="00136A9F">
              <w:rPr>
                <w:noProof/>
                <w:webHidden/>
              </w:rPr>
              <w:fldChar w:fldCharType="begin"/>
            </w:r>
            <w:r w:rsidR="00136A9F">
              <w:rPr>
                <w:noProof/>
                <w:webHidden/>
              </w:rPr>
              <w:instrText xml:space="preserve"> PAGEREF _Toc107309341 \h </w:instrText>
            </w:r>
            <w:r w:rsidR="00136A9F">
              <w:rPr>
                <w:noProof/>
                <w:webHidden/>
              </w:rPr>
            </w:r>
            <w:r w:rsidR="00136A9F">
              <w:rPr>
                <w:noProof/>
                <w:webHidden/>
              </w:rPr>
              <w:fldChar w:fldCharType="separate"/>
            </w:r>
            <w:r w:rsidR="007C1336">
              <w:rPr>
                <w:noProof/>
                <w:webHidden/>
              </w:rPr>
              <w:t>17</w:t>
            </w:r>
            <w:r w:rsidR="00136A9F">
              <w:rPr>
                <w:noProof/>
                <w:webHidden/>
              </w:rPr>
              <w:fldChar w:fldCharType="end"/>
            </w:r>
          </w:hyperlink>
        </w:p>
        <w:p w14:paraId="0FC69C7A" w14:textId="034B61CF"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2" w:history="1">
            <w:r w:rsidR="00136A9F" w:rsidRPr="009B2C78">
              <w:rPr>
                <w:rStyle w:val="Hyperlink"/>
                <w:noProof/>
                <w:lang w:val="el-GR"/>
              </w:rPr>
              <w:t>2.1.2</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Επικοινωνία – Πρόσβαση στα έγγραφα της Σύμβασης</w:t>
            </w:r>
            <w:r w:rsidR="00136A9F">
              <w:rPr>
                <w:noProof/>
                <w:webHidden/>
              </w:rPr>
              <w:tab/>
            </w:r>
            <w:r w:rsidR="00136A9F">
              <w:rPr>
                <w:noProof/>
                <w:webHidden/>
              </w:rPr>
              <w:fldChar w:fldCharType="begin"/>
            </w:r>
            <w:r w:rsidR="00136A9F">
              <w:rPr>
                <w:noProof/>
                <w:webHidden/>
              </w:rPr>
              <w:instrText xml:space="preserve"> PAGEREF _Toc107309342 \h </w:instrText>
            </w:r>
            <w:r w:rsidR="00136A9F">
              <w:rPr>
                <w:noProof/>
                <w:webHidden/>
              </w:rPr>
            </w:r>
            <w:r w:rsidR="00136A9F">
              <w:rPr>
                <w:noProof/>
                <w:webHidden/>
              </w:rPr>
              <w:fldChar w:fldCharType="separate"/>
            </w:r>
            <w:r w:rsidR="007C1336">
              <w:rPr>
                <w:noProof/>
                <w:webHidden/>
              </w:rPr>
              <w:t>17</w:t>
            </w:r>
            <w:r w:rsidR="00136A9F">
              <w:rPr>
                <w:noProof/>
                <w:webHidden/>
              </w:rPr>
              <w:fldChar w:fldCharType="end"/>
            </w:r>
          </w:hyperlink>
        </w:p>
        <w:p w14:paraId="516DA061" w14:textId="13F3B637"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3" w:history="1">
            <w:r w:rsidR="00136A9F" w:rsidRPr="009B2C78">
              <w:rPr>
                <w:rStyle w:val="Hyperlink"/>
                <w:noProof/>
                <w:lang w:val="el-GR"/>
              </w:rPr>
              <w:t>2.1.3</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Παροχή Διευκρινίσεων</w:t>
            </w:r>
            <w:r w:rsidR="00136A9F">
              <w:rPr>
                <w:noProof/>
                <w:webHidden/>
              </w:rPr>
              <w:tab/>
            </w:r>
            <w:r w:rsidR="00136A9F">
              <w:rPr>
                <w:noProof/>
                <w:webHidden/>
              </w:rPr>
              <w:fldChar w:fldCharType="begin"/>
            </w:r>
            <w:r w:rsidR="00136A9F">
              <w:rPr>
                <w:noProof/>
                <w:webHidden/>
              </w:rPr>
              <w:instrText xml:space="preserve"> PAGEREF _Toc107309343 \h </w:instrText>
            </w:r>
            <w:r w:rsidR="00136A9F">
              <w:rPr>
                <w:noProof/>
                <w:webHidden/>
              </w:rPr>
            </w:r>
            <w:r w:rsidR="00136A9F">
              <w:rPr>
                <w:noProof/>
                <w:webHidden/>
              </w:rPr>
              <w:fldChar w:fldCharType="separate"/>
            </w:r>
            <w:r w:rsidR="007C1336">
              <w:rPr>
                <w:noProof/>
                <w:webHidden/>
              </w:rPr>
              <w:t>17</w:t>
            </w:r>
            <w:r w:rsidR="00136A9F">
              <w:rPr>
                <w:noProof/>
                <w:webHidden/>
              </w:rPr>
              <w:fldChar w:fldCharType="end"/>
            </w:r>
          </w:hyperlink>
        </w:p>
        <w:p w14:paraId="75AE7B95" w14:textId="6E6316BE"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4" w:history="1">
            <w:r w:rsidR="00136A9F" w:rsidRPr="009B2C78">
              <w:rPr>
                <w:rStyle w:val="Hyperlink"/>
                <w:noProof/>
                <w:lang w:val="el-GR"/>
              </w:rPr>
              <w:t>2.1.4</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Γλώσσα</w:t>
            </w:r>
            <w:r w:rsidR="00136A9F">
              <w:rPr>
                <w:noProof/>
                <w:webHidden/>
              </w:rPr>
              <w:tab/>
            </w:r>
            <w:r w:rsidR="00136A9F">
              <w:rPr>
                <w:noProof/>
                <w:webHidden/>
              </w:rPr>
              <w:fldChar w:fldCharType="begin"/>
            </w:r>
            <w:r w:rsidR="00136A9F">
              <w:rPr>
                <w:noProof/>
                <w:webHidden/>
              </w:rPr>
              <w:instrText xml:space="preserve"> PAGEREF _Toc107309344 \h </w:instrText>
            </w:r>
            <w:r w:rsidR="00136A9F">
              <w:rPr>
                <w:noProof/>
                <w:webHidden/>
              </w:rPr>
            </w:r>
            <w:r w:rsidR="00136A9F">
              <w:rPr>
                <w:noProof/>
                <w:webHidden/>
              </w:rPr>
              <w:fldChar w:fldCharType="separate"/>
            </w:r>
            <w:r w:rsidR="007C1336">
              <w:rPr>
                <w:noProof/>
                <w:webHidden/>
              </w:rPr>
              <w:t>18</w:t>
            </w:r>
            <w:r w:rsidR="00136A9F">
              <w:rPr>
                <w:noProof/>
                <w:webHidden/>
              </w:rPr>
              <w:fldChar w:fldCharType="end"/>
            </w:r>
          </w:hyperlink>
        </w:p>
        <w:p w14:paraId="41C7F4DF" w14:textId="5DCAC1F4"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5" w:history="1">
            <w:r w:rsidR="00136A9F" w:rsidRPr="009B2C78">
              <w:rPr>
                <w:rStyle w:val="Hyperlink"/>
                <w:noProof/>
                <w:lang w:val="el-GR"/>
              </w:rPr>
              <w:t>2.1.5</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Εγγυήσεις</w:t>
            </w:r>
            <w:r w:rsidR="00136A9F">
              <w:rPr>
                <w:noProof/>
                <w:webHidden/>
              </w:rPr>
              <w:tab/>
            </w:r>
            <w:r w:rsidR="00136A9F">
              <w:rPr>
                <w:noProof/>
                <w:webHidden/>
              </w:rPr>
              <w:fldChar w:fldCharType="begin"/>
            </w:r>
            <w:r w:rsidR="00136A9F">
              <w:rPr>
                <w:noProof/>
                <w:webHidden/>
              </w:rPr>
              <w:instrText xml:space="preserve"> PAGEREF _Toc107309345 \h </w:instrText>
            </w:r>
            <w:r w:rsidR="00136A9F">
              <w:rPr>
                <w:noProof/>
                <w:webHidden/>
              </w:rPr>
            </w:r>
            <w:r w:rsidR="00136A9F">
              <w:rPr>
                <w:noProof/>
                <w:webHidden/>
              </w:rPr>
              <w:fldChar w:fldCharType="separate"/>
            </w:r>
            <w:r w:rsidR="007C1336">
              <w:rPr>
                <w:noProof/>
                <w:webHidden/>
              </w:rPr>
              <w:t>18</w:t>
            </w:r>
            <w:r w:rsidR="00136A9F">
              <w:rPr>
                <w:noProof/>
                <w:webHidden/>
              </w:rPr>
              <w:fldChar w:fldCharType="end"/>
            </w:r>
          </w:hyperlink>
        </w:p>
        <w:p w14:paraId="2F09DEA9" w14:textId="28FB4323"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6" w:history="1">
            <w:r w:rsidR="00136A9F" w:rsidRPr="009B2C78">
              <w:rPr>
                <w:rStyle w:val="Hyperlink"/>
                <w:noProof/>
                <w:lang w:val="el-GR"/>
              </w:rPr>
              <w:t>2.1.6</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Προστασία Προσωπικών Δεδομένων</w:t>
            </w:r>
            <w:r w:rsidR="00136A9F">
              <w:rPr>
                <w:noProof/>
                <w:webHidden/>
              </w:rPr>
              <w:tab/>
            </w:r>
            <w:r w:rsidR="00136A9F">
              <w:rPr>
                <w:noProof/>
                <w:webHidden/>
              </w:rPr>
              <w:fldChar w:fldCharType="begin"/>
            </w:r>
            <w:r w:rsidR="00136A9F">
              <w:rPr>
                <w:noProof/>
                <w:webHidden/>
              </w:rPr>
              <w:instrText xml:space="preserve"> PAGEREF _Toc107309346 \h </w:instrText>
            </w:r>
            <w:r w:rsidR="00136A9F">
              <w:rPr>
                <w:noProof/>
                <w:webHidden/>
              </w:rPr>
            </w:r>
            <w:r w:rsidR="00136A9F">
              <w:rPr>
                <w:noProof/>
                <w:webHidden/>
              </w:rPr>
              <w:fldChar w:fldCharType="separate"/>
            </w:r>
            <w:r w:rsidR="007C1336">
              <w:rPr>
                <w:noProof/>
                <w:webHidden/>
              </w:rPr>
              <w:t>19</w:t>
            </w:r>
            <w:r w:rsidR="00136A9F">
              <w:rPr>
                <w:noProof/>
                <w:webHidden/>
              </w:rPr>
              <w:fldChar w:fldCharType="end"/>
            </w:r>
          </w:hyperlink>
        </w:p>
        <w:p w14:paraId="28AFD675" w14:textId="48996810"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47" w:history="1">
            <w:r w:rsidR="00136A9F" w:rsidRPr="009B2C78">
              <w:rPr>
                <w:rStyle w:val="Hyperlink"/>
                <w:bCs/>
                <w:noProof/>
                <w:lang w:val="el-GR"/>
              </w:rPr>
              <w:t>2.2</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Δικαίωμα Συμμετοχής - Κριτήρια Ποιοτικής Επιλογής</w:t>
            </w:r>
            <w:r w:rsidR="00136A9F">
              <w:rPr>
                <w:noProof/>
                <w:webHidden/>
              </w:rPr>
              <w:tab/>
            </w:r>
            <w:r w:rsidR="00136A9F">
              <w:rPr>
                <w:noProof/>
                <w:webHidden/>
              </w:rPr>
              <w:fldChar w:fldCharType="begin"/>
            </w:r>
            <w:r w:rsidR="00136A9F">
              <w:rPr>
                <w:noProof/>
                <w:webHidden/>
              </w:rPr>
              <w:instrText xml:space="preserve"> PAGEREF _Toc107309347 \h </w:instrText>
            </w:r>
            <w:r w:rsidR="00136A9F">
              <w:rPr>
                <w:noProof/>
                <w:webHidden/>
              </w:rPr>
            </w:r>
            <w:r w:rsidR="00136A9F">
              <w:rPr>
                <w:noProof/>
                <w:webHidden/>
              </w:rPr>
              <w:fldChar w:fldCharType="separate"/>
            </w:r>
            <w:r w:rsidR="007C1336">
              <w:rPr>
                <w:noProof/>
                <w:webHidden/>
              </w:rPr>
              <w:t>20</w:t>
            </w:r>
            <w:r w:rsidR="00136A9F">
              <w:rPr>
                <w:noProof/>
                <w:webHidden/>
              </w:rPr>
              <w:fldChar w:fldCharType="end"/>
            </w:r>
          </w:hyperlink>
        </w:p>
        <w:p w14:paraId="7CC310E8" w14:textId="0DBFFDC8"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8" w:history="1">
            <w:r w:rsidR="00136A9F" w:rsidRPr="009B2C78">
              <w:rPr>
                <w:rStyle w:val="Hyperlink"/>
                <w:noProof/>
                <w:lang w:val="el-GR"/>
              </w:rPr>
              <w:t>2.2.1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Δικαιούμενοι συμμετοχής</w:t>
            </w:r>
            <w:r w:rsidR="00136A9F">
              <w:rPr>
                <w:noProof/>
                <w:webHidden/>
              </w:rPr>
              <w:tab/>
            </w:r>
            <w:r w:rsidR="00136A9F">
              <w:rPr>
                <w:noProof/>
                <w:webHidden/>
              </w:rPr>
              <w:fldChar w:fldCharType="begin"/>
            </w:r>
            <w:r w:rsidR="00136A9F">
              <w:rPr>
                <w:noProof/>
                <w:webHidden/>
              </w:rPr>
              <w:instrText xml:space="preserve"> PAGEREF _Toc107309348 \h </w:instrText>
            </w:r>
            <w:r w:rsidR="00136A9F">
              <w:rPr>
                <w:noProof/>
                <w:webHidden/>
              </w:rPr>
            </w:r>
            <w:r w:rsidR="00136A9F">
              <w:rPr>
                <w:noProof/>
                <w:webHidden/>
              </w:rPr>
              <w:fldChar w:fldCharType="separate"/>
            </w:r>
            <w:r w:rsidR="007C1336">
              <w:rPr>
                <w:noProof/>
                <w:webHidden/>
              </w:rPr>
              <w:t>20</w:t>
            </w:r>
            <w:r w:rsidR="00136A9F">
              <w:rPr>
                <w:noProof/>
                <w:webHidden/>
              </w:rPr>
              <w:fldChar w:fldCharType="end"/>
            </w:r>
          </w:hyperlink>
        </w:p>
        <w:p w14:paraId="626C7C48" w14:textId="1DC05295"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49" w:history="1">
            <w:r w:rsidR="00136A9F" w:rsidRPr="009B2C78">
              <w:rPr>
                <w:rStyle w:val="Hyperlink"/>
                <w:noProof/>
                <w:lang w:val="el-GR"/>
              </w:rPr>
              <w:t>2.2.2</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Εγγύηση συμμετοχής</w:t>
            </w:r>
            <w:r w:rsidR="00136A9F">
              <w:rPr>
                <w:noProof/>
                <w:webHidden/>
              </w:rPr>
              <w:tab/>
            </w:r>
            <w:r w:rsidR="00136A9F">
              <w:rPr>
                <w:noProof/>
                <w:webHidden/>
              </w:rPr>
              <w:fldChar w:fldCharType="begin"/>
            </w:r>
            <w:r w:rsidR="00136A9F">
              <w:rPr>
                <w:noProof/>
                <w:webHidden/>
              </w:rPr>
              <w:instrText xml:space="preserve"> PAGEREF _Toc107309349 \h </w:instrText>
            </w:r>
            <w:r w:rsidR="00136A9F">
              <w:rPr>
                <w:noProof/>
                <w:webHidden/>
              </w:rPr>
            </w:r>
            <w:r w:rsidR="00136A9F">
              <w:rPr>
                <w:noProof/>
                <w:webHidden/>
              </w:rPr>
              <w:fldChar w:fldCharType="separate"/>
            </w:r>
            <w:r w:rsidR="007C1336">
              <w:rPr>
                <w:noProof/>
                <w:webHidden/>
              </w:rPr>
              <w:t>20</w:t>
            </w:r>
            <w:r w:rsidR="00136A9F">
              <w:rPr>
                <w:noProof/>
                <w:webHidden/>
              </w:rPr>
              <w:fldChar w:fldCharType="end"/>
            </w:r>
          </w:hyperlink>
        </w:p>
        <w:p w14:paraId="76E8B47D" w14:textId="3462EB97"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50" w:history="1">
            <w:r w:rsidR="00136A9F" w:rsidRPr="009B2C78">
              <w:rPr>
                <w:rStyle w:val="Hyperlink"/>
                <w:noProof/>
                <w:lang w:val="el-GR"/>
              </w:rPr>
              <w:t>2.2.3</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Λόγοι αποκλεισμού</w:t>
            </w:r>
            <w:r w:rsidR="00136A9F">
              <w:rPr>
                <w:noProof/>
                <w:webHidden/>
              </w:rPr>
              <w:tab/>
            </w:r>
            <w:r w:rsidR="00136A9F">
              <w:rPr>
                <w:noProof/>
                <w:webHidden/>
              </w:rPr>
              <w:fldChar w:fldCharType="begin"/>
            </w:r>
            <w:r w:rsidR="00136A9F">
              <w:rPr>
                <w:noProof/>
                <w:webHidden/>
              </w:rPr>
              <w:instrText xml:space="preserve"> PAGEREF _Toc107309350 \h </w:instrText>
            </w:r>
            <w:r w:rsidR="00136A9F">
              <w:rPr>
                <w:noProof/>
                <w:webHidden/>
              </w:rPr>
            </w:r>
            <w:r w:rsidR="00136A9F">
              <w:rPr>
                <w:noProof/>
                <w:webHidden/>
              </w:rPr>
              <w:fldChar w:fldCharType="separate"/>
            </w:r>
            <w:r w:rsidR="007C1336">
              <w:rPr>
                <w:noProof/>
                <w:webHidden/>
              </w:rPr>
              <w:t>22</w:t>
            </w:r>
            <w:r w:rsidR="00136A9F">
              <w:rPr>
                <w:noProof/>
                <w:webHidden/>
              </w:rPr>
              <w:fldChar w:fldCharType="end"/>
            </w:r>
          </w:hyperlink>
        </w:p>
        <w:p w14:paraId="5861138C" w14:textId="353442AC" w:rsidR="00136A9F" w:rsidRDefault="00986915">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107309351" w:history="1">
            <w:r w:rsidR="00136A9F" w:rsidRPr="009B2C78">
              <w:rPr>
                <w:rStyle w:val="Hyperlink"/>
                <w:noProof/>
                <w:lang w:val="el-GR"/>
              </w:rPr>
              <w:t>Κριτήρια Ποιοτικής Επιλογής</w:t>
            </w:r>
            <w:r w:rsidR="00136A9F">
              <w:rPr>
                <w:noProof/>
                <w:webHidden/>
              </w:rPr>
              <w:tab/>
            </w:r>
            <w:r w:rsidR="00136A9F">
              <w:rPr>
                <w:noProof/>
                <w:webHidden/>
              </w:rPr>
              <w:fldChar w:fldCharType="begin"/>
            </w:r>
            <w:r w:rsidR="00136A9F">
              <w:rPr>
                <w:noProof/>
                <w:webHidden/>
              </w:rPr>
              <w:instrText xml:space="preserve"> PAGEREF _Toc107309351 \h </w:instrText>
            </w:r>
            <w:r w:rsidR="00136A9F">
              <w:rPr>
                <w:noProof/>
                <w:webHidden/>
              </w:rPr>
            </w:r>
            <w:r w:rsidR="00136A9F">
              <w:rPr>
                <w:noProof/>
                <w:webHidden/>
              </w:rPr>
              <w:fldChar w:fldCharType="separate"/>
            </w:r>
            <w:r w:rsidR="007C1336">
              <w:rPr>
                <w:noProof/>
                <w:webHidden/>
              </w:rPr>
              <w:t>25</w:t>
            </w:r>
            <w:r w:rsidR="00136A9F">
              <w:rPr>
                <w:noProof/>
                <w:webHidden/>
              </w:rPr>
              <w:fldChar w:fldCharType="end"/>
            </w:r>
          </w:hyperlink>
        </w:p>
        <w:p w14:paraId="1F37D0AE" w14:textId="48A3E1DD"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52" w:history="1">
            <w:r w:rsidR="00136A9F" w:rsidRPr="009B2C78">
              <w:rPr>
                <w:rStyle w:val="Hyperlink"/>
                <w:noProof/>
                <w:lang w:val="el-GR"/>
              </w:rPr>
              <w:t>2.2.4</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Καταλληλότητα άσκησης επαγγελματικής δραστηριότητας</w:t>
            </w:r>
            <w:r w:rsidR="00136A9F">
              <w:rPr>
                <w:noProof/>
                <w:webHidden/>
              </w:rPr>
              <w:tab/>
            </w:r>
            <w:r w:rsidR="00136A9F">
              <w:rPr>
                <w:noProof/>
                <w:webHidden/>
              </w:rPr>
              <w:fldChar w:fldCharType="begin"/>
            </w:r>
            <w:r w:rsidR="00136A9F">
              <w:rPr>
                <w:noProof/>
                <w:webHidden/>
              </w:rPr>
              <w:instrText xml:space="preserve"> PAGEREF _Toc107309352 \h </w:instrText>
            </w:r>
            <w:r w:rsidR="00136A9F">
              <w:rPr>
                <w:noProof/>
                <w:webHidden/>
              </w:rPr>
            </w:r>
            <w:r w:rsidR="00136A9F">
              <w:rPr>
                <w:noProof/>
                <w:webHidden/>
              </w:rPr>
              <w:fldChar w:fldCharType="separate"/>
            </w:r>
            <w:r w:rsidR="007C1336">
              <w:rPr>
                <w:noProof/>
                <w:webHidden/>
              </w:rPr>
              <w:t>25</w:t>
            </w:r>
            <w:r w:rsidR="00136A9F">
              <w:rPr>
                <w:noProof/>
                <w:webHidden/>
              </w:rPr>
              <w:fldChar w:fldCharType="end"/>
            </w:r>
          </w:hyperlink>
        </w:p>
        <w:p w14:paraId="3B4D6F7D" w14:textId="33B08F0A"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53" w:history="1">
            <w:r w:rsidR="00136A9F" w:rsidRPr="009B2C78">
              <w:rPr>
                <w:rStyle w:val="Hyperlink"/>
                <w:noProof/>
                <w:lang w:val="el-GR"/>
              </w:rPr>
              <w:t>2.2.5</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Οικονομική και χρηματοοικονομική επάρκεια</w:t>
            </w:r>
            <w:r w:rsidR="00136A9F">
              <w:rPr>
                <w:noProof/>
                <w:webHidden/>
              </w:rPr>
              <w:tab/>
            </w:r>
            <w:r w:rsidR="00136A9F">
              <w:rPr>
                <w:noProof/>
                <w:webHidden/>
              </w:rPr>
              <w:fldChar w:fldCharType="begin"/>
            </w:r>
            <w:r w:rsidR="00136A9F">
              <w:rPr>
                <w:noProof/>
                <w:webHidden/>
              </w:rPr>
              <w:instrText xml:space="preserve"> PAGEREF _Toc107309353 \h </w:instrText>
            </w:r>
            <w:r w:rsidR="00136A9F">
              <w:rPr>
                <w:noProof/>
                <w:webHidden/>
              </w:rPr>
            </w:r>
            <w:r w:rsidR="00136A9F">
              <w:rPr>
                <w:noProof/>
                <w:webHidden/>
              </w:rPr>
              <w:fldChar w:fldCharType="separate"/>
            </w:r>
            <w:r w:rsidR="007C1336">
              <w:rPr>
                <w:noProof/>
                <w:webHidden/>
              </w:rPr>
              <w:t>26</w:t>
            </w:r>
            <w:r w:rsidR="00136A9F">
              <w:rPr>
                <w:noProof/>
                <w:webHidden/>
              </w:rPr>
              <w:fldChar w:fldCharType="end"/>
            </w:r>
          </w:hyperlink>
        </w:p>
        <w:p w14:paraId="24BAE4CE" w14:textId="2CCABD27"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54" w:history="1">
            <w:r w:rsidR="00136A9F" w:rsidRPr="009B2C78">
              <w:rPr>
                <w:rStyle w:val="Hyperlink"/>
                <w:noProof/>
                <w:lang w:val="el-GR"/>
              </w:rPr>
              <w:t>2.2.6</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Τεχνική και επαγγελματική ικανότητα</w:t>
            </w:r>
            <w:r w:rsidR="00136A9F">
              <w:rPr>
                <w:noProof/>
                <w:webHidden/>
              </w:rPr>
              <w:tab/>
            </w:r>
            <w:r w:rsidR="00136A9F">
              <w:rPr>
                <w:noProof/>
                <w:webHidden/>
              </w:rPr>
              <w:fldChar w:fldCharType="begin"/>
            </w:r>
            <w:r w:rsidR="00136A9F">
              <w:rPr>
                <w:noProof/>
                <w:webHidden/>
              </w:rPr>
              <w:instrText xml:space="preserve"> PAGEREF _Toc107309354 \h </w:instrText>
            </w:r>
            <w:r w:rsidR="00136A9F">
              <w:rPr>
                <w:noProof/>
                <w:webHidden/>
              </w:rPr>
            </w:r>
            <w:r w:rsidR="00136A9F">
              <w:rPr>
                <w:noProof/>
                <w:webHidden/>
              </w:rPr>
              <w:fldChar w:fldCharType="separate"/>
            </w:r>
            <w:r w:rsidR="007C1336">
              <w:rPr>
                <w:noProof/>
                <w:webHidden/>
              </w:rPr>
              <w:t>26</w:t>
            </w:r>
            <w:r w:rsidR="00136A9F">
              <w:rPr>
                <w:noProof/>
                <w:webHidden/>
              </w:rPr>
              <w:fldChar w:fldCharType="end"/>
            </w:r>
          </w:hyperlink>
        </w:p>
        <w:p w14:paraId="30E876DF" w14:textId="11D5FA98"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55" w:history="1">
            <w:r w:rsidR="00136A9F" w:rsidRPr="009B2C78">
              <w:rPr>
                <w:rStyle w:val="Hyperlink"/>
                <w:noProof/>
                <w:lang w:val="el-GR" w:eastAsia="en-US"/>
              </w:rPr>
              <w:t>2.2.6.1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eastAsia="en-US"/>
              </w:rPr>
              <w:t>Τεχνική Ικανότητα</w:t>
            </w:r>
            <w:r w:rsidR="00136A9F">
              <w:rPr>
                <w:noProof/>
                <w:webHidden/>
              </w:rPr>
              <w:tab/>
            </w:r>
            <w:r w:rsidR="00136A9F">
              <w:rPr>
                <w:noProof/>
                <w:webHidden/>
              </w:rPr>
              <w:fldChar w:fldCharType="begin"/>
            </w:r>
            <w:r w:rsidR="00136A9F">
              <w:rPr>
                <w:noProof/>
                <w:webHidden/>
              </w:rPr>
              <w:instrText xml:space="preserve"> PAGEREF _Toc107309355 \h </w:instrText>
            </w:r>
            <w:r w:rsidR="00136A9F">
              <w:rPr>
                <w:noProof/>
                <w:webHidden/>
              </w:rPr>
            </w:r>
            <w:r w:rsidR="00136A9F">
              <w:rPr>
                <w:noProof/>
                <w:webHidden/>
              </w:rPr>
              <w:fldChar w:fldCharType="separate"/>
            </w:r>
            <w:r w:rsidR="007C1336">
              <w:rPr>
                <w:noProof/>
                <w:webHidden/>
              </w:rPr>
              <w:t>26</w:t>
            </w:r>
            <w:r w:rsidR="00136A9F">
              <w:rPr>
                <w:noProof/>
                <w:webHidden/>
              </w:rPr>
              <w:fldChar w:fldCharType="end"/>
            </w:r>
          </w:hyperlink>
        </w:p>
        <w:p w14:paraId="61252027" w14:textId="3B699DF5"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56" w:history="1">
            <w:r w:rsidR="00136A9F" w:rsidRPr="009B2C78">
              <w:rPr>
                <w:rStyle w:val="Hyperlink"/>
                <w:noProof/>
                <w:lang w:val="el-GR" w:eastAsia="en-US"/>
              </w:rPr>
              <w:t>2.2.6.2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eastAsia="en-US"/>
              </w:rPr>
              <w:t>Επαγγελματική Ικανότητα – Ομάδα Έργου</w:t>
            </w:r>
            <w:r w:rsidR="00136A9F">
              <w:rPr>
                <w:noProof/>
                <w:webHidden/>
              </w:rPr>
              <w:tab/>
            </w:r>
            <w:r w:rsidR="00136A9F">
              <w:rPr>
                <w:noProof/>
                <w:webHidden/>
              </w:rPr>
              <w:fldChar w:fldCharType="begin"/>
            </w:r>
            <w:r w:rsidR="00136A9F">
              <w:rPr>
                <w:noProof/>
                <w:webHidden/>
              </w:rPr>
              <w:instrText xml:space="preserve"> PAGEREF _Toc107309356 \h </w:instrText>
            </w:r>
            <w:r w:rsidR="00136A9F">
              <w:rPr>
                <w:noProof/>
                <w:webHidden/>
              </w:rPr>
            </w:r>
            <w:r w:rsidR="00136A9F">
              <w:rPr>
                <w:noProof/>
                <w:webHidden/>
              </w:rPr>
              <w:fldChar w:fldCharType="separate"/>
            </w:r>
            <w:r w:rsidR="007C1336">
              <w:rPr>
                <w:noProof/>
                <w:webHidden/>
              </w:rPr>
              <w:t>27</w:t>
            </w:r>
            <w:r w:rsidR="00136A9F">
              <w:rPr>
                <w:noProof/>
                <w:webHidden/>
              </w:rPr>
              <w:fldChar w:fldCharType="end"/>
            </w:r>
          </w:hyperlink>
        </w:p>
        <w:p w14:paraId="684F5B85" w14:textId="195E0567"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57" w:history="1">
            <w:r w:rsidR="00136A9F" w:rsidRPr="009B2C78">
              <w:rPr>
                <w:rStyle w:val="Hyperlink"/>
                <w:noProof/>
                <w:lang w:val="el-GR"/>
              </w:rPr>
              <w:t>2.2.7</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Πρότυπα διασφάλισης ποιότητας</w:t>
            </w:r>
            <w:r w:rsidR="00136A9F">
              <w:rPr>
                <w:noProof/>
                <w:webHidden/>
              </w:rPr>
              <w:tab/>
            </w:r>
            <w:r w:rsidR="00136A9F">
              <w:rPr>
                <w:noProof/>
                <w:webHidden/>
              </w:rPr>
              <w:fldChar w:fldCharType="begin"/>
            </w:r>
            <w:r w:rsidR="00136A9F">
              <w:rPr>
                <w:noProof/>
                <w:webHidden/>
              </w:rPr>
              <w:instrText xml:space="preserve"> PAGEREF _Toc107309357 \h </w:instrText>
            </w:r>
            <w:r w:rsidR="00136A9F">
              <w:rPr>
                <w:noProof/>
                <w:webHidden/>
              </w:rPr>
            </w:r>
            <w:r w:rsidR="00136A9F">
              <w:rPr>
                <w:noProof/>
                <w:webHidden/>
              </w:rPr>
              <w:fldChar w:fldCharType="separate"/>
            </w:r>
            <w:r w:rsidR="007C1336">
              <w:rPr>
                <w:noProof/>
                <w:webHidden/>
              </w:rPr>
              <w:t>27</w:t>
            </w:r>
            <w:r w:rsidR="00136A9F">
              <w:rPr>
                <w:noProof/>
                <w:webHidden/>
              </w:rPr>
              <w:fldChar w:fldCharType="end"/>
            </w:r>
          </w:hyperlink>
        </w:p>
        <w:p w14:paraId="4776F7F9" w14:textId="32215C6A"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58" w:history="1">
            <w:r w:rsidR="00136A9F" w:rsidRPr="009B2C78">
              <w:rPr>
                <w:rStyle w:val="Hyperlink"/>
                <w:noProof/>
                <w:lang w:val="el-GR"/>
              </w:rPr>
              <w:t>2.2.8</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Στήριξη στην ικανότητα τρίτων – Υπεργολαβία</w:t>
            </w:r>
            <w:r w:rsidR="00136A9F">
              <w:rPr>
                <w:noProof/>
                <w:webHidden/>
              </w:rPr>
              <w:tab/>
            </w:r>
            <w:r w:rsidR="00136A9F">
              <w:rPr>
                <w:noProof/>
                <w:webHidden/>
              </w:rPr>
              <w:fldChar w:fldCharType="begin"/>
            </w:r>
            <w:r w:rsidR="00136A9F">
              <w:rPr>
                <w:noProof/>
                <w:webHidden/>
              </w:rPr>
              <w:instrText xml:space="preserve"> PAGEREF _Toc107309358 \h </w:instrText>
            </w:r>
            <w:r w:rsidR="00136A9F">
              <w:rPr>
                <w:noProof/>
                <w:webHidden/>
              </w:rPr>
            </w:r>
            <w:r w:rsidR="00136A9F">
              <w:rPr>
                <w:noProof/>
                <w:webHidden/>
              </w:rPr>
              <w:fldChar w:fldCharType="separate"/>
            </w:r>
            <w:r w:rsidR="007C1336">
              <w:rPr>
                <w:noProof/>
                <w:webHidden/>
              </w:rPr>
              <w:t>27</w:t>
            </w:r>
            <w:r w:rsidR="00136A9F">
              <w:rPr>
                <w:noProof/>
                <w:webHidden/>
              </w:rPr>
              <w:fldChar w:fldCharType="end"/>
            </w:r>
          </w:hyperlink>
        </w:p>
        <w:p w14:paraId="3A13F28F" w14:textId="58817C29"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59" w:history="1">
            <w:r w:rsidR="00136A9F" w:rsidRPr="009B2C78">
              <w:rPr>
                <w:rStyle w:val="Hyperlink"/>
                <w:noProof/>
                <w:lang w:val="el-GR"/>
              </w:rPr>
              <w:t>2.2.8.1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Στήριξη στην ικανότητα τρίτων</w:t>
            </w:r>
            <w:r w:rsidR="00136A9F">
              <w:rPr>
                <w:noProof/>
                <w:webHidden/>
              </w:rPr>
              <w:tab/>
            </w:r>
            <w:r w:rsidR="00136A9F">
              <w:rPr>
                <w:noProof/>
                <w:webHidden/>
              </w:rPr>
              <w:fldChar w:fldCharType="begin"/>
            </w:r>
            <w:r w:rsidR="00136A9F">
              <w:rPr>
                <w:noProof/>
                <w:webHidden/>
              </w:rPr>
              <w:instrText xml:space="preserve"> PAGEREF _Toc107309359 \h </w:instrText>
            </w:r>
            <w:r w:rsidR="00136A9F">
              <w:rPr>
                <w:noProof/>
                <w:webHidden/>
              </w:rPr>
            </w:r>
            <w:r w:rsidR="00136A9F">
              <w:rPr>
                <w:noProof/>
                <w:webHidden/>
              </w:rPr>
              <w:fldChar w:fldCharType="separate"/>
            </w:r>
            <w:r w:rsidR="007C1336">
              <w:rPr>
                <w:noProof/>
                <w:webHidden/>
              </w:rPr>
              <w:t>27</w:t>
            </w:r>
            <w:r w:rsidR="00136A9F">
              <w:rPr>
                <w:noProof/>
                <w:webHidden/>
              </w:rPr>
              <w:fldChar w:fldCharType="end"/>
            </w:r>
          </w:hyperlink>
        </w:p>
        <w:p w14:paraId="2A4D2F64" w14:textId="5D781A47"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60" w:history="1">
            <w:r w:rsidR="00136A9F" w:rsidRPr="009B2C78">
              <w:rPr>
                <w:rStyle w:val="Hyperlink"/>
                <w:noProof/>
                <w:lang w:val="el-GR"/>
              </w:rPr>
              <w:t>2.2.8.2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Υπεργολαβία</w:t>
            </w:r>
            <w:r w:rsidR="00136A9F">
              <w:rPr>
                <w:noProof/>
                <w:webHidden/>
              </w:rPr>
              <w:tab/>
            </w:r>
            <w:r w:rsidR="00136A9F">
              <w:rPr>
                <w:noProof/>
                <w:webHidden/>
              </w:rPr>
              <w:fldChar w:fldCharType="begin"/>
            </w:r>
            <w:r w:rsidR="00136A9F">
              <w:rPr>
                <w:noProof/>
                <w:webHidden/>
              </w:rPr>
              <w:instrText xml:space="preserve"> PAGEREF _Toc107309360 \h </w:instrText>
            </w:r>
            <w:r w:rsidR="00136A9F">
              <w:rPr>
                <w:noProof/>
                <w:webHidden/>
              </w:rPr>
            </w:r>
            <w:r w:rsidR="00136A9F">
              <w:rPr>
                <w:noProof/>
                <w:webHidden/>
              </w:rPr>
              <w:fldChar w:fldCharType="separate"/>
            </w:r>
            <w:r w:rsidR="007C1336">
              <w:rPr>
                <w:noProof/>
                <w:webHidden/>
              </w:rPr>
              <w:t>28</w:t>
            </w:r>
            <w:r w:rsidR="00136A9F">
              <w:rPr>
                <w:noProof/>
                <w:webHidden/>
              </w:rPr>
              <w:fldChar w:fldCharType="end"/>
            </w:r>
          </w:hyperlink>
        </w:p>
        <w:p w14:paraId="6E1FE831" w14:textId="6540D9EF"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61" w:history="1">
            <w:r w:rsidR="00136A9F" w:rsidRPr="009B2C78">
              <w:rPr>
                <w:rStyle w:val="Hyperlink"/>
                <w:noProof/>
                <w:lang w:val="el-GR"/>
              </w:rPr>
              <w:t>2.2.9</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Κανόνες απόδειξης ποιοτικής επιλογής</w:t>
            </w:r>
            <w:r w:rsidR="00136A9F">
              <w:rPr>
                <w:noProof/>
                <w:webHidden/>
              </w:rPr>
              <w:tab/>
            </w:r>
            <w:r w:rsidR="00136A9F">
              <w:rPr>
                <w:noProof/>
                <w:webHidden/>
              </w:rPr>
              <w:fldChar w:fldCharType="begin"/>
            </w:r>
            <w:r w:rsidR="00136A9F">
              <w:rPr>
                <w:noProof/>
                <w:webHidden/>
              </w:rPr>
              <w:instrText xml:space="preserve"> PAGEREF _Toc107309361 \h </w:instrText>
            </w:r>
            <w:r w:rsidR="00136A9F">
              <w:rPr>
                <w:noProof/>
                <w:webHidden/>
              </w:rPr>
            </w:r>
            <w:r w:rsidR="00136A9F">
              <w:rPr>
                <w:noProof/>
                <w:webHidden/>
              </w:rPr>
              <w:fldChar w:fldCharType="separate"/>
            </w:r>
            <w:r w:rsidR="007C1336">
              <w:rPr>
                <w:noProof/>
                <w:webHidden/>
              </w:rPr>
              <w:t>28</w:t>
            </w:r>
            <w:r w:rsidR="00136A9F">
              <w:rPr>
                <w:noProof/>
                <w:webHidden/>
              </w:rPr>
              <w:fldChar w:fldCharType="end"/>
            </w:r>
          </w:hyperlink>
        </w:p>
        <w:p w14:paraId="591B89F9" w14:textId="7E5D1556"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62" w:history="1">
            <w:r w:rsidR="00136A9F" w:rsidRPr="009B2C78">
              <w:rPr>
                <w:rStyle w:val="Hyperlink"/>
                <w:i/>
                <w:noProof/>
                <w:lang w:val="el-GR"/>
              </w:rPr>
              <w:t>2.2.9.1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Προκαταρκτική απόδειξη κατά την υποβολή προσφορών</w:t>
            </w:r>
            <w:r w:rsidR="00136A9F">
              <w:rPr>
                <w:noProof/>
                <w:webHidden/>
              </w:rPr>
              <w:tab/>
            </w:r>
            <w:r w:rsidR="00136A9F">
              <w:rPr>
                <w:noProof/>
                <w:webHidden/>
              </w:rPr>
              <w:fldChar w:fldCharType="begin"/>
            </w:r>
            <w:r w:rsidR="00136A9F">
              <w:rPr>
                <w:noProof/>
                <w:webHidden/>
              </w:rPr>
              <w:instrText xml:space="preserve"> PAGEREF _Toc107309362 \h </w:instrText>
            </w:r>
            <w:r w:rsidR="00136A9F">
              <w:rPr>
                <w:noProof/>
                <w:webHidden/>
              </w:rPr>
            </w:r>
            <w:r w:rsidR="00136A9F">
              <w:rPr>
                <w:noProof/>
                <w:webHidden/>
              </w:rPr>
              <w:fldChar w:fldCharType="separate"/>
            </w:r>
            <w:r w:rsidR="007C1336">
              <w:rPr>
                <w:noProof/>
                <w:webHidden/>
              </w:rPr>
              <w:t>29</w:t>
            </w:r>
            <w:r w:rsidR="00136A9F">
              <w:rPr>
                <w:noProof/>
                <w:webHidden/>
              </w:rPr>
              <w:fldChar w:fldCharType="end"/>
            </w:r>
          </w:hyperlink>
        </w:p>
        <w:p w14:paraId="1088FE23" w14:textId="66A85154"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63" w:history="1">
            <w:r w:rsidR="00136A9F" w:rsidRPr="009B2C78">
              <w:rPr>
                <w:rStyle w:val="Hyperlink"/>
                <w:rFonts w:ascii="Calibri" w:hAnsi="Calibri" w:cs="Calibri"/>
                <w:noProof/>
                <w:lang w:val="el-GR"/>
              </w:rPr>
              <w:t>2.2.9.2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Αποδεικτικά μέσα</w:t>
            </w:r>
            <w:r w:rsidR="00136A9F" w:rsidRPr="009B2C78">
              <w:rPr>
                <w:rStyle w:val="Hyperlink"/>
                <w:rFonts w:ascii="Calibri" w:hAnsi="Calibri"/>
                <w:noProof/>
                <w:lang w:val="el-GR"/>
              </w:rPr>
              <w:t xml:space="preserve"> - </w:t>
            </w:r>
            <w:r w:rsidR="00136A9F" w:rsidRPr="009B2C78">
              <w:rPr>
                <w:rStyle w:val="Hyperlink"/>
                <w:noProof/>
                <w:lang w:val="el-GR"/>
              </w:rPr>
              <w:t>Δικαιολογητικά προσωρινού αναδόχου</w:t>
            </w:r>
            <w:r w:rsidR="00136A9F">
              <w:rPr>
                <w:noProof/>
                <w:webHidden/>
              </w:rPr>
              <w:tab/>
            </w:r>
            <w:r w:rsidR="00136A9F">
              <w:rPr>
                <w:noProof/>
                <w:webHidden/>
              </w:rPr>
              <w:fldChar w:fldCharType="begin"/>
            </w:r>
            <w:r w:rsidR="00136A9F">
              <w:rPr>
                <w:noProof/>
                <w:webHidden/>
              </w:rPr>
              <w:instrText xml:space="preserve"> PAGEREF _Toc107309363 \h </w:instrText>
            </w:r>
            <w:r w:rsidR="00136A9F">
              <w:rPr>
                <w:noProof/>
                <w:webHidden/>
              </w:rPr>
            </w:r>
            <w:r w:rsidR="00136A9F">
              <w:rPr>
                <w:noProof/>
                <w:webHidden/>
              </w:rPr>
              <w:fldChar w:fldCharType="separate"/>
            </w:r>
            <w:r w:rsidR="007C1336">
              <w:rPr>
                <w:noProof/>
                <w:webHidden/>
              </w:rPr>
              <w:t>30</w:t>
            </w:r>
            <w:r w:rsidR="00136A9F">
              <w:rPr>
                <w:noProof/>
                <w:webHidden/>
              </w:rPr>
              <w:fldChar w:fldCharType="end"/>
            </w:r>
          </w:hyperlink>
        </w:p>
        <w:p w14:paraId="728A2EAC" w14:textId="0CB51B22"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64" w:history="1">
            <w:r w:rsidR="00136A9F" w:rsidRPr="009B2C78">
              <w:rPr>
                <w:rStyle w:val="Hyperlink"/>
                <w:bCs/>
                <w:noProof/>
                <w:lang w:val="el-GR"/>
              </w:rPr>
              <w:t>2.3</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Κριτήρια Ανάθεσης</w:t>
            </w:r>
            <w:r w:rsidR="00136A9F">
              <w:rPr>
                <w:noProof/>
                <w:webHidden/>
              </w:rPr>
              <w:tab/>
            </w:r>
            <w:r w:rsidR="00136A9F">
              <w:rPr>
                <w:noProof/>
                <w:webHidden/>
              </w:rPr>
              <w:fldChar w:fldCharType="begin"/>
            </w:r>
            <w:r w:rsidR="00136A9F">
              <w:rPr>
                <w:noProof/>
                <w:webHidden/>
              </w:rPr>
              <w:instrText xml:space="preserve"> PAGEREF _Toc107309364 \h </w:instrText>
            </w:r>
            <w:r w:rsidR="00136A9F">
              <w:rPr>
                <w:noProof/>
                <w:webHidden/>
              </w:rPr>
            </w:r>
            <w:r w:rsidR="00136A9F">
              <w:rPr>
                <w:noProof/>
                <w:webHidden/>
              </w:rPr>
              <w:fldChar w:fldCharType="separate"/>
            </w:r>
            <w:r w:rsidR="007C1336">
              <w:rPr>
                <w:noProof/>
                <w:webHidden/>
              </w:rPr>
              <w:t>40</w:t>
            </w:r>
            <w:r w:rsidR="00136A9F">
              <w:rPr>
                <w:noProof/>
                <w:webHidden/>
              </w:rPr>
              <w:fldChar w:fldCharType="end"/>
            </w:r>
          </w:hyperlink>
        </w:p>
        <w:p w14:paraId="3A2D71E6" w14:textId="66FAFECD"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65" w:history="1">
            <w:r w:rsidR="00136A9F" w:rsidRPr="009B2C78">
              <w:rPr>
                <w:rStyle w:val="Hyperlink"/>
                <w:noProof/>
                <w:lang w:val="el-GR"/>
              </w:rPr>
              <w:t>2.3.1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Κριτήριο ανάθεσης</w:t>
            </w:r>
            <w:r w:rsidR="00136A9F">
              <w:rPr>
                <w:noProof/>
                <w:webHidden/>
              </w:rPr>
              <w:tab/>
            </w:r>
            <w:r w:rsidR="00136A9F">
              <w:rPr>
                <w:noProof/>
                <w:webHidden/>
              </w:rPr>
              <w:fldChar w:fldCharType="begin"/>
            </w:r>
            <w:r w:rsidR="00136A9F">
              <w:rPr>
                <w:noProof/>
                <w:webHidden/>
              </w:rPr>
              <w:instrText xml:space="preserve"> PAGEREF _Toc107309365 \h </w:instrText>
            </w:r>
            <w:r w:rsidR="00136A9F">
              <w:rPr>
                <w:noProof/>
                <w:webHidden/>
              </w:rPr>
            </w:r>
            <w:r w:rsidR="00136A9F">
              <w:rPr>
                <w:noProof/>
                <w:webHidden/>
              </w:rPr>
              <w:fldChar w:fldCharType="separate"/>
            </w:r>
            <w:r w:rsidR="007C1336">
              <w:rPr>
                <w:noProof/>
                <w:webHidden/>
              </w:rPr>
              <w:t>40</w:t>
            </w:r>
            <w:r w:rsidR="00136A9F">
              <w:rPr>
                <w:noProof/>
                <w:webHidden/>
              </w:rPr>
              <w:fldChar w:fldCharType="end"/>
            </w:r>
          </w:hyperlink>
        </w:p>
        <w:p w14:paraId="7C77504E" w14:textId="1E3E4F12"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66" w:history="1">
            <w:r w:rsidR="00136A9F" w:rsidRPr="009B2C78">
              <w:rPr>
                <w:rStyle w:val="Hyperlink"/>
                <w:noProof/>
                <w:lang w:val="el-GR"/>
              </w:rPr>
              <w:t>2.3.1.1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 Κατάταξη προσφορών</w:t>
            </w:r>
            <w:r w:rsidR="00136A9F">
              <w:rPr>
                <w:noProof/>
                <w:webHidden/>
              </w:rPr>
              <w:tab/>
            </w:r>
            <w:r w:rsidR="00136A9F">
              <w:rPr>
                <w:noProof/>
                <w:webHidden/>
              </w:rPr>
              <w:fldChar w:fldCharType="begin"/>
            </w:r>
            <w:r w:rsidR="00136A9F">
              <w:rPr>
                <w:noProof/>
                <w:webHidden/>
              </w:rPr>
              <w:instrText xml:space="preserve"> PAGEREF _Toc107309366 \h </w:instrText>
            </w:r>
            <w:r w:rsidR="00136A9F">
              <w:rPr>
                <w:noProof/>
                <w:webHidden/>
              </w:rPr>
            </w:r>
            <w:r w:rsidR="00136A9F">
              <w:rPr>
                <w:noProof/>
                <w:webHidden/>
              </w:rPr>
              <w:fldChar w:fldCharType="separate"/>
            </w:r>
            <w:r w:rsidR="007C1336">
              <w:rPr>
                <w:noProof/>
                <w:webHidden/>
              </w:rPr>
              <w:t>40</w:t>
            </w:r>
            <w:r w:rsidR="00136A9F">
              <w:rPr>
                <w:noProof/>
                <w:webHidden/>
              </w:rPr>
              <w:fldChar w:fldCharType="end"/>
            </w:r>
          </w:hyperlink>
        </w:p>
        <w:p w14:paraId="0850B2AE" w14:textId="6AEE4A44"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67" w:history="1">
            <w:r w:rsidR="00136A9F" w:rsidRPr="009B2C78">
              <w:rPr>
                <w:rStyle w:val="Hyperlink"/>
                <w:bCs/>
                <w:noProof/>
                <w:lang w:val="el-GR"/>
              </w:rPr>
              <w:t>2.4</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Κατάρτιση - Περιεχόμενο Προσφορών</w:t>
            </w:r>
            <w:r w:rsidR="00136A9F">
              <w:rPr>
                <w:noProof/>
                <w:webHidden/>
              </w:rPr>
              <w:tab/>
            </w:r>
            <w:r w:rsidR="00136A9F">
              <w:rPr>
                <w:noProof/>
                <w:webHidden/>
              </w:rPr>
              <w:fldChar w:fldCharType="begin"/>
            </w:r>
            <w:r w:rsidR="00136A9F">
              <w:rPr>
                <w:noProof/>
                <w:webHidden/>
              </w:rPr>
              <w:instrText xml:space="preserve"> PAGEREF _Toc107309367 \h </w:instrText>
            </w:r>
            <w:r w:rsidR="00136A9F">
              <w:rPr>
                <w:noProof/>
                <w:webHidden/>
              </w:rPr>
            </w:r>
            <w:r w:rsidR="00136A9F">
              <w:rPr>
                <w:noProof/>
                <w:webHidden/>
              </w:rPr>
              <w:fldChar w:fldCharType="separate"/>
            </w:r>
            <w:r w:rsidR="007C1336">
              <w:rPr>
                <w:noProof/>
                <w:webHidden/>
              </w:rPr>
              <w:t>40</w:t>
            </w:r>
            <w:r w:rsidR="00136A9F">
              <w:rPr>
                <w:noProof/>
                <w:webHidden/>
              </w:rPr>
              <w:fldChar w:fldCharType="end"/>
            </w:r>
          </w:hyperlink>
        </w:p>
        <w:p w14:paraId="1AE377E2" w14:textId="7A81CB18"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68" w:history="1">
            <w:r w:rsidR="00136A9F" w:rsidRPr="009B2C78">
              <w:rPr>
                <w:rStyle w:val="Hyperlink"/>
                <w:noProof/>
                <w:lang w:val="el-GR"/>
              </w:rPr>
              <w:t>2.4.1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Γενικοί όροι υποβολής προσφορών</w:t>
            </w:r>
            <w:r w:rsidR="00136A9F">
              <w:rPr>
                <w:noProof/>
                <w:webHidden/>
              </w:rPr>
              <w:tab/>
            </w:r>
            <w:r w:rsidR="00136A9F">
              <w:rPr>
                <w:noProof/>
                <w:webHidden/>
              </w:rPr>
              <w:fldChar w:fldCharType="begin"/>
            </w:r>
            <w:r w:rsidR="00136A9F">
              <w:rPr>
                <w:noProof/>
                <w:webHidden/>
              </w:rPr>
              <w:instrText xml:space="preserve"> PAGEREF _Toc107309368 \h </w:instrText>
            </w:r>
            <w:r w:rsidR="00136A9F">
              <w:rPr>
                <w:noProof/>
                <w:webHidden/>
              </w:rPr>
            </w:r>
            <w:r w:rsidR="00136A9F">
              <w:rPr>
                <w:noProof/>
                <w:webHidden/>
              </w:rPr>
              <w:fldChar w:fldCharType="separate"/>
            </w:r>
            <w:r w:rsidR="007C1336">
              <w:rPr>
                <w:noProof/>
                <w:webHidden/>
              </w:rPr>
              <w:t>40</w:t>
            </w:r>
            <w:r w:rsidR="00136A9F">
              <w:rPr>
                <w:noProof/>
                <w:webHidden/>
              </w:rPr>
              <w:fldChar w:fldCharType="end"/>
            </w:r>
          </w:hyperlink>
        </w:p>
        <w:p w14:paraId="237AD532" w14:textId="5B950CD3"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69" w:history="1">
            <w:r w:rsidR="00136A9F" w:rsidRPr="009B2C78">
              <w:rPr>
                <w:rStyle w:val="Hyperlink"/>
                <w:noProof/>
                <w:lang w:val="el-GR"/>
              </w:rPr>
              <w:t>2.4.2</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Χρόνος και Τρόπος υποβολής προσφορών</w:t>
            </w:r>
            <w:r w:rsidR="00136A9F">
              <w:rPr>
                <w:noProof/>
                <w:webHidden/>
              </w:rPr>
              <w:tab/>
            </w:r>
            <w:r w:rsidR="00136A9F">
              <w:rPr>
                <w:noProof/>
                <w:webHidden/>
              </w:rPr>
              <w:fldChar w:fldCharType="begin"/>
            </w:r>
            <w:r w:rsidR="00136A9F">
              <w:rPr>
                <w:noProof/>
                <w:webHidden/>
              </w:rPr>
              <w:instrText xml:space="preserve"> PAGEREF _Toc107309369 \h </w:instrText>
            </w:r>
            <w:r w:rsidR="00136A9F">
              <w:rPr>
                <w:noProof/>
                <w:webHidden/>
              </w:rPr>
            </w:r>
            <w:r w:rsidR="00136A9F">
              <w:rPr>
                <w:noProof/>
                <w:webHidden/>
              </w:rPr>
              <w:fldChar w:fldCharType="separate"/>
            </w:r>
            <w:r w:rsidR="007C1336">
              <w:rPr>
                <w:noProof/>
                <w:webHidden/>
              </w:rPr>
              <w:t>40</w:t>
            </w:r>
            <w:r w:rsidR="00136A9F">
              <w:rPr>
                <w:noProof/>
                <w:webHidden/>
              </w:rPr>
              <w:fldChar w:fldCharType="end"/>
            </w:r>
          </w:hyperlink>
        </w:p>
        <w:p w14:paraId="3A51AC91" w14:textId="7EAE2141"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70" w:history="1">
            <w:r w:rsidR="00136A9F" w:rsidRPr="009B2C78">
              <w:rPr>
                <w:rStyle w:val="Hyperlink"/>
                <w:noProof/>
                <w:lang w:val="el-GR"/>
              </w:rPr>
              <w:t>2.4.3</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Περιεχόμενα Φακέλου «Δικαιολογητικά Συμμετοχής - Τεχνική Προσφορά»</w:t>
            </w:r>
            <w:r w:rsidR="00136A9F">
              <w:rPr>
                <w:noProof/>
                <w:webHidden/>
              </w:rPr>
              <w:tab/>
            </w:r>
            <w:r w:rsidR="00136A9F">
              <w:rPr>
                <w:noProof/>
                <w:webHidden/>
              </w:rPr>
              <w:fldChar w:fldCharType="begin"/>
            </w:r>
            <w:r w:rsidR="00136A9F">
              <w:rPr>
                <w:noProof/>
                <w:webHidden/>
              </w:rPr>
              <w:instrText xml:space="preserve"> PAGEREF _Toc107309370 \h </w:instrText>
            </w:r>
            <w:r w:rsidR="00136A9F">
              <w:rPr>
                <w:noProof/>
                <w:webHidden/>
              </w:rPr>
            </w:r>
            <w:r w:rsidR="00136A9F">
              <w:rPr>
                <w:noProof/>
                <w:webHidden/>
              </w:rPr>
              <w:fldChar w:fldCharType="separate"/>
            </w:r>
            <w:r w:rsidR="007C1336">
              <w:rPr>
                <w:noProof/>
                <w:webHidden/>
              </w:rPr>
              <w:t>43</w:t>
            </w:r>
            <w:r w:rsidR="00136A9F">
              <w:rPr>
                <w:noProof/>
                <w:webHidden/>
              </w:rPr>
              <w:fldChar w:fldCharType="end"/>
            </w:r>
          </w:hyperlink>
        </w:p>
        <w:p w14:paraId="6A560280" w14:textId="767224CE"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71" w:history="1">
            <w:r w:rsidR="00136A9F" w:rsidRPr="009B2C78">
              <w:rPr>
                <w:rStyle w:val="Hyperlink"/>
                <w:noProof/>
              </w:rPr>
              <w:t>2.4.3.1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rPr>
              <w:t>Δικαιολογητικά Συμμετοχής</w:t>
            </w:r>
            <w:r w:rsidR="00136A9F">
              <w:rPr>
                <w:noProof/>
                <w:webHidden/>
              </w:rPr>
              <w:tab/>
            </w:r>
            <w:r w:rsidR="00136A9F">
              <w:rPr>
                <w:noProof/>
                <w:webHidden/>
              </w:rPr>
              <w:fldChar w:fldCharType="begin"/>
            </w:r>
            <w:r w:rsidR="00136A9F">
              <w:rPr>
                <w:noProof/>
                <w:webHidden/>
              </w:rPr>
              <w:instrText xml:space="preserve"> PAGEREF _Toc107309371 \h </w:instrText>
            </w:r>
            <w:r w:rsidR="00136A9F">
              <w:rPr>
                <w:noProof/>
                <w:webHidden/>
              </w:rPr>
            </w:r>
            <w:r w:rsidR="00136A9F">
              <w:rPr>
                <w:noProof/>
                <w:webHidden/>
              </w:rPr>
              <w:fldChar w:fldCharType="separate"/>
            </w:r>
            <w:r w:rsidR="007C1336">
              <w:rPr>
                <w:noProof/>
                <w:webHidden/>
              </w:rPr>
              <w:t>43</w:t>
            </w:r>
            <w:r w:rsidR="00136A9F">
              <w:rPr>
                <w:noProof/>
                <w:webHidden/>
              </w:rPr>
              <w:fldChar w:fldCharType="end"/>
            </w:r>
          </w:hyperlink>
        </w:p>
        <w:p w14:paraId="00AAE1D0" w14:textId="1AF4B348"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372" w:history="1">
            <w:r w:rsidR="00136A9F" w:rsidRPr="009B2C78">
              <w:rPr>
                <w:rStyle w:val="Hyperlink"/>
                <w:noProof/>
                <w:lang w:val="el-GR"/>
              </w:rPr>
              <w:t>2.4.3.2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Τεχνική Προσφορά</w:t>
            </w:r>
            <w:r w:rsidR="00136A9F">
              <w:rPr>
                <w:noProof/>
                <w:webHidden/>
              </w:rPr>
              <w:tab/>
            </w:r>
            <w:r w:rsidR="00136A9F">
              <w:rPr>
                <w:noProof/>
                <w:webHidden/>
              </w:rPr>
              <w:fldChar w:fldCharType="begin"/>
            </w:r>
            <w:r w:rsidR="00136A9F">
              <w:rPr>
                <w:noProof/>
                <w:webHidden/>
              </w:rPr>
              <w:instrText xml:space="preserve"> PAGEREF _Toc107309372 \h </w:instrText>
            </w:r>
            <w:r w:rsidR="00136A9F">
              <w:rPr>
                <w:noProof/>
                <w:webHidden/>
              </w:rPr>
            </w:r>
            <w:r w:rsidR="00136A9F">
              <w:rPr>
                <w:noProof/>
                <w:webHidden/>
              </w:rPr>
              <w:fldChar w:fldCharType="separate"/>
            </w:r>
            <w:r w:rsidR="007C1336">
              <w:rPr>
                <w:noProof/>
                <w:webHidden/>
              </w:rPr>
              <w:t>45</w:t>
            </w:r>
            <w:r w:rsidR="00136A9F">
              <w:rPr>
                <w:noProof/>
                <w:webHidden/>
              </w:rPr>
              <w:fldChar w:fldCharType="end"/>
            </w:r>
          </w:hyperlink>
        </w:p>
        <w:p w14:paraId="36A59EF6" w14:textId="51770A83"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74" w:history="1">
            <w:r w:rsidR="00136A9F" w:rsidRPr="009B2C78">
              <w:rPr>
                <w:rStyle w:val="Hyperlink"/>
                <w:noProof/>
                <w:lang w:val="el-GR"/>
              </w:rPr>
              <w:t>2.4.4</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Περιεχόμενα Φακέλου «Οικονομική Προσφορά» / Τρόπος σύνταξης και υποβολής οικονομικών προσφορών</w:t>
            </w:r>
            <w:r w:rsidR="00136A9F">
              <w:rPr>
                <w:noProof/>
                <w:webHidden/>
              </w:rPr>
              <w:tab/>
            </w:r>
            <w:r w:rsidR="00136A9F">
              <w:rPr>
                <w:noProof/>
                <w:webHidden/>
              </w:rPr>
              <w:fldChar w:fldCharType="begin"/>
            </w:r>
            <w:r w:rsidR="00136A9F">
              <w:rPr>
                <w:noProof/>
                <w:webHidden/>
              </w:rPr>
              <w:instrText xml:space="preserve"> PAGEREF _Toc107309374 \h </w:instrText>
            </w:r>
            <w:r w:rsidR="00136A9F">
              <w:rPr>
                <w:noProof/>
                <w:webHidden/>
              </w:rPr>
            </w:r>
            <w:r w:rsidR="00136A9F">
              <w:rPr>
                <w:noProof/>
                <w:webHidden/>
              </w:rPr>
              <w:fldChar w:fldCharType="separate"/>
            </w:r>
            <w:r w:rsidR="007C1336">
              <w:rPr>
                <w:noProof/>
                <w:webHidden/>
              </w:rPr>
              <w:t>45</w:t>
            </w:r>
            <w:r w:rsidR="00136A9F">
              <w:rPr>
                <w:noProof/>
                <w:webHidden/>
              </w:rPr>
              <w:fldChar w:fldCharType="end"/>
            </w:r>
          </w:hyperlink>
        </w:p>
        <w:p w14:paraId="0AD01844" w14:textId="1580C818"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75" w:history="1">
            <w:r w:rsidR="00136A9F" w:rsidRPr="009B2C78">
              <w:rPr>
                <w:rStyle w:val="Hyperlink"/>
                <w:noProof/>
                <w:lang w:val="el-GR"/>
              </w:rPr>
              <w:t>2.4.5</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Χρόνος ισχύος των προσφορών</w:t>
            </w:r>
            <w:r w:rsidR="00136A9F">
              <w:rPr>
                <w:noProof/>
                <w:webHidden/>
              </w:rPr>
              <w:tab/>
            </w:r>
            <w:r w:rsidR="00136A9F">
              <w:rPr>
                <w:noProof/>
                <w:webHidden/>
              </w:rPr>
              <w:fldChar w:fldCharType="begin"/>
            </w:r>
            <w:r w:rsidR="00136A9F">
              <w:rPr>
                <w:noProof/>
                <w:webHidden/>
              </w:rPr>
              <w:instrText xml:space="preserve"> PAGEREF _Toc107309375 \h </w:instrText>
            </w:r>
            <w:r w:rsidR="00136A9F">
              <w:rPr>
                <w:noProof/>
                <w:webHidden/>
              </w:rPr>
            </w:r>
            <w:r w:rsidR="00136A9F">
              <w:rPr>
                <w:noProof/>
                <w:webHidden/>
              </w:rPr>
              <w:fldChar w:fldCharType="separate"/>
            </w:r>
            <w:r w:rsidR="007C1336">
              <w:rPr>
                <w:noProof/>
                <w:webHidden/>
              </w:rPr>
              <w:t>46</w:t>
            </w:r>
            <w:r w:rsidR="00136A9F">
              <w:rPr>
                <w:noProof/>
                <w:webHidden/>
              </w:rPr>
              <w:fldChar w:fldCharType="end"/>
            </w:r>
          </w:hyperlink>
        </w:p>
        <w:p w14:paraId="6C3F9FEC" w14:textId="0BDE7361"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76" w:history="1">
            <w:r w:rsidR="00136A9F" w:rsidRPr="009B2C78">
              <w:rPr>
                <w:rStyle w:val="Hyperlink"/>
                <w:noProof/>
                <w:lang w:val="el-GR"/>
              </w:rPr>
              <w:t>2.4.6</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Λόγοι απόρριψης προσφορών</w:t>
            </w:r>
            <w:r w:rsidR="00136A9F">
              <w:rPr>
                <w:noProof/>
                <w:webHidden/>
              </w:rPr>
              <w:tab/>
            </w:r>
            <w:r w:rsidR="00136A9F">
              <w:rPr>
                <w:noProof/>
                <w:webHidden/>
              </w:rPr>
              <w:fldChar w:fldCharType="begin"/>
            </w:r>
            <w:r w:rsidR="00136A9F">
              <w:rPr>
                <w:noProof/>
                <w:webHidden/>
              </w:rPr>
              <w:instrText xml:space="preserve"> PAGEREF _Toc107309376 \h </w:instrText>
            </w:r>
            <w:r w:rsidR="00136A9F">
              <w:rPr>
                <w:noProof/>
                <w:webHidden/>
              </w:rPr>
            </w:r>
            <w:r w:rsidR="00136A9F">
              <w:rPr>
                <w:noProof/>
                <w:webHidden/>
              </w:rPr>
              <w:fldChar w:fldCharType="separate"/>
            </w:r>
            <w:r w:rsidR="007C1336">
              <w:rPr>
                <w:noProof/>
                <w:webHidden/>
              </w:rPr>
              <w:t>46</w:t>
            </w:r>
            <w:r w:rsidR="00136A9F">
              <w:rPr>
                <w:noProof/>
                <w:webHidden/>
              </w:rPr>
              <w:fldChar w:fldCharType="end"/>
            </w:r>
          </w:hyperlink>
        </w:p>
        <w:p w14:paraId="5FE71BEA" w14:textId="58A9B378" w:rsidR="00136A9F" w:rsidRDefault="00986915">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7309386" w:history="1">
            <w:r w:rsidR="00136A9F" w:rsidRPr="009B2C78">
              <w:rPr>
                <w:rStyle w:val="Hyperlink"/>
                <w:noProof/>
                <w14:scene3d>
                  <w14:camera w14:prst="orthographicFront"/>
                  <w14:lightRig w14:rig="threePt" w14:dir="t">
                    <w14:rot w14:lat="0" w14:lon="0" w14:rev="0"/>
                  </w14:lightRig>
                </w14:scene3d>
              </w:rPr>
              <w:t>3.</w:t>
            </w:r>
            <w:r w:rsidR="00136A9F">
              <w:rPr>
                <w:rFonts w:asciiTheme="minorHAnsi" w:eastAsiaTheme="minorEastAsia" w:hAnsiTheme="minorHAnsi" w:cstheme="minorBidi"/>
                <w:b w:val="0"/>
                <w:bCs w:val="0"/>
                <w:caps w:val="0"/>
                <w:noProof/>
                <w:sz w:val="22"/>
                <w:szCs w:val="22"/>
                <w:lang w:val="en-US" w:eastAsia="en-US" w:bidi="he-IL"/>
              </w:rPr>
              <w:tab/>
            </w:r>
            <w:r w:rsidR="00136A9F" w:rsidRPr="009B2C78">
              <w:rPr>
                <w:rStyle w:val="Hyperlink"/>
                <w:noProof/>
              </w:rPr>
              <w:t>ΔΙΕΝΕΡΓΕΙΑ ΔΙΑΔΙΚΑΣΙΑΣ - ΑΞΙΟΛΟΓΗΣΗ ΠΡΟΣΦΟΡΩΝ</w:t>
            </w:r>
            <w:r w:rsidR="00136A9F">
              <w:rPr>
                <w:noProof/>
                <w:webHidden/>
              </w:rPr>
              <w:tab/>
            </w:r>
            <w:r w:rsidR="00136A9F">
              <w:rPr>
                <w:noProof/>
                <w:webHidden/>
              </w:rPr>
              <w:fldChar w:fldCharType="begin"/>
            </w:r>
            <w:r w:rsidR="00136A9F">
              <w:rPr>
                <w:noProof/>
                <w:webHidden/>
              </w:rPr>
              <w:instrText xml:space="preserve"> PAGEREF _Toc107309386 \h </w:instrText>
            </w:r>
            <w:r w:rsidR="00136A9F">
              <w:rPr>
                <w:noProof/>
                <w:webHidden/>
              </w:rPr>
            </w:r>
            <w:r w:rsidR="00136A9F">
              <w:rPr>
                <w:noProof/>
                <w:webHidden/>
              </w:rPr>
              <w:fldChar w:fldCharType="separate"/>
            </w:r>
            <w:r w:rsidR="007C1336">
              <w:rPr>
                <w:noProof/>
                <w:webHidden/>
              </w:rPr>
              <w:t>48</w:t>
            </w:r>
            <w:r w:rsidR="00136A9F">
              <w:rPr>
                <w:noProof/>
                <w:webHidden/>
              </w:rPr>
              <w:fldChar w:fldCharType="end"/>
            </w:r>
          </w:hyperlink>
        </w:p>
        <w:p w14:paraId="4026D186" w14:textId="7FBD38AD"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87" w:history="1">
            <w:r w:rsidR="00136A9F" w:rsidRPr="009B2C78">
              <w:rPr>
                <w:rStyle w:val="Hyperlink"/>
                <w:bCs/>
                <w:noProof/>
                <w:lang w:val="el-GR"/>
              </w:rPr>
              <w:t>3.1</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Αποσφράγιση και αξιολόγηση προσφορών</w:t>
            </w:r>
            <w:r w:rsidR="00136A9F">
              <w:rPr>
                <w:noProof/>
                <w:webHidden/>
              </w:rPr>
              <w:tab/>
            </w:r>
            <w:r w:rsidR="00136A9F">
              <w:rPr>
                <w:noProof/>
                <w:webHidden/>
              </w:rPr>
              <w:fldChar w:fldCharType="begin"/>
            </w:r>
            <w:r w:rsidR="00136A9F">
              <w:rPr>
                <w:noProof/>
                <w:webHidden/>
              </w:rPr>
              <w:instrText xml:space="preserve"> PAGEREF _Toc107309387 \h </w:instrText>
            </w:r>
            <w:r w:rsidR="00136A9F">
              <w:rPr>
                <w:noProof/>
                <w:webHidden/>
              </w:rPr>
            </w:r>
            <w:r w:rsidR="00136A9F">
              <w:rPr>
                <w:noProof/>
                <w:webHidden/>
              </w:rPr>
              <w:fldChar w:fldCharType="separate"/>
            </w:r>
            <w:r w:rsidR="007C1336">
              <w:rPr>
                <w:noProof/>
                <w:webHidden/>
              </w:rPr>
              <w:t>48</w:t>
            </w:r>
            <w:r w:rsidR="00136A9F">
              <w:rPr>
                <w:noProof/>
                <w:webHidden/>
              </w:rPr>
              <w:fldChar w:fldCharType="end"/>
            </w:r>
          </w:hyperlink>
        </w:p>
        <w:p w14:paraId="2C40E2A3" w14:textId="07328B07"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88" w:history="1">
            <w:r w:rsidR="00136A9F" w:rsidRPr="009B2C78">
              <w:rPr>
                <w:rStyle w:val="Hyperlink"/>
                <w:noProof/>
                <w:lang w:val="el-GR"/>
              </w:rPr>
              <w:t>3.1.1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Ηλεκτρονική αποσφράγιση προσφορών</w:t>
            </w:r>
            <w:r w:rsidR="00136A9F">
              <w:rPr>
                <w:noProof/>
                <w:webHidden/>
              </w:rPr>
              <w:tab/>
            </w:r>
            <w:r w:rsidR="00136A9F">
              <w:rPr>
                <w:noProof/>
                <w:webHidden/>
              </w:rPr>
              <w:fldChar w:fldCharType="begin"/>
            </w:r>
            <w:r w:rsidR="00136A9F">
              <w:rPr>
                <w:noProof/>
                <w:webHidden/>
              </w:rPr>
              <w:instrText xml:space="preserve"> PAGEREF _Toc107309388 \h </w:instrText>
            </w:r>
            <w:r w:rsidR="00136A9F">
              <w:rPr>
                <w:noProof/>
                <w:webHidden/>
              </w:rPr>
            </w:r>
            <w:r w:rsidR="00136A9F">
              <w:rPr>
                <w:noProof/>
                <w:webHidden/>
              </w:rPr>
              <w:fldChar w:fldCharType="separate"/>
            </w:r>
            <w:r w:rsidR="007C1336">
              <w:rPr>
                <w:noProof/>
                <w:webHidden/>
              </w:rPr>
              <w:t>48</w:t>
            </w:r>
            <w:r w:rsidR="00136A9F">
              <w:rPr>
                <w:noProof/>
                <w:webHidden/>
              </w:rPr>
              <w:fldChar w:fldCharType="end"/>
            </w:r>
          </w:hyperlink>
        </w:p>
        <w:p w14:paraId="504362B4" w14:textId="252B1C61" w:rsidR="00136A9F" w:rsidRDefault="00986915">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07309389" w:history="1">
            <w:r w:rsidR="00136A9F" w:rsidRPr="009B2C78">
              <w:rPr>
                <w:rStyle w:val="Hyperlink"/>
                <w:noProof/>
                <w:lang w:val="el-GR"/>
              </w:rPr>
              <w:t>3.1.2</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Αξιολόγηση προσφορών</w:t>
            </w:r>
            <w:r w:rsidR="00136A9F">
              <w:rPr>
                <w:noProof/>
                <w:webHidden/>
              </w:rPr>
              <w:tab/>
            </w:r>
            <w:r w:rsidR="00136A9F">
              <w:rPr>
                <w:noProof/>
                <w:webHidden/>
              </w:rPr>
              <w:fldChar w:fldCharType="begin"/>
            </w:r>
            <w:r w:rsidR="00136A9F">
              <w:rPr>
                <w:noProof/>
                <w:webHidden/>
              </w:rPr>
              <w:instrText xml:space="preserve"> PAGEREF _Toc107309389 \h </w:instrText>
            </w:r>
            <w:r w:rsidR="00136A9F">
              <w:rPr>
                <w:noProof/>
                <w:webHidden/>
              </w:rPr>
            </w:r>
            <w:r w:rsidR="00136A9F">
              <w:rPr>
                <w:noProof/>
                <w:webHidden/>
              </w:rPr>
              <w:fldChar w:fldCharType="separate"/>
            </w:r>
            <w:r w:rsidR="007C1336">
              <w:rPr>
                <w:noProof/>
                <w:webHidden/>
              </w:rPr>
              <w:t>48</w:t>
            </w:r>
            <w:r w:rsidR="00136A9F">
              <w:rPr>
                <w:noProof/>
                <w:webHidden/>
              </w:rPr>
              <w:fldChar w:fldCharType="end"/>
            </w:r>
          </w:hyperlink>
        </w:p>
        <w:p w14:paraId="442E64EA" w14:textId="68964254"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0" w:history="1">
            <w:r w:rsidR="00136A9F" w:rsidRPr="009B2C78">
              <w:rPr>
                <w:rStyle w:val="Hyperlink"/>
                <w:bCs/>
                <w:noProof/>
                <w:lang w:val="el-GR"/>
              </w:rPr>
              <w:t>3.2</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Πρόσκληση υποβολής δικαιολογητικών προσωρινού αναδόχου - Δικαιολογητικά προσωρινού αναδόχου</w:t>
            </w:r>
            <w:r w:rsidR="00136A9F">
              <w:rPr>
                <w:noProof/>
                <w:webHidden/>
              </w:rPr>
              <w:tab/>
            </w:r>
            <w:r w:rsidR="00136A9F">
              <w:rPr>
                <w:noProof/>
                <w:webHidden/>
              </w:rPr>
              <w:fldChar w:fldCharType="begin"/>
            </w:r>
            <w:r w:rsidR="00136A9F">
              <w:rPr>
                <w:noProof/>
                <w:webHidden/>
              </w:rPr>
              <w:instrText xml:space="preserve"> PAGEREF _Toc107309390 \h </w:instrText>
            </w:r>
            <w:r w:rsidR="00136A9F">
              <w:rPr>
                <w:noProof/>
                <w:webHidden/>
              </w:rPr>
            </w:r>
            <w:r w:rsidR="00136A9F">
              <w:rPr>
                <w:noProof/>
                <w:webHidden/>
              </w:rPr>
              <w:fldChar w:fldCharType="separate"/>
            </w:r>
            <w:r w:rsidR="007C1336">
              <w:rPr>
                <w:noProof/>
                <w:webHidden/>
              </w:rPr>
              <w:t>50</w:t>
            </w:r>
            <w:r w:rsidR="00136A9F">
              <w:rPr>
                <w:noProof/>
                <w:webHidden/>
              </w:rPr>
              <w:fldChar w:fldCharType="end"/>
            </w:r>
          </w:hyperlink>
        </w:p>
        <w:p w14:paraId="42E23076" w14:textId="06021E59"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1" w:history="1">
            <w:r w:rsidR="00136A9F" w:rsidRPr="009B2C78">
              <w:rPr>
                <w:rStyle w:val="Hyperlink"/>
                <w:bCs/>
                <w:noProof/>
                <w:lang w:val="el-GR"/>
              </w:rPr>
              <w:t>3.3</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Κατακύρωση - σύναψη σύμβασης</w:t>
            </w:r>
            <w:r w:rsidR="00136A9F">
              <w:rPr>
                <w:noProof/>
                <w:webHidden/>
              </w:rPr>
              <w:tab/>
            </w:r>
            <w:r w:rsidR="00136A9F">
              <w:rPr>
                <w:noProof/>
                <w:webHidden/>
              </w:rPr>
              <w:fldChar w:fldCharType="begin"/>
            </w:r>
            <w:r w:rsidR="00136A9F">
              <w:rPr>
                <w:noProof/>
                <w:webHidden/>
              </w:rPr>
              <w:instrText xml:space="preserve"> PAGEREF _Toc107309391 \h </w:instrText>
            </w:r>
            <w:r w:rsidR="00136A9F">
              <w:rPr>
                <w:noProof/>
                <w:webHidden/>
              </w:rPr>
            </w:r>
            <w:r w:rsidR="00136A9F">
              <w:rPr>
                <w:noProof/>
                <w:webHidden/>
              </w:rPr>
              <w:fldChar w:fldCharType="separate"/>
            </w:r>
            <w:r w:rsidR="007C1336">
              <w:rPr>
                <w:noProof/>
                <w:webHidden/>
              </w:rPr>
              <w:t>51</w:t>
            </w:r>
            <w:r w:rsidR="00136A9F">
              <w:rPr>
                <w:noProof/>
                <w:webHidden/>
              </w:rPr>
              <w:fldChar w:fldCharType="end"/>
            </w:r>
          </w:hyperlink>
        </w:p>
        <w:p w14:paraId="7A69F555" w14:textId="7A98ABF0"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2" w:history="1">
            <w:r w:rsidR="00136A9F" w:rsidRPr="009B2C78">
              <w:rPr>
                <w:rStyle w:val="Hyperlink"/>
                <w:bCs/>
                <w:noProof/>
                <w:lang w:val="el-GR"/>
              </w:rPr>
              <w:t>3.4</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Προδικαστικές Προσφυγές - Προσωρινή και Οριστική Δικαστική Προστασία</w:t>
            </w:r>
            <w:r w:rsidR="00136A9F">
              <w:rPr>
                <w:noProof/>
                <w:webHidden/>
              </w:rPr>
              <w:tab/>
            </w:r>
            <w:r w:rsidR="00136A9F">
              <w:rPr>
                <w:noProof/>
                <w:webHidden/>
              </w:rPr>
              <w:fldChar w:fldCharType="begin"/>
            </w:r>
            <w:r w:rsidR="00136A9F">
              <w:rPr>
                <w:noProof/>
                <w:webHidden/>
              </w:rPr>
              <w:instrText xml:space="preserve"> PAGEREF _Toc107309392 \h </w:instrText>
            </w:r>
            <w:r w:rsidR="00136A9F">
              <w:rPr>
                <w:noProof/>
                <w:webHidden/>
              </w:rPr>
            </w:r>
            <w:r w:rsidR="00136A9F">
              <w:rPr>
                <w:noProof/>
                <w:webHidden/>
              </w:rPr>
              <w:fldChar w:fldCharType="separate"/>
            </w:r>
            <w:r w:rsidR="007C1336">
              <w:rPr>
                <w:noProof/>
                <w:webHidden/>
              </w:rPr>
              <w:t>52</w:t>
            </w:r>
            <w:r w:rsidR="00136A9F">
              <w:rPr>
                <w:noProof/>
                <w:webHidden/>
              </w:rPr>
              <w:fldChar w:fldCharType="end"/>
            </w:r>
          </w:hyperlink>
        </w:p>
        <w:p w14:paraId="4DF5AF3F" w14:textId="4BFD9F79"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3" w:history="1">
            <w:r w:rsidR="00136A9F" w:rsidRPr="009B2C78">
              <w:rPr>
                <w:rStyle w:val="Hyperlink"/>
                <w:bCs/>
                <w:noProof/>
                <w:lang w:val="el-GR"/>
              </w:rPr>
              <w:t>3.5</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Ματαίωση Διαδικασίας</w:t>
            </w:r>
            <w:r w:rsidR="00136A9F">
              <w:rPr>
                <w:noProof/>
                <w:webHidden/>
              </w:rPr>
              <w:tab/>
            </w:r>
            <w:r w:rsidR="00136A9F">
              <w:rPr>
                <w:noProof/>
                <w:webHidden/>
              </w:rPr>
              <w:fldChar w:fldCharType="begin"/>
            </w:r>
            <w:r w:rsidR="00136A9F">
              <w:rPr>
                <w:noProof/>
                <w:webHidden/>
              </w:rPr>
              <w:instrText xml:space="preserve"> PAGEREF _Toc107309393 \h </w:instrText>
            </w:r>
            <w:r w:rsidR="00136A9F">
              <w:rPr>
                <w:noProof/>
                <w:webHidden/>
              </w:rPr>
            </w:r>
            <w:r w:rsidR="00136A9F">
              <w:rPr>
                <w:noProof/>
                <w:webHidden/>
              </w:rPr>
              <w:fldChar w:fldCharType="separate"/>
            </w:r>
            <w:r w:rsidR="007C1336">
              <w:rPr>
                <w:noProof/>
                <w:webHidden/>
              </w:rPr>
              <w:t>55</w:t>
            </w:r>
            <w:r w:rsidR="00136A9F">
              <w:rPr>
                <w:noProof/>
                <w:webHidden/>
              </w:rPr>
              <w:fldChar w:fldCharType="end"/>
            </w:r>
          </w:hyperlink>
        </w:p>
        <w:p w14:paraId="6550D6FB" w14:textId="19D43708" w:rsidR="00136A9F" w:rsidRDefault="00986915">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7309394" w:history="1">
            <w:r w:rsidR="00136A9F" w:rsidRPr="009B2C78">
              <w:rPr>
                <w:rStyle w:val="Hyperlink"/>
                <w:noProof/>
                <w14:scene3d>
                  <w14:camera w14:prst="orthographicFront"/>
                  <w14:lightRig w14:rig="threePt" w14:dir="t">
                    <w14:rot w14:lat="0" w14:lon="0" w14:rev="0"/>
                  </w14:lightRig>
                </w14:scene3d>
              </w:rPr>
              <w:t>4.</w:t>
            </w:r>
            <w:r w:rsidR="00136A9F">
              <w:rPr>
                <w:rFonts w:asciiTheme="minorHAnsi" w:eastAsiaTheme="minorEastAsia" w:hAnsiTheme="minorHAnsi" w:cstheme="minorBidi"/>
                <w:b w:val="0"/>
                <w:bCs w:val="0"/>
                <w:caps w:val="0"/>
                <w:noProof/>
                <w:sz w:val="22"/>
                <w:szCs w:val="22"/>
                <w:lang w:val="en-US" w:eastAsia="en-US" w:bidi="he-IL"/>
              </w:rPr>
              <w:tab/>
            </w:r>
            <w:r w:rsidR="00136A9F" w:rsidRPr="009B2C78">
              <w:rPr>
                <w:rStyle w:val="Hyperlink"/>
                <w:noProof/>
              </w:rPr>
              <w:t>ΟΡΟΙ ΕΚΤΕΛΕΣΗΣ ΤΗΣ ΣΥΜΒΑΣΗΣ</w:t>
            </w:r>
            <w:r w:rsidR="00136A9F">
              <w:rPr>
                <w:noProof/>
                <w:webHidden/>
              </w:rPr>
              <w:tab/>
            </w:r>
            <w:r w:rsidR="00136A9F">
              <w:rPr>
                <w:noProof/>
                <w:webHidden/>
              </w:rPr>
              <w:fldChar w:fldCharType="begin"/>
            </w:r>
            <w:r w:rsidR="00136A9F">
              <w:rPr>
                <w:noProof/>
                <w:webHidden/>
              </w:rPr>
              <w:instrText xml:space="preserve"> PAGEREF _Toc107309394 \h </w:instrText>
            </w:r>
            <w:r w:rsidR="00136A9F">
              <w:rPr>
                <w:noProof/>
                <w:webHidden/>
              </w:rPr>
            </w:r>
            <w:r w:rsidR="00136A9F">
              <w:rPr>
                <w:noProof/>
                <w:webHidden/>
              </w:rPr>
              <w:fldChar w:fldCharType="separate"/>
            </w:r>
            <w:r w:rsidR="007C1336">
              <w:rPr>
                <w:noProof/>
                <w:webHidden/>
              </w:rPr>
              <w:t>56</w:t>
            </w:r>
            <w:r w:rsidR="00136A9F">
              <w:rPr>
                <w:noProof/>
                <w:webHidden/>
              </w:rPr>
              <w:fldChar w:fldCharType="end"/>
            </w:r>
          </w:hyperlink>
        </w:p>
        <w:p w14:paraId="695445E1" w14:textId="7EE4C2FB"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5" w:history="1">
            <w:r w:rsidR="00136A9F" w:rsidRPr="009B2C78">
              <w:rPr>
                <w:rStyle w:val="Hyperlink"/>
                <w:bCs/>
                <w:noProof/>
                <w:lang w:val="el-GR"/>
              </w:rPr>
              <w:t>4.1</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Εγγυήσεις (καλής εκτέλεσης, προκαταβολής, καλής λειτουργίας)</w:t>
            </w:r>
            <w:r w:rsidR="00136A9F">
              <w:rPr>
                <w:noProof/>
                <w:webHidden/>
              </w:rPr>
              <w:tab/>
            </w:r>
            <w:r w:rsidR="00136A9F">
              <w:rPr>
                <w:noProof/>
                <w:webHidden/>
              </w:rPr>
              <w:fldChar w:fldCharType="begin"/>
            </w:r>
            <w:r w:rsidR="00136A9F">
              <w:rPr>
                <w:noProof/>
                <w:webHidden/>
              </w:rPr>
              <w:instrText xml:space="preserve"> PAGEREF _Toc107309395 \h </w:instrText>
            </w:r>
            <w:r w:rsidR="00136A9F">
              <w:rPr>
                <w:noProof/>
                <w:webHidden/>
              </w:rPr>
            </w:r>
            <w:r w:rsidR="00136A9F">
              <w:rPr>
                <w:noProof/>
                <w:webHidden/>
              </w:rPr>
              <w:fldChar w:fldCharType="separate"/>
            </w:r>
            <w:r w:rsidR="007C1336">
              <w:rPr>
                <w:noProof/>
                <w:webHidden/>
              </w:rPr>
              <w:t>56</w:t>
            </w:r>
            <w:r w:rsidR="00136A9F">
              <w:rPr>
                <w:noProof/>
                <w:webHidden/>
              </w:rPr>
              <w:fldChar w:fldCharType="end"/>
            </w:r>
          </w:hyperlink>
        </w:p>
        <w:p w14:paraId="6109BBC0" w14:textId="44802D3E"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6" w:history="1">
            <w:r w:rsidR="00136A9F" w:rsidRPr="009B2C78">
              <w:rPr>
                <w:rStyle w:val="Hyperlink"/>
                <w:bCs/>
                <w:noProof/>
                <w:lang w:val="el-GR"/>
              </w:rPr>
              <w:t>4.2</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Συμβατικό πλαίσιο – Εφαρμοστέα νομοθεσία</w:t>
            </w:r>
            <w:r w:rsidR="00136A9F">
              <w:rPr>
                <w:noProof/>
                <w:webHidden/>
              </w:rPr>
              <w:tab/>
            </w:r>
            <w:r w:rsidR="00136A9F">
              <w:rPr>
                <w:noProof/>
                <w:webHidden/>
              </w:rPr>
              <w:fldChar w:fldCharType="begin"/>
            </w:r>
            <w:r w:rsidR="00136A9F">
              <w:rPr>
                <w:noProof/>
                <w:webHidden/>
              </w:rPr>
              <w:instrText xml:space="preserve"> PAGEREF _Toc107309396 \h </w:instrText>
            </w:r>
            <w:r w:rsidR="00136A9F">
              <w:rPr>
                <w:noProof/>
                <w:webHidden/>
              </w:rPr>
            </w:r>
            <w:r w:rsidR="00136A9F">
              <w:rPr>
                <w:noProof/>
                <w:webHidden/>
              </w:rPr>
              <w:fldChar w:fldCharType="separate"/>
            </w:r>
            <w:r w:rsidR="007C1336">
              <w:rPr>
                <w:noProof/>
                <w:webHidden/>
              </w:rPr>
              <w:t>57</w:t>
            </w:r>
            <w:r w:rsidR="00136A9F">
              <w:rPr>
                <w:noProof/>
                <w:webHidden/>
              </w:rPr>
              <w:fldChar w:fldCharType="end"/>
            </w:r>
          </w:hyperlink>
        </w:p>
        <w:p w14:paraId="4D74ADFC" w14:textId="3A4B7416"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7" w:history="1">
            <w:r w:rsidR="00136A9F" w:rsidRPr="009B2C78">
              <w:rPr>
                <w:rStyle w:val="Hyperlink"/>
                <w:bCs/>
                <w:noProof/>
                <w:lang w:val="el-GR"/>
              </w:rPr>
              <w:t>4.3</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Όροι εκτέλεσης της σύμβασης</w:t>
            </w:r>
            <w:r w:rsidR="00136A9F">
              <w:rPr>
                <w:noProof/>
                <w:webHidden/>
              </w:rPr>
              <w:tab/>
            </w:r>
            <w:r w:rsidR="00136A9F">
              <w:rPr>
                <w:noProof/>
                <w:webHidden/>
              </w:rPr>
              <w:fldChar w:fldCharType="begin"/>
            </w:r>
            <w:r w:rsidR="00136A9F">
              <w:rPr>
                <w:noProof/>
                <w:webHidden/>
              </w:rPr>
              <w:instrText xml:space="preserve"> PAGEREF _Toc107309397 \h </w:instrText>
            </w:r>
            <w:r w:rsidR="00136A9F">
              <w:rPr>
                <w:noProof/>
                <w:webHidden/>
              </w:rPr>
            </w:r>
            <w:r w:rsidR="00136A9F">
              <w:rPr>
                <w:noProof/>
                <w:webHidden/>
              </w:rPr>
              <w:fldChar w:fldCharType="separate"/>
            </w:r>
            <w:r w:rsidR="007C1336">
              <w:rPr>
                <w:noProof/>
                <w:webHidden/>
              </w:rPr>
              <w:t>57</w:t>
            </w:r>
            <w:r w:rsidR="00136A9F">
              <w:rPr>
                <w:noProof/>
                <w:webHidden/>
              </w:rPr>
              <w:fldChar w:fldCharType="end"/>
            </w:r>
          </w:hyperlink>
        </w:p>
        <w:p w14:paraId="10437258" w14:textId="57FD897E"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8" w:history="1">
            <w:r w:rsidR="00136A9F" w:rsidRPr="009B2C78">
              <w:rPr>
                <w:rStyle w:val="Hyperlink"/>
                <w:bCs/>
                <w:noProof/>
                <w:lang w:val="el-GR"/>
              </w:rPr>
              <w:t>4.4</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Υπεργολαβία</w:t>
            </w:r>
            <w:r w:rsidR="00136A9F">
              <w:rPr>
                <w:noProof/>
                <w:webHidden/>
              </w:rPr>
              <w:tab/>
            </w:r>
            <w:r w:rsidR="00136A9F">
              <w:rPr>
                <w:noProof/>
                <w:webHidden/>
              </w:rPr>
              <w:fldChar w:fldCharType="begin"/>
            </w:r>
            <w:r w:rsidR="00136A9F">
              <w:rPr>
                <w:noProof/>
                <w:webHidden/>
              </w:rPr>
              <w:instrText xml:space="preserve"> PAGEREF _Toc107309398 \h </w:instrText>
            </w:r>
            <w:r w:rsidR="00136A9F">
              <w:rPr>
                <w:noProof/>
                <w:webHidden/>
              </w:rPr>
            </w:r>
            <w:r w:rsidR="00136A9F">
              <w:rPr>
                <w:noProof/>
                <w:webHidden/>
              </w:rPr>
              <w:fldChar w:fldCharType="separate"/>
            </w:r>
            <w:r w:rsidR="007C1336">
              <w:rPr>
                <w:noProof/>
                <w:webHidden/>
              </w:rPr>
              <w:t>59</w:t>
            </w:r>
            <w:r w:rsidR="00136A9F">
              <w:rPr>
                <w:noProof/>
                <w:webHidden/>
              </w:rPr>
              <w:fldChar w:fldCharType="end"/>
            </w:r>
          </w:hyperlink>
        </w:p>
        <w:p w14:paraId="06864CA0" w14:textId="2AF866CA"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399" w:history="1">
            <w:r w:rsidR="00136A9F" w:rsidRPr="009B2C78">
              <w:rPr>
                <w:rStyle w:val="Hyperlink"/>
                <w:bCs/>
                <w:noProof/>
                <w:lang w:val="el-GR"/>
              </w:rPr>
              <w:t>4.5</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Τροποποίηση σύμβασης κατά τη διάρκειά της</w:t>
            </w:r>
            <w:r w:rsidR="00136A9F">
              <w:rPr>
                <w:noProof/>
                <w:webHidden/>
              </w:rPr>
              <w:tab/>
            </w:r>
            <w:r w:rsidR="00136A9F">
              <w:rPr>
                <w:noProof/>
                <w:webHidden/>
              </w:rPr>
              <w:fldChar w:fldCharType="begin"/>
            </w:r>
            <w:r w:rsidR="00136A9F">
              <w:rPr>
                <w:noProof/>
                <w:webHidden/>
              </w:rPr>
              <w:instrText xml:space="preserve"> PAGEREF _Toc107309399 \h </w:instrText>
            </w:r>
            <w:r w:rsidR="00136A9F">
              <w:rPr>
                <w:noProof/>
                <w:webHidden/>
              </w:rPr>
            </w:r>
            <w:r w:rsidR="00136A9F">
              <w:rPr>
                <w:noProof/>
                <w:webHidden/>
              </w:rPr>
              <w:fldChar w:fldCharType="separate"/>
            </w:r>
            <w:r w:rsidR="007C1336">
              <w:rPr>
                <w:noProof/>
                <w:webHidden/>
              </w:rPr>
              <w:t>60</w:t>
            </w:r>
            <w:r w:rsidR="00136A9F">
              <w:rPr>
                <w:noProof/>
                <w:webHidden/>
              </w:rPr>
              <w:fldChar w:fldCharType="end"/>
            </w:r>
          </w:hyperlink>
        </w:p>
        <w:p w14:paraId="69364182" w14:textId="17F254F0"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0" w:history="1">
            <w:r w:rsidR="00136A9F" w:rsidRPr="009B2C78">
              <w:rPr>
                <w:rStyle w:val="Hyperlink"/>
                <w:bCs/>
                <w:noProof/>
                <w:lang w:val="el-GR"/>
              </w:rPr>
              <w:t>4.6</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Δικαίωμα μονομερούς λύσης της σύμβασης</w:t>
            </w:r>
            <w:r w:rsidR="00136A9F">
              <w:rPr>
                <w:noProof/>
                <w:webHidden/>
              </w:rPr>
              <w:tab/>
            </w:r>
            <w:r w:rsidR="00136A9F">
              <w:rPr>
                <w:noProof/>
                <w:webHidden/>
              </w:rPr>
              <w:fldChar w:fldCharType="begin"/>
            </w:r>
            <w:r w:rsidR="00136A9F">
              <w:rPr>
                <w:noProof/>
                <w:webHidden/>
              </w:rPr>
              <w:instrText xml:space="preserve"> PAGEREF _Toc107309400 \h </w:instrText>
            </w:r>
            <w:r w:rsidR="00136A9F">
              <w:rPr>
                <w:noProof/>
                <w:webHidden/>
              </w:rPr>
            </w:r>
            <w:r w:rsidR="00136A9F">
              <w:rPr>
                <w:noProof/>
                <w:webHidden/>
              </w:rPr>
              <w:fldChar w:fldCharType="separate"/>
            </w:r>
            <w:r w:rsidR="007C1336">
              <w:rPr>
                <w:noProof/>
                <w:webHidden/>
              </w:rPr>
              <w:t>60</w:t>
            </w:r>
            <w:r w:rsidR="00136A9F">
              <w:rPr>
                <w:noProof/>
                <w:webHidden/>
              </w:rPr>
              <w:fldChar w:fldCharType="end"/>
            </w:r>
          </w:hyperlink>
        </w:p>
        <w:p w14:paraId="617BF895" w14:textId="177D343E" w:rsidR="00136A9F" w:rsidRDefault="00986915">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7309401" w:history="1">
            <w:r w:rsidR="00136A9F" w:rsidRPr="009B2C78">
              <w:rPr>
                <w:rStyle w:val="Hyperlink"/>
                <w:noProof/>
                <w14:scene3d>
                  <w14:camera w14:prst="orthographicFront"/>
                  <w14:lightRig w14:rig="threePt" w14:dir="t">
                    <w14:rot w14:lat="0" w14:lon="0" w14:rev="0"/>
                  </w14:lightRig>
                </w14:scene3d>
              </w:rPr>
              <w:t>5.</w:t>
            </w:r>
            <w:r w:rsidR="00136A9F">
              <w:rPr>
                <w:rFonts w:asciiTheme="minorHAnsi" w:eastAsiaTheme="minorEastAsia" w:hAnsiTheme="minorHAnsi" w:cstheme="minorBidi"/>
                <w:b w:val="0"/>
                <w:bCs w:val="0"/>
                <w:caps w:val="0"/>
                <w:noProof/>
                <w:sz w:val="22"/>
                <w:szCs w:val="22"/>
                <w:lang w:val="en-US" w:eastAsia="en-US" w:bidi="he-IL"/>
              </w:rPr>
              <w:tab/>
            </w:r>
            <w:r w:rsidR="00136A9F" w:rsidRPr="009B2C78">
              <w:rPr>
                <w:rStyle w:val="Hyperlink"/>
                <w:noProof/>
              </w:rPr>
              <w:t>ΕΙΔΙΚΟΙ ΟΡΟΙ ΕΚΤΕΛΕΣΗΣ ΤΗΣ ΣΥΜΒΑΣΗΣ</w:t>
            </w:r>
            <w:r w:rsidR="00136A9F">
              <w:rPr>
                <w:noProof/>
                <w:webHidden/>
              </w:rPr>
              <w:tab/>
            </w:r>
            <w:r w:rsidR="00136A9F">
              <w:rPr>
                <w:noProof/>
                <w:webHidden/>
              </w:rPr>
              <w:fldChar w:fldCharType="begin"/>
            </w:r>
            <w:r w:rsidR="00136A9F">
              <w:rPr>
                <w:noProof/>
                <w:webHidden/>
              </w:rPr>
              <w:instrText xml:space="preserve"> PAGEREF _Toc107309401 \h </w:instrText>
            </w:r>
            <w:r w:rsidR="00136A9F">
              <w:rPr>
                <w:noProof/>
                <w:webHidden/>
              </w:rPr>
            </w:r>
            <w:r w:rsidR="00136A9F">
              <w:rPr>
                <w:noProof/>
                <w:webHidden/>
              </w:rPr>
              <w:fldChar w:fldCharType="separate"/>
            </w:r>
            <w:r w:rsidR="007C1336">
              <w:rPr>
                <w:noProof/>
                <w:webHidden/>
              </w:rPr>
              <w:t>62</w:t>
            </w:r>
            <w:r w:rsidR="00136A9F">
              <w:rPr>
                <w:noProof/>
                <w:webHidden/>
              </w:rPr>
              <w:fldChar w:fldCharType="end"/>
            </w:r>
          </w:hyperlink>
        </w:p>
        <w:p w14:paraId="6BFC5C98" w14:textId="629DE99A"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2" w:history="1">
            <w:r w:rsidR="00136A9F" w:rsidRPr="009B2C78">
              <w:rPr>
                <w:rStyle w:val="Hyperlink"/>
                <w:bCs/>
                <w:noProof/>
                <w:lang w:val="el-GR"/>
              </w:rPr>
              <w:t>5.1</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Τρόπος πληρωμής</w:t>
            </w:r>
            <w:r w:rsidR="00136A9F">
              <w:rPr>
                <w:noProof/>
                <w:webHidden/>
              </w:rPr>
              <w:tab/>
            </w:r>
            <w:r w:rsidR="00136A9F">
              <w:rPr>
                <w:noProof/>
                <w:webHidden/>
              </w:rPr>
              <w:fldChar w:fldCharType="begin"/>
            </w:r>
            <w:r w:rsidR="00136A9F">
              <w:rPr>
                <w:noProof/>
                <w:webHidden/>
              </w:rPr>
              <w:instrText xml:space="preserve"> PAGEREF _Toc107309402 \h </w:instrText>
            </w:r>
            <w:r w:rsidR="00136A9F">
              <w:rPr>
                <w:noProof/>
                <w:webHidden/>
              </w:rPr>
            </w:r>
            <w:r w:rsidR="00136A9F">
              <w:rPr>
                <w:noProof/>
                <w:webHidden/>
              </w:rPr>
              <w:fldChar w:fldCharType="separate"/>
            </w:r>
            <w:r w:rsidR="007C1336">
              <w:rPr>
                <w:noProof/>
                <w:webHidden/>
              </w:rPr>
              <w:t>62</w:t>
            </w:r>
            <w:r w:rsidR="00136A9F">
              <w:rPr>
                <w:noProof/>
                <w:webHidden/>
              </w:rPr>
              <w:fldChar w:fldCharType="end"/>
            </w:r>
          </w:hyperlink>
        </w:p>
        <w:p w14:paraId="4B7925B5" w14:textId="27F3A8D9"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3" w:history="1">
            <w:r w:rsidR="00136A9F" w:rsidRPr="009B2C78">
              <w:rPr>
                <w:rStyle w:val="Hyperlink"/>
                <w:bCs/>
                <w:noProof/>
                <w:lang w:val="el-GR"/>
              </w:rPr>
              <w:t>5.2</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Κήρυξη οικονομικού φορέα έκπτωτου - Κυρώσεις</w:t>
            </w:r>
            <w:r w:rsidR="00136A9F">
              <w:rPr>
                <w:noProof/>
                <w:webHidden/>
              </w:rPr>
              <w:tab/>
            </w:r>
            <w:r w:rsidR="00136A9F">
              <w:rPr>
                <w:noProof/>
                <w:webHidden/>
              </w:rPr>
              <w:fldChar w:fldCharType="begin"/>
            </w:r>
            <w:r w:rsidR="00136A9F">
              <w:rPr>
                <w:noProof/>
                <w:webHidden/>
              </w:rPr>
              <w:instrText xml:space="preserve"> PAGEREF _Toc107309403 \h </w:instrText>
            </w:r>
            <w:r w:rsidR="00136A9F">
              <w:rPr>
                <w:noProof/>
                <w:webHidden/>
              </w:rPr>
            </w:r>
            <w:r w:rsidR="00136A9F">
              <w:rPr>
                <w:noProof/>
                <w:webHidden/>
              </w:rPr>
              <w:fldChar w:fldCharType="separate"/>
            </w:r>
            <w:r w:rsidR="007C1336">
              <w:rPr>
                <w:noProof/>
                <w:webHidden/>
              </w:rPr>
              <w:t>63</w:t>
            </w:r>
            <w:r w:rsidR="00136A9F">
              <w:rPr>
                <w:noProof/>
                <w:webHidden/>
              </w:rPr>
              <w:fldChar w:fldCharType="end"/>
            </w:r>
          </w:hyperlink>
        </w:p>
        <w:p w14:paraId="01A87F94" w14:textId="4B1E5D82"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4" w:history="1">
            <w:r w:rsidR="00136A9F" w:rsidRPr="009B2C78">
              <w:rPr>
                <w:rStyle w:val="Hyperlink"/>
                <w:bCs/>
                <w:noProof/>
                <w:lang w:val="el-GR"/>
              </w:rPr>
              <w:t>5.3</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Διοικητικές προσφυγές κατά τη διαδικασία εκτέλεσης</w:t>
            </w:r>
            <w:r w:rsidR="00136A9F">
              <w:rPr>
                <w:noProof/>
                <w:webHidden/>
              </w:rPr>
              <w:tab/>
            </w:r>
            <w:r w:rsidR="00136A9F">
              <w:rPr>
                <w:noProof/>
                <w:webHidden/>
              </w:rPr>
              <w:fldChar w:fldCharType="begin"/>
            </w:r>
            <w:r w:rsidR="00136A9F">
              <w:rPr>
                <w:noProof/>
                <w:webHidden/>
              </w:rPr>
              <w:instrText xml:space="preserve"> PAGEREF _Toc107309404 \h </w:instrText>
            </w:r>
            <w:r w:rsidR="00136A9F">
              <w:rPr>
                <w:noProof/>
                <w:webHidden/>
              </w:rPr>
            </w:r>
            <w:r w:rsidR="00136A9F">
              <w:rPr>
                <w:noProof/>
                <w:webHidden/>
              </w:rPr>
              <w:fldChar w:fldCharType="separate"/>
            </w:r>
            <w:r w:rsidR="007C1336">
              <w:rPr>
                <w:noProof/>
                <w:webHidden/>
              </w:rPr>
              <w:t>65</w:t>
            </w:r>
            <w:r w:rsidR="00136A9F">
              <w:rPr>
                <w:noProof/>
                <w:webHidden/>
              </w:rPr>
              <w:fldChar w:fldCharType="end"/>
            </w:r>
          </w:hyperlink>
        </w:p>
        <w:p w14:paraId="3832F6AE" w14:textId="0AB8862E"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5" w:history="1">
            <w:r w:rsidR="00136A9F" w:rsidRPr="009B2C78">
              <w:rPr>
                <w:rStyle w:val="Hyperlink"/>
                <w:bCs/>
                <w:noProof/>
                <w:lang w:val="el-GR"/>
              </w:rPr>
              <w:t>5.4</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Δικαστική επίλυση διαφορών</w:t>
            </w:r>
            <w:r w:rsidR="00136A9F">
              <w:rPr>
                <w:noProof/>
                <w:webHidden/>
              </w:rPr>
              <w:tab/>
            </w:r>
            <w:r w:rsidR="00136A9F">
              <w:rPr>
                <w:noProof/>
                <w:webHidden/>
              </w:rPr>
              <w:fldChar w:fldCharType="begin"/>
            </w:r>
            <w:r w:rsidR="00136A9F">
              <w:rPr>
                <w:noProof/>
                <w:webHidden/>
              </w:rPr>
              <w:instrText xml:space="preserve"> PAGEREF _Toc107309405 \h </w:instrText>
            </w:r>
            <w:r w:rsidR="00136A9F">
              <w:rPr>
                <w:noProof/>
                <w:webHidden/>
              </w:rPr>
            </w:r>
            <w:r w:rsidR="00136A9F">
              <w:rPr>
                <w:noProof/>
                <w:webHidden/>
              </w:rPr>
              <w:fldChar w:fldCharType="separate"/>
            </w:r>
            <w:r w:rsidR="007C1336">
              <w:rPr>
                <w:noProof/>
                <w:webHidden/>
              </w:rPr>
              <w:t>65</w:t>
            </w:r>
            <w:r w:rsidR="00136A9F">
              <w:rPr>
                <w:noProof/>
                <w:webHidden/>
              </w:rPr>
              <w:fldChar w:fldCharType="end"/>
            </w:r>
          </w:hyperlink>
        </w:p>
        <w:p w14:paraId="162E479B" w14:textId="791E7647" w:rsidR="00136A9F" w:rsidRDefault="00986915">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7309406" w:history="1">
            <w:r w:rsidR="00136A9F" w:rsidRPr="009B2C78">
              <w:rPr>
                <w:rStyle w:val="Hyperlink"/>
                <w:noProof/>
                <w14:scene3d>
                  <w14:camera w14:prst="orthographicFront"/>
                  <w14:lightRig w14:rig="threePt" w14:dir="t">
                    <w14:rot w14:lat="0" w14:lon="0" w14:rev="0"/>
                  </w14:lightRig>
                </w14:scene3d>
              </w:rPr>
              <w:t>6.</w:t>
            </w:r>
            <w:r w:rsidR="00136A9F">
              <w:rPr>
                <w:rFonts w:asciiTheme="minorHAnsi" w:eastAsiaTheme="minorEastAsia" w:hAnsiTheme="minorHAnsi" w:cstheme="minorBidi"/>
                <w:b w:val="0"/>
                <w:bCs w:val="0"/>
                <w:caps w:val="0"/>
                <w:noProof/>
                <w:sz w:val="22"/>
                <w:szCs w:val="22"/>
                <w:lang w:val="en-US" w:eastAsia="en-US" w:bidi="he-IL"/>
              </w:rPr>
              <w:tab/>
            </w:r>
            <w:r w:rsidR="00136A9F" w:rsidRPr="009B2C78">
              <w:rPr>
                <w:rStyle w:val="Hyperlink"/>
                <w:noProof/>
              </w:rPr>
              <w:t>ΧΡΟΝΟΣ ΚΑΙ ΤΡΟΠΟΣ ΕΚΤΕΛΕΣΗΣ</w:t>
            </w:r>
            <w:r w:rsidR="00136A9F">
              <w:rPr>
                <w:noProof/>
                <w:webHidden/>
              </w:rPr>
              <w:tab/>
            </w:r>
            <w:r w:rsidR="00136A9F">
              <w:rPr>
                <w:noProof/>
                <w:webHidden/>
              </w:rPr>
              <w:fldChar w:fldCharType="begin"/>
            </w:r>
            <w:r w:rsidR="00136A9F">
              <w:rPr>
                <w:noProof/>
                <w:webHidden/>
              </w:rPr>
              <w:instrText xml:space="preserve"> PAGEREF _Toc107309406 \h </w:instrText>
            </w:r>
            <w:r w:rsidR="00136A9F">
              <w:rPr>
                <w:noProof/>
                <w:webHidden/>
              </w:rPr>
            </w:r>
            <w:r w:rsidR="00136A9F">
              <w:rPr>
                <w:noProof/>
                <w:webHidden/>
              </w:rPr>
              <w:fldChar w:fldCharType="separate"/>
            </w:r>
            <w:r w:rsidR="007C1336">
              <w:rPr>
                <w:noProof/>
                <w:webHidden/>
              </w:rPr>
              <w:t>66</w:t>
            </w:r>
            <w:r w:rsidR="00136A9F">
              <w:rPr>
                <w:noProof/>
                <w:webHidden/>
              </w:rPr>
              <w:fldChar w:fldCharType="end"/>
            </w:r>
          </w:hyperlink>
        </w:p>
        <w:p w14:paraId="087DD4D0" w14:textId="16A79281"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7" w:history="1">
            <w:r w:rsidR="00136A9F" w:rsidRPr="009B2C78">
              <w:rPr>
                <w:rStyle w:val="Hyperlink"/>
                <w:bCs/>
                <w:noProof/>
                <w:lang w:val="el-GR"/>
              </w:rPr>
              <w:t>6.1</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Παρακολούθηση της σύμβασης</w:t>
            </w:r>
            <w:r w:rsidR="00136A9F">
              <w:rPr>
                <w:noProof/>
                <w:webHidden/>
              </w:rPr>
              <w:tab/>
            </w:r>
            <w:r w:rsidR="00136A9F">
              <w:rPr>
                <w:noProof/>
                <w:webHidden/>
              </w:rPr>
              <w:fldChar w:fldCharType="begin"/>
            </w:r>
            <w:r w:rsidR="00136A9F">
              <w:rPr>
                <w:noProof/>
                <w:webHidden/>
              </w:rPr>
              <w:instrText xml:space="preserve"> PAGEREF _Toc107309407 \h </w:instrText>
            </w:r>
            <w:r w:rsidR="00136A9F">
              <w:rPr>
                <w:noProof/>
                <w:webHidden/>
              </w:rPr>
            </w:r>
            <w:r w:rsidR="00136A9F">
              <w:rPr>
                <w:noProof/>
                <w:webHidden/>
              </w:rPr>
              <w:fldChar w:fldCharType="separate"/>
            </w:r>
            <w:r w:rsidR="007C1336">
              <w:rPr>
                <w:noProof/>
                <w:webHidden/>
              </w:rPr>
              <w:t>66</w:t>
            </w:r>
            <w:r w:rsidR="00136A9F">
              <w:rPr>
                <w:noProof/>
                <w:webHidden/>
              </w:rPr>
              <w:fldChar w:fldCharType="end"/>
            </w:r>
          </w:hyperlink>
        </w:p>
        <w:p w14:paraId="5E59D852" w14:textId="28142514"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8" w:history="1">
            <w:r w:rsidR="00136A9F" w:rsidRPr="009B2C78">
              <w:rPr>
                <w:rStyle w:val="Hyperlink"/>
                <w:bCs/>
                <w:noProof/>
                <w:lang w:val="el-GR"/>
              </w:rPr>
              <w:t>6.2</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Διάρκεια σύμβασης</w:t>
            </w:r>
            <w:r w:rsidR="00136A9F">
              <w:rPr>
                <w:noProof/>
                <w:webHidden/>
              </w:rPr>
              <w:tab/>
            </w:r>
            <w:r w:rsidR="00136A9F">
              <w:rPr>
                <w:noProof/>
                <w:webHidden/>
              </w:rPr>
              <w:fldChar w:fldCharType="begin"/>
            </w:r>
            <w:r w:rsidR="00136A9F">
              <w:rPr>
                <w:noProof/>
                <w:webHidden/>
              </w:rPr>
              <w:instrText xml:space="preserve"> PAGEREF _Toc107309408 \h </w:instrText>
            </w:r>
            <w:r w:rsidR="00136A9F">
              <w:rPr>
                <w:noProof/>
                <w:webHidden/>
              </w:rPr>
            </w:r>
            <w:r w:rsidR="00136A9F">
              <w:rPr>
                <w:noProof/>
                <w:webHidden/>
              </w:rPr>
              <w:fldChar w:fldCharType="separate"/>
            </w:r>
            <w:r w:rsidR="007C1336">
              <w:rPr>
                <w:noProof/>
                <w:webHidden/>
              </w:rPr>
              <w:t>66</w:t>
            </w:r>
            <w:r w:rsidR="00136A9F">
              <w:rPr>
                <w:noProof/>
                <w:webHidden/>
              </w:rPr>
              <w:fldChar w:fldCharType="end"/>
            </w:r>
          </w:hyperlink>
        </w:p>
        <w:p w14:paraId="37CCBACD" w14:textId="37CC91CA"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09" w:history="1">
            <w:r w:rsidR="00136A9F" w:rsidRPr="009B2C78">
              <w:rPr>
                <w:rStyle w:val="Hyperlink"/>
                <w:bCs/>
                <w:noProof/>
                <w:lang w:val="el-GR"/>
              </w:rPr>
              <w:t>6.3</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Παραλαβή του αντικειμένου της σύμβασης</w:t>
            </w:r>
            <w:r w:rsidR="00136A9F">
              <w:rPr>
                <w:noProof/>
                <w:webHidden/>
              </w:rPr>
              <w:tab/>
            </w:r>
            <w:r w:rsidR="00136A9F">
              <w:rPr>
                <w:noProof/>
                <w:webHidden/>
              </w:rPr>
              <w:fldChar w:fldCharType="begin"/>
            </w:r>
            <w:r w:rsidR="00136A9F">
              <w:rPr>
                <w:noProof/>
                <w:webHidden/>
              </w:rPr>
              <w:instrText xml:space="preserve"> PAGEREF _Toc107309409 \h </w:instrText>
            </w:r>
            <w:r w:rsidR="00136A9F">
              <w:rPr>
                <w:noProof/>
                <w:webHidden/>
              </w:rPr>
            </w:r>
            <w:r w:rsidR="00136A9F">
              <w:rPr>
                <w:noProof/>
                <w:webHidden/>
              </w:rPr>
              <w:fldChar w:fldCharType="separate"/>
            </w:r>
            <w:r w:rsidR="007C1336">
              <w:rPr>
                <w:noProof/>
                <w:webHidden/>
              </w:rPr>
              <w:t>66</w:t>
            </w:r>
            <w:r w:rsidR="00136A9F">
              <w:rPr>
                <w:noProof/>
                <w:webHidden/>
              </w:rPr>
              <w:fldChar w:fldCharType="end"/>
            </w:r>
          </w:hyperlink>
        </w:p>
        <w:p w14:paraId="44270B5C" w14:textId="64B9E740" w:rsidR="00136A9F" w:rsidRDefault="00986915">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7309410" w:history="1">
            <w:r w:rsidR="00136A9F" w:rsidRPr="009B2C78">
              <w:rPr>
                <w:rStyle w:val="Hyperlink"/>
                <w:bCs/>
                <w:noProof/>
                <w:lang w:val="el-GR"/>
              </w:rPr>
              <w:t>6.4</w:t>
            </w:r>
            <w:r w:rsidR="00136A9F">
              <w:rPr>
                <w:rFonts w:asciiTheme="minorHAnsi" w:eastAsiaTheme="minorEastAsia" w:hAnsiTheme="minorHAnsi" w:cstheme="minorBidi"/>
                <w:smallCaps w:val="0"/>
                <w:noProof/>
                <w:sz w:val="22"/>
                <w:szCs w:val="22"/>
                <w:lang w:val="en-US" w:eastAsia="en-US" w:bidi="he-IL"/>
              </w:rPr>
              <w:tab/>
            </w:r>
            <w:r w:rsidR="00136A9F" w:rsidRPr="009B2C78">
              <w:rPr>
                <w:rStyle w:val="Hyperlink"/>
                <w:noProof/>
                <w:lang w:val="el-GR"/>
              </w:rPr>
              <w:t>Απόρριψη παραδοτέων – Αντικατάσταση</w:t>
            </w:r>
            <w:r w:rsidR="00136A9F">
              <w:rPr>
                <w:noProof/>
                <w:webHidden/>
              </w:rPr>
              <w:tab/>
            </w:r>
            <w:r w:rsidR="00136A9F">
              <w:rPr>
                <w:noProof/>
                <w:webHidden/>
              </w:rPr>
              <w:fldChar w:fldCharType="begin"/>
            </w:r>
            <w:r w:rsidR="00136A9F">
              <w:rPr>
                <w:noProof/>
                <w:webHidden/>
              </w:rPr>
              <w:instrText xml:space="preserve"> PAGEREF _Toc107309410 \h </w:instrText>
            </w:r>
            <w:r w:rsidR="00136A9F">
              <w:rPr>
                <w:noProof/>
                <w:webHidden/>
              </w:rPr>
            </w:r>
            <w:r w:rsidR="00136A9F">
              <w:rPr>
                <w:noProof/>
                <w:webHidden/>
              </w:rPr>
              <w:fldChar w:fldCharType="separate"/>
            </w:r>
            <w:r w:rsidR="007C1336">
              <w:rPr>
                <w:noProof/>
                <w:webHidden/>
              </w:rPr>
              <w:t>68</w:t>
            </w:r>
            <w:r w:rsidR="00136A9F">
              <w:rPr>
                <w:noProof/>
                <w:webHidden/>
              </w:rPr>
              <w:fldChar w:fldCharType="end"/>
            </w:r>
          </w:hyperlink>
        </w:p>
        <w:p w14:paraId="28EBADCD" w14:textId="7775B964" w:rsidR="00136A9F" w:rsidRDefault="00986915">
          <w:pPr>
            <w:pStyle w:val="TOC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7309411" w:history="1">
            <w:r w:rsidR="00136A9F" w:rsidRPr="009B2C78">
              <w:rPr>
                <w:rStyle w:val="Hyperlink"/>
                <w:noProof/>
                <w:lang w:val="el-GR"/>
              </w:rPr>
              <w:t>ΠΑΡΑΡΤΗΜΑΤΑ</w:t>
            </w:r>
            <w:r w:rsidR="00136A9F">
              <w:rPr>
                <w:noProof/>
                <w:webHidden/>
              </w:rPr>
              <w:tab/>
            </w:r>
            <w:r w:rsidR="00136A9F">
              <w:rPr>
                <w:noProof/>
                <w:webHidden/>
              </w:rPr>
              <w:fldChar w:fldCharType="begin"/>
            </w:r>
            <w:r w:rsidR="00136A9F">
              <w:rPr>
                <w:noProof/>
                <w:webHidden/>
              </w:rPr>
              <w:instrText xml:space="preserve"> PAGEREF _Toc107309411 \h </w:instrText>
            </w:r>
            <w:r w:rsidR="00136A9F">
              <w:rPr>
                <w:noProof/>
                <w:webHidden/>
              </w:rPr>
            </w:r>
            <w:r w:rsidR="00136A9F">
              <w:rPr>
                <w:noProof/>
                <w:webHidden/>
              </w:rPr>
              <w:fldChar w:fldCharType="separate"/>
            </w:r>
            <w:r w:rsidR="007C1336">
              <w:rPr>
                <w:noProof/>
                <w:webHidden/>
              </w:rPr>
              <w:t>70</w:t>
            </w:r>
            <w:r w:rsidR="00136A9F">
              <w:rPr>
                <w:noProof/>
                <w:webHidden/>
              </w:rPr>
              <w:fldChar w:fldCharType="end"/>
            </w:r>
          </w:hyperlink>
        </w:p>
        <w:p w14:paraId="74776218" w14:textId="58CDD388"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12" w:history="1">
            <w:r w:rsidR="00136A9F" w:rsidRPr="009B2C78">
              <w:rPr>
                <w:rStyle w:val="Hyperlink"/>
                <w:noProof/>
                <w:lang w:val="el-GR"/>
              </w:rPr>
              <w:t>ΠΑΡΑΡΤΗΜΑ Ι – Αναλυτική Περιγραφή Φυσικού και Οικονομικού Αντικειμένου της Σύμβασης</w:t>
            </w:r>
            <w:r w:rsidR="00136A9F">
              <w:rPr>
                <w:noProof/>
                <w:webHidden/>
              </w:rPr>
              <w:tab/>
            </w:r>
            <w:r w:rsidR="00136A9F">
              <w:rPr>
                <w:noProof/>
                <w:webHidden/>
              </w:rPr>
              <w:fldChar w:fldCharType="begin"/>
            </w:r>
            <w:r w:rsidR="00136A9F">
              <w:rPr>
                <w:noProof/>
                <w:webHidden/>
              </w:rPr>
              <w:instrText xml:space="preserve"> PAGEREF _Toc107309412 \h </w:instrText>
            </w:r>
            <w:r w:rsidR="00136A9F">
              <w:rPr>
                <w:noProof/>
                <w:webHidden/>
              </w:rPr>
            </w:r>
            <w:r w:rsidR="00136A9F">
              <w:rPr>
                <w:noProof/>
                <w:webHidden/>
              </w:rPr>
              <w:fldChar w:fldCharType="separate"/>
            </w:r>
            <w:r w:rsidR="007C1336">
              <w:rPr>
                <w:noProof/>
                <w:webHidden/>
              </w:rPr>
              <w:t>70</w:t>
            </w:r>
            <w:r w:rsidR="00136A9F">
              <w:rPr>
                <w:noProof/>
                <w:webHidden/>
              </w:rPr>
              <w:fldChar w:fldCharType="end"/>
            </w:r>
          </w:hyperlink>
        </w:p>
        <w:p w14:paraId="22FB1DA5" w14:textId="0393B6CD"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13" w:history="1">
            <w:r w:rsidR="00136A9F" w:rsidRPr="009B2C78">
              <w:rPr>
                <w:rStyle w:val="Hyperlink"/>
                <w:noProof/>
                <w:lang w:val="el-GR"/>
              </w:rPr>
              <w:t>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Περιβάλλον της Σύμβασης</w:t>
            </w:r>
            <w:r w:rsidR="00136A9F">
              <w:rPr>
                <w:noProof/>
                <w:webHidden/>
              </w:rPr>
              <w:tab/>
            </w:r>
            <w:r w:rsidR="00136A9F">
              <w:rPr>
                <w:noProof/>
                <w:webHidden/>
              </w:rPr>
              <w:fldChar w:fldCharType="begin"/>
            </w:r>
            <w:r w:rsidR="00136A9F">
              <w:rPr>
                <w:noProof/>
                <w:webHidden/>
              </w:rPr>
              <w:instrText xml:space="preserve"> PAGEREF _Toc107309413 \h </w:instrText>
            </w:r>
            <w:r w:rsidR="00136A9F">
              <w:rPr>
                <w:noProof/>
                <w:webHidden/>
              </w:rPr>
            </w:r>
            <w:r w:rsidR="00136A9F">
              <w:rPr>
                <w:noProof/>
                <w:webHidden/>
              </w:rPr>
              <w:fldChar w:fldCharType="separate"/>
            </w:r>
            <w:r w:rsidR="007C1336">
              <w:rPr>
                <w:noProof/>
                <w:webHidden/>
              </w:rPr>
              <w:t>70</w:t>
            </w:r>
            <w:r w:rsidR="00136A9F">
              <w:rPr>
                <w:noProof/>
                <w:webHidden/>
              </w:rPr>
              <w:fldChar w:fldCharType="end"/>
            </w:r>
          </w:hyperlink>
        </w:p>
        <w:p w14:paraId="16ACFE36" w14:textId="100919C8"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14" w:history="1">
            <w:r w:rsidR="00136A9F" w:rsidRPr="009B2C78">
              <w:rPr>
                <w:rStyle w:val="Hyperlink"/>
                <w:rFonts w:eastAsia="SimSun"/>
                <w:noProof/>
                <w:lang w:val="el-GR"/>
              </w:rPr>
              <w:t>1.1.</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Εμπλεκόμενοι στην υλοποίηση της Σύμβασης</w:t>
            </w:r>
            <w:r w:rsidR="00136A9F">
              <w:rPr>
                <w:noProof/>
                <w:webHidden/>
              </w:rPr>
              <w:tab/>
            </w:r>
            <w:r w:rsidR="00136A9F">
              <w:rPr>
                <w:noProof/>
                <w:webHidden/>
              </w:rPr>
              <w:fldChar w:fldCharType="begin"/>
            </w:r>
            <w:r w:rsidR="00136A9F">
              <w:rPr>
                <w:noProof/>
                <w:webHidden/>
              </w:rPr>
              <w:instrText xml:space="preserve"> PAGEREF _Toc107309414 \h </w:instrText>
            </w:r>
            <w:r w:rsidR="00136A9F">
              <w:rPr>
                <w:noProof/>
                <w:webHidden/>
              </w:rPr>
            </w:r>
            <w:r w:rsidR="00136A9F">
              <w:rPr>
                <w:noProof/>
                <w:webHidden/>
              </w:rPr>
              <w:fldChar w:fldCharType="separate"/>
            </w:r>
            <w:r w:rsidR="007C1336">
              <w:rPr>
                <w:noProof/>
                <w:webHidden/>
              </w:rPr>
              <w:t>70</w:t>
            </w:r>
            <w:r w:rsidR="00136A9F">
              <w:rPr>
                <w:noProof/>
                <w:webHidden/>
              </w:rPr>
              <w:fldChar w:fldCharType="end"/>
            </w:r>
          </w:hyperlink>
        </w:p>
        <w:p w14:paraId="05A12B19" w14:textId="483A9E6A"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15" w:history="1">
            <w:r w:rsidR="00136A9F" w:rsidRPr="009B2C78">
              <w:rPr>
                <w:rStyle w:val="Hyperlink"/>
                <w:rFonts w:eastAsia="SimSun"/>
                <w:noProof/>
              </w:rPr>
              <w:t>1.1.1.</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rPr>
              <w:t>Φορέας Υλοποίησης – Αναθέτουσα Αρχή</w:t>
            </w:r>
            <w:r w:rsidR="00136A9F">
              <w:rPr>
                <w:noProof/>
                <w:webHidden/>
              </w:rPr>
              <w:tab/>
            </w:r>
            <w:r w:rsidR="00136A9F">
              <w:rPr>
                <w:noProof/>
                <w:webHidden/>
              </w:rPr>
              <w:fldChar w:fldCharType="begin"/>
            </w:r>
            <w:r w:rsidR="00136A9F">
              <w:rPr>
                <w:noProof/>
                <w:webHidden/>
              </w:rPr>
              <w:instrText xml:space="preserve"> PAGEREF _Toc107309415 \h </w:instrText>
            </w:r>
            <w:r w:rsidR="00136A9F">
              <w:rPr>
                <w:noProof/>
                <w:webHidden/>
              </w:rPr>
            </w:r>
            <w:r w:rsidR="00136A9F">
              <w:rPr>
                <w:noProof/>
                <w:webHidden/>
              </w:rPr>
              <w:fldChar w:fldCharType="separate"/>
            </w:r>
            <w:r w:rsidR="007C1336">
              <w:rPr>
                <w:noProof/>
                <w:webHidden/>
              </w:rPr>
              <w:t>70</w:t>
            </w:r>
            <w:r w:rsidR="00136A9F">
              <w:rPr>
                <w:noProof/>
                <w:webHidden/>
              </w:rPr>
              <w:fldChar w:fldCharType="end"/>
            </w:r>
          </w:hyperlink>
        </w:p>
        <w:p w14:paraId="12FF0A85" w14:textId="1899F0F0"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16" w:history="1">
            <w:r w:rsidR="00136A9F" w:rsidRPr="009B2C78">
              <w:rPr>
                <w:rStyle w:val="Hyperlink"/>
                <w:rFonts w:eastAsia="SimSun"/>
                <w:noProof/>
              </w:rPr>
              <w:t>1.1.2.</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rPr>
              <w:t>Φορέας Χρηματοδότησης</w:t>
            </w:r>
            <w:r w:rsidR="00136A9F">
              <w:rPr>
                <w:noProof/>
                <w:webHidden/>
              </w:rPr>
              <w:tab/>
            </w:r>
            <w:r w:rsidR="00136A9F">
              <w:rPr>
                <w:noProof/>
                <w:webHidden/>
              </w:rPr>
              <w:fldChar w:fldCharType="begin"/>
            </w:r>
            <w:r w:rsidR="00136A9F">
              <w:rPr>
                <w:noProof/>
                <w:webHidden/>
              </w:rPr>
              <w:instrText xml:space="preserve"> PAGEREF _Toc107309416 \h </w:instrText>
            </w:r>
            <w:r w:rsidR="00136A9F">
              <w:rPr>
                <w:noProof/>
                <w:webHidden/>
              </w:rPr>
            </w:r>
            <w:r w:rsidR="00136A9F">
              <w:rPr>
                <w:noProof/>
                <w:webHidden/>
              </w:rPr>
              <w:fldChar w:fldCharType="separate"/>
            </w:r>
            <w:r w:rsidR="007C1336">
              <w:rPr>
                <w:noProof/>
                <w:webHidden/>
              </w:rPr>
              <w:t>71</w:t>
            </w:r>
            <w:r w:rsidR="00136A9F">
              <w:rPr>
                <w:noProof/>
                <w:webHidden/>
              </w:rPr>
              <w:fldChar w:fldCharType="end"/>
            </w:r>
          </w:hyperlink>
        </w:p>
        <w:p w14:paraId="5D4338C7" w14:textId="3B03CA1B"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17" w:history="1">
            <w:r w:rsidR="00136A9F" w:rsidRPr="009B2C78">
              <w:rPr>
                <w:rStyle w:val="Hyperlink"/>
                <w:rFonts w:eastAsia="SimSun"/>
                <w:noProof/>
                <w:lang w:val="el-GR"/>
              </w:rPr>
              <w:t>1.1.3.</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lang w:val="el-GR"/>
              </w:rPr>
              <w:t>Κύριος του Έργου – Φορέας Λειτουργίας</w:t>
            </w:r>
            <w:r w:rsidR="00136A9F">
              <w:rPr>
                <w:noProof/>
                <w:webHidden/>
              </w:rPr>
              <w:tab/>
            </w:r>
            <w:r w:rsidR="00136A9F">
              <w:rPr>
                <w:noProof/>
                <w:webHidden/>
              </w:rPr>
              <w:fldChar w:fldCharType="begin"/>
            </w:r>
            <w:r w:rsidR="00136A9F">
              <w:rPr>
                <w:noProof/>
                <w:webHidden/>
              </w:rPr>
              <w:instrText xml:space="preserve"> PAGEREF _Toc107309417 \h </w:instrText>
            </w:r>
            <w:r w:rsidR="00136A9F">
              <w:rPr>
                <w:noProof/>
                <w:webHidden/>
              </w:rPr>
            </w:r>
            <w:r w:rsidR="00136A9F">
              <w:rPr>
                <w:noProof/>
                <w:webHidden/>
              </w:rPr>
              <w:fldChar w:fldCharType="separate"/>
            </w:r>
            <w:r w:rsidR="007C1336">
              <w:rPr>
                <w:noProof/>
                <w:webHidden/>
              </w:rPr>
              <w:t>72</w:t>
            </w:r>
            <w:r w:rsidR="00136A9F">
              <w:rPr>
                <w:noProof/>
                <w:webHidden/>
              </w:rPr>
              <w:fldChar w:fldCharType="end"/>
            </w:r>
          </w:hyperlink>
        </w:p>
        <w:p w14:paraId="76E6076D" w14:textId="47999D0D"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418" w:history="1">
            <w:r w:rsidR="00136A9F" w:rsidRPr="009B2C78">
              <w:rPr>
                <w:rStyle w:val="Hyperlink"/>
                <w:rFonts w:eastAsia="SimSun"/>
                <w:noProof/>
                <w:lang w:val="el-GR"/>
              </w:rPr>
              <w:t>1.1.3.1</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Υπουργείο Κλιματικής Κρίσης και Πολιτικής Προστασίας</w:t>
            </w:r>
            <w:r w:rsidR="00136A9F">
              <w:rPr>
                <w:noProof/>
                <w:webHidden/>
              </w:rPr>
              <w:tab/>
            </w:r>
            <w:r w:rsidR="00136A9F">
              <w:rPr>
                <w:noProof/>
                <w:webHidden/>
              </w:rPr>
              <w:fldChar w:fldCharType="begin"/>
            </w:r>
            <w:r w:rsidR="00136A9F">
              <w:rPr>
                <w:noProof/>
                <w:webHidden/>
              </w:rPr>
              <w:instrText xml:space="preserve"> PAGEREF _Toc107309418 \h </w:instrText>
            </w:r>
            <w:r w:rsidR="00136A9F">
              <w:rPr>
                <w:noProof/>
                <w:webHidden/>
              </w:rPr>
            </w:r>
            <w:r w:rsidR="00136A9F">
              <w:rPr>
                <w:noProof/>
                <w:webHidden/>
              </w:rPr>
              <w:fldChar w:fldCharType="separate"/>
            </w:r>
            <w:r w:rsidR="007C1336">
              <w:rPr>
                <w:noProof/>
                <w:webHidden/>
              </w:rPr>
              <w:t>72</w:t>
            </w:r>
            <w:r w:rsidR="00136A9F">
              <w:rPr>
                <w:noProof/>
                <w:webHidden/>
              </w:rPr>
              <w:fldChar w:fldCharType="end"/>
            </w:r>
          </w:hyperlink>
        </w:p>
        <w:p w14:paraId="71B7D855" w14:textId="632D9F8E"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419" w:history="1">
            <w:r w:rsidR="00136A9F" w:rsidRPr="009B2C78">
              <w:rPr>
                <w:rStyle w:val="Hyperlink"/>
                <w:rFonts w:eastAsia="SimSun"/>
                <w:noProof/>
                <w:lang w:val="el-GR"/>
              </w:rPr>
              <w:t>1.1.3.2</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Γενική Γραμματεία Πολιτικής Προστασίας</w:t>
            </w:r>
            <w:r w:rsidR="00136A9F">
              <w:rPr>
                <w:noProof/>
                <w:webHidden/>
              </w:rPr>
              <w:tab/>
            </w:r>
            <w:r w:rsidR="00136A9F">
              <w:rPr>
                <w:noProof/>
                <w:webHidden/>
              </w:rPr>
              <w:fldChar w:fldCharType="begin"/>
            </w:r>
            <w:r w:rsidR="00136A9F">
              <w:rPr>
                <w:noProof/>
                <w:webHidden/>
              </w:rPr>
              <w:instrText xml:space="preserve"> PAGEREF _Toc107309419 \h </w:instrText>
            </w:r>
            <w:r w:rsidR="00136A9F">
              <w:rPr>
                <w:noProof/>
                <w:webHidden/>
              </w:rPr>
            </w:r>
            <w:r w:rsidR="00136A9F">
              <w:rPr>
                <w:noProof/>
                <w:webHidden/>
              </w:rPr>
              <w:fldChar w:fldCharType="separate"/>
            </w:r>
            <w:r w:rsidR="007C1336">
              <w:rPr>
                <w:noProof/>
                <w:webHidden/>
              </w:rPr>
              <w:t>72</w:t>
            </w:r>
            <w:r w:rsidR="00136A9F">
              <w:rPr>
                <w:noProof/>
                <w:webHidden/>
              </w:rPr>
              <w:fldChar w:fldCharType="end"/>
            </w:r>
          </w:hyperlink>
        </w:p>
        <w:p w14:paraId="34F318E9" w14:textId="37E860E3" w:rsidR="00136A9F" w:rsidRDefault="00986915">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107309420" w:history="1">
            <w:r w:rsidR="00136A9F" w:rsidRPr="009B2C78">
              <w:rPr>
                <w:rStyle w:val="Hyperlink"/>
                <w:rFonts w:eastAsia="SimSun"/>
                <w:noProof/>
                <w:lang w:val="el-GR"/>
              </w:rPr>
              <w:t>1.1.3.3</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Πυροσβεστικό Σώμα Ελλάδος</w:t>
            </w:r>
            <w:r w:rsidR="00136A9F">
              <w:rPr>
                <w:noProof/>
                <w:webHidden/>
              </w:rPr>
              <w:tab/>
            </w:r>
            <w:r w:rsidR="00136A9F">
              <w:rPr>
                <w:noProof/>
                <w:webHidden/>
              </w:rPr>
              <w:fldChar w:fldCharType="begin"/>
            </w:r>
            <w:r w:rsidR="00136A9F">
              <w:rPr>
                <w:noProof/>
                <w:webHidden/>
              </w:rPr>
              <w:instrText xml:space="preserve"> PAGEREF _Toc107309420 \h </w:instrText>
            </w:r>
            <w:r w:rsidR="00136A9F">
              <w:rPr>
                <w:noProof/>
                <w:webHidden/>
              </w:rPr>
            </w:r>
            <w:r w:rsidR="00136A9F">
              <w:rPr>
                <w:noProof/>
                <w:webHidden/>
              </w:rPr>
              <w:fldChar w:fldCharType="separate"/>
            </w:r>
            <w:r w:rsidR="007C1336">
              <w:rPr>
                <w:noProof/>
                <w:webHidden/>
              </w:rPr>
              <w:t>72</w:t>
            </w:r>
            <w:r w:rsidR="00136A9F">
              <w:rPr>
                <w:noProof/>
                <w:webHidden/>
              </w:rPr>
              <w:fldChar w:fldCharType="end"/>
            </w:r>
          </w:hyperlink>
        </w:p>
        <w:p w14:paraId="6D0F6900" w14:textId="04D3C319"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21" w:history="1">
            <w:r w:rsidR="00136A9F" w:rsidRPr="009B2C78">
              <w:rPr>
                <w:rStyle w:val="Hyperlink"/>
                <w:rFonts w:eastAsia="SimSun"/>
                <w:noProof/>
                <w:lang w:val="el-GR"/>
              </w:rPr>
              <w:t>1.1.4.</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lang w:val="el-GR"/>
              </w:rPr>
              <w:t>Όργανα &amp; Επιτροπές Παρακολούθησης, Διακυβέρνησης και Ελέγχου του Έργου</w:t>
            </w:r>
            <w:r w:rsidR="00136A9F">
              <w:rPr>
                <w:noProof/>
                <w:webHidden/>
              </w:rPr>
              <w:tab/>
            </w:r>
            <w:r w:rsidR="00136A9F">
              <w:rPr>
                <w:noProof/>
                <w:webHidden/>
              </w:rPr>
              <w:fldChar w:fldCharType="begin"/>
            </w:r>
            <w:r w:rsidR="00136A9F">
              <w:rPr>
                <w:noProof/>
                <w:webHidden/>
              </w:rPr>
              <w:instrText xml:space="preserve"> PAGEREF _Toc107309421 \h </w:instrText>
            </w:r>
            <w:r w:rsidR="00136A9F">
              <w:rPr>
                <w:noProof/>
                <w:webHidden/>
              </w:rPr>
            </w:r>
            <w:r w:rsidR="00136A9F">
              <w:rPr>
                <w:noProof/>
                <w:webHidden/>
              </w:rPr>
              <w:fldChar w:fldCharType="separate"/>
            </w:r>
            <w:r w:rsidR="007C1336">
              <w:rPr>
                <w:noProof/>
                <w:webHidden/>
              </w:rPr>
              <w:t>73</w:t>
            </w:r>
            <w:r w:rsidR="00136A9F">
              <w:rPr>
                <w:noProof/>
                <w:webHidden/>
              </w:rPr>
              <w:fldChar w:fldCharType="end"/>
            </w:r>
          </w:hyperlink>
        </w:p>
        <w:p w14:paraId="033C1459" w14:textId="7EB8CAD3"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22" w:history="1">
            <w:r w:rsidR="00136A9F" w:rsidRPr="009B2C78">
              <w:rPr>
                <w:rStyle w:val="Hyperlink"/>
                <w:rFonts w:eastAsia="SimSun"/>
                <w:noProof/>
                <w:lang w:val="el-GR"/>
              </w:rPr>
              <w:t>1.2.</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Υφιστάμενη Κατάσταση</w:t>
            </w:r>
            <w:r w:rsidR="00136A9F">
              <w:rPr>
                <w:noProof/>
                <w:webHidden/>
              </w:rPr>
              <w:tab/>
            </w:r>
            <w:r w:rsidR="00136A9F">
              <w:rPr>
                <w:noProof/>
                <w:webHidden/>
              </w:rPr>
              <w:fldChar w:fldCharType="begin"/>
            </w:r>
            <w:r w:rsidR="00136A9F">
              <w:rPr>
                <w:noProof/>
                <w:webHidden/>
              </w:rPr>
              <w:instrText xml:space="preserve"> PAGEREF _Toc107309422 \h </w:instrText>
            </w:r>
            <w:r w:rsidR="00136A9F">
              <w:rPr>
                <w:noProof/>
                <w:webHidden/>
              </w:rPr>
            </w:r>
            <w:r w:rsidR="00136A9F">
              <w:rPr>
                <w:noProof/>
                <w:webHidden/>
              </w:rPr>
              <w:fldChar w:fldCharType="separate"/>
            </w:r>
            <w:r w:rsidR="007C1336">
              <w:rPr>
                <w:noProof/>
                <w:webHidden/>
              </w:rPr>
              <w:t>74</w:t>
            </w:r>
            <w:r w:rsidR="00136A9F">
              <w:rPr>
                <w:noProof/>
                <w:webHidden/>
              </w:rPr>
              <w:fldChar w:fldCharType="end"/>
            </w:r>
          </w:hyperlink>
        </w:p>
        <w:p w14:paraId="32E54AD0" w14:textId="3CE459BC"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23" w:history="1">
            <w:r w:rsidR="00136A9F" w:rsidRPr="009B2C78">
              <w:rPr>
                <w:rStyle w:val="Hyperlink"/>
                <w:rFonts w:eastAsia="SimSun"/>
                <w:noProof/>
                <w:lang w:val="el-GR"/>
              </w:rPr>
              <w:t>1.2.1.</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lang w:val="el-GR"/>
              </w:rPr>
              <w:t>Συνοπτική Περιγραφή των υπηρεσιών και της λειτουργίας του Φορέα Λειτουργίας (σε σχέση με το αντικείμενο και τις απαιτήσεις του έργου)</w:t>
            </w:r>
            <w:r w:rsidR="00136A9F">
              <w:rPr>
                <w:noProof/>
                <w:webHidden/>
              </w:rPr>
              <w:tab/>
            </w:r>
            <w:r w:rsidR="00136A9F">
              <w:rPr>
                <w:noProof/>
                <w:webHidden/>
              </w:rPr>
              <w:fldChar w:fldCharType="begin"/>
            </w:r>
            <w:r w:rsidR="00136A9F">
              <w:rPr>
                <w:noProof/>
                <w:webHidden/>
              </w:rPr>
              <w:instrText xml:space="preserve"> PAGEREF _Toc107309423 \h </w:instrText>
            </w:r>
            <w:r w:rsidR="00136A9F">
              <w:rPr>
                <w:noProof/>
                <w:webHidden/>
              </w:rPr>
            </w:r>
            <w:r w:rsidR="00136A9F">
              <w:rPr>
                <w:noProof/>
                <w:webHidden/>
              </w:rPr>
              <w:fldChar w:fldCharType="separate"/>
            </w:r>
            <w:r w:rsidR="007C1336">
              <w:rPr>
                <w:noProof/>
                <w:webHidden/>
              </w:rPr>
              <w:t>74</w:t>
            </w:r>
            <w:r w:rsidR="00136A9F">
              <w:rPr>
                <w:noProof/>
                <w:webHidden/>
              </w:rPr>
              <w:fldChar w:fldCharType="end"/>
            </w:r>
          </w:hyperlink>
        </w:p>
        <w:p w14:paraId="2173D50C" w14:textId="5D20F0C5"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24" w:history="1">
            <w:r w:rsidR="00136A9F" w:rsidRPr="009B2C78">
              <w:rPr>
                <w:rStyle w:val="Hyperlink"/>
                <w:rFonts w:eastAsia="SimSun"/>
                <w:noProof/>
              </w:rPr>
              <w:t>1.2.2.</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rPr>
              <w:t>Πληροφοριακή Υποδομή</w:t>
            </w:r>
            <w:r w:rsidR="00136A9F">
              <w:rPr>
                <w:noProof/>
                <w:webHidden/>
              </w:rPr>
              <w:tab/>
            </w:r>
            <w:r w:rsidR="00136A9F">
              <w:rPr>
                <w:noProof/>
                <w:webHidden/>
              </w:rPr>
              <w:fldChar w:fldCharType="begin"/>
            </w:r>
            <w:r w:rsidR="00136A9F">
              <w:rPr>
                <w:noProof/>
                <w:webHidden/>
              </w:rPr>
              <w:instrText xml:space="preserve"> PAGEREF _Toc107309424 \h </w:instrText>
            </w:r>
            <w:r w:rsidR="00136A9F">
              <w:rPr>
                <w:noProof/>
                <w:webHidden/>
              </w:rPr>
            </w:r>
            <w:r w:rsidR="00136A9F">
              <w:rPr>
                <w:noProof/>
                <w:webHidden/>
              </w:rPr>
              <w:fldChar w:fldCharType="separate"/>
            </w:r>
            <w:r w:rsidR="007C1336">
              <w:rPr>
                <w:noProof/>
                <w:webHidden/>
              </w:rPr>
              <w:t>75</w:t>
            </w:r>
            <w:r w:rsidR="00136A9F">
              <w:rPr>
                <w:noProof/>
                <w:webHidden/>
              </w:rPr>
              <w:fldChar w:fldCharType="end"/>
            </w:r>
          </w:hyperlink>
        </w:p>
        <w:p w14:paraId="73C102C6" w14:textId="4889C232"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25" w:history="1">
            <w:r w:rsidR="00136A9F" w:rsidRPr="009B2C78">
              <w:rPr>
                <w:rStyle w:val="Hyperlink"/>
                <w:rFonts w:eastAsia="SimSun"/>
                <w:noProof/>
              </w:rPr>
              <w:t>1.2.3.</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bCs/>
                <w:noProof/>
              </w:rPr>
              <w:t>Παρούσα Κατάσταση – Αναγκαιότητα Υλοποίησης</w:t>
            </w:r>
            <w:r w:rsidR="00136A9F">
              <w:rPr>
                <w:noProof/>
                <w:webHidden/>
              </w:rPr>
              <w:tab/>
            </w:r>
            <w:r w:rsidR="00136A9F">
              <w:rPr>
                <w:noProof/>
                <w:webHidden/>
              </w:rPr>
              <w:fldChar w:fldCharType="begin"/>
            </w:r>
            <w:r w:rsidR="00136A9F">
              <w:rPr>
                <w:noProof/>
                <w:webHidden/>
              </w:rPr>
              <w:instrText xml:space="preserve"> PAGEREF _Toc107309425 \h </w:instrText>
            </w:r>
            <w:r w:rsidR="00136A9F">
              <w:rPr>
                <w:noProof/>
                <w:webHidden/>
              </w:rPr>
            </w:r>
            <w:r w:rsidR="00136A9F">
              <w:rPr>
                <w:noProof/>
                <w:webHidden/>
              </w:rPr>
              <w:fldChar w:fldCharType="separate"/>
            </w:r>
            <w:r w:rsidR="007C1336">
              <w:rPr>
                <w:noProof/>
                <w:webHidden/>
              </w:rPr>
              <w:t>77</w:t>
            </w:r>
            <w:r w:rsidR="00136A9F">
              <w:rPr>
                <w:noProof/>
                <w:webHidden/>
              </w:rPr>
              <w:fldChar w:fldCharType="end"/>
            </w:r>
          </w:hyperlink>
        </w:p>
        <w:p w14:paraId="4E9468D4" w14:textId="5E6290D5"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26" w:history="1">
            <w:r w:rsidR="00136A9F" w:rsidRPr="009B2C78">
              <w:rPr>
                <w:rStyle w:val="Hyperlink"/>
                <w:noProof/>
                <w:lang w:val="el-GR"/>
              </w:rPr>
              <w:t>2</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Περιγραφή Φυσικού Αντικειμένου της Σύμβασης</w:t>
            </w:r>
            <w:r w:rsidR="00136A9F">
              <w:rPr>
                <w:noProof/>
                <w:webHidden/>
              </w:rPr>
              <w:tab/>
            </w:r>
            <w:r w:rsidR="00136A9F">
              <w:rPr>
                <w:noProof/>
                <w:webHidden/>
              </w:rPr>
              <w:fldChar w:fldCharType="begin"/>
            </w:r>
            <w:r w:rsidR="00136A9F">
              <w:rPr>
                <w:noProof/>
                <w:webHidden/>
              </w:rPr>
              <w:instrText xml:space="preserve"> PAGEREF _Toc107309426 \h </w:instrText>
            </w:r>
            <w:r w:rsidR="00136A9F">
              <w:rPr>
                <w:noProof/>
                <w:webHidden/>
              </w:rPr>
            </w:r>
            <w:r w:rsidR="00136A9F">
              <w:rPr>
                <w:noProof/>
                <w:webHidden/>
              </w:rPr>
              <w:fldChar w:fldCharType="separate"/>
            </w:r>
            <w:r w:rsidR="007C1336">
              <w:rPr>
                <w:noProof/>
                <w:webHidden/>
              </w:rPr>
              <w:t>78</w:t>
            </w:r>
            <w:r w:rsidR="00136A9F">
              <w:rPr>
                <w:noProof/>
                <w:webHidden/>
              </w:rPr>
              <w:fldChar w:fldCharType="end"/>
            </w:r>
          </w:hyperlink>
        </w:p>
        <w:p w14:paraId="2E867372" w14:textId="7351C896"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27" w:history="1">
            <w:r w:rsidR="00136A9F" w:rsidRPr="009B2C78">
              <w:rPr>
                <w:rStyle w:val="Hyperlink"/>
                <w:noProof/>
                <w:lang w:val="el-GR"/>
              </w:rPr>
              <w:t>2.1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Αντικείμενο της Σύμβασης</w:t>
            </w:r>
            <w:r w:rsidR="00136A9F">
              <w:rPr>
                <w:noProof/>
                <w:webHidden/>
              </w:rPr>
              <w:tab/>
            </w:r>
            <w:r w:rsidR="00136A9F">
              <w:rPr>
                <w:noProof/>
                <w:webHidden/>
              </w:rPr>
              <w:fldChar w:fldCharType="begin"/>
            </w:r>
            <w:r w:rsidR="00136A9F">
              <w:rPr>
                <w:noProof/>
                <w:webHidden/>
              </w:rPr>
              <w:instrText xml:space="preserve"> PAGEREF _Toc107309427 \h </w:instrText>
            </w:r>
            <w:r w:rsidR="00136A9F">
              <w:rPr>
                <w:noProof/>
                <w:webHidden/>
              </w:rPr>
            </w:r>
            <w:r w:rsidR="00136A9F">
              <w:rPr>
                <w:noProof/>
                <w:webHidden/>
              </w:rPr>
              <w:fldChar w:fldCharType="separate"/>
            </w:r>
            <w:r w:rsidR="007C1336">
              <w:rPr>
                <w:noProof/>
                <w:webHidden/>
              </w:rPr>
              <w:t>78</w:t>
            </w:r>
            <w:r w:rsidR="00136A9F">
              <w:rPr>
                <w:noProof/>
                <w:webHidden/>
              </w:rPr>
              <w:fldChar w:fldCharType="end"/>
            </w:r>
          </w:hyperlink>
        </w:p>
        <w:p w14:paraId="77079B80" w14:textId="5BB4DE7C"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28" w:history="1">
            <w:r w:rsidR="00136A9F" w:rsidRPr="009B2C78">
              <w:rPr>
                <w:rStyle w:val="Hyperlink"/>
                <w:noProof/>
                <w:lang w:val="el-GR"/>
              </w:rPr>
              <w:t>2.2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Σκοπός και Στόχοι της Σύμβασης</w:t>
            </w:r>
            <w:r w:rsidR="00136A9F">
              <w:rPr>
                <w:noProof/>
                <w:webHidden/>
              </w:rPr>
              <w:tab/>
            </w:r>
            <w:r w:rsidR="00136A9F">
              <w:rPr>
                <w:noProof/>
                <w:webHidden/>
              </w:rPr>
              <w:fldChar w:fldCharType="begin"/>
            </w:r>
            <w:r w:rsidR="00136A9F">
              <w:rPr>
                <w:noProof/>
                <w:webHidden/>
              </w:rPr>
              <w:instrText xml:space="preserve"> PAGEREF _Toc107309428 \h </w:instrText>
            </w:r>
            <w:r w:rsidR="00136A9F">
              <w:rPr>
                <w:noProof/>
                <w:webHidden/>
              </w:rPr>
            </w:r>
            <w:r w:rsidR="00136A9F">
              <w:rPr>
                <w:noProof/>
                <w:webHidden/>
              </w:rPr>
              <w:fldChar w:fldCharType="separate"/>
            </w:r>
            <w:r w:rsidR="007C1336">
              <w:rPr>
                <w:noProof/>
                <w:webHidden/>
              </w:rPr>
              <w:t>79</w:t>
            </w:r>
            <w:r w:rsidR="00136A9F">
              <w:rPr>
                <w:noProof/>
                <w:webHidden/>
              </w:rPr>
              <w:fldChar w:fldCharType="end"/>
            </w:r>
          </w:hyperlink>
        </w:p>
        <w:p w14:paraId="79E57B74" w14:textId="4EBB8D43"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29" w:history="1">
            <w:r w:rsidR="00136A9F" w:rsidRPr="009B2C78">
              <w:rPr>
                <w:rStyle w:val="Hyperlink"/>
                <w:noProof/>
                <w:lang w:val="el-GR"/>
              </w:rPr>
              <w:t>2.3</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Αναμενόμενα Οφέλη</w:t>
            </w:r>
            <w:r w:rsidR="00136A9F">
              <w:rPr>
                <w:noProof/>
                <w:webHidden/>
              </w:rPr>
              <w:tab/>
            </w:r>
            <w:r w:rsidR="00136A9F">
              <w:rPr>
                <w:noProof/>
                <w:webHidden/>
              </w:rPr>
              <w:fldChar w:fldCharType="begin"/>
            </w:r>
            <w:r w:rsidR="00136A9F">
              <w:rPr>
                <w:noProof/>
                <w:webHidden/>
              </w:rPr>
              <w:instrText xml:space="preserve"> PAGEREF _Toc107309429 \h </w:instrText>
            </w:r>
            <w:r w:rsidR="00136A9F">
              <w:rPr>
                <w:noProof/>
                <w:webHidden/>
              </w:rPr>
            </w:r>
            <w:r w:rsidR="00136A9F">
              <w:rPr>
                <w:noProof/>
                <w:webHidden/>
              </w:rPr>
              <w:fldChar w:fldCharType="separate"/>
            </w:r>
            <w:r w:rsidR="007C1336">
              <w:rPr>
                <w:noProof/>
                <w:webHidden/>
              </w:rPr>
              <w:t>79</w:t>
            </w:r>
            <w:r w:rsidR="00136A9F">
              <w:rPr>
                <w:noProof/>
                <w:webHidden/>
              </w:rPr>
              <w:fldChar w:fldCharType="end"/>
            </w:r>
          </w:hyperlink>
        </w:p>
        <w:p w14:paraId="73BDF804" w14:textId="51F0B265"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30" w:history="1">
            <w:r w:rsidR="00136A9F" w:rsidRPr="009B2C78">
              <w:rPr>
                <w:rStyle w:val="Hyperlink"/>
                <w:noProof/>
                <w:lang w:val="el-GR"/>
              </w:rPr>
              <w:t>3</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Αρχιτεκτονική</w:t>
            </w:r>
            <w:r w:rsidR="00136A9F">
              <w:rPr>
                <w:noProof/>
                <w:webHidden/>
              </w:rPr>
              <w:tab/>
            </w:r>
            <w:r w:rsidR="00136A9F">
              <w:rPr>
                <w:noProof/>
                <w:webHidden/>
              </w:rPr>
              <w:fldChar w:fldCharType="begin"/>
            </w:r>
            <w:r w:rsidR="00136A9F">
              <w:rPr>
                <w:noProof/>
                <w:webHidden/>
              </w:rPr>
              <w:instrText xml:space="preserve"> PAGEREF _Toc107309430 \h </w:instrText>
            </w:r>
            <w:r w:rsidR="00136A9F">
              <w:rPr>
                <w:noProof/>
                <w:webHidden/>
              </w:rPr>
            </w:r>
            <w:r w:rsidR="00136A9F">
              <w:rPr>
                <w:noProof/>
                <w:webHidden/>
              </w:rPr>
              <w:fldChar w:fldCharType="separate"/>
            </w:r>
            <w:r w:rsidR="007C1336">
              <w:rPr>
                <w:noProof/>
                <w:webHidden/>
              </w:rPr>
              <w:t>79</w:t>
            </w:r>
            <w:r w:rsidR="00136A9F">
              <w:rPr>
                <w:noProof/>
                <w:webHidden/>
              </w:rPr>
              <w:fldChar w:fldCharType="end"/>
            </w:r>
          </w:hyperlink>
        </w:p>
        <w:p w14:paraId="59E09A6D" w14:textId="71D4AFB0"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1" w:history="1">
            <w:r w:rsidR="00136A9F" w:rsidRPr="009B2C78">
              <w:rPr>
                <w:rStyle w:val="Hyperlink"/>
                <w:noProof/>
                <w:lang w:val="el-GR"/>
              </w:rPr>
              <w:t>3.1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Γενικές Αρχές Σχεδιασμού Συστήματος</w:t>
            </w:r>
            <w:r w:rsidR="00136A9F">
              <w:rPr>
                <w:noProof/>
                <w:webHidden/>
              </w:rPr>
              <w:tab/>
            </w:r>
            <w:r w:rsidR="00136A9F">
              <w:rPr>
                <w:noProof/>
                <w:webHidden/>
              </w:rPr>
              <w:fldChar w:fldCharType="begin"/>
            </w:r>
            <w:r w:rsidR="00136A9F">
              <w:rPr>
                <w:noProof/>
                <w:webHidden/>
              </w:rPr>
              <w:instrText xml:space="preserve"> PAGEREF _Toc107309431 \h </w:instrText>
            </w:r>
            <w:r w:rsidR="00136A9F">
              <w:rPr>
                <w:noProof/>
                <w:webHidden/>
              </w:rPr>
            </w:r>
            <w:r w:rsidR="00136A9F">
              <w:rPr>
                <w:noProof/>
                <w:webHidden/>
              </w:rPr>
              <w:fldChar w:fldCharType="separate"/>
            </w:r>
            <w:r w:rsidR="007C1336">
              <w:rPr>
                <w:noProof/>
                <w:webHidden/>
              </w:rPr>
              <w:t>79</w:t>
            </w:r>
            <w:r w:rsidR="00136A9F">
              <w:rPr>
                <w:noProof/>
                <w:webHidden/>
              </w:rPr>
              <w:fldChar w:fldCharType="end"/>
            </w:r>
          </w:hyperlink>
        </w:p>
        <w:p w14:paraId="189133DF" w14:textId="478B5558"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2" w:history="1">
            <w:r w:rsidR="00136A9F" w:rsidRPr="009B2C78">
              <w:rPr>
                <w:rStyle w:val="Hyperlink"/>
                <w:noProof/>
                <w:lang w:val="el-GR"/>
              </w:rPr>
              <w:t>3.2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Λογική Αρχιτεκτονική</w:t>
            </w:r>
            <w:r w:rsidR="00136A9F">
              <w:rPr>
                <w:noProof/>
                <w:webHidden/>
              </w:rPr>
              <w:tab/>
            </w:r>
            <w:r w:rsidR="00136A9F">
              <w:rPr>
                <w:noProof/>
                <w:webHidden/>
              </w:rPr>
              <w:fldChar w:fldCharType="begin"/>
            </w:r>
            <w:r w:rsidR="00136A9F">
              <w:rPr>
                <w:noProof/>
                <w:webHidden/>
              </w:rPr>
              <w:instrText xml:space="preserve"> PAGEREF _Toc107309432 \h </w:instrText>
            </w:r>
            <w:r w:rsidR="00136A9F">
              <w:rPr>
                <w:noProof/>
                <w:webHidden/>
              </w:rPr>
            </w:r>
            <w:r w:rsidR="00136A9F">
              <w:rPr>
                <w:noProof/>
                <w:webHidden/>
              </w:rPr>
              <w:fldChar w:fldCharType="separate"/>
            </w:r>
            <w:r w:rsidR="007C1336">
              <w:rPr>
                <w:noProof/>
                <w:webHidden/>
              </w:rPr>
              <w:t>81</w:t>
            </w:r>
            <w:r w:rsidR="00136A9F">
              <w:rPr>
                <w:noProof/>
                <w:webHidden/>
              </w:rPr>
              <w:fldChar w:fldCharType="end"/>
            </w:r>
          </w:hyperlink>
        </w:p>
        <w:p w14:paraId="157FB78C" w14:textId="4626787C"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3" w:history="1">
            <w:r w:rsidR="00136A9F" w:rsidRPr="009B2C78">
              <w:rPr>
                <w:rStyle w:val="Hyperlink"/>
                <w:noProof/>
                <w:lang w:val="el-GR"/>
              </w:rPr>
              <w:t>3.3</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Φυσική Αρχιτεκτονική</w:t>
            </w:r>
            <w:r w:rsidR="00136A9F">
              <w:rPr>
                <w:noProof/>
                <w:webHidden/>
              </w:rPr>
              <w:tab/>
            </w:r>
            <w:r w:rsidR="00136A9F">
              <w:rPr>
                <w:noProof/>
                <w:webHidden/>
              </w:rPr>
              <w:fldChar w:fldCharType="begin"/>
            </w:r>
            <w:r w:rsidR="00136A9F">
              <w:rPr>
                <w:noProof/>
                <w:webHidden/>
              </w:rPr>
              <w:instrText xml:space="preserve"> PAGEREF _Toc107309433 \h </w:instrText>
            </w:r>
            <w:r w:rsidR="00136A9F">
              <w:rPr>
                <w:noProof/>
                <w:webHidden/>
              </w:rPr>
            </w:r>
            <w:r w:rsidR="00136A9F">
              <w:rPr>
                <w:noProof/>
                <w:webHidden/>
              </w:rPr>
              <w:fldChar w:fldCharType="separate"/>
            </w:r>
            <w:r w:rsidR="007C1336">
              <w:rPr>
                <w:noProof/>
                <w:webHidden/>
              </w:rPr>
              <w:t>82</w:t>
            </w:r>
            <w:r w:rsidR="00136A9F">
              <w:rPr>
                <w:noProof/>
                <w:webHidden/>
              </w:rPr>
              <w:fldChar w:fldCharType="end"/>
            </w:r>
          </w:hyperlink>
        </w:p>
        <w:p w14:paraId="5FB13EEA" w14:textId="20CE7A41"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34" w:history="1">
            <w:r w:rsidR="00136A9F" w:rsidRPr="009B2C78">
              <w:rPr>
                <w:rStyle w:val="Hyperlink"/>
                <w:noProof/>
                <w:lang w:val="el-GR"/>
              </w:rPr>
              <w:t>4</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Λειτουργικές Απαιτήσεις</w:t>
            </w:r>
            <w:r w:rsidR="00136A9F">
              <w:rPr>
                <w:noProof/>
                <w:webHidden/>
              </w:rPr>
              <w:tab/>
            </w:r>
            <w:r w:rsidR="00136A9F">
              <w:rPr>
                <w:noProof/>
                <w:webHidden/>
              </w:rPr>
              <w:fldChar w:fldCharType="begin"/>
            </w:r>
            <w:r w:rsidR="00136A9F">
              <w:rPr>
                <w:noProof/>
                <w:webHidden/>
              </w:rPr>
              <w:instrText xml:space="preserve"> PAGEREF _Toc107309434 \h </w:instrText>
            </w:r>
            <w:r w:rsidR="00136A9F">
              <w:rPr>
                <w:noProof/>
                <w:webHidden/>
              </w:rPr>
            </w:r>
            <w:r w:rsidR="00136A9F">
              <w:rPr>
                <w:noProof/>
                <w:webHidden/>
              </w:rPr>
              <w:fldChar w:fldCharType="separate"/>
            </w:r>
            <w:r w:rsidR="007C1336">
              <w:rPr>
                <w:noProof/>
                <w:webHidden/>
              </w:rPr>
              <w:t>83</w:t>
            </w:r>
            <w:r w:rsidR="00136A9F">
              <w:rPr>
                <w:noProof/>
                <w:webHidden/>
              </w:rPr>
              <w:fldChar w:fldCharType="end"/>
            </w:r>
          </w:hyperlink>
        </w:p>
        <w:p w14:paraId="2DC774AB" w14:textId="013B235D"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35" w:history="1">
            <w:r w:rsidR="00136A9F" w:rsidRPr="009B2C78">
              <w:rPr>
                <w:rStyle w:val="Hyperlink"/>
                <w:noProof/>
                <w:lang w:val="el-GR"/>
              </w:rPr>
              <w:t>5</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Οριζόντιες Απαιτήσεις</w:t>
            </w:r>
            <w:r w:rsidR="00136A9F">
              <w:rPr>
                <w:noProof/>
                <w:webHidden/>
              </w:rPr>
              <w:tab/>
            </w:r>
            <w:r w:rsidR="00136A9F">
              <w:rPr>
                <w:noProof/>
                <w:webHidden/>
              </w:rPr>
              <w:fldChar w:fldCharType="begin"/>
            </w:r>
            <w:r w:rsidR="00136A9F">
              <w:rPr>
                <w:noProof/>
                <w:webHidden/>
              </w:rPr>
              <w:instrText xml:space="preserve"> PAGEREF _Toc107309435 \h </w:instrText>
            </w:r>
            <w:r w:rsidR="00136A9F">
              <w:rPr>
                <w:noProof/>
                <w:webHidden/>
              </w:rPr>
            </w:r>
            <w:r w:rsidR="00136A9F">
              <w:rPr>
                <w:noProof/>
                <w:webHidden/>
              </w:rPr>
              <w:fldChar w:fldCharType="separate"/>
            </w:r>
            <w:r w:rsidR="007C1336">
              <w:rPr>
                <w:noProof/>
                <w:webHidden/>
              </w:rPr>
              <w:t>86</w:t>
            </w:r>
            <w:r w:rsidR="00136A9F">
              <w:rPr>
                <w:noProof/>
                <w:webHidden/>
              </w:rPr>
              <w:fldChar w:fldCharType="end"/>
            </w:r>
          </w:hyperlink>
        </w:p>
        <w:p w14:paraId="57D39FE8" w14:textId="27215829"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6" w:history="1">
            <w:r w:rsidR="00136A9F" w:rsidRPr="009B2C78">
              <w:rPr>
                <w:rStyle w:val="Hyperlink"/>
                <w:noProof/>
                <w:lang w:val="el-GR"/>
              </w:rPr>
              <w:t>5.1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Διαλειτουργικότητα</w:t>
            </w:r>
            <w:r w:rsidR="00136A9F">
              <w:rPr>
                <w:noProof/>
                <w:webHidden/>
              </w:rPr>
              <w:tab/>
            </w:r>
            <w:r w:rsidR="00136A9F">
              <w:rPr>
                <w:noProof/>
                <w:webHidden/>
              </w:rPr>
              <w:fldChar w:fldCharType="begin"/>
            </w:r>
            <w:r w:rsidR="00136A9F">
              <w:rPr>
                <w:noProof/>
                <w:webHidden/>
              </w:rPr>
              <w:instrText xml:space="preserve"> PAGEREF _Toc107309436 \h </w:instrText>
            </w:r>
            <w:r w:rsidR="00136A9F">
              <w:rPr>
                <w:noProof/>
                <w:webHidden/>
              </w:rPr>
            </w:r>
            <w:r w:rsidR="00136A9F">
              <w:rPr>
                <w:noProof/>
                <w:webHidden/>
              </w:rPr>
              <w:fldChar w:fldCharType="separate"/>
            </w:r>
            <w:r w:rsidR="007C1336">
              <w:rPr>
                <w:noProof/>
                <w:webHidden/>
              </w:rPr>
              <w:t>86</w:t>
            </w:r>
            <w:r w:rsidR="00136A9F">
              <w:rPr>
                <w:noProof/>
                <w:webHidden/>
              </w:rPr>
              <w:fldChar w:fldCharType="end"/>
            </w:r>
          </w:hyperlink>
        </w:p>
        <w:p w14:paraId="6CAA74AD" w14:textId="3CED1564"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7" w:history="1">
            <w:r w:rsidR="00136A9F" w:rsidRPr="009B2C78">
              <w:rPr>
                <w:rStyle w:val="Hyperlink"/>
                <w:noProof/>
                <w:lang w:val="el-GR"/>
              </w:rPr>
              <w:t>5.2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Ασφάλεια Συστήματος  και Προστασία Ιδιωτικότητας</w:t>
            </w:r>
            <w:r w:rsidR="00136A9F">
              <w:rPr>
                <w:noProof/>
                <w:webHidden/>
              </w:rPr>
              <w:tab/>
            </w:r>
            <w:r w:rsidR="00136A9F">
              <w:rPr>
                <w:noProof/>
                <w:webHidden/>
              </w:rPr>
              <w:fldChar w:fldCharType="begin"/>
            </w:r>
            <w:r w:rsidR="00136A9F">
              <w:rPr>
                <w:noProof/>
                <w:webHidden/>
              </w:rPr>
              <w:instrText xml:space="preserve"> PAGEREF _Toc107309437 \h </w:instrText>
            </w:r>
            <w:r w:rsidR="00136A9F">
              <w:rPr>
                <w:noProof/>
                <w:webHidden/>
              </w:rPr>
            </w:r>
            <w:r w:rsidR="00136A9F">
              <w:rPr>
                <w:noProof/>
                <w:webHidden/>
              </w:rPr>
              <w:fldChar w:fldCharType="separate"/>
            </w:r>
            <w:r w:rsidR="007C1336">
              <w:rPr>
                <w:noProof/>
                <w:webHidden/>
              </w:rPr>
              <w:t>87</w:t>
            </w:r>
            <w:r w:rsidR="00136A9F">
              <w:rPr>
                <w:noProof/>
                <w:webHidden/>
              </w:rPr>
              <w:fldChar w:fldCharType="end"/>
            </w:r>
          </w:hyperlink>
        </w:p>
        <w:p w14:paraId="624AF22E" w14:textId="1DC8D33F"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8" w:history="1">
            <w:r w:rsidR="00136A9F" w:rsidRPr="009B2C78">
              <w:rPr>
                <w:rStyle w:val="Hyperlink"/>
                <w:noProof/>
                <w:lang w:val="el-GR"/>
              </w:rPr>
              <w:t>5.3</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Απαιτήσεις Ευχρηστίας Συστήματος</w:t>
            </w:r>
            <w:r w:rsidR="00136A9F">
              <w:rPr>
                <w:noProof/>
                <w:webHidden/>
              </w:rPr>
              <w:tab/>
            </w:r>
            <w:r w:rsidR="00136A9F">
              <w:rPr>
                <w:noProof/>
                <w:webHidden/>
              </w:rPr>
              <w:fldChar w:fldCharType="begin"/>
            </w:r>
            <w:r w:rsidR="00136A9F">
              <w:rPr>
                <w:noProof/>
                <w:webHidden/>
              </w:rPr>
              <w:instrText xml:space="preserve"> PAGEREF _Toc107309438 \h </w:instrText>
            </w:r>
            <w:r w:rsidR="00136A9F">
              <w:rPr>
                <w:noProof/>
                <w:webHidden/>
              </w:rPr>
            </w:r>
            <w:r w:rsidR="00136A9F">
              <w:rPr>
                <w:noProof/>
                <w:webHidden/>
              </w:rPr>
              <w:fldChar w:fldCharType="separate"/>
            </w:r>
            <w:r w:rsidR="007C1336">
              <w:rPr>
                <w:noProof/>
                <w:webHidden/>
              </w:rPr>
              <w:t>89</w:t>
            </w:r>
            <w:r w:rsidR="00136A9F">
              <w:rPr>
                <w:noProof/>
                <w:webHidden/>
              </w:rPr>
              <w:fldChar w:fldCharType="end"/>
            </w:r>
          </w:hyperlink>
        </w:p>
        <w:p w14:paraId="7039A6C0" w14:textId="51316697"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39" w:history="1">
            <w:r w:rsidR="00136A9F" w:rsidRPr="009B2C78">
              <w:rPr>
                <w:rStyle w:val="Hyperlink"/>
                <w:noProof/>
                <w:lang w:val="el-GR"/>
              </w:rPr>
              <w:t>5.4</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Ανοικτά Πρότυπα και Δεδομένα</w:t>
            </w:r>
            <w:r w:rsidR="00136A9F">
              <w:rPr>
                <w:noProof/>
                <w:webHidden/>
              </w:rPr>
              <w:tab/>
            </w:r>
            <w:r w:rsidR="00136A9F">
              <w:rPr>
                <w:noProof/>
                <w:webHidden/>
              </w:rPr>
              <w:fldChar w:fldCharType="begin"/>
            </w:r>
            <w:r w:rsidR="00136A9F">
              <w:rPr>
                <w:noProof/>
                <w:webHidden/>
              </w:rPr>
              <w:instrText xml:space="preserve"> PAGEREF _Toc107309439 \h </w:instrText>
            </w:r>
            <w:r w:rsidR="00136A9F">
              <w:rPr>
                <w:noProof/>
                <w:webHidden/>
              </w:rPr>
            </w:r>
            <w:r w:rsidR="00136A9F">
              <w:rPr>
                <w:noProof/>
                <w:webHidden/>
              </w:rPr>
              <w:fldChar w:fldCharType="separate"/>
            </w:r>
            <w:r w:rsidR="007C1336">
              <w:rPr>
                <w:noProof/>
                <w:webHidden/>
              </w:rPr>
              <w:t>90</w:t>
            </w:r>
            <w:r w:rsidR="00136A9F">
              <w:rPr>
                <w:noProof/>
                <w:webHidden/>
              </w:rPr>
              <w:fldChar w:fldCharType="end"/>
            </w:r>
          </w:hyperlink>
        </w:p>
        <w:p w14:paraId="6EBEFDFF" w14:textId="102384F9"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40" w:history="1">
            <w:r w:rsidR="00136A9F" w:rsidRPr="009B2C78">
              <w:rPr>
                <w:rStyle w:val="Hyperlink"/>
                <w:noProof/>
                <w:lang w:val="el-GR"/>
              </w:rPr>
              <w:t>6</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Υπηρεσίες</w:t>
            </w:r>
            <w:r w:rsidR="00136A9F">
              <w:rPr>
                <w:noProof/>
                <w:webHidden/>
              </w:rPr>
              <w:tab/>
            </w:r>
            <w:r w:rsidR="00136A9F">
              <w:rPr>
                <w:noProof/>
                <w:webHidden/>
              </w:rPr>
              <w:fldChar w:fldCharType="begin"/>
            </w:r>
            <w:r w:rsidR="00136A9F">
              <w:rPr>
                <w:noProof/>
                <w:webHidden/>
              </w:rPr>
              <w:instrText xml:space="preserve"> PAGEREF _Toc107309440 \h </w:instrText>
            </w:r>
            <w:r w:rsidR="00136A9F">
              <w:rPr>
                <w:noProof/>
                <w:webHidden/>
              </w:rPr>
            </w:r>
            <w:r w:rsidR="00136A9F">
              <w:rPr>
                <w:noProof/>
                <w:webHidden/>
              </w:rPr>
              <w:fldChar w:fldCharType="separate"/>
            </w:r>
            <w:r w:rsidR="007C1336">
              <w:rPr>
                <w:noProof/>
                <w:webHidden/>
              </w:rPr>
              <w:t>90</w:t>
            </w:r>
            <w:r w:rsidR="00136A9F">
              <w:rPr>
                <w:noProof/>
                <w:webHidden/>
              </w:rPr>
              <w:fldChar w:fldCharType="end"/>
            </w:r>
          </w:hyperlink>
        </w:p>
        <w:p w14:paraId="30230F5B" w14:textId="4AB6CB64"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1" w:history="1">
            <w:r w:rsidR="00136A9F" w:rsidRPr="009B2C78">
              <w:rPr>
                <w:rStyle w:val="Hyperlink"/>
                <w:noProof/>
                <w:lang w:val="el-GR"/>
              </w:rPr>
              <w:t>6.1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Μελέτη Εφαρμογής - Ανάλυση Απαιτήσεων</w:t>
            </w:r>
            <w:r w:rsidR="00136A9F">
              <w:rPr>
                <w:noProof/>
                <w:webHidden/>
              </w:rPr>
              <w:tab/>
            </w:r>
            <w:r w:rsidR="00136A9F">
              <w:rPr>
                <w:noProof/>
                <w:webHidden/>
              </w:rPr>
              <w:fldChar w:fldCharType="begin"/>
            </w:r>
            <w:r w:rsidR="00136A9F">
              <w:rPr>
                <w:noProof/>
                <w:webHidden/>
              </w:rPr>
              <w:instrText xml:space="preserve"> PAGEREF _Toc107309441 \h </w:instrText>
            </w:r>
            <w:r w:rsidR="00136A9F">
              <w:rPr>
                <w:noProof/>
                <w:webHidden/>
              </w:rPr>
            </w:r>
            <w:r w:rsidR="00136A9F">
              <w:rPr>
                <w:noProof/>
                <w:webHidden/>
              </w:rPr>
              <w:fldChar w:fldCharType="separate"/>
            </w:r>
            <w:r w:rsidR="007C1336">
              <w:rPr>
                <w:noProof/>
                <w:webHidden/>
              </w:rPr>
              <w:t>90</w:t>
            </w:r>
            <w:r w:rsidR="00136A9F">
              <w:rPr>
                <w:noProof/>
                <w:webHidden/>
              </w:rPr>
              <w:fldChar w:fldCharType="end"/>
            </w:r>
          </w:hyperlink>
        </w:p>
        <w:p w14:paraId="4C10E94E" w14:textId="280DA7A8"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2" w:history="1">
            <w:r w:rsidR="00136A9F" w:rsidRPr="009B2C78">
              <w:rPr>
                <w:rStyle w:val="Hyperlink"/>
                <w:noProof/>
                <w:lang w:val="el-GR"/>
              </w:rPr>
              <w:t>6.2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Ανάπτυξη Διαλειτουργικότητας με το Σύστημα ENGAGE του ΠΣ</w:t>
            </w:r>
            <w:r w:rsidR="00136A9F">
              <w:rPr>
                <w:noProof/>
                <w:webHidden/>
              </w:rPr>
              <w:tab/>
            </w:r>
            <w:r w:rsidR="00136A9F">
              <w:rPr>
                <w:noProof/>
                <w:webHidden/>
              </w:rPr>
              <w:fldChar w:fldCharType="begin"/>
            </w:r>
            <w:r w:rsidR="00136A9F">
              <w:rPr>
                <w:noProof/>
                <w:webHidden/>
              </w:rPr>
              <w:instrText xml:space="preserve"> PAGEREF _Toc107309442 \h </w:instrText>
            </w:r>
            <w:r w:rsidR="00136A9F">
              <w:rPr>
                <w:noProof/>
                <w:webHidden/>
              </w:rPr>
            </w:r>
            <w:r w:rsidR="00136A9F">
              <w:rPr>
                <w:noProof/>
                <w:webHidden/>
              </w:rPr>
              <w:fldChar w:fldCharType="separate"/>
            </w:r>
            <w:r w:rsidR="007C1336">
              <w:rPr>
                <w:noProof/>
                <w:webHidden/>
              </w:rPr>
              <w:t>90</w:t>
            </w:r>
            <w:r w:rsidR="00136A9F">
              <w:rPr>
                <w:noProof/>
                <w:webHidden/>
              </w:rPr>
              <w:fldChar w:fldCharType="end"/>
            </w:r>
          </w:hyperlink>
        </w:p>
        <w:p w14:paraId="3FD3279C" w14:textId="3BA3982B"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3" w:history="1">
            <w:r w:rsidR="00136A9F" w:rsidRPr="009B2C78">
              <w:rPr>
                <w:rStyle w:val="Hyperlink"/>
                <w:noProof/>
                <w:lang w:val="el-GR"/>
              </w:rPr>
              <w:t>6.3</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Εγκατάσταση Κεντρικού Εξοπλισμού, Λογισμικού και Μετάπτωση Υπηρεσιών</w:t>
            </w:r>
            <w:r w:rsidR="00136A9F">
              <w:rPr>
                <w:noProof/>
                <w:webHidden/>
              </w:rPr>
              <w:tab/>
            </w:r>
            <w:r w:rsidR="00136A9F">
              <w:rPr>
                <w:noProof/>
                <w:webHidden/>
              </w:rPr>
              <w:fldChar w:fldCharType="begin"/>
            </w:r>
            <w:r w:rsidR="00136A9F">
              <w:rPr>
                <w:noProof/>
                <w:webHidden/>
              </w:rPr>
              <w:instrText xml:space="preserve"> PAGEREF _Toc107309443 \h </w:instrText>
            </w:r>
            <w:r w:rsidR="00136A9F">
              <w:rPr>
                <w:noProof/>
                <w:webHidden/>
              </w:rPr>
            </w:r>
            <w:r w:rsidR="00136A9F">
              <w:rPr>
                <w:noProof/>
                <w:webHidden/>
              </w:rPr>
              <w:fldChar w:fldCharType="separate"/>
            </w:r>
            <w:r w:rsidR="007C1336">
              <w:rPr>
                <w:noProof/>
                <w:webHidden/>
              </w:rPr>
              <w:t>90</w:t>
            </w:r>
            <w:r w:rsidR="00136A9F">
              <w:rPr>
                <w:noProof/>
                <w:webHidden/>
              </w:rPr>
              <w:fldChar w:fldCharType="end"/>
            </w:r>
          </w:hyperlink>
        </w:p>
        <w:p w14:paraId="22A35015" w14:textId="5109D63F"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4" w:history="1">
            <w:r w:rsidR="00136A9F" w:rsidRPr="009B2C78">
              <w:rPr>
                <w:rStyle w:val="Hyperlink"/>
                <w:noProof/>
                <w:lang w:val="el-GR"/>
              </w:rPr>
              <w:t>6.4</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Εκπαίδευση Χρηστών και Διαχειριστών</w:t>
            </w:r>
            <w:r w:rsidR="00136A9F">
              <w:rPr>
                <w:noProof/>
                <w:webHidden/>
              </w:rPr>
              <w:tab/>
            </w:r>
            <w:r w:rsidR="00136A9F">
              <w:rPr>
                <w:noProof/>
                <w:webHidden/>
              </w:rPr>
              <w:fldChar w:fldCharType="begin"/>
            </w:r>
            <w:r w:rsidR="00136A9F">
              <w:rPr>
                <w:noProof/>
                <w:webHidden/>
              </w:rPr>
              <w:instrText xml:space="preserve"> PAGEREF _Toc107309444 \h </w:instrText>
            </w:r>
            <w:r w:rsidR="00136A9F">
              <w:rPr>
                <w:noProof/>
                <w:webHidden/>
              </w:rPr>
            </w:r>
            <w:r w:rsidR="00136A9F">
              <w:rPr>
                <w:noProof/>
                <w:webHidden/>
              </w:rPr>
              <w:fldChar w:fldCharType="separate"/>
            </w:r>
            <w:r w:rsidR="007C1336">
              <w:rPr>
                <w:noProof/>
                <w:webHidden/>
              </w:rPr>
              <w:t>91</w:t>
            </w:r>
            <w:r w:rsidR="00136A9F">
              <w:rPr>
                <w:noProof/>
                <w:webHidden/>
              </w:rPr>
              <w:fldChar w:fldCharType="end"/>
            </w:r>
          </w:hyperlink>
        </w:p>
        <w:p w14:paraId="6E44093F" w14:textId="4E761EEF"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5" w:history="1">
            <w:r w:rsidR="00136A9F" w:rsidRPr="009B2C78">
              <w:rPr>
                <w:rStyle w:val="Hyperlink"/>
                <w:noProof/>
                <w:lang w:val="el-GR"/>
              </w:rPr>
              <w:t>6.5</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Υπηρεσίες Εγγύησης και Συντήρησης</w:t>
            </w:r>
            <w:r w:rsidR="00136A9F">
              <w:rPr>
                <w:noProof/>
                <w:webHidden/>
              </w:rPr>
              <w:tab/>
            </w:r>
            <w:r w:rsidR="00136A9F">
              <w:rPr>
                <w:noProof/>
                <w:webHidden/>
              </w:rPr>
              <w:fldChar w:fldCharType="begin"/>
            </w:r>
            <w:r w:rsidR="00136A9F">
              <w:rPr>
                <w:noProof/>
                <w:webHidden/>
              </w:rPr>
              <w:instrText xml:space="preserve"> PAGEREF _Toc107309445 \h </w:instrText>
            </w:r>
            <w:r w:rsidR="00136A9F">
              <w:rPr>
                <w:noProof/>
                <w:webHidden/>
              </w:rPr>
            </w:r>
            <w:r w:rsidR="00136A9F">
              <w:rPr>
                <w:noProof/>
                <w:webHidden/>
              </w:rPr>
              <w:fldChar w:fldCharType="separate"/>
            </w:r>
            <w:r w:rsidR="007C1336">
              <w:rPr>
                <w:noProof/>
                <w:webHidden/>
              </w:rPr>
              <w:t>91</w:t>
            </w:r>
            <w:r w:rsidR="00136A9F">
              <w:rPr>
                <w:noProof/>
                <w:webHidden/>
              </w:rPr>
              <w:fldChar w:fldCharType="end"/>
            </w:r>
          </w:hyperlink>
        </w:p>
        <w:p w14:paraId="4323AB00" w14:textId="644FF9C6"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6" w:history="1">
            <w:r w:rsidR="00136A9F" w:rsidRPr="009B2C78">
              <w:rPr>
                <w:rStyle w:val="Hyperlink"/>
                <w:noProof/>
                <w:lang w:val="el-GR"/>
              </w:rPr>
              <w:t>6.6</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Υπηρεσίες Υποστήριξης ΟΠΣ ΤΑ</w:t>
            </w:r>
            <w:r w:rsidR="00136A9F">
              <w:rPr>
                <w:noProof/>
                <w:webHidden/>
              </w:rPr>
              <w:tab/>
            </w:r>
            <w:r w:rsidR="00136A9F">
              <w:rPr>
                <w:noProof/>
                <w:webHidden/>
              </w:rPr>
              <w:fldChar w:fldCharType="begin"/>
            </w:r>
            <w:r w:rsidR="00136A9F">
              <w:rPr>
                <w:noProof/>
                <w:webHidden/>
              </w:rPr>
              <w:instrText xml:space="preserve"> PAGEREF _Toc107309446 \h </w:instrText>
            </w:r>
            <w:r w:rsidR="00136A9F">
              <w:rPr>
                <w:noProof/>
                <w:webHidden/>
              </w:rPr>
            </w:r>
            <w:r w:rsidR="00136A9F">
              <w:rPr>
                <w:noProof/>
                <w:webHidden/>
              </w:rPr>
              <w:fldChar w:fldCharType="separate"/>
            </w:r>
            <w:r w:rsidR="007C1336">
              <w:rPr>
                <w:noProof/>
                <w:webHidden/>
              </w:rPr>
              <w:t>91</w:t>
            </w:r>
            <w:r w:rsidR="00136A9F">
              <w:rPr>
                <w:noProof/>
                <w:webHidden/>
              </w:rPr>
              <w:fldChar w:fldCharType="end"/>
            </w:r>
          </w:hyperlink>
        </w:p>
        <w:p w14:paraId="4A63F53E" w14:textId="60A36A96"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47" w:history="1">
            <w:r w:rsidR="00136A9F" w:rsidRPr="009B2C78">
              <w:rPr>
                <w:rStyle w:val="Hyperlink"/>
                <w:noProof/>
                <w:lang w:val="el-GR"/>
              </w:rPr>
              <w:t>7</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Μεθοδολογία Υλοποίησης</w:t>
            </w:r>
            <w:r w:rsidR="00136A9F">
              <w:rPr>
                <w:noProof/>
                <w:webHidden/>
              </w:rPr>
              <w:tab/>
            </w:r>
            <w:r w:rsidR="00136A9F">
              <w:rPr>
                <w:noProof/>
                <w:webHidden/>
              </w:rPr>
              <w:fldChar w:fldCharType="begin"/>
            </w:r>
            <w:r w:rsidR="00136A9F">
              <w:rPr>
                <w:noProof/>
                <w:webHidden/>
              </w:rPr>
              <w:instrText xml:space="preserve"> PAGEREF _Toc107309447 \h </w:instrText>
            </w:r>
            <w:r w:rsidR="00136A9F">
              <w:rPr>
                <w:noProof/>
                <w:webHidden/>
              </w:rPr>
            </w:r>
            <w:r w:rsidR="00136A9F">
              <w:rPr>
                <w:noProof/>
                <w:webHidden/>
              </w:rPr>
              <w:fldChar w:fldCharType="separate"/>
            </w:r>
            <w:r w:rsidR="007C1336">
              <w:rPr>
                <w:noProof/>
                <w:webHidden/>
              </w:rPr>
              <w:t>92</w:t>
            </w:r>
            <w:r w:rsidR="00136A9F">
              <w:rPr>
                <w:noProof/>
                <w:webHidden/>
              </w:rPr>
              <w:fldChar w:fldCharType="end"/>
            </w:r>
          </w:hyperlink>
        </w:p>
        <w:p w14:paraId="77C427FB" w14:textId="54052960"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8" w:history="1">
            <w:r w:rsidR="00136A9F" w:rsidRPr="009B2C78">
              <w:rPr>
                <w:rStyle w:val="Hyperlink"/>
                <w:noProof/>
                <w:lang w:val="el-GR"/>
              </w:rPr>
              <w:t>7.1</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Χρονοδιάγραμμα</w:t>
            </w:r>
            <w:r w:rsidR="00136A9F">
              <w:rPr>
                <w:noProof/>
                <w:webHidden/>
              </w:rPr>
              <w:tab/>
            </w:r>
            <w:r w:rsidR="00136A9F">
              <w:rPr>
                <w:noProof/>
                <w:webHidden/>
              </w:rPr>
              <w:fldChar w:fldCharType="begin"/>
            </w:r>
            <w:r w:rsidR="00136A9F">
              <w:rPr>
                <w:noProof/>
                <w:webHidden/>
              </w:rPr>
              <w:instrText xml:space="preserve"> PAGEREF _Toc107309448 \h </w:instrText>
            </w:r>
            <w:r w:rsidR="00136A9F">
              <w:rPr>
                <w:noProof/>
                <w:webHidden/>
              </w:rPr>
            </w:r>
            <w:r w:rsidR="00136A9F">
              <w:rPr>
                <w:noProof/>
                <w:webHidden/>
              </w:rPr>
              <w:fldChar w:fldCharType="separate"/>
            </w:r>
            <w:r w:rsidR="007C1336">
              <w:rPr>
                <w:noProof/>
                <w:webHidden/>
              </w:rPr>
              <w:t>92</w:t>
            </w:r>
            <w:r w:rsidR="00136A9F">
              <w:rPr>
                <w:noProof/>
                <w:webHidden/>
              </w:rPr>
              <w:fldChar w:fldCharType="end"/>
            </w:r>
          </w:hyperlink>
        </w:p>
        <w:p w14:paraId="3B3ECDEE" w14:textId="5BF9CA27"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49" w:history="1">
            <w:r w:rsidR="00136A9F" w:rsidRPr="009B2C78">
              <w:rPr>
                <w:rStyle w:val="Hyperlink"/>
                <w:noProof/>
                <w:lang w:val="el-GR"/>
              </w:rPr>
              <w:t>7.2</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Φάσεις – Παραδοτέα</w:t>
            </w:r>
            <w:r w:rsidR="00136A9F">
              <w:rPr>
                <w:noProof/>
                <w:webHidden/>
              </w:rPr>
              <w:tab/>
            </w:r>
            <w:r w:rsidR="00136A9F">
              <w:rPr>
                <w:noProof/>
                <w:webHidden/>
              </w:rPr>
              <w:fldChar w:fldCharType="begin"/>
            </w:r>
            <w:r w:rsidR="00136A9F">
              <w:rPr>
                <w:noProof/>
                <w:webHidden/>
              </w:rPr>
              <w:instrText xml:space="preserve"> PAGEREF _Toc107309449 \h </w:instrText>
            </w:r>
            <w:r w:rsidR="00136A9F">
              <w:rPr>
                <w:noProof/>
                <w:webHidden/>
              </w:rPr>
            </w:r>
            <w:r w:rsidR="00136A9F">
              <w:rPr>
                <w:noProof/>
                <w:webHidden/>
              </w:rPr>
              <w:fldChar w:fldCharType="separate"/>
            </w:r>
            <w:r w:rsidR="007C1336">
              <w:rPr>
                <w:noProof/>
                <w:webHidden/>
              </w:rPr>
              <w:t>93</w:t>
            </w:r>
            <w:r w:rsidR="00136A9F">
              <w:rPr>
                <w:noProof/>
                <w:webHidden/>
              </w:rPr>
              <w:fldChar w:fldCharType="end"/>
            </w:r>
          </w:hyperlink>
        </w:p>
        <w:p w14:paraId="736F0624" w14:textId="111A84A8"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0" w:history="1">
            <w:r w:rsidR="00136A9F" w:rsidRPr="009B2C78">
              <w:rPr>
                <w:rStyle w:val="Hyperlink"/>
                <w:rFonts w:eastAsia="SimSun"/>
                <w:noProof/>
                <w:lang w:val="el-GR"/>
              </w:rPr>
              <w:t>7.2.1.</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Φάση 1: Μελέτη Ανάλυσης Απαιτήσεων</w:t>
            </w:r>
            <w:r w:rsidR="00136A9F">
              <w:rPr>
                <w:noProof/>
                <w:webHidden/>
              </w:rPr>
              <w:tab/>
            </w:r>
            <w:r w:rsidR="00136A9F">
              <w:rPr>
                <w:noProof/>
                <w:webHidden/>
              </w:rPr>
              <w:fldChar w:fldCharType="begin"/>
            </w:r>
            <w:r w:rsidR="00136A9F">
              <w:rPr>
                <w:noProof/>
                <w:webHidden/>
              </w:rPr>
              <w:instrText xml:space="preserve"> PAGEREF _Toc107309450 \h </w:instrText>
            </w:r>
            <w:r w:rsidR="00136A9F">
              <w:rPr>
                <w:noProof/>
                <w:webHidden/>
              </w:rPr>
            </w:r>
            <w:r w:rsidR="00136A9F">
              <w:rPr>
                <w:noProof/>
                <w:webHidden/>
              </w:rPr>
              <w:fldChar w:fldCharType="separate"/>
            </w:r>
            <w:r w:rsidR="007C1336">
              <w:rPr>
                <w:noProof/>
                <w:webHidden/>
              </w:rPr>
              <w:t>93</w:t>
            </w:r>
            <w:r w:rsidR="00136A9F">
              <w:rPr>
                <w:noProof/>
                <w:webHidden/>
              </w:rPr>
              <w:fldChar w:fldCharType="end"/>
            </w:r>
          </w:hyperlink>
        </w:p>
        <w:p w14:paraId="054B7563" w14:textId="16063E47"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1" w:history="1">
            <w:r w:rsidR="00136A9F" w:rsidRPr="009B2C78">
              <w:rPr>
                <w:rStyle w:val="Hyperlink"/>
                <w:rFonts w:eastAsia="SimSun"/>
                <w:noProof/>
                <w:lang w:val="el-GR"/>
              </w:rPr>
              <w:t>7.2.2.</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Φάση 2: Προμήθεια Περιφερειακού Εξοπλισμού</w:t>
            </w:r>
            <w:r w:rsidR="00136A9F">
              <w:rPr>
                <w:noProof/>
                <w:webHidden/>
              </w:rPr>
              <w:tab/>
            </w:r>
            <w:r w:rsidR="00136A9F">
              <w:rPr>
                <w:noProof/>
                <w:webHidden/>
              </w:rPr>
              <w:fldChar w:fldCharType="begin"/>
            </w:r>
            <w:r w:rsidR="00136A9F">
              <w:rPr>
                <w:noProof/>
                <w:webHidden/>
              </w:rPr>
              <w:instrText xml:space="preserve"> PAGEREF _Toc107309451 \h </w:instrText>
            </w:r>
            <w:r w:rsidR="00136A9F">
              <w:rPr>
                <w:noProof/>
                <w:webHidden/>
              </w:rPr>
            </w:r>
            <w:r w:rsidR="00136A9F">
              <w:rPr>
                <w:noProof/>
                <w:webHidden/>
              </w:rPr>
              <w:fldChar w:fldCharType="separate"/>
            </w:r>
            <w:r w:rsidR="007C1336">
              <w:rPr>
                <w:noProof/>
                <w:webHidden/>
              </w:rPr>
              <w:t>93</w:t>
            </w:r>
            <w:r w:rsidR="00136A9F">
              <w:rPr>
                <w:noProof/>
                <w:webHidden/>
              </w:rPr>
              <w:fldChar w:fldCharType="end"/>
            </w:r>
          </w:hyperlink>
        </w:p>
        <w:p w14:paraId="3AE3166E" w14:textId="15250F57"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2" w:history="1">
            <w:r w:rsidR="00136A9F" w:rsidRPr="009B2C78">
              <w:rPr>
                <w:rStyle w:val="Hyperlink"/>
                <w:rFonts w:eastAsia="SimSun"/>
                <w:noProof/>
                <w:lang w:val="el-GR"/>
              </w:rPr>
              <w:t>7.2.3.</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Φάση 3: Προμήθεια Κεντρικού Εξοπλισμού</w:t>
            </w:r>
            <w:r w:rsidR="00136A9F">
              <w:rPr>
                <w:noProof/>
                <w:webHidden/>
              </w:rPr>
              <w:tab/>
            </w:r>
            <w:r w:rsidR="00136A9F">
              <w:rPr>
                <w:noProof/>
                <w:webHidden/>
              </w:rPr>
              <w:fldChar w:fldCharType="begin"/>
            </w:r>
            <w:r w:rsidR="00136A9F">
              <w:rPr>
                <w:noProof/>
                <w:webHidden/>
              </w:rPr>
              <w:instrText xml:space="preserve"> PAGEREF _Toc107309452 \h </w:instrText>
            </w:r>
            <w:r w:rsidR="00136A9F">
              <w:rPr>
                <w:noProof/>
                <w:webHidden/>
              </w:rPr>
            </w:r>
            <w:r w:rsidR="00136A9F">
              <w:rPr>
                <w:noProof/>
                <w:webHidden/>
              </w:rPr>
              <w:fldChar w:fldCharType="separate"/>
            </w:r>
            <w:r w:rsidR="007C1336">
              <w:rPr>
                <w:noProof/>
                <w:webHidden/>
              </w:rPr>
              <w:t>94</w:t>
            </w:r>
            <w:r w:rsidR="00136A9F">
              <w:rPr>
                <w:noProof/>
                <w:webHidden/>
              </w:rPr>
              <w:fldChar w:fldCharType="end"/>
            </w:r>
          </w:hyperlink>
        </w:p>
        <w:p w14:paraId="34E04E08" w14:textId="6F04CBE2"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3" w:history="1">
            <w:r w:rsidR="00136A9F" w:rsidRPr="009B2C78">
              <w:rPr>
                <w:rStyle w:val="Hyperlink"/>
                <w:rFonts w:eastAsia="SimSun"/>
                <w:noProof/>
                <w:lang w:val="el-GR"/>
              </w:rPr>
              <w:t>7.2.4.</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Φάση 4: Εγκατάσταση Έτοιμου Λογισμικού, Ανάπτυξη Γεωβάσης και Διαλειτουργικότητα</w:t>
            </w:r>
            <w:r w:rsidR="00136A9F">
              <w:rPr>
                <w:noProof/>
                <w:webHidden/>
              </w:rPr>
              <w:tab/>
            </w:r>
            <w:r w:rsidR="00136A9F">
              <w:rPr>
                <w:noProof/>
                <w:webHidden/>
              </w:rPr>
              <w:fldChar w:fldCharType="begin"/>
            </w:r>
            <w:r w:rsidR="00136A9F">
              <w:rPr>
                <w:noProof/>
                <w:webHidden/>
              </w:rPr>
              <w:instrText xml:space="preserve"> PAGEREF _Toc107309453 \h </w:instrText>
            </w:r>
            <w:r w:rsidR="00136A9F">
              <w:rPr>
                <w:noProof/>
                <w:webHidden/>
              </w:rPr>
            </w:r>
            <w:r w:rsidR="00136A9F">
              <w:rPr>
                <w:noProof/>
                <w:webHidden/>
              </w:rPr>
              <w:fldChar w:fldCharType="separate"/>
            </w:r>
            <w:r w:rsidR="007C1336">
              <w:rPr>
                <w:noProof/>
                <w:webHidden/>
              </w:rPr>
              <w:t>94</w:t>
            </w:r>
            <w:r w:rsidR="00136A9F">
              <w:rPr>
                <w:noProof/>
                <w:webHidden/>
              </w:rPr>
              <w:fldChar w:fldCharType="end"/>
            </w:r>
          </w:hyperlink>
        </w:p>
        <w:p w14:paraId="1C1E5B1B" w14:textId="1531FF13"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4" w:history="1">
            <w:r w:rsidR="00136A9F" w:rsidRPr="009B2C78">
              <w:rPr>
                <w:rStyle w:val="Hyperlink"/>
                <w:rFonts w:eastAsia="SimSun"/>
                <w:noProof/>
                <w:lang w:val="el-GR"/>
              </w:rPr>
              <w:t>7.2.5.</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Φάση 5: Εκπαίδευση</w:t>
            </w:r>
            <w:r w:rsidR="00136A9F">
              <w:rPr>
                <w:noProof/>
                <w:webHidden/>
              </w:rPr>
              <w:tab/>
            </w:r>
            <w:r w:rsidR="00136A9F">
              <w:rPr>
                <w:noProof/>
                <w:webHidden/>
              </w:rPr>
              <w:fldChar w:fldCharType="begin"/>
            </w:r>
            <w:r w:rsidR="00136A9F">
              <w:rPr>
                <w:noProof/>
                <w:webHidden/>
              </w:rPr>
              <w:instrText xml:space="preserve"> PAGEREF _Toc107309454 \h </w:instrText>
            </w:r>
            <w:r w:rsidR="00136A9F">
              <w:rPr>
                <w:noProof/>
                <w:webHidden/>
              </w:rPr>
            </w:r>
            <w:r w:rsidR="00136A9F">
              <w:rPr>
                <w:noProof/>
                <w:webHidden/>
              </w:rPr>
              <w:fldChar w:fldCharType="separate"/>
            </w:r>
            <w:r w:rsidR="007C1336">
              <w:rPr>
                <w:noProof/>
                <w:webHidden/>
              </w:rPr>
              <w:t>94</w:t>
            </w:r>
            <w:r w:rsidR="00136A9F">
              <w:rPr>
                <w:noProof/>
                <w:webHidden/>
              </w:rPr>
              <w:fldChar w:fldCharType="end"/>
            </w:r>
          </w:hyperlink>
        </w:p>
        <w:p w14:paraId="5399D840" w14:textId="0F15B681"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5" w:history="1">
            <w:r w:rsidR="00136A9F" w:rsidRPr="009B2C78">
              <w:rPr>
                <w:rStyle w:val="Hyperlink"/>
                <w:rFonts w:eastAsia="SimSun"/>
                <w:noProof/>
                <w:lang w:val="el-GR"/>
              </w:rPr>
              <w:t>7.2.6.</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Χρόνος Υποβολής και Διαδικασία Οριστικοποίησης Παραδοτέων</w:t>
            </w:r>
            <w:r w:rsidR="00136A9F">
              <w:rPr>
                <w:noProof/>
                <w:webHidden/>
              </w:rPr>
              <w:tab/>
            </w:r>
            <w:r w:rsidR="00136A9F">
              <w:rPr>
                <w:noProof/>
                <w:webHidden/>
              </w:rPr>
              <w:fldChar w:fldCharType="begin"/>
            </w:r>
            <w:r w:rsidR="00136A9F">
              <w:rPr>
                <w:noProof/>
                <w:webHidden/>
              </w:rPr>
              <w:instrText xml:space="preserve"> PAGEREF _Toc107309455 \h </w:instrText>
            </w:r>
            <w:r w:rsidR="00136A9F">
              <w:rPr>
                <w:noProof/>
                <w:webHidden/>
              </w:rPr>
            </w:r>
            <w:r w:rsidR="00136A9F">
              <w:rPr>
                <w:noProof/>
                <w:webHidden/>
              </w:rPr>
              <w:fldChar w:fldCharType="separate"/>
            </w:r>
            <w:r w:rsidR="007C1336">
              <w:rPr>
                <w:noProof/>
                <w:webHidden/>
              </w:rPr>
              <w:t>95</w:t>
            </w:r>
            <w:r w:rsidR="00136A9F">
              <w:rPr>
                <w:noProof/>
                <w:webHidden/>
              </w:rPr>
              <w:fldChar w:fldCharType="end"/>
            </w:r>
          </w:hyperlink>
        </w:p>
        <w:p w14:paraId="5009E6FE" w14:textId="6378A532"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56" w:history="1">
            <w:r w:rsidR="00136A9F" w:rsidRPr="009B2C78">
              <w:rPr>
                <w:rStyle w:val="Hyperlink"/>
                <w:noProof/>
                <w:lang w:val="el-GR"/>
              </w:rPr>
              <w:t>7.3</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Περίοδος Εγγύησης και Συντήρησης (ΠΕΣ)</w:t>
            </w:r>
            <w:r w:rsidR="00136A9F">
              <w:rPr>
                <w:noProof/>
                <w:webHidden/>
              </w:rPr>
              <w:tab/>
            </w:r>
            <w:r w:rsidR="00136A9F">
              <w:rPr>
                <w:noProof/>
                <w:webHidden/>
              </w:rPr>
              <w:fldChar w:fldCharType="begin"/>
            </w:r>
            <w:r w:rsidR="00136A9F">
              <w:rPr>
                <w:noProof/>
                <w:webHidden/>
              </w:rPr>
              <w:instrText xml:space="preserve"> PAGEREF _Toc107309456 \h </w:instrText>
            </w:r>
            <w:r w:rsidR="00136A9F">
              <w:rPr>
                <w:noProof/>
                <w:webHidden/>
              </w:rPr>
            </w:r>
            <w:r w:rsidR="00136A9F">
              <w:rPr>
                <w:noProof/>
                <w:webHidden/>
              </w:rPr>
              <w:fldChar w:fldCharType="separate"/>
            </w:r>
            <w:r w:rsidR="007C1336">
              <w:rPr>
                <w:noProof/>
                <w:webHidden/>
              </w:rPr>
              <w:t>96</w:t>
            </w:r>
            <w:r w:rsidR="00136A9F">
              <w:rPr>
                <w:noProof/>
                <w:webHidden/>
              </w:rPr>
              <w:fldChar w:fldCharType="end"/>
            </w:r>
          </w:hyperlink>
        </w:p>
        <w:p w14:paraId="26EF6CA6" w14:textId="3D255BDF"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7" w:history="1">
            <w:r w:rsidR="00136A9F" w:rsidRPr="009B2C78">
              <w:rPr>
                <w:rStyle w:val="Hyperlink"/>
                <w:rFonts w:eastAsia="SimSun"/>
                <w:noProof/>
                <w:lang w:val="el-GR"/>
              </w:rPr>
              <w:t>7.3.1.</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Υπηρεσίες Περιόδου Εγγύησης</w:t>
            </w:r>
            <w:r w:rsidR="00136A9F">
              <w:rPr>
                <w:noProof/>
                <w:webHidden/>
              </w:rPr>
              <w:tab/>
            </w:r>
            <w:r w:rsidR="00136A9F">
              <w:rPr>
                <w:noProof/>
                <w:webHidden/>
              </w:rPr>
              <w:fldChar w:fldCharType="begin"/>
            </w:r>
            <w:r w:rsidR="00136A9F">
              <w:rPr>
                <w:noProof/>
                <w:webHidden/>
              </w:rPr>
              <w:instrText xml:space="preserve"> PAGEREF _Toc107309457 \h </w:instrText>
            </w:r>
            <w:r w:rsidR="00136A9F">
              <w:rPr>
                <w:noProof/>
                <w:webHidden/>
              </w:rPr>
            </w:r>
            <w:r w:rsidR="00136A9F">
              <w:rPr>
                <w:noProof/>
                <w:webHidden/>
              </w:rPr>
              <w:fldChar w:fldCharType="separate"/>
            </w:r>
            <w:r w:rsidR="007C1336">
              <w:rPr>
                <w:noProof/>
                <w:webHidden/>
              </w:rPr>
              <w:t>97</w:t>
            </w:r>
            <w:r w:rsidR="00136A9F">
              <w:rPr>
                <w:noProof/>
                <w:webHidden/>
              </w:rPr>
              <w:fldChar w:fldCharType="end"/>
            </w:r>
          </w:hyperlink>
        </w:p>
        <w:p w14:paraId="4A27F5FE" w14:textId="54B74272"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8" w:history="1">
            <w:r w:rsidR="00136A9F" w:rsidRPr="009B2C78">
              <w:rPr>
                <w:rStyle w:val="Hyperlink"/>
                <w:rFonts w:eastAsia="SimSun"/>
                <w:noProof/>
                <w:lang w:val="el-GR"/>
              </w:rPr>
              <w:t>7.3.2.</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Υπηρεσίες Περιόδου Συντήρησης</w:t>
            </w:r>
            <w:r w:rsidR="00136A9F">
              <w:rPr>
                <w:noProof/>
                <w:webHidden/>
              </w:rPr>
              <w:tab/>
            </w:r>
            <w:r w:rsidR="00136A9F">
              <w:rPr>
                <w:noProof/>
                <w:webHidden/>
              </w:rPr>
              <w:fldChar w:fldCharType="begin"/>
            </w:r>
            <w:r w:rsidR="00136A9F">
              <w:rPr>
                <w:noProof/>
                <w:webHidden/>
              </w:rPr>
              <w:instrText xml:space="preserve"> PAGEREF _Toc107309458 \h </w:instrText>
            </w:r>
            <w:r w:rsidR="00136A9F">
              <w:rPr>
                <w:noProof/>
                <w:webHidden/>
              </w:rPr>
            </w:r>
            <w:r w:rsidR="00136A9F">
              <w:rPr>
                <w:noProof/>
                <w:webHidden/>
              </w:rPr>
              <w:fldChar w:fldCharType="separate"/>
            </w:r>
            <w:r w:rsidR="007C1336">
              <w:rPr>
                <w:noProof/>
                <w:webHidden/>
              </w:rPr>
              <w:t>97</w:t>
            </w:r>
            <w:r w:rsidR="00136A9F">
              <w:rPr>
                <w:noProof/>
                <w:webHidden/>
              </w:rPr>
              <w:fldChar w:fldCharType="end"/>
            </w:r>
          </w:hyperlink>
        </w:p>
        <w:p w14:paraId="7A14FB5E" w14:textId="72F0A116"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59" w:history="1">
            <w:r w:rsidR="00136A9F" w:rsidRPr="009B2C78">
              <w:rPr>
                <w:rStyle w:val="Hyperlink"/>
                <w:rFonts w:eastAsia="SimSun"/>
                <w:noProof/>
                <w:lang w:val="el-GR"/>
              </w:rPr>
              <w:t>7.3.3.</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Τήρηση Εγγυημένου Επιπέδου Υπηρεσιών – Ρήτρες</w:t>
            </w:r>
            <w:r w:rsidR="00136A9F">
              <w:rPr>
                <w:noProof/>
                <w:webHidden/>
              </w:rPr>
              <w:tab/>
            </w:r>
            <w:r w:rsidR="00136A9F">
              <w:rPr>
                <w:noProof/>
                <w:webHidden/>
              </w:rPr>
              <w:fldChar w:fldCharType="begin"/>
            </w:r>
            <w:r w:rsidR="00136A9F">
              <w:rPr>
                <w:noProof/>
                <w:webHidden/>
              </w:rPr>
              <w:instrText xml:space="preserve"> PAGEREF _Toc107309459 \h </w:instrText>
            </w:r>
            <w:r w:rsidR="00136A9F">
              <w:rPr>
                <w:noProof/>
                <w:webHidden/>
              </w:rPr>
            </w:r>
            <w:r w:rsidR="00136A9F">
              <w:rPr>
                <w:noProof/>
                <w:webHidden/>
              </w:rPr>
              <w:fldChar w:fldCharType="separate"/>
            </w:r>
            <w:r w:rsidR="007C1336">
              <w:rPr>
                <w:noProof/>
                <w:webHidden/>
              </w:rPr>
              <w:t>100</w:t>
            </w:r>
            <w:r w:rsidR="00136A9F">
              <w:rPr>
                <w:noProof/>
                <w:webHidden/>
              </w:rPr>
              <w:fldChar w:fldCharType="end"/>
            </w:r>
          </w:hyperlink>
        </w:p>
        <w:p w14:paraId="11FC4D25" w14:textId="5DE88DF2" w:rsidR="00136A9F" w:rsidRDefault="00986915">
          <w:pPr>
            <w:pStyle w:val="TOC5"/>
            <w:tabs>
              <w:tab w:val="left" w:pos="1760"/>
              <w:tab w:val="right" w:leader="dot" w:pos="9628"/>
            </w:tabs>
            <w:rPr>
              <w:rFonts w:asciiTheme="minorHAnsi" w:eastAsiaTheme="minorEastAsia" w:hAnsiTheme="minorHAnsi" w:cstheme="minorBidi"/>
              <w:noProof/>
              <w:sz w:val="22"/>
              <w:szCs w:val="22"/>
              <w:lang w:val="en-US" w:eastAsia="en-US" w:bidi="he-IL"/>
            </w:rPr>
          </w:pPr>
          <w:hyperlink w:anchor="_Toc107309460" w:history="1">
            <w:r w:rsidR="00136A9F" w:rsidRPr="009B2C78">
              <w:rPr>
                <w:rStyle w:val="Hyperlink"/>
                <w:rFonts w:eastAsia="SimSun"/>
                <w:noProof/>
                <w:lang w:val="el-GR"/>
              </w:rPr>
              <w:t>7.3.4.</w:t>
            </w:r>
            <w:r w:rsidR="00136A9F">
              <w:rPr>
                <w:rFonts w:asciiTheme="minorHAnsi" w:eastAsiaTheme="minorEastAsia" w:hAnsiTheme="minorHAnsi" w:cstheme="minorBidi"/>
                <w:noProof/>
                <w:sz w:val="22"/>
                <w:szCs w:val="22"/>
                <w:lang w:val="en-US" w:eastAsia="en-US" w:bidi="he-IL"/>
              </w:rPr>
              <w:tab/>
            </w:r>
            <w:r w:rsidR="00136A9F" w:rsidRPr="009B2C78">
              <w:rPr>
                <w:rStyle w:val="Hyperlink"/>
                <w:rFonts w:eastAsia="SimSun"/>
                <w:noProof/>
                <w:lang w:val="el-GR"/>
              </w:rPr>
              <w:t>Προγραμματισμένες Διακοπές Υπηρεσίας</w:t>
            </w:r>
            <w:r w:rsidR="00136A9F">
              <w:rPr>
                <w:noProof/>
                <w:webHidden/>
              </w:rPr>
              <w:tab/>
            </w:r>
            <w:r w:rsidR="00136A9F">
              <w:rPr>
                <w:noProof/>
                <w:webHidden/>
              </w:rPr>
              <w:fldChar w:fldCharType="begin"/>
            </w:r>
            <w:r w:rsidR="00136A9F">
              <w:rPr>
                <w:noProof/>
                <w:webHidden/>
              </w:rPr>
              <w:instrText xml:space="preserve"> PAGEREF _Toc107309460 \h </w:instrText>
            </w:r>
            <w:r w:rsidR="00136A9F">
              <w:rPr>
                <w:noProof/>
                <w:webHidden/>
              </w:rPr>
            </w:r>
            <w:r w:rsidR="00136A9F">
              <w:rPr>
                <w:noProof/>
                <w:webHidden/>
              </w:rPr>
              <w:fldChar w:fldCharType="separate"/>
            </w:r>
            <w:r w:rsidR="007C1336">
              <w:rPr>
                <w:noProof/>
                <w:webHidden/>
              </w:rPr>
              <w:t>102</w:t>
            </w:r>
            <w:r w:rsidR="00136A9F">
              <w:rPr>
                <w:noProof/>
                <w:webHidden/>
              </w:rPr>
              <w:fldChar w:fldCharType="end"/>
            </w:r>
          </w:hyperlink>
        </w:p>
        <w:p w14:paraId="172851FF" w14:textId="657A9639"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61" w:history="1">
            <w:r w:rsidR="00136A9F" w:rsidRPr="009B2C78">
              <w:rPr>
                <w:rStyle w:val="Hyperlink"/>
                <w:noProof/>
                <w:lang w:val="el-GR"/>
              </w:rPr>
              <w:t>7.4</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Ομάδα Έργου/Σχήμα Διοίκησης Έργου</w:t>
            </w:r>
            <w:r w:rsidR="00136A9F">
              <w:rPr>
                <w:noProof/>
                <w:webHidden/>
              </w:rPr>
              <w:tab/>
            </w:r>
            <w:r w:rsidR="00136A9F">
              <w:rPr>
                <w:noProof/>
                <w:webHidden/>
              </w:rPr>
              <w:fldChar w:fldCharType="begin"/>
            </w:r>
            <w:r w:rsidR="00136A9F">
              <w:rPr>
                <w:noProof/>
                <w:webHidden/>
              </w:rPr>
              <w:instrText xml:space="preserve"> PAGEREF _Toc107309461 \h </w:instrText>
            </w:r>
            <w:r w:rsidR="00136A9F">
              <w:rPr>
                <w:noProof/>
                <w:webHidden/>
              </w:rPr>
            </w:r>
            <w:r w:rsidR="00136A9F">
              <w:rPr>
                <w:noProof/>
                <w:webHidden/>
              </w:rPr>
              <w:fldChar w:fldCharType="separate"/>
            </w:r>
            <w:r w:rsidR="007C1336">
              <w:rPr>
                <w:noProof/>
                <w:webHidden/>
              </w:rPr>
              <w:t>102</w:t>
            </w:r>
            <w:r w:rsidR="00136A9F">
              <w:rPr>
                <w:noProof/>
                <w:webHidden/>
              </w:rPr>
              <w:fldChar w:fldCharType="end"/>
            </w:r>
          </w:hyperlink>
        </w:p>
        <w:p w14:paraId="00DE570B" w14:textId="38DC2E17"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62" w:history="1">
            <w:r w:rsidR="00136A9F" w:rsidRPr="009B2C78">
              <w:rPr>
                <w:rStyle w:val="Hyperlink"/>
                <w:noProof/>
                <w:lang w:val="el-GR"/>
              </w:rPr>
              <w:t>7.5</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Μεθοδολογία διοίκησης και διασφάλισης ποιότητας</w:t>
            </w:r>
            <w:r w:rsidR="00136A9F">
              <w:rPr>
                <w:noProof/>
                <w:webHidden/>
              </w:rPr>
              <w:tab/>
            </w:r>
            <w:r w:rsidR="00136A9F">
              <w:rPr>
                <w:noProof/>
                <w:webHidden/>
              </w:rPr>
              <w:fldChar w:fldCharType="begin"/>
            </w:r>
            <w:r w:rsidR="00136A9F">
              <w:rPr>
                <w:noProof/>
                <w:webHidden/>
              </w:rPr>
              <w:instrText xml:space="preserve"> PAGEREF _Toc107309462 \h </w:instrText>
            </w:r>
            <w:r w:rsidR="00136A9F">
              <w:rPr>
                <w:noProof/>
                <w:webHidden/>
              </w:rPr>
            </w:r>
            <w:r w:rsidR="00136A9F">
              <w:rPr>
                <w:noProof/>
                <w:webHidden/>
              </w:rPr>
              <w:fldChar w:fldCharType="separate"/>
            </w:r>
            <w:r w:rsidR="007C1336">
              <w:rPr>
                <w:noProof/>
                <w:webHidden/>
              </w:rPr>
              <w:t>102</w:t>
            </w:r>
            <w:r w:rsidR="00136A9F">
              <w:rPr>
                <w:noProof/>
                <w:webHidden/>
              </w:rPr>
              <w:fldChar w:fldCharType="end"/>
            </w:r>
          </w:hyperlink>
        </w:p>
        <w:p w14:paraId="6CBDE555" w14:textId="5E4F3EA8" w:rsidR="00136A9F" w:rsidRDefault="00986915">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107309463" w:history="1">
            <w:r w:rsidR="00136A9F" w:rsidRPr="009B2C78">
              <w:rPr>
                <w:rStyle w:val="Hyperlink"/>
                <w:noProof/>
                <w:lang w:val="el-GR"/>
              </w:rPr>
              <w:t>7.6</w:t>
            </w:r>
            <w:r w:rsidR="00136A9F">
              <w:rPr>
                <w:rFonts w:asciiTheme="minorHAnsi" w:eastAsiaTheme="minorEastAsia" w:hAnsiTheme="minorHAnsi" w:cstheme="minorBidi"/>
                <w:noProof/>
                <w:sz w:val="22"/>
                <w:szCs w:val="22"/>
                <w:lang w:val="en-US" w:eastAsia="en-US" w:bidi="he-IL"/>
              </w:rPr>
              <w:tab/>
            </w:r>
            <w:r w:rsidR="00136A9F" w:rsidRPr="009B2C78">
              <w:rPr>
                <w:rStyle w:val="Hyperlink"/>
                <w:noProof/>
                <w:lang w:val="el-GR"/>
              </w:rPr>
              <w:t>Τόπος υλοποίησης</w:t>
            </w:r>
            <w:r w:rsidR="00136A9F">
              <w:rPr>
                <w:noProof/>
                <w:webHidden/>
              </w:rPr>
              <w:tab/>
            </w:r>
            <w:r w:rsidR="00136A9F">
              <w:rPr>
                <w:noProof/>
                <w:webHidden/>
              </w:rPr>
              <w:fldChar w:fldCharType="begin"/>
            </w:r>
            <w:r w:rsidR="00136A9F">
              <w:rPr>
                <w:noProof/>
                <w:webHidden/>
              </w:rPr>
              <w:instrText xml:space="preserve"> PAGEREF _Toc107309463 \h </w:instrText>
            </w:r>
            <w:r w:rsidR="00136A9F">
              <w:rPr>
                <w:noProof/>
                <w:webHidden/>
              </w:rPr>
            </w:r>
            <w:r w:rsidR="00136A9F">
              <w:rPr>
                <w:noProof/>
                <w:webHidden/>
              </w:rPr>
              <w:fldChar w:fldCharType="separate"/>
            </w:r>
            <w:r w:rsidR="007C1336">
              <w:rPr>
                <w:noProof/>
                <w:webHidden/>
              </w:rPr>
              <w:t>103</w:t>
            </w:r>
            <w:r w:rsidR="00136A9F">
              <w:rPr>
                <w:noProof/>
                <w:webHidden/>
              </w:rPr>
              <w:fldChar w:fldCharType="end"/>
            </w:r>
          </w:hyperlink>
        </w:p>
        <w:p w14:paraId="4C13F1C1" w14:textId="6D83C5CD"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64" w:history="1">
            <w:r w:rsidR="00136A9F" w:rsidRPr="009B2C78">
              <w:rPr>
                <w:rStyle w:val="Hyperlink"/>
                <w:noProof/>
                <w:lang w:val="el-GR"/>
              </w:rPr>
              <w:t>ΠΑΡΑΡΤΗΜΑ ΙΙ – Πίνακες Συμμόρφωσης</w:t>
            </w:r>
            <w:r w:rsidR="00136A9F">
              <w:rPr>
                <w:noProof/>
                <w:webHidden/>
              </w:rPr>
              <w:tab/>
            </w:r>
            <w:r w:rsidR="00136A9F">
              <w:rPr>
                <w:noProof/>
                <w:webHidden/>
              </w:rPr>
              <w:fldChar w:fldCharType="begin"/>
            </w:r>
            <w:r w:rsidR="00136A9F">
              <w:rPr>
                <w:noProof/>
                <w:webHidden/>
              </w:rPr>
              <w:instrText xml:space="preserve"> PAGEREF _Toc107309464 \h </w:instrText>
            </w:r>
            <w:r w:rsidR="00136A9F">
              <w:rPr>
                <w:noProof/>
                <w:webHidden/>
              </w:rPr>
            </w:r>
            <w:r w:rsidR="00136A9F">
              <w:rPr>
                <w:noProof/>
                <w:webHidden/>
              </w:rPr>
              <w:fldChar w:fldCharType="separate"/>
            </w:r>
            <w:r w:rsidR="007C1336">
              <w:rPr>
                <w:noProof/>
                <w:webHidden/>
              </w:rPr>
              <w:t>104</w:t>
            </w:r>
            <w:r w:rsidR="00136A9F">
              <w:rPr>
                <w:noProof/>
                <w:webHidden/>
              </w:rPr>
              <w:fldChar w:fldCharType="end"/>
            </w:r>
          </w:hyperlink>
        </w:p>
        <w:p w14:paraId="342E5281" w14:textId="333FF1A3"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65" w:history="1">
            <w:r w:rsidR="00136A9F" w:rsidRPr="009B2C78">
              <w:rPr>
                <w:rStyle w:val="Hyperlink"/>
                <w:noProof/>
                <w:lang w:val="el-GR"/>
              </w:rPr>
              <w:t>ΠΑΡΑΡΤΗΜΑ ΙΙI – ΕΥΡΩΠΑΙΚΟ ΕΝΙΑΙΟ ΕΓΓΡΑΦΟ ΣΥΜΒΑΣΗΣ (ΕΕΕΣ)</w:t>
            </w:r>
            <w:r w:rsidR="00136A9F">
              <w:rPr>
                <w:noProof/>
                <w:webHidden/>
              </w:rPr>
              <w:tab/>
            </w:r>
            <w:r w:rsidR="00136A9F">
              <w:rPr>
                <w:noProof/>
                <w:webHidden/>
              </w:rPr>
              <w:fldChar w:fldCharType="begin"/>
            </w:r>
            <w:r w:rsidR="00136A9F">
              <w:rPr>
                <w:noProof/>
                <w:webHidden/>
              </w:rPr>
              <w:instrText xml:space="preserve"> PAGEREF _Toc107309465 \h </w:instrText>
            </w:r>
            <w:r w:rsidR="00136A9F">
              <w:rPr>
                <w:noProof/>
                <w:webHidden/>
              </w:rPr>
            </w:r>
            <w:r w:rsidR="00136A9F">
              <w:rPr>
                <w:noProof/>
                <w:webHidden/>
              </w:rPr>
              <w:fldChar w:fldCharType="separate"/>
            </w:r>
            <w:r w:rsidR="007C1336">
              <w:rPr>
                <w:noProof/>
                <w:webHidden/>
              </w:rPr>
              <w:t>140</w:t>
            </w:r>
            <w:r w:rsidR="00136A9F">
              <w:rPr>
                <w:noProof/>
                <w:webHidden/>
              </w:rPr>
              <w:fldChar w:fldCharType="end"/>
            </w:r>
          </w:hyperlink>
        </w:p>
        <w:p w14:paraId="701FED16" w14:textId="3DE6958E" w:rsidR="00136A9F" w:rsidRDefault="00986915">
          <w:pPr>
            <w:pStyle w:val="TOC4"/>
            <w:tabs>
              <w:tab w:val="right" w:leader="dot" w:pos="9628"/>
            </w:tabs>
            <w:rPr>
              <w:rFonts w:asciiTheme="minorHAnsi" w:eastAsiaTheme="minorEastAsia" w:hAnsiTheme="minorHAnsi" w:cstheme="minorBidi"/>
              <w:noProof/>
              <w:sz w:val="22"/>
              <w:szCs w:val="22"/>
              <w:lang w:val="en-US" w:eastAsia="en-US" w:bidi="he-IL"/>
            </w:rPr>
          </w:pPr>
          <w:hyperlink w:anchor="_Toc107309466" w:history="1">
            <w:r w:rsidR="00136A9F" w:rsidRPr="009B2C78">
              <w:rPr>
                <w:rStyle w:val="Hyperlink"/>
                <w:noProof/>
                <w:lang w:val="el-GR"/>
              </w:rPr>
              <w:t>ΕΥΡΩΠΑΙΚΟ ΕΝΙΑΙΟ ΕΓΓΡΑΦΟ ΣΥΜΒΑΣΗΣ (ΕΕΕΣ)</w:t>
            </w:r>
            <w:r w:rsidR="00136A9F">
              <w:rPr>
                <w:noProof/>
                <w:webHidden/>
              </w:rPr>
              <w:tab/>
            </w:r>
            <w:r w:rsidR="00136A9F">
              <w:rPr>
                <w:noProof/>
                <w:webHidden/>
              </w:rPr>
              <w:fldChar w:fldCharType="begin"/>
            </w:r>
            <w:r w:rsidR="00136A9F">
              <w:rPr>
                <w:noProof/>
                <w:webHidden/>
              </w:rPr>
              <w:instrText xml:space="preserve"> PAGEREF _Toc107309466 \h </w:instrText>
            </w:r>
            <w:r w:rsidR="00136A9F">
              <w:rPr>
                <w:noProof/>
                <w:webHidden/>
              </w:rPr>
            </w:r>
            <w:r w:rsidR="00136A9F">
              <w:rPr>
                <w:noProof/>
                <w:webHidden/>
              </w:rPr>
              <w:fldChar w:fldCharType="separate"/>
            </w:r>
            <w:r w:rsidR="007C1336">
              <w:rPr>
                <w:noProof/>
                <w:webHidden/>
              </w:rPr>
              <w:t>140</w:t>
            </w:r>
            <w:r w:rsidR="00136A9F">
              <w:rPr>
                <w:noProof/>
                <w:webHidden/>
              </w:rPr>
              <w:fldChar w:fldCharType="end"/>
            </w:r>
          </w:hyperlink>
        </w:p>
        <w:p w14:paraId="13D7571C" w14:textId="09B1530C"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67" w:history="1">
            <w:r w:rsidR="00136A9F" w:rsidRPr="009B2C78">
              <w:rPr>
                <w:rStyle w:val="Hyperlink"/>
                <w:noProof/>
                <w:lang w:val="el-GR"/>
              </w:rPr>
              <w:t>ΠΑΡΑΡΤΗΜΑ Ι</w:t>
            </w:r>
            <w:r w:rsidR="00136A9F" w:rsidRPr="009B2C78">
              <w:rPr>
                <w:rStyle w:val="Hyperlink"/>
                <w:noProof/>
              </w:rPr>
              <w:t>V</w:t>
            </w:r>
            <w:r w:rsidR="00136A9F" w:rsidRPr="009B2C78">
              <w:rPr>
                <w:rStyle w:val="Hyperlink"/>
                <w:noProof/>
                <w:lang w:val="el-GR"/>
              </w:rPr>
              <w:t xml:space="preserve"> – Υπόδειγμα Βιογραφικού Σημειώματος</w:t>
            </w:r>
            <w:r w:rsidR="00136A9F">
              <w:rPr>
                <w:noProof/>
                <w:webHidden/>
              </w:rPr>
              <w:tab/>
            </w:r>
            <w:r w:rsidR="00136A9F">
              <w:rPr>
                <w:noProof/>
                <w:webHidden/>
              </w:rPr>
              <w:fldChar w:fldCharType="begin"/>
            </w:r>
            <w:r w:rsidR="00136A9F">
              <w:rPr>
                <w:noProof/>
                <w:webHidden/>
              </w:rPr>
              <w:instrText xml:space="preserve"> PAGEREF _Toc107309467 \h </w:instrText>
            </w:r>
            <w:r w:rsidR="00136A9F">
              <w:rPr>
                <w:noProof/>
                <w:webHidden/>
              </w:rPr>
            </w:r>
            <w:r w:rsidR="00136A9F">
              <w:rPr>
                <w:noProof/>
                <w:webHidden/>
              </w:rPr>
              <w:fldChar w:fldCharType="separate"/>
            </w:r>
            <w:r w:rsidR="007C1336">
              <w:rPr>
                <w:noProof/>
                <w:webHidden/>
              </w:rPr>
              <w:t>141</w:t>
            </w:r>
            <w:r w:rsidR="00136A9F">
              <w:rPr>
                <w:noProof/>
                <w:webHidden/>
              </w:rPr>
              <w:fldChar w:fldCharType="end"/>
            </w:r>
          </w:hyperlink>
        </w:p>
        <w:p w14:paraId="47359939" w14:textId="0AC92609"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68" w:history="1">
            <w:r w:rsidR="00136A9F" w:rsidRPr="009B2C78">
              <w:rPr>
                <w:rStyle w:val="Hyperlink"/>
                <w:noProof/>
                <w:lang w:val="el-GR"/>
              </w:rPr>
              <w:t xml:space="preserve">ΠΑΡΑΡΤΗΜΑ </w:t>
            </w:r>
            <w:r w:rsidR="00136A9F" w:rsidRPr="009B2C78">
              <w:rPr>
                <w:rStyle w:val="Hyperlink"/>
                <w:noProof/>
              </w:rPr>
              <w:t>V</w:t>
            </w:r>
            <w:r w:rsidR="00136A9F" w:rsidRPr="009B2C78">
              <w:rPr>
                <w:rStyle w:val="Hyperlink"/>
                <w:noProof/>
                <w:lang w:val="el-GR"/>
              </w:rPr>
              <w:t xml:space="preserve"> – Υπόδειγμα Τεχνικής Προσφοράς</w:t>
            </w:r>
            <w:r w:rsidR="00136A9F">
              <w:rPr>
                <w:noProof/>
                <w:webHidden/>
              </w:rPr>
              <w:tab/>
            </w:r>
            <w:r w:rsidR="00136A9F">
              <w:rPr>
                <w:noProof/>
                <w:webHidden/>
              </w:rPr>
              <w:fldChar w:fldCharType="begin"/>
            </w:r>
            <w:r w:rsidR="00136A9F">
              <w:rPr>
                <w:noProof/>
                <w:webHidden/>
              </w:rPr>
              <w:instrText xml:space="preserve"> PAGEREF _Toc107309468 \h </w:instrText>
            </w:r>
            <w:r w:rsidR="00136A9F">
              <w:rPr>
                <w:noProof/>
                <w:webHidden/>
              </w:rPr>
            </w:r>
            <w:r w:rsidR="00136A9F">
              <w:rPr>
                <w:noProof/>
                <w:webHidden/>
              </w:rPr>
              <w:fldChar w:fldCharType="separate"/>
            </w:r>
            <w:r w:rsidR="007C1336">
              <w:rPr>
                <w:noProof/>
                <w:webHidden/>
              </w:rPr>
              <w:t>143</w:t>
            </w:r>
            <w:r w:rsidR="00136A9F">
              <w:rPr>
                <w:noProof/>
                <w:webHidden/>
              </w:rPr>
              <w:fldChar w:fldCharType="end"/>
            </w:r>
          </w:hyperlink>
        </w:p>
        <w:p w14:paraId="6E44078E" w14:textId="5B21FF5D"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69" w:history="1">
            <w:r w:rsidR="00136A9F" w:rsidRPr="009B2C78">
              <w:rPr>
                <w:rStyle w:val="Hyperlink"/>
                <w:noProof/>
                <w:lang w:val="el-GR"/>
              </w:rPr>
              <w:t xml:space="preserve">ΠΑΡΑΡΤΗΜΑ </w:t>
            </w:r>
            <w:r w:rsidR="00136A9F" w:rsidRPr="009B2C78">
              <w:rPr>
                <w:rStyle w:val="Hyperlink"/>
                <w:noProof/>
              </w:rPr>
              <w:t>VI</w:t>
            </w:r>
            <w:r w:rsidR="00136A9F" w:rsidRPr="009B2C78">
              <w:rPr>
                <w:rStyle w:val="Hyperlink"/>
                <w:noProof/>
                <w:lang w:val="el-GR"/>
              </w:rPr>
              <w:t xml:space="preserve"> – Υπόδειγμα Οικονομικής Προσφοράς</w:t>
            </w:r>
            <w:r w:rsidR="00136A9F">
              <w:rPr>
                <w:noProof/>
                <w:webHidden/>
              </w:rPr>
              <w:tab/>
            </w:r>
            <w:r w:rsidR="00136A9F">
              <w:rPr>
                <w:noProof/>
                <w:webHidden/>
              </w:rPr>
              <w:fldChar w:fldCharType="begin"/>
            </w:r>
            <w:r w:rsidR="00136A9F">
              <w:rPr>
                <w:noProof/>
                <w:webHidden/>
              </w:rPr>
              <w:instrText xml:space="preserve"> PAGEREF _Toc107309469 \h </w:instrText>
            </w:r>
            <w:r w:rsidR="00136A9F">
              <w:rPr>
                <w:noProof/>
                <w:webHidden/>
              </w:rPr>
            </w:r>
            <w:r w:rsidR="00136A9F">
              <w:rPr>
                <w:noProof/>
                <w:webHidden/>
              </w:rPr>
              <w:fldChar w:fldCharType="separate"/>
            </w:r>
            <w:r w:rsidR="007C1336">
              <w:rPr>
                <w:noProof/>
                <w:webHidden/>
              </w:rPr>
              <w:t>145</w:t>
            </w:r>
            <w:r w:rsidR="00136A9F">
              <w:rPr>
                <w:noProof/>
                <w:webHidden/>
              </w:rPr>
              <w:fldChar w:fldCharType="end"/>
            </w:r>
          </w:hyperlink>
        </w:p>
        <w:p w14:paraId="42E2C959" w14:textId="579E314B"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0" w:history="1">
            <w:r w:rsidR="00136A9F" w:rsidRPr="009B2C78">
              <w:rPr>
                <w:rStyle w:val="Hyperlink"/>
                <w:noProof/>
                <w:lang w:val="el-GR"/>
              </w:rPr>
              <w:t>1.</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Εξοπλισμός</w:t>
            </w:r>
            <w:r w:rsidR="00136A9F">
              <w:rPr>
                <w:noProof/>
                <w:webHidden/>
              </w:rPr>
              <w:tab/>
            </w:r>
            <w:r w:rsidR="00136A9F">
              <w:rPr>
                <w:noProof/>
                <w:webHidden/>
              </w:rPr>
              <w:fldChar w:fldCharType="begin"/>
            </w:r>
            <w:r w:rsidR="00136A9F">
              <w:rPr>
                <w:noProof/>
                <w:webHidden/>
              </w:rPr>
              <w:instrText xml:space="preserve"> PAGEREF _Toc107309470 \h </w:instrText>
            </w:r>
            <w:r w:rsidR="00136A9F">
              <w:rPr>
                <w:noProof/>
                <w:webHidden/>
              </w:rPr>
            </w:r>
            <w:r w:rsidR="00136A9F">
              <w:rPr>
                <w:noProof/>
                <w:webHidden/>
              </w:rPr>
              <w:fldChar w:fldCharType="separate"/>
            </w:r>
            <w:r w:rsidR="007C1336">
              <w:rPr>
                <w:noProof/>
                <w:webHidden/>
              </w:rPr>
              <w:t>145</w:t>
            </w:r>
            <w:r w:rsidR="00136A9F">
              <w:rPr>
                <w:noProof/>
                <w:webHidden/>
              </w:rPr>
              <w:fldChar w:fldCharType="end"/>
            </w:r>
          </w:hyperlink>
        </w:p>
        <w:p w14:paraId="1153316E" w14:textId="2C50DE02"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1" w:history="1">
            <w:r w:rsidR="00136A9F" w:rsidRPr="009B2C78">
              <w:rPr>
                <w:rStyle w:val="Hyperlink"/>
                <w:noProof/>
                <w:lang w:val="el-GR"/>
              </w:rPr>
              <w:t>2.</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Έτοιμο Λογισμικό</w:t>
            </w:r>
            <w:r w:rsidR="00136A9F">
              <w:rPr>
                <w:noProof/>
                <w:webHidden/>
              </w:rPr>
              <w:tab/>
            </w:r>
            <w:r w:rsidR="00136A9F">
              <w:rPr>
                <w:noProof/>
                <w:webHidden/>
              </w:rPr>
              <w:fldChar w:fldCharType="begin"/>
            </w:r>
            <w:r w:rsidR="00136A9F">
              <w:rPr>
                <w:noProof/>
                <w:webHidden/>
              </w:rPr>
              <w:instrText xml:space="preserve"> PAGEREF _Toc107309471 \h </w:instrText>
            </w:r>
            <w:r w:rsidR="00136A9F">
              <w:rPr>
                <w:noProof/>
                <w:webHidden/>
              </w:rPr>
            </w:r>
            <w:r w:rsidR="00136A9F">
              <w:rPr>
                <w:noProof/>
                <w:webHidden/>
              </w:rPr>
              <w:fldChar w:fldCharType="separate"/>
            </w:r>
            <w:r w:rsidR="007C1336">
              <w:rPr>
                <w:noProof/>
                <w:webHidden/>
              </w:rPr>
              <w:t>145</w:t>
            </w:r>
            <w:r w:rsidR="00136A9F">
              <w:rPr>
                <w:noProof/>
                <w:webHidden/>
              </w:rPr>
              <w:fldChar w:fldCharType="end"/>
            </w:r>
          </w:hyperlink>
        </w:p>
        <w:p w14:paraId="3F9BF11F" w14:textId="02033E99"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2" w:history="1">
            <w:r w:rsidR="00136A9F" w:rsidRPr="009B2C78">
              <w:rPr>
                <w:rStyle w:val="Hyperlink"/>
                <w:noProof/>
                <w:lang w:val="el-GR"/>
              </w:rPr>
              <w:t>3.</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Υπηρεσίες</w:t>
            </w:r>
            <w:r w:rsidR="00136A9F">
              <w:rPr>
                <w:noProof/>
                <w:webHidden/>
              </w:rPr>
              <w:tab/>
            </w:r>
            <w:r w:rsidR="00136A9F">
              <w:rPr>
                <w:noProof/>
                <w:webHidden/>
              </w:rPr>
              <w:fldChar w:fldCharType="begin"/>
            </w:r>
            <w:r w:rsidR="00136A9F">
              <w:rPr>
                <w:noProof/>
                <w:webHidden/>
              </w:rPr>
              <w:instrText xml:space="preserve"> PAGEREF _Toc107309472 \h </w:instrText>
            </w:r>
            <w:r w:rsidR="00136A9F">
              <w:rPr>
                <w:noProof/>
                <w:webHidden/>
              </w:rPr>
            </w:r>
            <w:r w:rsidR="00136A9F">
              <w:rPr>
                <w:noProof/>
                <w:webHidden/>
              </w:rPr>
              <w:fldChar w:fldCharType="separate"/>
            </w:r>
            <w:r w:rsidR="007C1336">
              <w:rPr>
                <w:noProof/>
                <w:webHidden/>
              </w:rPr>
              <w:t>145</w:t>
            </w:r>
            <w:r w:rsidR="00136A9F">
              <w:rPr>
                <w:noProof/>
                <w:webHidden/>
              </w:rPr>
              <w:fldChar w:fldCharType="end"/>
            </w:r>
          </w:hyperlink>
        </w:p>
        <w:p w14:paraId="5C7E19E3" w14:textId="79249F8E"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3" w:history="1">
            <w:r w:rsidR="00136A9F" w:rsidRPr="009B2C78">
              <w:rPr>
                <w:rStyle w:val="Hyperlink"/>
                <w:noProof/>
                <w:lang w:val="el-GR"/>
              </w:rPr>
              <w:t>4.</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Άλλες δαπάνες</w:t>
            </w:r>
            <w:r w:rsidR="00136A9F">
              <w:rPr>
                <w:noProof/>
                <w:webHidden/>
              </w:rPr>
              <w:tab/>
            </w:r>
            <w:r w:rsidR="00136A9F">
              <w:rPr>
                <w:noProof/>
                <w:webHidden/>
              </w:rPr>
              <w:fldChar w:fldCharType="begin"/>
            </w:r>
            <w:r w:rsidR="00136A9F">
              <w:rPr>
                <w:noProof/>
                <w:webHidden/>
              </w:rPr>
              <w:instrText xml:space="preserve"> PAGEREF _Toc107309473 \h </w:instrText>
            </w:r>
            <w:r w:rsidR="00136A9F">
              <w:rPr>
                <w:noProof/>
                <w:webHidden/>
              </w:rPr>
            </w:r>
            <w:r w:rsidR="00136A9F">
              <w:rPr>
                <w:noProof/>
                <w:webHidden/>
              </w:rPr>
              <w:fldChar w:fldCharType="separate"/>
            </w:r>
            <w:r w:rsidR="007C1336">
              <w:rPr>
                <w:noProof/>
                <w:webHidden/>
              </w:rPr>
              <w:t>146</w:t>
            </w:r>
            <w:r w:rsidR="00136A9F">
              <w:rPr>
                <w:noProof/>
                <w:webHidden/>
              </w:rPr>
              <w:fldChar w:fldCharType="end"/>
            </w:r>
          </w:hyperlink>
        </w:p>
        <w:p w14:paraId="6CB3FB52" w14:textId="556C57C8"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4" w:history="1">
            <w:r w:rsidR="00136A9F" w:rsidRPr="009B2C78">
              <w:rPr>
                <w:rStyle w:val="Hyperlink"/>
                <w:noProof/>
                <w:lang w:val="el-GR"/>
              </w:rPr>
              <w:t>5.</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Συγκεντρωτικός Πίνακας Οικονομικής Προσφοράς Έργου</w:t>
            </w:r>
            <w:r w:rsidR="00136A9F">
              <w:rPr>
                <w:noProof/>
                <w:webHidden/>
              </w:rPr>
              <w:tab/>
            </w:r>
            <w:r w:rsidR="00136A9F">
              <w:rPr>
                <w:noProof/>
                <w:webHidden/>
              </w:rPr>
              <w:fldChar w:fldCharType="begin"/>
            </w:r>
            <w:r w:rsidR="00136A9F">
              <w:rPr>
                <w:noProof/>
                <w:webHidden/>
              </w:rPr>
              <w:instrText xml:space="preserve"> PAGEREF _Toc107309474 \h </w:instrText>
            </w:r>
            <w:r w:rsidR="00136A9F">
              <w:rPr>
                <w:noProof/>
                <w:webHidden/>
              </w:rPr>
            </w:r>
            <w:r w:rsidR="00136A9F">
              <w:rPr>
                <w:noProof/>
                <w:webHidden/>
              </w:rPr>
              <w:fldChar w:fldCharType="separate"/>
            </w:r>
            <w:r w:rsidR="007C1336">
              <w:rPr>
                <w:noProof/>
                <w:webHidden/>
              </w:rPr>
              <w:t>146</w:t>
            </w:r>
            <w:r w:rsidR="00136A9F">
              <w:rPr>
                <w:noProof/>
                <w:webHidden/>
              </w:rPr>
              <w:fldChar w:fldCharType="end"/>
            </w:r>
          </w:hyperlink>
        </w:p>
        <w:p w14:paraId="4FBD5B2B" w14:textId="4D1F878F"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5" w:history="1">
            <w:r w:rsidR="00136A9F" w:rsidRPr="009B2C78">
              <w:rPr>
                <w:rStyle w:val="Hyperlink"/>
                <w:noProof/>
                <w:lang w:val="el-GR"/>
              </w:rPr>
              <w:t>6.</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Συγκεντρωτικός Πίνακας Οικονομικής Προσφοράς Συντήρησης</w:t>
            </w:r>
            <w:r w:rsidR="00136A9F">
              <w:rPr>
                <w:noProof/>
                <w:webHidden/>
              </w:rPr>
              <w:tab/>
            </w:r>
            <w:r w:rsidR="00136A9F">
              <w:rPr>
                <w:noProof/>
                <w:webHidden/>
              </w:rPr>
              <w:fldChar w:fldCharType="begin"/>
            </w:r>
            <w:r w:rsidR="00136A9F">
              <w:rPr>
                <w:noProof/>
                <w:webHidden/>
              </w:rPr>
              <w:instrText xml:space="preserve"> PAGEREF _Toc107309475 \h </w:instrText>
            </w:r>
            <w:r w:rsidR="00136A9F">
              <w:rPr>
                <w:noProof/>
                <w:webHidden/>
              </w:rPr>
            </w:r>
            <w:r w:rsidR="00136A9F">
              <w:rPr>
                <w:noProof/>
                <w:webHidden/>
              </w:rPr>
              <w:fldChar w:fldCharType="separate"/>
            </w:r>
            <w:r w:rsidR="007C1336">
              <w:rPr>
                <w:noProof/>
                <w:webHidden/>
              </w:rPr>
              <w:t>146</w:t>
            </w:r>
            <w:r w:rsidR="00136A9F">
              <w:rPr>
                <w:noProof/>
                <w:webHidden/>
              </w:rPr>
              <w:fldChar w:fldCharType="end"/>
            </w:r>
          </w:hyperlink>
        </w:p>
        <w:p w14:paraId="2E5F6D7E" w14:textId="1886D8B9"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76" w:history="1">
            <w:r w:rsidR="00136A9F" w:rsidRPr="009B2C78">
              <w:rPr>
                <w:rStyle w:val="Hyperlink"/>
                <w:noProof/>
                <w:lang w:val="el-GR"/>
              </w:rPr>
              <w:t xml:space="preserve">ΠΑΡΑΡΤΗΜΑ </w:t>
            </w:r>
            <w:r w:rsidR="00136A9F" w:rsidRPr="009B2C78">
              <w:rPr>
                <w:rStyle w:val="Hyperlink"/>
                <w:noProof/>
              </w:rPr>
              <w:t>VII</w:t>
            </w:r>
            <w:r w:rsidR="00136A9F" w:rsidRPr="009B2C78">
              <w:rPr>
                <w:rStyle w:val="Hyperlink"/>
                <w:noProof/>
                <w:lang w:val="el-GR"/>
              </w:rPr>
              <w:t xml:space="preserve"> – Υποδείγματα Εγγυητικών Επιστολών</w:t>
            </w:r>
            <w:r w:rsidR="00136A9F">
              <w:rPr>
                <w:noProof/>
                <w:webHidden/>
              </w:rPr>
              <w:tab/>
            </w:r>
            <w:r w:rsidR="00136A9F">
              <w:rPr>
                <w:noProof/>
                <w:webHidden/>
              </w:rPr>
              <w:fldChar w:fldCharType="begin"/>
            </w:r>
            <w:r w:rsidR="00136A9F">
              <w:rPr>
                <w:noProof/>
                <w:webHidden/>
              </w:rPr>
              <w:instrText xml:space="preserve"> PAGEREF _Toc107309476 \h </w:instrText>
            </w:r>
            <w:r w:rsidR="00136A9F">
              <w:rPr>
                <w:noProof/>
                <w:webHidden/>
              </w:rPr>
            </w:r>
            <w:r w:rsidR="00136A9F">
              <w:rPr>
                <w:noProof/>
                <w:webHidden/>
              </w:rPr>
              <w:fldChar w:fldCharType="separate"/>
            </w:r>
            <w:r w:rsidR="007C1336">
              <w:rPr>
                <w:noProof/>
                <w:webHidden/>
              </w:rPr>
              <w:t>147</w:t>
            </w:r>
            <w:r w:rsidR="00136A9F">
              <w:rPr>
                <w:noProof/>
                <w:webHidden/>
              </w:rPr>
              <w:fldChar w:fldCharType="end"/>
            </w:r>
          </w:hyperlink>
        </w:p>
        <w:p w14:paraId="1DF851B1" w14:textId="73ED5470"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7" w:history="1">
            <w:r w:rsidR="00136A9F" w:rsidRPr="009B2C78">
              <w:rPr>
                <w:rStyle w:val="Hyperlink"/>
                <w:noProof/>
                <w:lang w:val="el-GR"/>
              </w:rPr>
              <w:t>I.</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Εγγυητική Επιστολή Συμμετοχής</w:t>
            </w:r>
            <w:r w:rsidR="00136A9F">
              <w:rPr>
                <w:noProof/>
                <w:webHidden/>
              </w:rPr>
              <w:tab/>
            </w:r>
            <w:r w:rsidR="00136A9F">
              <w:rPr>
                <w:noProof/>
                <w:webHidden/>
              </w:rPr>
              <w:fldChar w:fldCharType="begin"/>
            </w:r>
            <w:r w:rsidR="00136A9F">
              <w:rPr>
                <w:noProof/>
                <w:webHidden/>
              </w:rPr>
              <w:instrText xml:space="preserve"> PAGEREF _Toc107309477 \h </w:instrText>
            </w:r>
            <w:r w:rsidR="00136A9F">
              <w:rPr>
                <w:noProof/>
                <w:webHidden/>
              </w:rPr>
            </w:r>
            <w:r w:rsidR="00136A9F">
              <w:rPr>
                <w:noProof/>
                <w:webHidden/>
              </w:rPr>
              <w:fldChar w:fldCharType="separate"/>
            </w:r>
            <w:r w:rsidR="007C1336">
              <w:rPr>
                <w:noProof/>
                <w:webHidden/>
              </w:rPr>
              <w:t>147</w:t>
            </w:r>
            <w:r w:rsidR="00136A9F">
              <w:rPr>
                <w:noProof/>
                <w:webHidden/>
              </w:rPr>
              <w:fldChar w:fldCharType="end"/>
            </w:r>
          </w:hyperlink>
        </w:p>
        <w:p w14:paraId="5A62C1C0" w14:textId="45C71E22" w:rsidR="00136A9F" w:rsidRDefault="00986915">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7309478" w:history="1">
            <w:r w:rsidR="00136A9F" w:rsidRPr="009B2C78">
              <w:rPr>
                <w:rStyle w:val="Hyperlink"/>
                <w:noProof/>
                <w:lang w:val="el-GR"/>
              </w:rPr>
              <w:t>II.</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rPr>
              <w:t>Εγγυητική Επιστολή Καλής Εκτέλεσης</w:t>
            </w:r>
            <w:r w:rsidR="00136A9F">
              <w:rPr>
                <w:noProof/>
                <w:webHidden/>
              </w:rPr>
              <w:tab/>
            </w:r>
            <w:r w:rsidR="00136A9F">
              <w:rPr>
                <w:noProof/>
                <w:webHidden/>
              </w:rPr>
              <w:fldChar w:fldCharType="begin"/>
            </w:r>
            <w:r w:rsidR="00136A9F">
              <w:rPr>
                <w:noProof/>
                <w:webHidden/>
              </w:rPr>
              <w:instrText xml:space="preserve"> PAGEREF _Toc107309478 \h </w:instrText>
            </w:r>
            <w:r w:rsidR="00136A9F">
              <w:rPr>
                <w:noProof/>
                <w:webHidden/>
              </w:rPr>
            </w:r>
            <w:r w:rsidR="00136A9F">
              <w:rPr>
                <w:noProof/>
                <w:webHidden/>
              </w:rPr>
              <w:fldChar w:fldCharType="separate"/>
            </w:r>
            <w:r w:rsidR="007C1336">
              <w:rPr>
                <w:noProof/>
                <w:webHidden/>
              </w:rPr>
              <w:t>148</w:t>
            </w:r>
            <w:r w:rsidR="00136A9F">
              <w:rPr>
                <w:noProof/>
                <w:webHidden/>
              </w:rPr>
              <w:fldChar w:fldCharType="end"/>
            </w:r>
          </w:hyperlink>
        </w:p>
        <w:p w14:paraId="19AFC369" w14:textId="487190EB" w:rsidR="00136A9F" w:rsidRDefault="00986915">
          <w:pPr>
            <w:pStyle w:val="TOC3"/>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107309479" w:history="1">
            <w:r w:rsidR="00136A9F" w:rsidRPr="009B2C78">
              <w:rPr>
                <w:rStyle w:val="Hyperlink"/>
                <w:noProof/>
                <w:lang w:val="el-GR" w:eastAsia="el-GR"/>
              </w:rPr>
              <w:t>III.</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eastAsia="el-GR"/>
              </w:rPr>
              <w:t>Εγγυητική Επιστολή Προκαταβολής</w:t>
            </w:r>
            <w:r w:rsidR="00136A9F">
              <w:rPr>
                <w:noProof/>
                <w:webHidden/>
              </w:rPr>
              <w:tab/>
            </w:r>
            <w:r w:rsidR="00136A9F">
              <w:rPr>
                <w:noProof/>
                <w:webHidden/>
              </w:rPr>
              <w:fldChar w:fldCharType="begin"/>
            </w:r>
            <w:r w:rsidR="00136A9F">
              <w:rPr>
                <w:noProof/>
                <w:webHidden/>
              </w:rPr>
              <w:instrText xml:space="preserve"> PAGEREF _Toc107309479 \h </w:instrText>
            </w:r>
            <w:r w:rsidR="00136A9F">
              <w:rPr>
                <w:noProof/>
                <w:webHidden/>
              </w:rPr>
            </w:r>
            <w:r w:rsidR="00136A9F">
              <w:rPr>
                <w:noProof/>
                <w:webHidden/>
              </w:rPr>
              <w:fldChar w:fldCharType="separate"/>
            </w:r>
            <w:r w:rsidR="007C1336">
              <w:rPr>
                <w:noProof/>
                <w:webHidden/>
              </w:rPr>
              <w:t>149</w:t>
            </w:r>
            <w:r w:rsidR="00136A9F">
              <w:rPr>
                <w:noProof/>
                <w:webHidden/>
              </w:rPr>
              <w:fldChar w:fldCharType="end"/>
            </w:r>
          </w:hyperlink>
        </w:p>
        <w:p w14:paraId="06E852C3" w14:textId="47E9ED84" w:rsidR="00136A9F" w:rsidRDefault="00986915">
          <w:pPr>
            <w:pStyle w:val="TOC3"/>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107309480" w:history="1">
            <w:r w:rsidR="00136A9F" w:rsidRPr="009B2C78">
              <w:rPr>
                <w:rStyle w:val="Hyperlink"/>
                <w:noProof/>
                <w:lang w:val="el-GR" w:eastAsia="el-GR"/>
              </w:rPr>
              <w:t>IV.</w:t>
            </w:r>
            <w:r w:rsidR="00136A9F">
              <w:rPr>
                <w:rFonts w:asciiTheme="minorHAnsi" w:eastAsiaTheme="minorEastAsia" w:hAnsiTheme="minorHAnsi" w:cstheme="minorBidi"/>
                <w:i w:val="0"/>
                <w:iCs w:val="0"/>
                <w:noProof/>
                <w:sz w:val="22"/>
                <w:szCs w:val="22"/>
                <w:lang w:val="en-US" w:eastAsia="en-US" w:bidi="he-IL"/>
              </w:rPr>
              <w:tab/>
            </w:r>
            <w:r w:rsidR="00136A9F" w:rsidRPr="009B2C78">
              <w:rPr>
                <w:rStyle w:val="Hyperlink"/>
                <w:noProof/>
                <w:lang w:val="el-GR" w:eastAsia="el-GR"/>
              </w:rPr>
              <w:t>Εγγυητική Επιστολή Καλής Λειτουργίας</w:t>
            </w:r>
            <w:r w:rsidR="00136A9F">
              <w:rPr>
                <w:noProof/>
                <w:webHidden/>
              </w:rPr>
              <w:tab/>
            </w:r>
            <w:r w:rsidR="00136A9F">
              <w:rPr>
                <w:noProof/>
                <w:webHidden/>
              </w:rPr>
              <w:fldChar w:fldCharType="begin"/>
            </w:r>
            <w:r w:rsidR="00136A9F">
              <w:rPr>
                <w:noProof/>
                <w:webHidden/>
              </w:rPr>
              <w:instrText xml:space="preserve"> PAGEREF _Toc107309480 \h </w:instrText>
            </w:r>
            <w:r w:rsidR="00136A9F">
              <w:rPr>
                <w:noProof/>
                <w:webHidden/>
              </w:rPr>
            </w:r>
            <w:r w:rsidR="00136A9F">
              <w:rPr>
                <w:noProof/>
                <w:webHidden/>
              </w:rPr>
              <w:fldChar w:fldCharType="separate"/>
            </w:r>
            <w:r w:rsidR="007C1336">
              <w:rPr>
                <w:noProof/>
                <w:webHidden/>
              </w:rPr>
              <w:t>150</w:t>
            </w:r>
            <w:r w:rsidR="00136A9F">
              <w:rPr>
                <w:noProof/>
                <w:webHidden/>
              </w:rPr>
              <w:fldChar w:fldCharType="end"/>
            </w:r>
          </w:hyperlink>
        </w:p>
        <w:p w14:paraId="19BBBE7C" w14:textId="498786D3" w:rsidR="00136A9F" w:rsidRDefault="00986915">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107309481" w:history="1">
            <w:r w:rsidR="00136A9F" w:rsidRPr="009B2C78">
              <w:rPr>
                <w:rStyle w:val="Hyperlink"/>
                <w:noProof/>
                <w:lang w:val="el-GR"/>
              </w:rPr>
              <w:t xml:space="preserve">ΠΑΡΑΡΤΗΜΑ </w:t>
            </w:r>
            <w:r w:rsidR="00136A9F" w:rsidRPr="009B2C78">
              <w:rPr>
                <w:rStyle w:val="Hyperlink"/>
                <w:noProof/>
                <w:lang w:val="en-US"/>
              </w:rPr>
              <w:t>IX</w:t>
            </w:r>
            <w:r w:rsidR="00136A9F" w:rsidRPr="009B2C78">
              <w:rPr>
                <w:rStyle w:val="Hyperlink"/>
                <w:noProof/>
                <w:lang w:val="el-GR"/>
              </w:rPr>
              <w:t>– ΕΝΗΜΕΡΩΣΗ ΓΙΑ ΤΗΝ ΕΠΕΞΕΡΓΑΣΙΑ ΠΡΟΣΩΠΙΚΩΝ ΔΕΔΟΜΕΝΩΝ</w:t>
            </w:r>
            <w:r w:rsidR="00136A9F">
              <w:rPr>
                <w:noProof/>
                <w:webHidden/>
              </w:rPr>
              <w:tab/>
            </w:r>
            <w:r w:rsidR="00136A9F">
              <w:rPr>
                <w:noProof/>
                <w:webHidden/>
              </w:rPr>
              <w:fldChar w:fldCharType="begin"/>
            </w:r>
            <w:r w:rsidR="00136A9F">
              <w:rPr>
                <w:noProof/>
                <w:webHidden/>
              </w:rPr>
              <w:instrText xml:space="preserve"> PAGEREF _Toc107309481 \h </w:instrText>
            </w:r>
            <w:r w:rsidR="00136A9F">
              <w:rPr>
                <w:noProof/>
                <w:webHidden/>
              </w:rPr>
            </w:r>
            <w:r w:rsidR="00136A9F">
              <w:rPr>
                <w:noProof/>
                <w:webHidden/>
              </w:rPr>
              <w:fldChar w:fldCharType="separate"/>
            </w:r>
            <w:r w:rsidR="007C1336">
              <w:rPr>
                <w:noProof/>
                <w:webHidden/>
              </w:rPr>
              <w:t>151</w:t>
            </w:r>
            <w:r w:rsidR="00136A9F">
              <w:rPr>
                <w:noProof/>
                <w:webHidden/>
              </w:rPr>
              <w:fldChar w:fldCharType="end"/>
            </w:r>
          </w:hyperlink>
        </w:p>
        <w:p w14:paraId="25698511" w14:textId="30B508C6"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rsidP="009D17BE">
      <w:pPr>
        <w:jc w:val="left"/>
        <w:rPr>
          <w:rFonts w:eastAsia="MS Mincho"/>
          <w:b/>
          <w:bCs/>
          <w:caps/>
          <w:lang w:val="el-GR" w:eastAsia="el-GR"/>
        </w:rPr>
        <w:sectPr w:rsidR="008E18C3" w:rsidRPr="00603221" w:rsidSect="00DF02B0">
          <w:headerReference w:type="default" r:id="rId13"/>
          <w:footerReference w:type="default" r:id="rId14"/>
          <w:headerReference w:type="first" r:id="rId15"/>
          <w:pgSz w:w="11906" w:h="16838"/>
          <w:pgMar w:top="1134" w:right="1134" w:bottom="1134" w:left="1134" w:header="720" w:footer="709" w:gutter="0"/>
          <w:cols w:space="720"/>
          <w:titlePg/>
          <w:docGrid w:linePitch="360"/>
        </w:sectPr>
      </w:pPr>
    </w:p>
    <w:p w14:paraId="55CD7CD3" w14:textId="77777777" w:rsidR="008338F0" w:rsidRPr="003329FF" w:rsidRDefault="003355E7" w:rsidP="003329FF">
      <w:pPr>
        <w:pStyle w:val="Heading1"/>
        <w:numPr>
          <w:ilvl w:val="0"/>
          <w:numId w:val="55"/>
        </w:numPr>
        <w:rPr>
          <w:lang w:val="el-GR"/>
        </w:rPr>
      </w:pPr>
      <w:bookmarkStart w:id="11" w:name="_Toc97194404"/>
      <w:bookmarkStart w:id="12" w:name="_Ref103281568"/>
      <w:bookmarkStart w:id="13" w:name="_Toc107309331"/>
      <w:r w:rsidRPr="003329FF">
        <w:rPr>
          <w:lang w:val="el-GR"/>
        </w:rPr>
        <w:lastRenderedPageBreak/>
        <w:t>ΑΝΑΘΕΤΟΥΣΑ ΑΡΧΗ ΚΑΙ ΑΝΤΙΚΕΙΜΕΝΟ ΣΥΜΒΑΣΗΣ</w:t>
      </w:r>
      <w:bookmarkEnd w:id="11"/>
      <w:bookmarkEnd w:id="12"/>
      <w:bookmarkEnd w:id="13"/>
    </w:p>
    <w:p w14:paraId="473A9C05" w14:textId="77777777" w:rsidR="008338F0" w:rsidRPr="0032146B" w:rsidRDefault="003355E7" w:rsidP="003329FF">
      <w:pPr>
        <w:pStyle w:val="Heading2"/>
        <w:numPr>
          <w:ilvl w:val="1"/>
          <w:numId w:val="56"/>
        </w:numPr>
        <w:rPr>
          <w:lang w:val="el-GR"/>
        </w:rPr>
      </w:pPr>
      <w:bookmarkStart w:id="14" w:name="_Toc97194256"/>
      <w:bookmarkStart w:id="15" w:name="_Toc97194405"/>
      <w:bookmarkStart w:id="16" w:name="_Ref103281615"/>
      <w:bookmarkStart w:id="17" w:name="_Toc107309332"/>
      <w:r w:rsidRPr="0032146B">
        <w:rPr>
          <w:lang w:val="el-GR"/>
        </w:rPr>
        <w:t>Στοιχεία Αναθέτουσας Αρχής</w:t>
      </w:r>
      <w:bookmarkEnd w:id="14"/>
      <w:bookmarkEnd w:id="15"/>
      <w:bookmarkEnd w:id="16"/>
      <w:bookmarkEnd w:id="17"/>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86915"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3FBB5D3E"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986915">
            <w:pPr>
              <w:pStyle w:val="normalwithoutspacing"/>
              <w:snapToGrid w:val="0"/>
              <w:rPr>
                <w:lang w:val="en-US"/>
              </w:rPr>
            </w:pPr>
            <w:hyperlink r:id="rId16" w:history="1">
              <w:r w:rsidR="00E817D9" w:rsidRPr="00D009BC">
                <w:rPr>
                  <w:rStyle w:val="Hyperlink"/>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8D909FD" w:rsidR="008338F0" w:rsidRPr="009146D2" w:rsidRDefault="009146D2">
            <w:pPr>
              <w:pStyle w:val="normalwithoutspacing"/>
              <w:snapToGrid w:val="0"/>
              <w:rPr>
                <w:highlight w:val="magenta"/>
              </w:rPr>
            </w:pPr>
            <w:r w:rsidRPr="009146D2">
              <w:t>ΑΛΜΠΑΝΗΣ ΠΑΝΤΕΛΗΣ</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986915">
            <w:pPr>
              <w:pStyle w:val="normalwithoutspacing"/>
              <w:snapToGrid w:val="0"/>
            </w:pPr>
            <w:hyperlink r:id="rId17" w:history="1">
              <w:r w:rsidR="00E817D9" w:rsidRPr="00D009BC">
                <w:rPr>
                  <w:rStyle w:val="Hyperlink"/>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2E07850A"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Hyperlink"/>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Hyperlink"/>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Heading2"/>
        <w:rPr>
          <w:rFonts w:cs="Tahoma"/>
          <w:lang w:val="el-GR"/>
        </w:rPr>
      </w:pPr>
      <w:bookmarkStart w:id="18" w:name="_Ref89085315"/>
      <w:bookmarkStart w:id="19" w:name="_Toc97194257"/>
      <w:bookmarkStart w:id="20" w:name="_Toc97194406"/>
      <w:bookmarkStart w:id="21" w:name="_Toc107309333"/>
      <w:r w:rsidRPr="00603221">
        <w:rPr>
          <w:rFonts w:cs="Tahoma"/>
          <w:lang w:val="el-GR"/>
        </w:rPr>
        <w:t>Στοιχεία Διαδικασίας - Χρηματοδότηση</w:t>
      </w:r>
      <w:bookmarkEnd w:id="18"/>
      <w:bookmarkEnd w:id="19"/>
      <w:bookmarkEnd w:id="20"/>
      <w:bookmarkEnd w:id="21"/>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5822EE38" w:rsidR="008338F0" w:rsidRDefault="008338F0">
      <w:pPr>
        <w:pStyle w:val="normalwithoutspacing"/>
      </w:pPr>
    </w:p>
    <w:p w14:paraId="4F19B694" w14:textId="77777777" w:rsidR="00A979BF" w:rsidRPr="00603221" w:rsidRDefault="00A979BF">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679C5CDF" w14:textId="2FBD6D4C" w:rsidR="008338F0" w:rsidRDefault="003355E7" w:rsidP="002D1D50">
      <w:pPr>
        <w:pStyle w:val="normalwithoutspacing"/>
        <w:rPr>
          <w:i/>
          <w:color w:val="2E74B5" w:themeColor="accent1" w:themeShade="BF"/>
        </w:rPr>
      </w:pPr>
      <w:r w:rsidRPr="00603221">
        <w:t xml:space="preserve">Φορέας χρηματοδότησης της παρούσας σύμβασης είναι το </w:t>
      </w:r>
      <w:r w:rsidR="0076722A">
        <w:t>Υ</w:t>
      </w:r>
      <w:r w:rsidR="001E5D64">
        <w:t xml:space="preserve">πουργείο </w:t>
      </w:r>
      <w:r w:rsidR="002936C5">
        <w:t>Κλιματικής</w:t>
      </w:r>
      <w:r w:rsidR="0076722A">
        <w:t xml:space="preserve"> Κ</w:t>
      </w:r>
      <w:r w:rsidR="001E5D64">
        <w:t>ρίσης και</w:t>
      </w:r>
      <w:r w:rsidR="0076722A">
        <w:t xml:space="preserve"> Π</w:t>
      </w:r>
      <w:r w:rsidR="001E5D64">
        <w:t>ολιτικής</w:t>
      </w:r>
      <w:r w:rsidR="0076722A">
        <w:t xml:space="preserve"> Π</w:t>
      </w:r>
      <w:r w:rsidR="001E5D64">
        <w:t>ροστασίας</w:t>
      </w:r>
      <w:r w:rsidR="002936C5">
        <w:t>.</w:t>
      </w:r>
      <w:r w:rsidRPr="00603221">
        <w:t xml:space="preserve"> </w:t>
      </w:r>
    </w:p>
    <w:p w14:paraId="60DBA2E9" w14:textId="7C769820" w:rsidR="002936C5" w:rsidRPr="009D17BE" w:rsidRDefault="002936C5" w:rsidP="009D17BE">
      <w:pPr>
        <w:pStyle w:val="normalwithoutspacing"/>
      </w:pPr>
      <w:r w:rsidRPr="00613BC2">
        <w:t>Οι δαπάνες του Έργου θα βαρύνουν το Πρόγραμμα Δημοσίων Επενδύσεων, στη ΣΑΤΑ ΤΑ0</w:t>
      </w:r>
      <w:r w:rsidR="009B2AE4" w:rsidRPr="009D17BE">
        <w:t>5</w:t>
      </w:r>
      <w:r w:rsidRPr="00613BC2">
        <w:t xml:space="preserve">3 </w:t>
      </w:r>
      <w:r w:rsidRPr="008837C4">
        <w:t>(</w:t>
      </w:r>
      <w:proofErr w:type="spellStart"/>
      <w:r w:rsidRPr="008837C4">
        <w:t>Κωδ</w:t>
      </w:r>
      <w:proofErr w:type="spellEnd"/>
      <w:r w:rsidRPr="008837C4">
        <w:t>. Έργου: 202</w:t>
      </w:r>
      <w:r w:rsidR="009B2AE4" w:rsidRPr="009D17BE">
        <w:t>2</w:t>
      </w:r>
      <w:r w:rsidRPr="00613BC2">
        <w:t>ΤΑ0</w:t>
      </w:r>
      <w:r w:rsidR="009B2AE4" w:rsidRPr="009D17BE">
        <w:t>5</w:t>
      </w:r>
      <w:r w:rsidRPr="00613BC2">
        <w:t>3000</w:t>
      </w:r>
      <w:r w:rsidR="009B2AE4" w:rsidRPr="009D17BE">
        <w:t>02</w:t>
      </w:r>
      <w:r w:rsidRPr="00613BC2">
        <w:t>)</w:t>
      </w:r>
    </w:p>
    <w:p w14:paraId="6505C18C" w14:textId="446B2A24" w:rsidR="002936C5" w:rsidRPr="009D17BE" w:rsidRDefault="002936C5" w:rsidP="009D17BE">
      <w:pPr>
        <w:pStyle w:val="normalwithoutspacing"/>
      </w:pPr>
      <w:r w:rsidRPr="00BA513A">
        <w:t>Η παρούσα σύμβαση</w:t>
      </w:r>
      <w:r w:rsidR="0013778D">
        <w:t xml:space="preserve"> </w:t>
      </w:r>
      <w:r w:rsidRPr="00BA513A">
        <w:t xml:space="preserve">χρηματοδοτείται από την Ευρωπαϊκή Ένωση – </w:t>
      </w:r>
      <w:proofErr w:type="spellStart"/>
      <w:r w:rsidRPr="00BA513A">
        <w:t>NextGeneration</w:t>
      </w:r>
      <w:proofErr w:type="spellEnd"/>
      <w:r w:rsidRPr="00BA513A">
        <w:t xml:space="preserve"> EU, στο Πλαίσιο του Εθνικού Σχεδίου Ανάκαμψης και Ανθεκτικότητας «Ελλάδα 2.0» (κωδικός Δράσης: 169</w:t>
      </w:r>
      <w:r w:rsidRPr="009D17BE">
        <w:t>1</w:t>
      </w:r>
      <w:r w:rsidRPr="00BA513A">
        <w:t xml:space="preserve">0 / Άξονας </w:t>
      </w:r>
      <w:r w:rsidRPr="009D17BE">
        <w:t>1.</w:t>
      </w:r>
      <w:r w:rsidRPr="00BA513A">
        <w:t xml:space="preserve">4) και από εθνικούς πόρους μέσω του ΠΔΕ, με βάση την Απόφαση Ένταξης με </w:t>
      </w:r>
      <w:proofErr w:type="spellStart"/>
      <w:r w:rsidRPr="00BA513A">
        <w:t>αρ</w:t>
      </w:r>
      <w:proofErr w:type="spellEnd"/>
      <w:r w:rsidRPr="00BA513A">
        <w:t xml:space="preserve">. </w:t>
      </w:r>
      <w:proofErr w:type="spellStart"/>
      <w:r w:rsidRPr="00BA513A">
        <w:t>πρωτ</w:t>
      </w:r>
      <w:proofErr w:type="spellEnd"/>
      <w:r w:rsidRPr="00BA513A">
        <w:t>.</w:t>
      </w:r>
      <w:r w:rsidR="00650087" w:rsidRPr="009D17BE">
        <w:t xml:space="preserve"> 8609/19-05-2011</w:t>
      </w:r>
      <w:r w:rsidRPr="009D17BE">
        <w:t xml:space="preserve"> </w:t>
      </w:r>
      <w:r w:rsidRPr="00BA513A">
        <w:t xml:space="preserve">του Υπουργείου Οικονομικών (ΑΔΑ: </w:t>
      </w:r>
      <w:r w:rsidR="00674E1C" w:rsidRPr="009D17BE">
        <w:t>Ψ1ΓΕΗ-Γ1Ω</w:t>
      </w:r>
      <w:r w:rsidRPr="00BA513A">
        <w:t>) και έχει λάβει κωδικό ΟΠΣ ΤΑ: 51</w:t>
      </w:r>
      <w:r w:rsidRPr="009D17BE">
        <w:t>7</w:t>
      </w:r>
      <w:r w:rsidRPr="00BA513A">
        <w:t>4</w:t>
      </w:r>
      <w:r w:rsidRPr="009D17BE">
        <w:t>134</w:t>
      </w:r>
      <w:r w:rsidRPr="00BA513A">
        <w:t>.</w:t>
      </w:r>
      <w:r w:rsidRPr="009A0544">
        <w:t xml:space="preserve">  </w:t>
      </w:r>
    </w:p>
    <w:p w14:paraId="7FAB11ED" w14:textId="0C1E9C34" w:rsidR="002936C5" w:rsidRPr="009D17BE" w:rsidRDefault="002936C5">
      <w:pPr>
        <w:pStyle w:val="normalwithoutspacing"/>
      </w:pPr>
    </w:p>
    <w:p w14:paraId="15E727EF" w14:textId="77777777" w:rsidR="008338F0" w:rsidRPr="00603221" w:rsidRDefault="003355E7" w:rsidP="003A109E">
      <w:pPr>
        <w:pStyle w:val="Heading2"/>
        <w:rPr>
          <w:rFonts w:cs="Tahoma"/>
          <w:lang w:val="el-GR"/>
        </w:rPr>
      </w:pPr>
      <w:bookmarkStart w:id="22" w:name="_Toc104281168"/>
      <w:bookmarkStart w:id="23" w:name="_Toc104308305"/>
      <w:bookmarkStart w:id="24" w:name="_Toc104281169"/>
      <w:bookmarkStart w:id="25" w:name="_Toc104308306"/>
      <w:bookmarkStart w:id="26" w:name="_Toc104281170"/>
      <w:bookmarkStart w:id="27" w:name="_Toc104308307"/>
      <w:bookmarkStart w:id="28" w:name="_Toc104281171"/>
      <w:bookmarkStart w:id="29" w:name="_Toc104308308"/>
      <w:bookmarkStart w:id="30" w:name="_Toc104281172"/>
      <w:bookmarkStart w:id="31" w:name="_Toc104308309"/>
      <w:bookmarkStart w:id="32" w:name="_Toc104281173"/>
      <w:bookmarkStart w:id="33" w:name="_Toc104308310"/>
      <w:bookmarkStart w:id="34" w:name="_Toc104281174"/>
      <w:bookmarkStart w:id="35" w:name="_Toc10430831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603221">
        <w:rPr>
          <w:rFonts w:cs="Tahoma"/>
          <w:lang w:val="el-GR"/>
        </w:rPr>
        <w:tab/>
      </w:r>
      <w:bookmarkStart w:id="36" w:name="_Toc97194258"/>
      <w:bookmarkStart w:id="37" w:name="_Toc97194407"/>
      <w:bookmarkStart w:id="38" w:name="_Toc107309334"/>
      <w:r w:rsidRPr="00603221">
        <w:rPr>
          <w:rFonts w:cs="Tahoma"/>
          <w:lang w:val="el-GR"/>
        </w:rPr>
        <w:t>Συνοπτική Περιγραφή φυσικού και οικονομικού αντικειμένου της σύμβασης</w:t>
      </w:r>
      <w:bookmarkEnd w:id="36"/>
      <w:bookmarkEnd w:id="37"/>
      <w:bookmarkEnd w:id="38"/>
      <w:r w:rsidRPr="00603221">
        <w:rPr>
          <w:rFonts w:cs="Tahoma"/>
          <w:lang w:val="el-GR"/>
        </w:rPr>
        <w:t xml:space="preserve"> </w:t>
      </w:r>
    </w:p>
    <w:p w14:paraId="2F3221FB" w14:textId="3EAD91F6" w:rsidR="000324AB" w:rsidRDefault="000324AB" w:rsidP="000324AB">
      <w:pPr>
        <w:rPr>
          <w:lang w:val="el-GR"/>
        </w:rPr>
      </w:pPr>
      <w:r>
        <w:rPr>
          <w:rFonts w:eastAsia="SimSun"/>
          <w:lang w:val="el-GR"/>
        </w:rPr>
        <w:t xml:space="preserve">Αντικείμενο της Σύμβασης αποτελεί η </w:t>
      </w:r>
      <w:r w:rsidRPr="0028062D">
        <w:rPr>
          <w:lang w:val="el-GR"/>
        </w:rPr>
        <w:t>προμήθεια ενός «</w:t>
      </w:r>
      <w:r w:rsidRPr="0028062D">
        <w:rPr>
          <w:b/>
          <w:bCs/>
          <w:lang w:val="el-GR"/>
        </w:rPr>
        <w:t xml:space="preserve">Ολοκληρωμένου Πληροφοριακού Συστήματος Διαχείρισης Στόλου Οχημάτων </w:t>
      </w:r>
      <w:r w:rsidRPr="0028062D">
        <w:rPr>
          <w:b/>
          <w:bCs/>
          <w:lang w:val="en-US"/>
        </w:rPr>
        <w:t>GPS</w:t>
      </w:r>
      <w:r w:rsidRPr="0028062D">
        <w:rPr>
          <w:b/>
          <w:bCs/>
          <w:lang w:val="el-GR"/>
        </w:rPr>
        <w:t xml:space="preserve"> των Φορέων της Πολιτικής Προστασίας</w:t>
      </w:r>
      <w:r w:rsidRPr="0028062D">
        <w:rPr>
          <w:lang w:val="el-GR"/>
        </w:rPr>
        <w:t>»</w:t>
      </w:r>
      <w:r>
        <w:rPr>
          <w:b/>
          <w:bCs/>
          <w:highlight w:val="cyan"/>
          <w:lang w:val="el-GR"/>
        </w:rPr>
        <w:t xml:space="preserve"> </w:t>
      </w:r>
      <w:r w:rsidRPr="0028062D">
        <w:rPr>
          <w:b/>
          <w:bCs/>
          <w:lang w:val="el-GR"/>
        </w:rPr>
        <w:t xml:space="preserve">(ΟΠΣΔΣΟΦΠΠ), </w:t>
      </w:r>
      <w:r w:rsidRPr="0028062D">
        <w:rPr>
          <w:lang w:val="el-GR"/>
        </w:rPr>
        <w:t xml:space="preserve">δηλαδή ένα σύστημα αποτελούμενο από εξοπλισμό και λογισμικό που θα παρέχει πληροφοριακή υποστήριξη ως προς τα συμβάντα, </w:t>
      </w:r>
      <w:r w:rsidR="00551424">
        <w:rPr>
          <w:lang w:val="el-GR"/>
        </w:rPr>
        <w:t xml:space="preserve">τους </w:t>
      </w:r>
      <w:r w:rsidRPr="0028062D">
        <w:rPr>
          <w:lang w:val="el-GR"/>
        </w:rPr>
        <w:t xml:space="preserve">πόρους και </w:t>
      </w:r>
      <w:r w:rsidR="00551424">
        <w:rPr>
          <w:lang w:val="el-GR"/>
        </w:rPr>
        <w:t xml:space="preserve">τα </w:t>
      </w:r>
      <w:proofErr w:type="spellStart"/>
      <w:r w:rsidRPr="0028062D">
        <w:rPr>
          <w:lang w:val="el-GR"/>
        </w:rPr>
        <w:t>τηλεματικά</w:t>
      </w:r>
      <w:proofErr w:type="spellEnd"/>
      <w:r w:rsidRPr="0028062D">
        <w:rPr>
          <w:lang w:val="el-GR"/>
        </w:rPr>
        <w:t xml:space="preserve"> δεδομένα στις αρμόδιες Υπηρεσίες Πολιτικής Προστασίας σε Κεντρικό, Περιφερειακό και Τοπικό επίπεδο με σκοπό τη συνεργατική διαχείριση κρίσεων, την κοινή επίγνωση κατάστασης καθώς και την ανταλλαγή πληροφορίας και συνεργασία με το Πυροσβεστικό Σώμα. </w:t>
      </w:r>
    </w:p>
    <w:p w14:paraId="4CC1D085" w14:textId="77777777" w:rsidR="00050646" w:rsidRPr="009F0C6D" w:rsidRDefault="00050646" w:rsidP="00050646">
      <w:pPr>
        <w:snapToGrid w:val="0"/>
        <w:rPr>
          <w:lang w:val="el-GR"/>
        </w:rPr>
      </w:pPr>
      <w:r>
        <w:rPr>
          <w:lang w:val="el-GR"/>
        </w:rPr>
        <w:t>Ειδικότερα τ</w:t>
      </w:r>
      <w:r>
        <w:rPr>
          <w:lang w:val="en-US"/>
        </w:rPr>
        <w:t>o</w:t>
      </w:r>
      <w:r w:rsidRPr="009F0C6D">
        <w:rPr>
          <w:lang w:val="el-GR"/>
        </w:rPr>
        <w:t xml:space="preserve"> </w:t>
      </w:r>
      <w:r>
        <w:rPr>
          <w:lang w:val="el-GR"/>
        </w:rPr>
        <w:t>έργο περιλαμβάνει</w:t>
      </w:r>
      <w:r>
        <w:rPr>
          <w:lang w:val="en-US"/>
        </w:rPr>
        <w:t>:</w:t>
      </w:r>
    </w:p>
    <w:p w14:paraId="42696E56" w14:textId="77777777" w:rsidR="00050646" w:rsidRDefault="00050646" w:rsidP="00050646">
      <w:pPr>
        <w:numPr>
          <w:ilvl w:val="0"/>
          <w:numId w:val="244"/>
        </w:numPr>
        <w:spacing w:before="60" w:after="60"/>
        <w:rPr>
          <w:lang w:val="el-GR"/>
        </w:rPr>
      </w:pPr>
      <w:r>
        <w:rPr>
          <w:lang w:val="el-GR"/>
        </w:rPr>
        <w:t>Την</w:t>
      </w:r>
      <w:r w:rsidRPr="009F0C6D">
        <w:rPr>
          <w:lang w:val="el-GR"/>
        </w:rPr>
        <w:t xml:space="preserve"> προμήθεια και εγκατάσταση του Λογισμικού Συνεργατικής Διαχείρισης Κρίσεων και Τηλεματικής Πόρων στο Κέντρο Δεδομένων (</w:t>
      </w:r>
      <w:r>
        <w:rPr>
          <w:lang w:val="en-US"/>
        </w:rPr>
        <w:t>Data</w:t>
      </w:r>
      <w:r w:rsidRPr="009F0C6D">
        <w:rPr>
          <w:lang w:val="el-GR"/>
        </w:rPr>
        <w:t xml:space="preserve"> </w:t>
      </w:r>
      <w:r>
        <w:rPr>
          <w:lang w:val="en-US"/>
        </w:rPr>
        <w:t>Center</w:t>
      </w:r>
      <w:r w:rsidRPr="009F0C6D">
        <w:rPr>
          <w:lang w:val="el-GR"/>
        </w:rPr>
        <w:t xml:space="preserve">) του Υπουργείου Κλιματικής Κρίσης και Πολιτικής Προστασίας στο Μοσχάτο Αττικής όπου θα έχουν πρόσβαση όλα τα τμήματα Πολιτικής Προστασίας των Δήμων μέσω ασφαλούς Δικτύου. Το λογισμικό θα πρέπει να κάνει χρήση τεχνικών </w:t>
      </w:r>
      <w:r>
        <w:rPr>
          <w:lang w:val="en-US"/>
        </w:rPr>
        <w:t>virtualization</w:t>
      </w:r>
      <w:r w:rsidRPr="009F0C6D">
        <w:rPr>
          <w:lang w:val="el-GR"/>
        </w:rPr>
        <w:t>/</w:t>
      </w:r>
      <w:r>
        <w:rPr>
          <w:lang w:val="en-US"/>
        </w:rPr>
        <w:t>containerization</w:t>
      </w:r>
      <w:r w:rsidRPr="009F0C6D">
        <w:rPr>
          <w:lang w:val="el-GR"/>
        </w:rPr>
        <w:t xml:space="preserve"> και θα αξιοποιήσει χωρικά δεδομένα που διαθέτει η Δημόσια Διοίκηση και σε συνδυασμό με έξυπνες εφαρμογές και αλγόριθμους, θα τα επεξεργάζεται και θα παρέχει στους χρήστες του μια σειρά από πληροφορίες για τον καλύτερο συντονισμό των δυνάμεων τόσο πριν όσο και μετά την εκδήλωση φυσικών καταστροφών μέσω κατάλληλης </w:t>
      </w:r>
      <w:proofErr w:type="spellStart"/>
      <w:r w:rsidRPr="009F0C6D">
        <w:rPr>
          <w:lang w:val="el-GR"/>
        </w:rPr>
        <w:t>διαλειτουργικότητας</w:t>
      </w:r>
      <w:proofErr w:type="spellEnd"/>
      <w:r w:rsidRPr="009F0C6D">
        <w:rPr>
          <w:lang w:val="el-GR"/>
        </w:rPr>
        <w:t xml:space="preserve"> με το υφιστάμενο σύστημα Διαχείρισης Περιστατικών, Πόρων και </w:t>
      </w:r>
      <w:proofErr w:type="spellStart"/>
      <w:r w:rsidRPr="009F0C6D">
        <w:rPr>
          <w:lang w:val="el-GR"/>
        </w:rPr>
        <w:t>Τηλεματικών</w:t>
      </w:r>
      <w:proofErr w:type="spellEnd"/>
      <w:r w:rsidRPr="009F0C6D">
        <w:rPr>
          <w:lang w:val="el-GR"/>
        </w:rPr>
        <w:t xml:space="preserve"> Δεδομένων του Π.Σ. </w:t>
      </w:r>
    </w:p>
    <w:p w14:paraId="61BAA1EC" w14:textId="77777777" w:rsidR="00050646" w:rsidRDefault="00050646" w:rsidP="00050646">
      <w:pPr>
        <w:numPr>
          <w:ilvl w:val="0"/>
          <w:numId w:val="244"/>
        </w:numPr>
        <w:spacing w:before="60" w:after="60"/>
        <w:rPr>
          <w:lang w:val="el-GR"/>
        </w:rPr>
      </w:pPr>
      <w:r>
        <w:rPr>
          <w:lang w:val="el-GR"/>
        </w:rPr>
        <w:t>Την προμήθεια λογισμικού Γεωγραφικού Συστήματος Πληροφοριών τρισδιάστατης απεικόνισης (</w:t>
      </w:r>
      <w:r w:rsidRPr="0028062D">
        <w:rPr>
          <w:lang w:val="el-GR"/>
        </w:rPr>
        <w:t>3</w:t>
      </w:r>
      <w:r>
        <w:rPr>
          <w:lang w:val="en-US"/>
        </w:rPr>
        <w:t>D</w:t>
      </w:r>
      <w:r w:rsidRPr="0028062D">
        <w:rPr>
          <w:lang w:val="el-GR"/>
        </w:rPr>
        <w:t>-</w:t>
      </w:r>
      <w:r>
        <w:rPr>
          <w:lang w:val="en-US"/>
        </w:rPr>
        <w:t>GIS</w:t>
      </w:r>
      <w:r w:rsidRPr="0028062D">
        <w:rPr>
          <w:lang w:val="el-GR"/>
        </w:rPr>
        <w:t>)</w:t>
      </w:r>
    </w:p>
    <w:p w14:paraId="4FE2BBEA" w14:textId="77777777" w:rsidR="00050646" w:rsidRDefault="00050646" w:rsidP="00050646">
      <w:pPr>
        <w:numPr>
          <w:ilvl w:val="0"/>
          <w:numId w:val="244"/>
        </w:numPr>
        <w:spacing w:before="60" w:after="60"/>
        <w:rPr>
          <w:lang w:val="el-GR"/>
        </w:rPr>
      </w:pPr>
      <w:r>
        <w:rPr>
          <w:lang w:val="el-GR"/>
        </w:rPr>
        <w:t xml:space="preserve">Την προμήθεια υποσυστήματος </w:t>
      </w:r>
      <w:proofErr w:type="spellStart"/>
      <w:r>
        <w:rPr>
          <w:lang w:val="el-GR"/>
        </w:rPr>
        <w:t>γεωκωδικοποίησης</w:t>
      </w:r>
      <w:proofErr w:type="spellEnd"/>
      <w:r>
        <w:rPr>
          <w:lang w:val="el-GR"/>
        </w:rPr>
        <w:t xml:space="preserve"> διευθύνσεων/τοποθεσιών και υπολογισμού συντομότερης διαδρομής</w:t>
      </w:r>
    </w:p>
    <w:p w14:paraId="484FF066" w14:textId="77777777" w:rsidR="00050646" w:rsidRPr="00C64734" w:rsidRDefault="00050646" w:rsidP="00050646">
      <w:pPr>
        <w:numPr>
          <w:ilvl w:val="0"/>
          <w:numId w:val="244"/>
        </w:numPr>
        <w:spacing w:before="60" w:after="60"/>
        <w:rPr>
          <w:lang w:val="el-GR"/>
        </w:rPr>
      </w:pPr>
      <w:r>
        <w:rPr>
          <w:lang w:val="el-GR"/>
        </w:rPr>
        <w:t>Την</w:t>
      </w:r>
      <w:r w:rsidRPr="009F0C6D">
        <w:rPr>
          <w:lang w:val="el-GR"/>
        </w:rPr>
        <w:t xml:space="preserve"> προμήθεια αδειών δεδομένων οδικού δικτύου και σημείων ενδιαφέροντος</w:t>
      </w:r>
    </w:p>
    <w:p w14:paraId="3DC66494" w14:textId="77777777" w:rsidR="00050646" w:rsidRPr="0028062D" w:rsidRDefault="00050646" w:rsidP="00050646">
      <w:pPr>
        <w:numPr>
          <w:ilvl w:val="0"/>
          <w:numId w:val="244"/>
        </w:numPr>
        <w:spacing w:before="60" w:after="60"/>
        <w:rPr>
          <w:lang w:val="el-GR"/>
        </w:rPr>
      </w:pPr>
      <w:r>
        <w:rPr>
          <w:lang w:val="el-GR"/>
        </w:rPr>
        <w:t>Την</w:t>
      </w:r>
      <w:r w:rsidRPr="009F0C6D">
        <w:rPr>
          <w:lang w:val="el-GR"/>
        </w:rPr>
        <w:t xml:space="preserve"> προμήθεια </w:t>
      </w:r>
      <w:r>
        <w:rPr>
          <w:lang w:val="el-GR"/>
        </w:rPr>
        <w:t>περιφερειακού εξοπλισμού</w:t>
      </w:r>
      <w:r>
        <w:rPr>
          <w:lang w:val="en-US"/>
        </w:rPr>
        <w:t>:</w:t>
      </w:r>
    </w:p>
    <w:p w14:paraId="7F0D4E57" w14:textId="77777777" w:rsidR="00050646" w:rsidRPr="009F0C6D" w:rsidRDefault="00050646" w:rsidP="00050646">
      <w:pPr>
        <w:numPr>
          <w:ilvl w:val="1"/>
          <w:numId w:val="244"/>
        </w:numPr>
        <w:spacing w:before="60" w:after="60"/>
        <w:rPr>
          <w:lang w:val="el-GR"/>
        </w:rPr>
      </w:pPr>
      <w:r w:rsidRPr="009F0C6D">
        <w:rPr>
          <w:lang w:val="el-GR"/>
        </w:rPr>
        <w:t xml:space="preserve">χιλίων (1000) φορητών </w:t>
      </w:r>
      <w:proofErr w:type="spellStart"/>
      <w:r w:rsidRPr="009F0C6D">
        <w:rPr>
          <w:lang w:val="el-GR"/>
        </w:rPr>
        <w:t>τηλεματικών</w:t>
      </w:r>
      <w:proofErr w:type="spellEnd"/>
      <w:r w:rsidRPr="009F0C6D">
        <w:rPr>
          <w:lang w:val="el-GR"/>
        </w:rPr>
        <w:t xml:space="preserve"> συσκευών </w:t>
      </w:r>
      <w:r>
        <w:rPr>
          <w:lang w:val="en-US"/>
        </w:rPr>
        <w:t>GPS</w:t>
      </w:r>
      <w:r w:rsidRPr="009F0C6D">
        <w:rPr>
          <w:lang w:val="el-GR"/>
        </w:rPr>
        <w:t>/4</w:t>
      </w:r>
      <w:r>
        <w:rPr>
          <w:lang w:val="en-US"/>
        </w:rPr>
        <w:t>G</w:t>
      </w:r>
      <w:r w:rsidRPr="009F0C6D">
        <w:rPr>
          <w:lang w:val="el-GR"/>
        </w:rPr>
        <w:t xml:space="preserve"> (με </w:t>
      </w:r>
      <w:r>
        <w:rPr>
          <w:lang w:val="el-GR"/>
        </w:rPr>
        <w:t xml:space="preserve">ενσωματωμένες </w:t>
      </w:r>
      <w:r w:rsidRPr="009F0C6D">
        <w:rPr>
          <w:lang w:val="el-GR"/>
        </w:rPr>
        <w:t xml:space="preserve">κάρτες </w:t>
      </w:r>
      <w:r>
        <w:rPr>
          <w:lang w:val="en-US"/>
        </w:rPr>
        <w:t>SIM</w:t>
      </w:r>
      <w:r w:rsidRPr="009F0C6D">
        <w:rPr>
          <w:lang w:val="el-GR"/>
        </w:rPr>
        <w:t xml:space="preserve">) </w:t>
      </w:r>
      <w:r>
        <w:rPr>
          <w:lang w:val="el-GR"/>
        </w:rPr>
        <w:t xml:space="preserve">για τη διανομή τους </w:t>
      </w:r>
      <w:r w:rsidRPr="009F0C6D">
        <w:rPr>
          <w:lang w:val="el-GR"/>
        </w:rPr>
        <w:t>στα Περιφερειακά και Τοπικά Κέντρα Πολιτικής Προστασίας από τη Γ.Γ.Π.Π.</w:t>
      </w:r>
    </w:p>
    <w:p w14:paraId="3C8351DF" w14:textId="77777777" w:rsidR="00050646" w:rsidRDefault="00050646" w:rsidP="00050646">
      <w:pPr>
        <w:numPr>
          <w:ilvl w:val="1"/>
          <w:numId w:val="244"/>
        </w:numPr>
        <w:spacing w:before="60" w:after="60"/>
        <w:rPr>
          <w:lang w:val="el-GR"/>
        </w:rPr>
      </w:pPr>
      <w:r w:rsidRPr="009F0C6D">
        <w:rPr>
          <w:lang w:val="el-GR"/>
        </w:rPr>
        <w:t>τετρακοσίων (400) σ</w:t>
      </w:r>
      <w:r>
        <w:rPr>
          <w:lang w:val="el-GR"/>
        </w:rPr>
        <w:t>ταθμών εργασίας</w:t>
      </w:r>
      <w:r w:rsidRPr="009F0C6D">
        <w:rPr>
          <w:lang w:val="el-GR"/>
        </w:rPr>
        <w:t xml:space="preserve"> με διπλές οθόνες.</w:t>
      </w:r>
    </w:p>
    <w:p w14:paraId="14E8B201" w14:textId="77777777" w:rsidR="00050646" w:rsidRDefault="00050646" w:rsidP="00AD7C88">
      <w:pPr>
        <w:spacing w:before="60" w:after="60"/>
        <w:ind w:left="720"/>
        <w:rPr>
          <w:lang w:val="el-GR"/>
        </w:rPr>
      </w:pPr>
      <w:r>
        <w:rPr>
          <w:lang w:val="el-GR"/>
        </w:rPr>
        <w:t>Ο Ανάδοχος σε συνεργασία με τον Φορέα Λειτουργίας θα αποστείλει τον εξοπλισμό στις κατά τόπους υπηρεσίες που θα του υποδειχθούν κατά τη Φάση της Μελέτης Εφαρμογής.</w:t>
      </w:r>
    </w:p>
    <w:p w14:paraId="3E01899C" w14:textId="77777777" w:rsidR="00050646" w:rsidRDefault="00050646" w:rsidP="00050646">
      <w:pPr>
        <w:numPr>
          <w:ilvl w:val="0"/>
          <w:numId w:val="244"/>
        </w:numPr>
        <w:spacing w:before="60" w:after="60"/>
        <w:rPr>
          <w:lang w:val="el-GR"/>
        </w:rPr>
      </w:pPr>
      <w:r>
        <w:rPr>
          <w:lang w:val="el-GR"/>
        </w:rPr>
        <w:t>Την</w:t>
      </w:r>
      <w:r w:rsidRPr="009F0C6D">
        <w:rPr>
          <w:lang w:val="el-GR"/>
        </w:rPr>
        <w:t xml:space="preserve"> προμήθεια εξοπλισμού της υποδομής </w:t>
      </w:r>
      <w:r>
        <w:rPr>
          <w:lang w:val="el-GR"/>
        </w:rPr>
        <w:t xml:space="preserve">Βάσης Δεδομένων, Εξυπηρετητών Εφαρμογών, Αποθήκευσης και Τήρησης Αντιγράφων Ασφαλείας </w:t>
      </w:r>
      <w:r w:rsidRPr="009F0C6D">
        <w:rPr>
          <w:lang w:val="el-GR"/>
        </w:rPr>
        <w:t>για να υποστηρίξουν</w:t>
      </w:r>
      <w:r>
        <w:rPr>
          <w:lang w:val="el-GR"/>
        </w:rPr>
        <w:t xml:space="preserve"> τις λειτουργίες του </w:t>
      </w:r>
      <w:r w:rsidRPr="009F0C6D">
        <w:rPr>
          <w:lang w:val="el-GR"/>
        </w:rPr>
        <w:t>ΟΠΣΣΔΠΣΕΠ</w:t>
      </w:r>
      <w:r>
        <w:rPr>
          <w:lang w:val="el-GR"/>
        </w:rPr>
        <w:t xml:space="preserve"> αλλά και του νέου συστήματος</w:t>
      </w:r>
      <w:r w:rsidRPr="009F0C6D">
        <w:rPr>
          <w:lang w:val="el-GR"/>
        </w:rPr>
        <w:t>.</w:t>
      </w:r>
    </w:p>
    <w:p w14:paraId="5C08F6D1" w14:textId="77777777" w:rsidR="00050646" w:rsidRDefault="00050646" w:rsidP="00050646">
      <w:pPr>
        <w:numPr>
          <w:ilvl w:val="0"/>
          <w:numId w:val="244"/>
        </w:numPr>
        <w:spacing w:before="60" w:after="60"/>
        <w:rPr>
          <w:lang w:val="el-GR"/>
        </w:rPr>
      </w:pPr>
      <w:r>
        <w:rPr>
          <w:lang w:val="el-GR"/>
        </w:rPr>
        <w:t xml:space="preserve">Τη διασύνδεση της νέας υποδομής εξυπηρετητών με την υποδομή του </w:t>
      </w:r>
      <w:r w:rsidRPr="009F0C6D">
        <w:rPr>
          <w:lang w:val="el-GR"/>
        </w:rPr>
        <w:t>ΟΠΣΣΔΠΣΕΠ</w:t>
      </w:r>
      <w:r>
        <w:rPr>
          <w:lang w:val="el-GR"/>
        </w:rPr>
        <w:t xml:space="preserve">. </w:t>
      </w:r>
    </w:p>
    <w:p w14:paraId="5EF1A543" w14:textId="77777777" w:rsidR="00050646" w:rsidRDefault="00050646" w:rsidP="00050646">
      <w:pPr>
        <w:numPr>
          <w:ilvl w:val="0"/>
          <w:numId w:val="244"/>
        </w:numPr>
        <w:spacing w:before="60" w:after="60"/>
        <w:rPr>
          <w:lang w:val="el-GR"/>
        </w:rPr>
      </w:pPr>
      <w:r>
        <w:rPr>
          <w:lang w:val="el-GR"/>
        </w:rPr>
        <w:t xml:space="preserve">Την μετάπτωση των υπηρεσιών του </w:t>
      </w:r>
      <w:r w:rsidRPr="009F0C6D">
        <w:rPr>
          <w:lang w:val="el-GR"/>
        </w:rPr>
        <w:t>ΟΠΣΣΔΠΣΕΠ</w:t>
      </w:r>
      <w:r>
        <w:rPr>
          <w:lang w:val="el-GR"/>
        </w:rPr>
        <w:t xml:space="preserve"> στη νέα υποδομή υλικού.</w:t>
      </w:r>
    </w:p>
    <w:p w14:paraId="36657883" w14:textId="6DB3C63A" w:rsidR="000722FE" w:rsidRDefault="003355E7">
      <w:pPr>
        <w:rPr>
          <w:lang w:val="el-GR"/>
        </w:rPr>
      </w:pPr>
      <w:r w:rsidRPr="00603221">
        <w:rPr>
          <w:lang w:val="el-GR"/>
        </w:rPr>
        <w:lastRenderedPageBreak/>
        <w:t xml:space="preserve">Οι παρεχόμενες υπηρεσίες κατατάσσονται στους ακόλουθους κωδικούς του Κοινού Λεξιλογίου δημοσίων συμβάσεων (CPV) : </w:t>
      </w:r>
    </w:p>
    <w:p w14:paraId="24C891CA" w14:textId="665F7CF6" w:rsidR="000722FE" w:rsidRDefault="000722FE">
      <w:pPr>
        <w:rPr>
          <w:lang w:val="el-GR"/>
        </w:rPr>
      </w:pPr>
    </w:p>
    <w:tbl>
      <w:tblPr>
        <w:tblStyle w:val="TableGrid"/>
        <w:tblW w:w="0" w:type="auto"/>
        <w:jc w:val="center"/>
        <w:tblLook w:val="04A0" w:firstRow="1" w:lastRow="0" w:firstColumn="1" w:lastColumn="0" w:noHBand="0" w:noVBand="1"/>
      </w:tblPr>
      <w:tblGrid>
        <w:gridCol w:w="1838"/>
        <w:gridCol w:w="7088"/>
      </w:tblGrid>
      <w:tr w:rsidR="000722FE" w:rsidRPr="00986915" w14:paraId="5602C439" w14:textId="77777777" w:rsidTr="00EC1C4F">
        <w:trPr>
          <w:jc w:val="center"/>
        </w:trPr>
        <w:tc>
          <w:tcPr>
            <w:tcW w:w="1838" w:type="dxa"/>
            <w:shd w:val="clear" w:color="auto" w:fill="D9D9D9" w:themeFill="background1" w:themeFillShade="D9"/>
          </w:tcPr>
          <w:p w14:paraId="462DBC3D" w14:textId="2AC3C16F" w:rsidR="000722FE" w:rsidRPr="000722FE" w:rsidRDefault="000722FE" w:rsidP="00EC1C4F">
            <w:pPr>
              <w:suppressAutoHyphens w:val="0"/>
              <w:spacing w:after="0"/>
              <w:jc w:val="center"/>
              <w:rPr>
                <w:b/>
                <w:bCs/>
                <w:color w:val="000000"/>
                <w:lang w:val="el-GR" w:eastAsia="el-GR"/>
              </w:rPr>
            </w:pPr>
            <w:r w:rsidRPr="009D17BE">
              <w:rPr>
                <w:b/>
                <w:bCs/>
                <w:lang w:val="el-GR" w:eastAsia="en-US" w:bidi="he-IL"/>
              </w:rPr>
              <w:t>48000000-8</w:t>
            </w:r>
          </w:p>
        </w:tc>
        <w:tc>
          <w:tcPr>
            <w:tcW w:w="7088" w:type="dxa"/>
          </w:tcPr>
          <w:p w14:paraId="639B4068" w14:textId="67F10E88" w:rsidR="000722FE" w:rsidRPr="008837C4" w:rsidRDefault="000722FE">
            <w:pPr>
              <w:rPr>
                <w:b/>
                <w:bCs/>
                <w:lang w:val="el-GR" w:bidi="he-IL"/>
              </w:rPr>
            </w:pPr>
            <w:r w:rsidRPr="009D17BE">
              <w:rPr>
                <w:b/>
                <w:bCs/>
                <w:lang w:val="el-GR" w:eastAsia="en-US" w:bidi="he-IL"/>
              </w:rPr>
              <w:t>Πακέτα λογισμικού και συστήματα πληροφορικής</w:t>
            </w:r>
            <w:r w:rsidRPr="009D17BE">
              <w:rPr>
                <w:b/>
                <w:bCs/>
                <w:lang w:val="el-GR" w:bidi="he-IL"/>
              </w:rPr>
              <w:t xml:space="preserve">, </w:t>
            </w:r>
          </w:p>
        </w:tc>
      </w:tr>
      <w:tr w:rsidR="000722FE" w:rsidRPr="00986915" w14:paraId="5C760977" w14:textId="77777777" w:rsidTr="00EC1C4F">
        <w:trPr>
          <w:jc w:val="center"/>
        </w:trPr>
        <w:tc>
          <w:tcPr>
            <w:tcW w:w="1838" w:type="dxa"/>
            <w:shd w:val="clear" w:color="auto" w:fill="D9D9D9" w:themeFill="background1" w:themeFillShade="D9"/>
            <w:vAlign w:val="center"/>
          </w:tcPr>
          <w:p w14:paraId="432EB4DE" w14:textId="1770129B" w:rsidR="000722FE" w:rsidRPr="000722FE" w:rsidRDefault="000722FE" w:rsidP="00EC1C4F">
            <w:pPr>
              <w:suppressAutoHyphens w:val="0"/>
              <w:jc w:val="center"/>
              <w:rPr>
                <w:b/>
                <w:bCs/>
                <w:color w:val="000000"/>
                <w:lang w:val="el-GR" w:eastAsia="el-GR"/>
              </w:rPr>
            </w:pPr>
            <w:r w:rsidRPr="009D17BE">
              <w:rPr>
                <w:b/>
                <w:bCs/>
                <w:lang w:val="el-GR" w:bidi="he-IL"/>
              </w:rPr>
              <w:t>30200000-1</w:t>
            </w:r>
          </w:p>
        </w:tc>
        <w:tc>
          <w:tcPr>
            <w:tcW w:w="7088" w:type="dxa"/>
            <w:vAlign w:val="center"/>
          </w:tcPr>
          <w:p w14:paraId="71DD93A5" w14:textId="50059594" w:rsidR="000722FE" w:rsidRPr="009D17BE" w:rsidRDefault="000722FE" w:rsidP="009D17BE">
            <w:pPr>
              <w:rPr>
                <w:b/>
                <w:bCs/>
                <w:lang w:val="el-GR" w:bidi="he-IL"/>
              </w:rPr>
            </w:pPr>
            <w:r w:rsidRPr="009D17BE">
              <w:rPr>
                <w:b/>
                <w:bCs/>
                <w:lang w:val="el-GR" w:bidi="he-IL"/>
              </w:rPr>
              <w:t xml:space="preserve">Εξοπλισμός ηλεκτρονικών υπολογιστών και προμήθειες, </w:t>
            </w:r>
          </w:p>
        </w:tc>
      </w:tr>
      <w:tr w:rsidR="000722FE" w:rsidRPr="00986915" w14:paraId="57F33323" w14:textId="77777777" w:rsidTr="00EC1C4F">
        <w:trPr>
          <w:jc w:val="center"/>
        </w:trPr>
        <w:tc>
          <w:tcPr>
            <w:tcW w:w="1838" w:type="dxa"/>
            <w:shd w:val="clear" w:color="auto" w:fill="D9D9D9" w:themeFill="background1" w:themeFillShade="D9"/>
          </w:tcPr>
          <w:p w14:paraId="3756030E" w14:textId="67A40496" w:rsidR="000722FE" w:rsidRPr="000722FE" w:rsidRDefault="000722FE" w:rsidP="000722FE">
            <w:pPr>
              <w:suppressAutoHyphens w:val="0"/>
              <w:spacing w:after="0"/>
              <w:jc w:val="center"/>
              <w:rPr>
                <w:b/>
                <w:bCs/>
                <w:color w:val="000000"/>
                <w:lang w:val="el-GR" w:eastAsia="el-GR"/>
              </w:rPr>
            </w:pPr>
            <w:r w:rsidRPr="000722FE">
              <w:rPr>
                <w:b/>
                <w:bCs/>
                <w:color w:val="000000"/>
                <w:lang w:val="el-GR" w:eastAsia="el-GR"/>
              </w:rPr>
              <w:t>72000000-</w:t>
            </w:r>
            <w:r w:rsidRPr="000722FE">
              <w:rPr>
                <w:b/>
                <w:bCs/>
                <w:color w:val="000000"/>
                <w:lang w:val="en-US" w:eastAsia="el-GR"/>
              </w:rPr>
              <w:t>5</w:t>
            </w:r>
          </w:p>
        </w:tc>
        <w:tc>
          <w:tcPr>
            <w:tcW w:w="7088" w:type="dxa"/>
          </w:tcPr>
          <w:p w14:paraId="79C00E58" w14:textId="2DAE36AA" w:rsidR="000722FE" w:rsidRPr="008837C4" w:rsidRDefault="000722FE" w:rsidP="000722FE">
            <w:pPr>
              <w:rPr>
                <w:b/>
                <w:bCs/>
                <w:lang w:val="el-GR"/>
              </w:rPr>
            </w:pPr>
            <w:r w:rsidRPr="008837C4">
              <w:rPr>
                <w:b/>
                <w:bCs/>
                <w:lang w:val="el-GR"/>
              </w:rPr>
              <w:t>Υπηρεσίες τεχνολογίας των πληροφοριών: παροχή συμβουλών, ανάπτυξη λογισμικού, Διαδίκτυο και υποστήριξη</w:t>
            </w:r>
          </w:p>
        </w:tc>
      </w:tr>
      <w:tr w:rsidR="000722FE" w:rsidRPr="00986915" w14:paraId="2B92D0D9" w14:textId="77777777" w:rsidTr="00EC1C4F">
        <w:trPr>
          <w:jc w:val="center"/>
        </w:trPr>
        <w:tc>
          <w:tcPr>
            <w:tcW w:w="1838" w:type="dxa"/>
            <w:shd w:val="clear" w:color="auto" w:fill="D9D9D9" w:themeFill="background1" w:themeFillShade="D9"/>
          </w:tcPr>
          <w:p w14:paraId="27FDB895" w14:textId="015EF38F" w:rsidR="000722FE" w:rsidRPr="009D17BE" w:rsidRDefault="000722FE" w:rsidP="00EC1C4F">
            <w:pPr>
              <w:suppressAutoHyphens w:val="0"/>
              <w:spacing w:after="0"/>
              <w:jc w:val="center"/>
              <w:rPr>
                <w:b/>
                <w:bCs/>
                <w:color w:val="000000"/>
                <w:lang w:val="el-GR" w:eastAsia="el-GR"/>
              </w:rPr>
            </w:pPr>
            <w:r w:rsidRPr="009D17BE">
              <w:rPr>
                <w:b/>
                <w:bCs/>
                <w:lang w:val="el-GR" w:bidi="he-IL"/>
              </w:rPr>
              <w:t>80533100-0</w:t>
            </w:r>
          </w:p>
        </w:tc>
        <w:tc>
          <w:tcPr>
            <w:tcW w:w="7088" w:type="dxa"/>
          </w:tcPr>
          <w:p w14:paraId="4B9EF110" w14:textId="181C16CC" w:rsidR="000722FE" w:rsidRPr="008837C4" w:rsidRDefault="000722FE">
            <w:pPr>
              <w:rPr>
                <w:b/>
                <w:bCs/>
                <w:lang w:val="el-GR" w:bidi="he-IL"/>
              </w:rPr>
            </w:pPr>
            <w:r w:rsidRPr="009D17BE">
              <w:rPr>
                <w:b/>
                <w:bCs/>
                <w:lang w:val="el-GR" w:bidi="he-IL"/>
              </w:rPr>
              <w:t>Υπηρεσίες εκπαίδευσης στον τομέα της πληροφορικής </w:t>
            </w:r>
          </w:p>
        </w:tc>
      </w:tr>
    </w:tbl>
    <w:p w14:paraId="7849E6F2" w14:textId="77777777" w:rsidR="000722FE" w:rsidRDefault="000722FE">
      <w:pPr>
        <w:rPr>
          <w:lang w:val="el-GR"/>
        </w:rPr>
      </w:pPr>
    </w:p>
    <w:p w14:paraId="53773ED9" w14:textId="0B5FB7C7" w:rsidR="00272B7A" w:rsidRPr="003329FF" w:rsidRDefault="00272B7A">
      <w:pPr>
        <w:rPr>
          <w:lang w:val="el-GR"/>
        </w:rPr>
      </w:pPr>
      <w:r w:rsidRPr="00C505F7">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2A0D47" w:rsidRPr="00C505F7">
        <w:rPr>
          <w:lang w:val="el-GR"/>
        </w:rPr>
        <w:t>ήτοι</w:t>
      </w:r>
      <w:r w:rsidRPr="00C505F7">
        <w:rPr>
          <w:lang w:val="el-GR"/>
        </w:rPr>
        <w:t xml:space="preserve"> των υψηλών απαιτήσεων </w:t>
      </w:r>
      <w:proofErr w:type="spellStart"/>
      <w:r w:rsidRPr="00C505F7">
        <w:rPr>
          <w:lang w:val="el-GR"/>
        </w:rPr>
        <w:t>διαλειτουργικότητας</w:t>
      </w:r>
      <w:proofErr w:type="spellEnd"/>
      <w:r w:rsidRPr="00C505F7">
        <w:rPr>
          <w:lang w:val="el-GR"/>
        </w:rPr>
        <w:t xml:space="preserve">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w:t>
      </w:r>
      <w:r w:rsidR="006250CC" w:rsidRPr="00C505F7">
        <w:rPr>
          <w:lang w:val="el-GR"/>
        </w:rPr>
        <w:t>Ι</w:t>
      </w:r>
      <w:r w:rsidRPr="00C505F7">
        <w:rPr>
          <w:lang w:val="el-GR"/>
        </w:rPr>
        <w:t xml:space="preserve">, παρ. </w:t>
      </w:r>
      <w:r w:rsidR="006250CC" w:rsidRPr="00C505F7">
        <w:rPr>
          <w:lang w:val="el-GR"/>
        </w:rPr>
        <w:fldChar w:fldCharType="begin"/>
      </w:r>
      <w:r w:rsidR="006250CC" w:rsidRPr="00C505F7">
        <w:rPr>
          <w:lang w:val="el-GR"/>
        </w:rPr>
        <w:instrText xml:space="preserve"> REF _Ref97198484 \w \h  \* MERGEFORMAT </w:instrText>
      </w:r>
      <w:r w:rsidR="006250CC" w:rsidRPr="00C505F7">
        <w:rPr>
          <w:lang w:val="el-GR"/>
        </w:rPr>
      </w:r>
      <w:r w:rsidR="006250CC" w:rsidRPr="00C505F7">
        <w:rPr>
          <w:lang w:val="el-GR"/>
        </w:rPr>
        <w:fldChar w:fldCharType="separate"/>
      </w:r>
      <w:r w:rsidR="007C1336">
        <w:rPr>
          <w:lang w:val="el-GR"/>
        </w:rPr>
        <w:t>5.1</w:t>
      </w:r>
      <w:r w:rsidR="006250CC" w:rsidRPr="00C505F7">
        <w:rPr>
          <w:lang w:val="el-GR"/>
        </w:rPr>
        <w:fldChar w:fldCharType="end"/>
      </w:r>
      <w:r w:rsidRPr="00C505F7">
        <w:rPr>
          <w:lang w:val="el-GR"/>
        </w:rPr>
        <w:t>). Προσφορές γίνονται αποδεκτές για το σύνολο των υπηρεσιών που περιγράφονται.</w:t>
      </w:r>
    </w:p>
    <w:p w14:paraId="3D42DC2B" w14:textId="77777777" w:rsidR="00520D35" w:rsidRPr="00F92962" w:rsidRDefault="00520D35" w:rsidP="00520D35">
      <w:pPr>
        <w:pStyle w:val="normalwithoutspacing"/>
        <w:rPr>
          <w:i/>
          <w:iCs/>
          <w:color w:val="5B9BD5"/>
        </w:rPr>
      </w:pPr>
      <w:r w:rsidRPr="00CB6685">
        <w:t xml:space="preserve">Ο </w:t>
      </w:r>
      <w:r w:rsidRPr="00F92962">
        <w:t>προϋπολογισμός του Έργου - εκτιμώμενη αξία σύμβασης ανέρχεται στο ποσό των τριών εκατομμυρίων επτακοσίων είκοσι χιλιάδων ευρώ (3.720.000,00</w:t>
      </w:r>
      <w:r w:rsidRPr="006B19E1">
        <w:rPr>
          <w:color w:val="000000"/>
          <w:lang w:eastAsia="el-GR"/>
        </w:rPr>
        <w:t>€)</w:t>
      </w:r>
      <w:r w:rsidRPr="00CB6685">
        <w:t xml:space="preserve"> </w:t>
      </w:r>
      <w:r w:rsidRPr="00F92962">
        <w:t xml:space="preserve">συμπεριλαμβανομένου ΦΠΑ 24 % (προϋπολογισμός χωρίς ΦΠΑ: </w:t>
      </w:r>
      <w:r w:rsidRPr="006B19E1">
        <w:t>3.000.000,00</w:t>
      </w:r>
      <w:r w:rsidRPr="005316AE">
        <w:t>€</w:t>
      </w:r>
      <w:r w:rsidRPr="00F92962">
        <w:t xml:space="preserve">. ΦΠΑ : </w:t>
      </w:r>
      <w:r w:rsidRPr="006B19E1">
        <w:rPr>
          <w:color w:val="000000"/>
          <w:lang w:eastAsia="el-GR"/>
        </w:rPr>
        <w:t>720.000,00€</w:t>
      </w:r>
      <w:r w:rsidRPr="00F92962">
        <w:t>).</w:t>
      </w:r>
    </w:p>
    <w:p w14:paraId="727622EA" w14:textId="77777777" w:rsidR="00B353C1" w:rsidRDefault="00B353C1" w:rsidP="00C505F7">
      <w:pPr>
        <w:pStyle w:val="normalwithoutspacing"/>
      </w:pPr>
    </w:p>
    <w:p w14:paraId="40797A5E" w14:textId="699C82BF" w:rsidR="008338F0" w:rsidRPr="00603221" w:rsidRDefault="003355E7" w:rsidP="00C505F7">
      <w:pPr>
        <w:pStyle w:val="normalwithoutspacing"/>
      </w:pPr>
      <w:r w:rsidRPr="00603221">
        <w:t>Η διάρκεια της σύμβασης ορίζεται</w:t>
      </w:r>
      <w:r w:rsidR="00E1337D" w:rsidRPr="00603221">
        <w:t xml:space="preserve"> </w:t>
      </w:r>
      <w:r w:rsidRPr="00603221">
        <w:t xml:space="preserve">σε </w:t>
      </w:r>
      <w:r w:rsidR="00053706">
        <w:t>πέντε</w:t>
      </w:r>
      <w:r w:rsidR="00BF4FD5">
        <w:t xml:space="preserve"> (</w:t>
      </w:r>
      <w:r w:rsidR="00053706">
        <w:t>5</w:t>
      </w:r>
      <w:r w:rsidR="00BF4FD5">
        <w:t xml:space="preserve">) </w:t>
      </w:r>
      <w:r w:rsidRPr="00603221">
        <w:t xml:space="preserve">μήνες </w:t>
      </w:r>
      <w:r w:rsidR="004F203B" w:rsidRPr="00C505F7">
        <w:t xml:space="preserve">συμπεριλαμβανομένης της διαδικασίας </w:t>
      </w:r>
      <w:r w:rsidR="00E2271E" w:rsidRPr="00E2271E">
        <w:t xml:space="preserve">ελέγχου και παραλαβής </w:t>
      </w:r>
      <w:r w:rsidR="004F203B" w:rsidRPr="00C505F7">
        <w:t>παραδοτέων, όπως ορίζεται στην Παρ.</w:t>
      </w:r>
      <w:r w:rsidR="00BA2DC9" w:rsidRPr="00C505F7">
        <w:t xml:space="preserve"> </w:t>
      </w:r>
      <w:r w:rsidR="004F203B" w:rsidRPr="00C505F7">
        <w:fldChar w:fldCharType="begin"/>
      </w:r>
      <w:r w:rsidR="004F203B" w:rsidRPr="00C505F7">
        <w:instrText xml:space="preserve"> REF _Ref40954198 \r \h </w:instrText>
      </w:r>
      <w:r w:rsidR="00672C9B" w:rsidRPr="00C505F7">
        <w:instrText xml:space="preserve"> \* MERGEFORMAT </w:instrText>
      </w:r>
      <w:r w:rsidR="004F203B" w:rsidRPr="00C505F7">
        <w:fldChar w:fldCharType="separate"/>
      </w:r>
      <w:r w:rsidR="007C1336">
        <w:t>6.3</w:t>
      </w:r>
      <w:r w:rsidR="004F203B" w:rsidRPr="00C505F7">
        <w:fldChar w:fldCharType="end"/>
      </w:r>
      <w:r w:rsidR="002E6472" w:rsidRPr="00C505F7">
        <w:t xml:space="preserve"> της παρούσας</w:t>
      </w:r>
      <w:r w:rsidR="002E6472" w:rsidRPr="00672C9B">
        <w:t>.</w:t>
      </w:r>
    </w:p>
    <w:p w14:paraId="0F585134" w14:textId="5159BC94"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7C1336"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4A2FDE54" w14:textId="392653D5" w:rsidR="008338F0" w:rsidRDefault="003355E7">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F016C4">
        <w:t>της τιμής</w:t>
      </w:r>
      <w:r w:rsidRPr="00603221">
        <w:t>.</w:t>
      </w:r>
    </w:p>
    <w:p w14:paraId="0E6AF0B8" w14:textId="37A16A42" w:rsidR="00B353C1" w:rsidRDefault="00B353C1">
      <w:pPr>
        <w:pStyle w:val="normalwithoutspacing"/>
      </w:pPr>
    </w:p>
    <w:p w14:paraId="46762E48" w14:textId="3EDA64DC" w:rsidR="00B353C1" w:rsidRDefault="00B353C1">
      <w:pPr>
        <w:pStyle w:val="normalwithoutspacing"/>
      </w:pPr>
    </w:p>
    <w:p w14:paraId="5B5C2A8E" w14:textId="79D9733B" w:rsidR="00B353C1" w:rsidRDefault="00B353C1">
      <w:pPr>
        <w:pStyle w:val="normalwithoutspacing"/>
      </w:pPr>
    </w:p>
    <w:p w14:paraId="2626A2FC" w14:textId="33475D76" w:rsidR="00B353C1" w:rsidRDefault="00B353C1">
      <w:pPr>
        <w:pStyle w:val="normalwithoutspacing"/>
      </w:pPr>
    </w:p>
    <w:p w14:paraId="53D94F62" w14:textId="52C7426F" w:rsidR="00B353C1" w:rsidRDefault="00B353C1">
      <w:pPr>
        <w:pStyle w:val="normalwithoutspacing"/>
      </w:pPr>
    </w:p>
    <w:p w14:paraId="414C8260" w14:textId="2F3285DA" w:rsidR="00B353C1" w:rsidRDefault="00B353C1">
      <w:pPr>
        <w:pStyle w:val="normalwithoutspacing"/>
      </w:pPr>
    </w:p>
    <w:p w14:paraId="4045C207" w14:textId="4F316B79" w:rsidR="00B353C1" w:rsidRDefault="00B353C1">
      <w:pPr>
        <w:pStyle w:val="normalwithoutspacing"/>
      </w:pPr>
    </w:p>
    <w:p w14:paraId="35F4CE22" w14:textId="0B94CBA4" w:rsidR="00B353C1" w:rsidRDefault="00B353C1">
      <w:pPr>
        <w:pStyle w:val="normalwithoutspacing"/>
      </w:pPr>
    </w:p>
    <w:p w14:paraId="66550B86" w14:textId="67A7EF51" w:rsidR="00B353C1" w:rsidRDefault="00B353C1">
      <w:pPr>
        <w:pStyle w:val="normalwithoutspacing"/>
      </w:pPr>
    </w:p>
    <w:p w14:paraId="3094D5E3" w14:textId="58DE28AD" w:rsidR="00B353C1" w:rsidRDefault="00B353C1">
      <w:pPr>
        <w:pStyle w:val="normalwithoutspacing"/>
      </w:pPr>
    </w:p>
    <w:p w14:paraId="5DCB4C10" w14:textId="5B31EC22" w:rsidR="00B353C1" w:rsidRDefault="00B353C1">
      <w:pPr>
        <w:pStyle w:val="normalwithoutspacing"/>
      </w:pPr>
    </w:p>
    <w:p w14:paraId="253CCAE4" w14:textId="28404DF1" w:rsidR="00B353C1" w:rsidRDefault="00B353C1">
      <w:pPr>
        <w:pStyle w:val="normalwithoutspacing"/>
      </w:pPr>
    </w:p>
    <w:p w14:paraId="45FAEA78" w14:textId="4601E837" w:rsidR="00B353C1" w:rsidRDefault="00B353C1">
      <w:pPr>
        <w:pStyle w:val="normalwithoutspacing"/>
      </w:pPr>
    </w:p>
    <w:p w14:paraId="52367207" w14:textId="0DC14D8A" w:rsidR="00B353C1" w:rsidRDefault="00B353C1">
      <w:pPr>
        <w:pStyle w:val="normalwithoutspacing"/>
      </w:pPr>
    </w:p>
    <w:p w14:paraId="4BC85630" w14:textId="77777777" w:rsidR="00B353C1" w:rsidRPr="00603221" w:rsidRDefault="00B353C1">
      <w:pPr>
        <w:pStyle w:val="normalwithoutspacing"/>
        <w:rPr>
          <w:i/>
          <w:color w:val="5B9BD5"/>
        </w:rPr>
      </w:pPr>
    </w:p>
    <w:p w14:paraId="6293E662" w14:textId="5E898DDD" w:rsidR="008338F0" w:rsidRPr="00745634" w:rsidRDefault="008338F0" w:rsidP="00FD40D7">
      <w:pPr>
        <w:rPr>
          <w:lang w:val="el-GR"/>
        </w:rPr>
      </w:pPr>
    </w:p>
    <w:p w14:paraId="5EFA290C" w14:textId="77777777" w:rsidR="008338F0" w:rsidRPr="00603221" w:rsidRDefault="003355E7" w:rsidP="003A109E">
      <w:pPr>
        <w:pStyle w:val="Heading2"/>
        <w:rPr>
          <w:rFonts w:cs="Tahoma"/>
          <w:lang w:val="el-GR"/>
        </w:rPr>
      </w:pPr>
      <w:r w:rsidRPr="00603221">
        <w:rPr>
          <w:rFonts w:cs="Tahoma"/>
          <w:lang w:val="el-GR"/>
        </w:rPr>
        <w:lastRenderedPageBreak/>
        <w:tab/>
      </w:r>
      <w:bookmarkStart w:id="39" w:name="_Toc97194259"/>
      <w:bookmarkStart w:id="40" w:name="_Toc97194408"/>
      <w:bookmarkStart w:id="41" w:name="_Toc107309335"/>
      <w:r w:rsidRPr="00603221">
        <w:rPr>
          <w:rFonts w:cs="Tahoma"/>
          <w:lang w:val="el-GR"/>
        </w:rPr>
        <w:t>Θεσμικό πλαίσιο</w:t>
      </w:r>
      <w:bookmarkEnd w:id="39"/>
      <w:bookmarkEnd w:id="40"/>
      <w:bookmarkEnd w:id="41"/>
      <w:r w:rsidRPr="00603221">
        <w:rPr>
          <w:rFonts w:cs="Tahoma"/>
          <w:lang w:val="el-GR"/>
        </w:rPr>
        <w:t xml:space="preserve"> </w:t>
      </w:r>
    </w:p>
    <w:p w14:paraId="3E059D55" w14:textId="02D8F3D8" w:rsidR="00AA6688"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580F5798" w14:textId="5FA04FEA" w:rsidR="005B6AE0" w:rsidRDefault="005B6AE0" w:rsidP="00AA6688">
      <w:pPr>
        <w:tabs>
          <w:tab w:val="left" w:pos="284"/>
        </w:tabs>
        <w:rPr>
          <w:lang w:val="el-GR"/>
        </w:rPr>
      </w:pPr>
    </w:p>
    <w:p w14:paraId="7B81DCF8"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4007220F"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6CB27EFA"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Τον Κανονισμό (ΕΕ, </w:t>
      </w:r>
      <w:proofErr w:type="spellStart"/>
      <w:r w:rsidRPr="00F548F7">
        <w:rPr>
          <w:bCs/>
          <w:lang w:val="el-GR"/>
        </w:rPr>
        <w:t>Ευρατόμ</w:t>
      </w:r>
      <w:proofErr w:type="spellEnd"/>
      <w:r w:rsidRPr="00F548F7">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548F7">
        <w:rPr>
          <w:bCs/>
          <w:lang w:val="el-GR"/>
        </w:rPr>
        <w:t>Ευρατόμ</w:t>
      </w:r>
      <w:proofErr w:type="spellEnd"/>
      <w:r w:rsidRPr="00F548F7">
        <w:rPr>
          <w:bCs/>
          <w:lang w:val="el-GR"/>
        </w:rPr>
        <w:t>) αριθ. 966/2012 (L 193/1).</w:t>
      </w:r>
    </w:p>
    <w:p w14:paraId="16BE1B62"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αριθμ</w:t>
      </w:r>
      <w:proofErr w:type="spellEnd"/>
      <w:r w:rsidRPr="00F548F7">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62D3B12"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03FEB6B"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0F374576"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proofErr w:type="spellStart"/>
      <w:r w:rsidRPr="00F548F7">
        <w:rPr>
          <w:bCs/>
          <w:lang w:val="el-GR"/>
        </w:rPr>
        <w:t>Toν</w:t>
      </w:r>
      <w:proofErr w:type="spellEnd"/>
      <w:r w:rsidRPr="00F548F7">
        <w:rPr>
          <w:bCs/>
          <w:lang w:val="el-GR"/>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56706E52"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245314E"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B7283D3"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w:t>
      </w:r>
      <w:proofErr w:type="spellEnd"/>
      <w:r w:rsidRPr="00F548F7">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337DABE"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w:t>
      </w:r>
      <w:proofErr w:type="spellEnd"/>
      <w:r w:rsidRPr="00F548F7">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0CF817D" w14:textId="77777777" w:rsidR="005B6AE0"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αριθμ</w:t>
      </w:r>
      <w:proofErr w:type="spellEnd"/>
      <w:r w:rsidRPr="00F548F7">
        <w:rPr>
          <w:bCs/>
          <w:lang w:val="el-GR"/>
        </w:rPr>
        <w:t xml:space="preserve">. </w:t>
      </w:r>
      <w:r w:rsidRPr="00351F62">
        <w:rPr>
          <w:bCs/>
          <w:lang w:val="el-GR"/>
        </w:rPr>
        <w:t xml:space="preserve">119126EΞ2021/29.09.2021 </w:t>
      </w:r>
      <w:r w:rsidRPr="00F548F7">
        <w:rPr>
          <w:bCs/>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43A789C7" w14:textId="77777777" w:rsidR="005B6AE0" w:rsidRDefault="005B6AE0" w:rsidP="005B6AE0">
      <w:pPr>
        <w:pStyle w:val="ListParagraph"/>
        <w:numPr>
          <w:ilvl w:val="0"/>
          <w:numId w:val="288"/>
        </w:numPr>
        <w:suppressAutoHyphens w:val="0"/>
        <w:spacing w:before="120"/>
        <w:ind w:left="425" w:hanging="426"/>
        <w:contextualSpacing w:val="0"/>
        <w:rPr>
          <w:bCs/>
          <w:lang w:val="el-GR"/>
        </w:rPr>
      </w:pPr>
      <w:r>
        <w:rPr>
          <w:bCs/>
          <w:lang w:val="el-GR"/>
        </w:rPr>
        <w:lastRenderedPageBreak/>
        <w:t>Τ</w:t>
      </w:r>
      <w:r w:rsidRPr="000E3EF9">
        <w:rPr>
          <w:bCs/>
          <w:lang w:val="el-GR"/>
        </w:rPr>
        <w:t xml:space="preserve">ην </w:t>
      </w:r>
      <w:r w:rsidRPr="00C96128">
        <w:rPr>
          <w:bCs/>
          <w:lang w:val="el-GR"/>
        </w:rPr>
        <w:t xml:space="preserve">υπ’ </w:t>
      </w:r>
      <w:proofErr w:type="spellStart"/>
      <w:r w:rsidRPr="00C96128">
        <w:rPr>
          <w:bCs/>
          <w:lang w:val="el-GR"/>
        </w:rPr>
        <w:t>αριθμ</w:t>
      </w:r>
      <w:proofErr w:type="spellEnd"/>
      <w:r w:rsidRPr="00C96128">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0D5D6A51"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proofErr w:type="spellStart"/>
      <w:r w:rsidRPr="00DE0589">
        <w:rPr>
          <w:bCs/>
          <w:lang w:val="el-GR"/>
        </w:rPr>
        <w:t>Tο</w:t>
      </w:r>
      <w:proofErr w:type="spellEnd"/>
      <w:r w:rsidRPr="00DE0589">
        <w:rPr>
          <w:bCs/>
          <w:lang w:val="el-GR"/>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DE0589">
        <w:rPr>
          <w:bCs/>
          <w:lang w:val="el-GR"/>
        </w:rPr>
        <w:t>Αρ</w:t>
      </w:r>
      <w:proofErr w:type="spellEnd"/>
      <w:r w:rsidRPr="00DE0589">
        <w:rPr>
          <w:bCs/>
          <w:lang w:val="el-GR"/>
        </w:rPr>
        <w:t xml:space="preserve">. </w:t>
      </w:r>
      <w:proofErr w:type="spellStart"/>
      <w:r w:rsidRPr="00DE0589">
        <w:rPr>
          <w:bCs/>
          <w:lang w:val="el-GR"/>
        </w:rPr>
        <w:t>Πρωτ</w:t>
      </w:r>
      <w:proofErr w:type="spellEnd"/>
      <w:r w:rsidRPr="00DE0589">
        <w:rPr>
          <w:bCs/>
          <w:lang w:val="el-GR"/>
        </w:rPr>
        <w:t xml:space="preserve">: 120141ΕΞ2021 / ΥΠΟΙΚ 30-09-2021 - ΑΔΑ: 6ΝΞ3Η-ΨΘ0), όπως τροποποιήθηκε με την υπ’ </w:t>
      </w:r>
      <w:proofErr w:type="spellStart"/>
      <w:r w:rsidRPr="00DE0589">
        <w:rPr>
          <w:bCs/>
          <w:lang w:val="el-GR"/>
        </w:rPr>
        <w:t>αρ</w:t>
      </w:r>
      <w:proofErr w:type="spellEnd"/>
      <w:r w:rsidRPr="00DE0589">
        <w:rPr>
          <w:bCs/>
          <w:lang w:val="el-GR"/>
        </w:rPr>
        <w:t>. 52415 ΕΞ 2022 Απόφαση του Αναπληρωτή Υπ. Οικονομικών (ΦΕΚ 1927/Β/19-04-2022).</w:t>
      </w:r>
    </w:p>
    <w:p w14:paraId="53C462CB"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00ED685"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με </w:t>
      </w:r>
      <w:proofErr w:type="spellStart"/>
      <w:r w:rsidRPr="00F548F7">
        <w:rPr>
          <w:bCs/>
          <w:lang w:val="el-GR"/>
        </w:rPr>
        <w:t>Αρ</w:t>
      </w:r>
      <w:proofErr w:type="spellEnd"/>
      <w:r w:rsidRPr="00F548F7">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C35CAE1"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w:t>
      </w:r>
      <w:proofErr w:type="spellStart"/>
      <w:r w:rsidRPr="00F548F7">
        <w:rPr>
          <w:bCs/>
          <w:lang w:val="el-GR"/>
        </w:rPr>
        <w:t>Αριθμ</w:t>
      </w:r>
      <w:proofErr w:type="spellEnd"/>
      <w:r w:rsidRPr="00F548F7">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6B4E0FF"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4286684" w14:textId="77777777" w:rsidR="005B6AE0" w:rsidRPr="00BE42F4" w:rsidRDefault="005B6AE0" w:rsidP="005B6AE0">
      <w:pPr>
        <w:pStyle w:val="ListParagraph"/>
        <w:numPr>
          <w:ilvl w:val="0"/>
          <w:numId w:val="288"/>
        </w:numPr>
        <w:suppressAutoHyphens w:val="0"/>
        <w:spacing w:before="120"/>
        <w:ind w:left="425" w:hanging="426"/>
        <w:contextualSpacing w:val="0"/>
        <w:rPr>
          <w:bCs/>
          <w:lang w:val="el-GR"/>
        </w:rPr>
      </w:pPr>
      <w:r w:rsidRPr="00BE42F4">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BE42F4">
        <w:rPr>
          <w:bCs/>
          <w:lang w:val="el-GR"/>
        </w:rPr>
        <w:t>προσυμβατικό</w:t>
      </w:r>
      <w:proofErr w:type="spellEnd"/>
      <w:r w:rsidRPr="00BE42F4">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1CF17B32"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548F7">
        <w:rPr>
          <w:bCs/>
          <w:lang w:val="el-GR"/>
        </w:rPr>
        <w:t>υποκεφάλαιο</w:t>
      </w:r>
      <w:proofErr w:type="spellEnd"/>
      <w:r w:rsidRPr="00F548F7">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770FEB34"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4152/2013 «Επείγοντα μέτρα εφαρμογής των νόμων 4046/2012, 4093/2012 και 4127/2013» (ΦΕΚ 107/Α/09-05-2013).</w:t>
      </w:r>
    </w:p>
    <w:p w14:paraId="38BF1304" w14:textId="77777777" w:rsidR="005B6AE0" w:rsidRPr="00F548F7" w:rsidRDefault="005B6AE0" w:rsidP="005B6AE0">
      <w:pPr>
        <w:pStyle w:val="ListParagraph"/>
        <w:numPr>
          <w:ilvl w:val="0"/>
          <w:numId w:val="288"/>
        </w:numPr>
        <w:suppressAutoHyphens w:val="0"/>
        <w:spacing w:before="120"/>
        <w:ind w:left="425" w:hanging="567"/>
        <w:contextualSpacing w:val="0"/>
        <w:rPr>
          <w:bCs/>
          <w:lang w:val="el-GR"/>
        </w:rPr>
      </w:pPr>
      <w:r>
        <w:rPr>
          <w:bCs/>
          <w:lang w:val="el-GR"/>
        </w:rPr>
        <w:t>Το</w:t>
      </w:r>
      <w:r w:rsidRPr="00F548F7">
        <w:rPr>
          <w:bCs/>
          <w:lang w:val="el-GR"/>
        </w:rPr>
        <w:t xml:space="preserve">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48F7">
        <w:rPr>
          <w:bCs/>
          <w:lang w:val="el-GR"/>
        </w:rPr>
        <w:t>Προπτωχευτική</w:t>
      </w:r>
      <w:proofErr w:type="spellEnd"/>
      <w:r w:rsidRPr="00F548F7">
        <w:rPr>
          <w:bCs/>
          <w:lang w:val="el-GR"/>
        </w:rPr>
        <w:t xml:space="preserve"> διαδικασία εξυγίανσης και άλλες διατάξεις» (ΦΕΚ 204/Α/15-09-2011).</w:t>
      </w:r>
    </w:p>
    <w:p w14:paraId="1549544D"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3933CB44"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309B983"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F548F7">
        <w:rPr>
          <w:bCs/>
          <w:lang w:val="el-GR"/>
        </w:rPr>
        <w:t>αρ</w:t>
      </w:r>
      <w:proofErr w:type="spellEnd"/>
      <w:r w:rsidRPr="00F548F7">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F548F7">
        <w:rPr>
          <w:bCs/>
          <w:lang w:val="el-GR"/>
        </w:rPr>
        <w:t>εξωχώριες</w:t>
      </w:r>
      <w:proofErr w:type="spellEnd"/>
      <w:r w:rsidRPr="00F548F7">
        <w:rPr>
          <w:bCs/>
          <w:lang w:val="el-GR"/>
        </w:rPr>
        <w:t xml:space="preserve"> εταιρίες» (1590/Β/16-11-2005).</w:t>
      </w:r>
    </w:p>
    <w:p w14:paraId="771E86D7"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 Α.88 του Ν. 1892/1990 «Για τον εκσυγχρονισμό και την ανάπτυξη και άλλες διατάξεις» (ΦΕΚ 101/Α/31-07-1990).</w:t>
      </w:r>
    </w:p>
    <w:p w14:paraId="6927E568" w14:textId="77777777" w:rsidR="005B6AE0"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lastRenderedPageBreak/>
        <w:t xml:space="preserve">Την υπ’ </w:t>
      </w:r>
      <w:proofErr w:type="spellStart"/>
      <w:r w:rsidRPr="00F548F7">
        <w:rPr>
          <w:bCs/>
          <w:lang w:val="el-GR"/>
        </w:rPr>
        <w:t>αρ</w:t>
      </w:r>
      <w:proofErr w:type="spellEnd"/>
      <w:r w:rsidRPr="00F548F7">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A98B800"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0FD79D16"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Τον Ν. 4912/2022 Ενιαία Αρχή Δημοσίων Συμβάσεων και άλλες διατάξεις του Υπουργείου Δικαιοσύνης” (ΦΕΚ 59/A/17-03-2022)</w:t>
      </w:r>
    </w:p>
    <w:p w14:paraId="5DB21A99"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Τον Ν. 4601/2019 “Εταιρικοί µ</w:t>
      </w:r>
      <w:proofErr w:type="spellStart"/>
      <w:r w:rsidRPr="00C96128">
        <w:rPr>
          <w:bCs/>
          <w:lang w:val="el-GR"/>
        </w:rPr>
        <w:t>ετασχηµατισµοί</w:t>
      </w:r>
      <w:proofErr w:type="spellEnd"/>
      <w:r w:rsidRPr="00C96128">
        <w:rPr>
          <w:bCs/>
          <w:lang w:val="el-GR"/>
        </w:rPr>
        <w:t xml:space="preserve"> και </w:t>
      </w:r>
      <w:proofErr w:type="spellStart"/>
      <w:r w:rsidRPr="00C96128">
        <w:rPr>
          <w:bCs/>
          <w:lang w:val="el-GR"/>
        </w:rPr>
        <w:t>εναρµόνιση</w:t>
      </w:r>
      <w:proofErr w:type="spellEnd"/>
      <w:r w:rsidRPr="00C96128">
        <w:rPr>
          <w:bCs/>
          <w:lang w:val="el-GR"/>
        </w:rPr>
        <w:t xml:space="preserve"> του </w:t>
      </w:r>
      <w:proofErr w:type="spellStart"/>
      <w:r w:rsidRPr="00C96128">
        <w:rPr>
          <w:bCs/>
          <w:lang w:val="el-GR"/>
        </w:rPr>
        <w:t>νοµοθετικού</w:t>
      </w:r>
      <w:proofErr w:type="spellEnd"/>
      <w:r w:rsidRPr="00C96128">
        <w:rPr>
          <w:bCs/>
          <w:lang w:val="el-GR"/>
        </w:rPr>
        <w:t xml:space="preserve"> πλαισίου µε τις διατάξεις της Οδηγίας 2014/55/ΕΕ του Ευρωπαϊκού Κοινοβουλίου και του </w:t>
      </w:r>
      <w:proofErr w:type="spellStart"/>
      <w:r w:rsidRPr="00C96128">
        <w:rPr>
          <w:bCs/>
          <w:lang w:val="el-GR"/>
        </w:rPr>
        <w:t>Συµβουλίου</w:t>
      </w:r>
      <w:proofErr w:type="spellEnd"/>
      <w:r w:rsidRPr="00C96128">
        <w:rPr>
          <w:bCs/>
          <w:lang w:val="el-GR"/>
        </w:rPr>
        <w:t xml:space="preserve"> της 16ης Απριλίου 2014 για την έκδοση ηλεκτρονικών </w:t>
      </w:r>
      <w:proofErr w:type="spellStart"/>
      <w:r w:rsidRPr="00C96128">
        <w:rPr>
          <w:bCs/>
          <w:lang w:val="el-GR"/>
        </w:rPr>
        <w:t>τιµολογίων</w:t>
      </w:r>
      <w:proofErr w:type="spellEnd"/>
      <w:r w:rsidRPr="00C96128">
        <w:rPr>
          <w:bCs/>
          <w:lang w:val="el-GR"/>
        </w:rPr>
        <w:t xml:space="preserve"> στο πλαίσιο </w:t>
      </w:r>
      <w:proofErr w:type="spellStart"/>
      <w:r w:rsidRPr="00C96128">
        <w:rPr>
          <w:bCs/>
          <w:lang w:val="el-GR"/>
        </w:rPr>
        <w:t>δηµόσιων</w:t>
      </w:r>
      <w:proofErr w:type="spellEnd"/>
      <w:r w:rsidRPr="00C96128">
        <w:rPr>
          <w:bCs/>
          <w:lang w:val="el-GR"/>
        </w:rPr>
        <w:t xml:space="preserve"> </w:t>
      </w:r>
      <w:proofErr w:type="spellStart"/>
      <w:r w:rsidRPr="00C96128">
        <w:rPr>
          <w:bCs/>
          <w:lang w:val="el-GR"/>
        </w:rPr>
        <w:t>συµβάσεων</w:t>
      </w:r>
      <w:proofErr w:type="spellEnd"/>
      <w:r w:rsidRPr="00C96128">
        <w:rPr>
          <w:bCs/>
          <w:lang w:val="el-GR"/>
        </w:rPr>
        <w:t xml:space="preserve"> και λοιπές διατάξεις” (ΦΕΚ 44/Α/09-03-2019).</w:t>
      </w:r>
    </w:p>
    <w:p w14:paraId="14B355F9"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 Π.Δ. 39/2017 “Κανονισμός εξέτασης Προδικαστικών Προσφυγών ενώπιων της Αρχής Εξέτασης Προδικαστικών Προσφυγών” (ΦΕΚ 64/Α/04-05-2017).</w:t>
      </w:r>
    </w:p>
    <w:p w14:paraId="3EF5E4A2"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Τον Ν. 3419/2005 “Γενικό Εμπορικό Μητρώο (Γ.Ε.ΜΗ.) και Εκσυγχρονισμός της Επιμελητηριακής Νομοθεσίας” (ΦΕΚ 297/Α/06-12-2005).</w:t>
      </w:r>
    </w:p>
    <w:p w14:paraId="7A50F703"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 xml:space="preserve">Την </w:t>
      </w:r>
      <w:proofErr w:type="spellStart"/>
      <w:r w:rsidRPr="00C96128">
        <w:rPr>
          <w:bCs/>
          <w:lang w:val="el-GR"/>
        </w:rPr>
        <w:t>αριθμ</w:t>
      </w:r>
      <w:proofErr w:type="spellEnd"/>
      <w:r w:rsidRPr="00C96128">
        <w:rPr>
          <w:bCs/>
          <w:lang w:val="el-GR"/>
        </w:rPr>
        <w:t xml:space="preserve">. 63446/2021 Κ.Υ.Α. “Καθορισμός Εθνικού </w:t>
      </w:r>
      <w:proofErr w:type="spellStart"/>
      <w:r w:rsidRPr="00C96128">
        <w:rPr>
          <w:bCs/>
          <w:lang w:val="el-GR"/>
        </w:rPr>
        <w:t>Μορφότυπου</w:t>
      </w:r>
      <w:proofErr w:type="spellEnd"/>
      <w:r w:rsidRPr="00C96128">
        <w:rPr>
          <w:bCs/>
          <w:lang w:val="el-GR"/>
        </w:rPr>
        <w:t xml:space="preserve"> ηλεκτρονικού τιμολογίου στο πλαίσιο των Δημοσίων Συμβάσεων” (2338/Β/02-06-2021).</w:t>
      </w:r>
    </w:p>
    <w:p w14:paraId="0F2117F8"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 xml:space="preserve">Τον Ν. 4635/2019 (ιδίως  των άρθρων 85 </w:t>
      </w:r>
      <w:proofErr w:type="spellStart"/>
      <w:r w:rsidRPr="00C96128">
        <w:rPr>
          <w:bCs/>
          <w:lang w:val="el-GR"/>
        </w:rPr>
        <w:t>επ</w:t>
      </w:r>
      <w:proofErr w:type="spellEnd"/>
      <w:r w:rsidRPr="00C96128">
        <w:rPr>
          <w:bCs/>
          <w:lang w:val="el-GR"/>
        </w:rPr>
        <w:t>.) “Επενδύω στην Ελλάδα και άλλες διατάξεις” (ΦΕΚ 167/Α/30-10-2019).</w:t>
      </w:r>
    </w:p>
    <w:p w14:paraId="03A12B89"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 Π.Δ. 28/2015 “Κωδικοποίηση διατάξεων για την πρόσβαση σε δημόσια έγγραφα και στοιχεία» ΦΕΚ (34/Α/23-03-2015).</w:t>
      </w:r>
    </w:p>
    <w:p w14:paraId="590FE136" w14:textId="77777777" w:rsidR="005B6AE0" w:rsidRPr="00DE0589" w:rsidRDefault="005B6AE0" w:rsidP="005B6AE0">
      <w:pPr>
        <w:pStyle w:val="ListParagraph"/>
        <w:numPr>
          <w:ilvl w:val="0"/>
          <w:numId w:val="288"/>
        </w:numPr>
        <w:suppressAutoHyphens w:val="0"/>
        <w:spacing w:before="120"/>
        <w:ind w:left="425" w:hanging="426"/>
        <w:contextualSpacing w:val="0"/>
        <w:rPr>
          <w:bCs/>
          <w:lang w:val="el-GR"/>
        </w:rPr>
      </w:pPr>
      <w:r w:rsidRPr="00C96128">
        <w:rPr>
          <w:bCs/>
          <w:lang w:val="el-GR"/>
        </w:rPr>
        <w:t>Τον Ν. 2859/2000 “Κύρωση Κώδικα Φόρου Προστιθέμενης Αξίας” (ΦΕΚ 248/Α/07-11-2000).</w:t>
      </w:r>
    </w:p>
    <w:p w14:paraId="513FC888"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16FCE32C" w14:textId="77777777" w:rsidR="005B6AE0"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84793A1"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CF756D7" w14:textId="412F4A34"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7CB374C"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A151323"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Το Α.39 του Ν. 4578/2018 «Μείωση ασφαλιστικών εισφορών και άλλες διατάξεις» (ΦΕΚ 200/Α/03-12-2018).</w:t>
      </w:r>
    </w:p>
    <w:p w14:paraId="358BE5DB"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48F7">
        <w:rPr>
          <w:bCs/>
          <w:lang w:val="el-GR"/>
        </w:rPr>
        <w:t>αρ</w:t>
      </w:r>
      <w:proofErr w:type="spellEnd"/>
      <w:r w:rsidRPr="00F548F7">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2FDC89E" w14:textId="77777777" w:rsidR="005B6AE0" w:rsidRPr="00F548F7" w:rsidRDefault="005B6AE0" w:rsidP="005B6AE0">
      <w:pPr>
        <w:pStyle w:val="ListParagraph"/>
        <w:numPr>
          <w:ilvl w:val="0"/>
          <w:numId w:val="288"/>
        </w:numPr>
        <w:suppressAutoHyphens w:val="0"/>
        <w:spacing w:before="120"/>
        <w:ind w:left="425" w:hanging="426"/>
        <w:contextualSpacing w:val="0"/>
        <w:rPr>
          <w:bCs/>
          <w:lang w:val="el-GR"/>
        </w:rPr>
      </w:pPr>
      <w:r w:rsidRPr="00F548F7">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48F7">
        <w:rPr>
          <w:bCs/>
          <w:lang w:val="el-GR"/>
        </w:rPr>
        <w:t>αρ</w:t>
      </w:r>
      <w:proofErr w:type="spellEnd"/>
      <w:r w:rsidRPr="00F548F7">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48F7">
        <w:rPr>
          <w:bCs/>
          <w:lang w:val="el-GR"/>
        </w:rPr>
        <w:t>οικ</w:t>
      </w:r>
      <w:proofErr w:type="spellEnd"/>
      <w:r w:rsidRPr="00F548F7">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D0628DE" w14:textId="77777777" w:rsidR="005B6AE0" w:rsidRDefault="005B6AE0" w:rsidP="005B6AE0">
      <w:pPr>
        <w:pStyle w:val="ListParagraph"/>
        <w:numPr>
          <w:ilvl w:val="0"/>
          <w:numId w:val="288"/>
        </w:numPr>
        <w:suppressAutoHyphens w:val="0"/>
        <w:spacing w:before="120"/>
        <w:ind w:left="425" w:hanging="426"/>
        <w:contextualSpacing w:val="0"/>
        <w:rPr>
          <w:bCs/>
          <w:lang w:val="el-GR"/>
        </w:rPr>
      </w:pPr>
      <w:r w:rsidRPr="009606C2">
        <w:rPr>
          <w:bCs/>
          <w:lang w:val="el-GR"/>
        </w:rPr>
        <w:t xml:space="preserve">Την υπ’ </w:t>
      </w:r>
      <w:proofErr w:type="spellStart"/>
      <w:r w:rsidRPr="009606C2">
        <w:rPr>
          <w:bCs/>
          <w:lang w:val="el-GR"/>
        </w:rPr>
        <w:t>αρ</w:t>
      </w:r>
      <w:proofErr w:type="spellEnd"/>
      <w:r w:rsidRPr="009606C2">
        <w:rPr>
          <w:bCs/>
          <w:lang w:val="el-GR"/>
        </w:rPr>
        <w:t xml:space="preserve">. 13216 ΕΞ 2021 Απόφαση του Υπουργού Επικρατείας «Τροποποίηση της υπ’ </w:t>
      </w:r>
      <w:proofErr w:type="spellStart"/>
      <w:r w:rsidRPr="009606C2">
        <w:rPr>
          <w:bCs/>
          <w:lang w:val="el-GR"/>
        </w:rPr>
        <w:t>αρ</w:t>
      </w:r>
      <w:proofErr w:type="spellEnd"/>
      <w:r w:rsidRPr="009606C2">
        <w:rPr>
          <w:bCs/>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205AB3D4" w14:textId="77777777" w:rsidR="005B6AE0" w:rsidRPr="000271FB" w:rsidRDefault="005B6AE0" w:rsidP="005B6AE0">
      <w:pPr>
        <w:pStyle w:val="ListParagraph"/>
        <w:numPr>
          <w:ilvl w:val="0"/>
          <w:numId w:val="288"/>
        </w:numPr>
        <w:suppressAutoHyphens w:val="0"/>
        <w:ind w:left="425" w:hanging="426"/>
        <w:contextualSpacing w:val="0"/>
        <w:rPr>
          <w:bCs/>
          <w:lang w:val="el-GR"/>
        </w:rPr>
      </w:pPr>
      <w:r w:rsidRPr="00101AB5">
        <w:rPr>
          <w:bCs/>
          <w:lang w:val="el-GR"/>
        </w:rPr>
        <w:t xml:space="preserve">Τη ΣΑTA </w:t>
      </w:r>
      <w:r>
        <w:rPr>
          <w:bCs/>
          <w:lang w:val="el-GR"/>
        </w:rPr>
        <w:t>ΤΑ</w:t>
      </w:r>
      <w:r w:rsidRPr="00101AB5">
        <w:rPr>
          <w:bCs/>
          <w:lang w:val="el-GR"/>
        </w:rPr>
        <w:t>0</w:t>
      </w:r>
      <w:r w:rsidRPr="00DC6AF7">
        <w:rPr>
          <w:bCs/>
          <w:lang w:val="el-GR"/>
        </w:rPr>
        <w:t>5</w:t>
      </w:r>
      <w:r w:rsidRPr="00101AB5">
        <w:rPr>
          <w:bCs/>
          <w:lang w:val="el-GR"/>
        </w:rPr>
        <w:t xml:space="preserve">3 </w:t>
      </w:r>
      <w:r w:rsidRPr="00683787">
        <w:rPr>
          <w:bCs/>
          <w:lang w:val="el-GR"/>
        </w:rPr>
        <w:t>(</w:t>
      </w:r>
      <w:proofErr w:type="spellStart"/>
      <w:r w:rsidRPr="00683787">
        <w:rPr>
          <w:bCs/>
          <w:lang w:val="el-GR"/>
        </w:rPr>
        <w:t>Κωδ</w:t>
      </w:r>
      <w:proofErr w:type="spellEnd"/>
      <w:r w:rsidRPr="00683787">
        <w:rPr>
          <w:bCs/>
          <w:lang w:val="el-GR"/>
        </w:rPr>
        <w:t>. Έργου: 2022ΤΑ05300002)</w:t>
      </w:r>
      <w:r>
        <w:rPr>
          <w:lang w:val="el-GR"/>
        </w:rPr>
        <w:t xml:space="preserve"> </w:t>
      </w:r>
      <w:r w:rsidRPr="00101AB5">
        <w:rPr>
          <w:bCs/>
          <w:lang w:val="el-GR"/>
        </w:rPr>
        <w:t xml:space="preserve">του Υπουργείου </w:t>
      </w:r>
      <w:r>
        <w:rPr>
          <w:bCs/>
          <w:lang w:val="el-GR"/>
        </w:rPr>
        <w:t>Ανάπτυξης και Επενδύσεων</w:t>
      </w:r>
      <w:r w:rsidRPr="00101AB5">
        <w:rPr>
          <w:bCs/>
          <w:lang w:val="el-GR"/>
        </w:rPr>
        <w:t xml:space="preserve">, με την οποία εγκρίθηκε </w:t>
      </w:r>
      <w:r w:rsidRPr="0017290D">
        <w:rPr>
          <w:lang w:val="el-GR"/>
        </w:rPr>
        <w:t xml:space="preserve">η ένταξη στο Πρόγραμμα Δημοσίων Επενδύσεων </w:t>
      </w:r>
      <w:r w:rsidRPr="00101AB5">
        <w:rPr>
          <w:bCs/>
          <w:lang w:val="el-GR"/>
        </w:rPr>
        <w:t xml:space="preserve">του Έργου </w:t>
      </w:r>
      <w:r w:rsidRPr="000271FB">
        <w:rPr>
          <w:bCs/>
          <w:lang w:val="el-GR"/>
        </w:rPr>
        <w:t>«SUB1: Σύστημα διαχείρισης στόλου Οχημάτων GPS Πυροσβεστικού Σώματος, οχημάτων Πολιτικής Προστασίας Περιφερειών και Δήμων – Δράση 16910» (κωδικός ΟΠΣ ΤΑ 5174134) στο Ταμείο Ανάκαμψης και Ανθεκτικότητας.</w:t>
      </w:r>
    </w:p>
    <w:p w14:paraId="52B18423" w14:textId="77777777" w:rsidR="005B6AE0" w:rsidRDefault="005B6AE0" w:rsidP="005B6AE0">
      <w:pPr>
        <w:pStyle w:val="ListParagraph"/>
        <w:numPr>
          <w:ilvl w:val="0"/>
          <w:numId w:val="288"/>
        </w:numPr>
        <w:suppressAutoHyphens w:val="0"/>
        <w:spacing w:before="120"/>
        <w:ind w:left="425" w:hanging="426"/>
        <w:contextualSpacing w:val="0"/>
        <w:rPr>
          <w:bCs/>
          <w:lang w:val="el-GR"/>
        </w:rPr>
      </w:pPr>
      <w:bookmarkStart w:id="42" w:name="_Hlk71646966"/>
      <w:r>
        <w:rPr>
          <w:bCs/>
          <w:lang w:val="el-GR"/>
        </w:rPr>
        <w:t>Τ</w:t>
      </w:r>
      <w:r w:rsidRPr="00833D33">
        <w:rPr>
          <w:bCs/>
          <w:lang w:val="el-GR"/>
        </w:rPr>
        <w:t xml:space="preserve">ην από </w:t>
      </w:r>
      <w:r w:rsidRPr="000271FB">
        <w:rPr>
          <w:bCs/>
          <w:lang w:val="el-GR"/>
        </w:rPr>
        <w:t>14</w:t>
      </w:r>
      <w:r w:rsidRPr="00833D33">
        <w:rPr>
          <w:bCs/>
          <w:lang w:val="el-GR"/>
        </w:rPr>
        <w:t>-</w:t>
      </w:r>
      <w:r w:rsidRPr="000271FB">
        <w:rPr>
          <w:bCs/>
          <w:lang w:val="el-GR"/>
        </w:rPr>
        <w:t>04</w:t>
      </w:r>
      <w:r w:rsidRPr="00833D33">
        <w:rPr>
          <w:bCs/>
          <w:lang w:val="el-GR"/>
        </w:rPr>
        <w:t>-202</w:t>
      </w:r>
      <w:r w:rsidRPr="000271FB">
        <w:rPr>
          <w:bCs/>
          <w:lang w:val="el-GR"/>
        </w:rPr>
        <w:t>2</w:t>
      </w:r>
      <w:r w:rsidRPr="00833D33">
        <w:rPr>
          <w:bCs/>
          <w:lang w:val="el-GR"/>
        </w:rPr>
        <w:t xml:space="preserve"> (Α.Π ΚτΠ Α.Ε.: </w:t>
      </w:r>
      <w:r w:rsidRPr="00412967">
        <w:rPr>
          <w:bCs/>
          <w:lang w:val="el-GR"/>
        </w:rPr>
        <w:t>6914</w:t>
      </w:r>
      <w:r w:rsidRPr="00C830AA">
        <w:rPr>
          <w:bCs/>
          <w:lang w:val="el-GR"/>
        </w:rPr>
        <w:t>/</w:t>
      </w:r>
      <w:r w:rsidRPr="00412967">
        <w:rPr>
          <w:bCs/>
          <w:lang w:val="el-GR"/>
        </w:rPr>
        <w:t>21</w:t>
      </w:r>
      <w:r w:rsidRPr="00C830AA">
        <w:rPr>
          <w:bCs/>
          <w:lang w:val="el-GR"/>
        </w:rPr>
        <w:t>-0</w:t>
      </w:r>
      <w:r w:rsidRPr="00412967">
        <w:rPr>
          <w:bCs/>
          <w:lang w:val="el-GR"/>
        </w:rPr>
        <w:t>4</w:t>
      </w:r>
      <w:r w:rsidRPr="00C830AA">
        <w:rPr>
          <w:bCs/>
          <w:lang w:val="el-GR"/>
        </w:rPr>
        <w:t>-202</w:t>
      </w:r>
      <w:r w:rsidRPr="00412967">
        <w:rPr>
          <w:bCs/>
          <w:lang w:val="el-GR"/>
        </w:rPr>
        <w:t>2</w:t>
      </w:r>
      <w:r w:rsidRPr="00833D33">
        <w:rPr>
          <w:bCs/>
          <w:lang w:val="el-GR"/>
        </w:rPr>
        <w:t xml:space="preserve">) Προγραμματική Συμφωνία μεταξύ του Υπουργείου </w:t>
      </w:r>
      <w:r>
        <w:rPr>
          <w:bCs/>
          <w:lang w:val="el-GR"/>
        </w:rPr>
        <w:t>Κλιματικής Κρίσης και Πολιτικής Προστασίας</w:t>
      </w:r>
      <w:r w:rsidRPr="00833D33">
        <w:rPr>
          <w:bCs/>
          <w:lang w:val="el-GR"/>
        </w:rPr>
        <w:t xml:space="preserve"> και της ΚτΠ Μ.Α.Ε., με την οποία ορίζεται η ΚτΠ Μ.Α.Ε. Δικαιούχος για την εκτέλεση του Έργου: </w:t>
      </w:r>
      <w:r w:rsidRPr="000370BE">
        <w:rPr>
          <w:iCs/>
          <w:lang w:val="el-GR"/>
        </w:rPr>
        <w:t xml:space="preserve">«Σύστημα διαχείρισης στόλου Οχημάτων GPS Πυροσβεστικού Σώματος, οχημάτων Πολιτικής Προστασίας Περιφερειών και Δήμων, Αναβάθμιση Συστήματος </w:t>
      </w:r>
      <w:r w:rsidRPr="000370BE">
        <w:rPr>
          <w:iCs/>
          <w:lang w:val="en-US"/>
        </w:rPr>
        <w:t>Engage</w:t>
      </w:r>
      <w:r w:rsidRPr="000370BE">
        <w:rPr>
          <w:iCs/>
          <w:lang w:val="el-GR"/>
        </w:rPr>
        <w:t>»</w:t>
      </w:r>
      <w:r w:rsidRPr="000370BE">
        <w:rPr>
          <w:lang w:val="el-GR"/>
        </w:rPr>
        <w:t>.</w:t>
      </w:r>
    </w:p>
    <w:p w14:paraId="7F270E6C" w14:textId="77777777" w:rsidR="005B6AE0" w:rsidRPr="006E5523" w:rsidRDefault="005B6AE0" w:rsidP="005B6AE0">
      <w:pPr>
        <w:pStyle w:val="ListParagraph"/>
        <w:numPr>
          <w:ilvl w:val="0"/>
          <w:numId w:val="288"/>
        </w:numPr>
        <w:suppressAutoHyphens w:val="0"/>
        <w:ind w:left="425" w:hanging="426"/>
        <w:contextualSpacing w:val="0"/>
        <w:rPr>
          <w:bCs/>
          <w:lang w:val="el-GR"/>
        </w:rPr>
      </w:pPr>
      <w:r w:rsidRPr="000D1934">
        <w:rPr>
          <w:bCs/>
          <w:lang w:val="el-GR"/>
        </w:rPr>
        <w:t xml:space="preserve">Το </w:t>
      </w:r>
      <w:r>
        <w:rPr>
          <w:bCs/>
          <w:lang w:val="el-GR"/>
        </w:rPr>
        <w:t xml:space="preserve">υπ’ </w:t>
      </w:r>
      <w:proofErr w:type="spellStart"/>
      <w:r>
        <w:rPr>
          <w:bCs/>
          <w:lang w:val="el-GR"/>
        </w:rPr>
        <w:t>αρ</w:t>
      </w:r>
      <w:proofErr w:type="spellEnd"/>
      <w:r>
        <w:rPr>
          <w:bCs/>
          <w:lang w:val="el-GR"/>
        </w:rPr>
        <w:t>.</w:t>
      </w:r>
      <w:r w:rsidRPr="000D1934">
        <w:rPr>
          <w:bCs/>
          <w:lang w:val="el-GR"/>
        </w:rPr>
        <w:t xml:space="preserve"> </w:t>
      </w:r>
      <w:proofErr w:type="spellStart"/>
      <w:r w:rsidRPr="000D1934">
        <w:rPr>
          <w:bCs/>
          <w:lang w:val="el-GR"/>
        </w:rPr>
        <w:t>πρωτ</w:t>
      </w:r>
      <w:proofErr w:type="spellEnd"/>
      <w:r w:rsidRPr="000D1934">
        <w:rPr>
          <w:bCs/>
          <w:lang w:val="el-GR"/>
        </w:rPr>
        <w:t xml:space="preserve">.: </w:t>
      </w:r>
      <w:r w:rsidRPr="006E5523">
        <w:rPr>
          <w:bCs/>
          <w:lang w:val="el-GR"/>
        </w:rPr>
        <w:t>67131</w:t>
      </w:r>
      <w:r w:rsidRPr="000D1934">
        <w:rPr>
          <w:bCs/>
          <w:lang w:val="el-GR"/>
        </w:rPr>
        <w:t xml:space="preserve"> ΕΞ 2022/</w:t>
      </w:r>
      <w:r w:rsidRPr="006E5523">
        <w:rPr>
          <w:bCs/>
          <w:lang w:val="el-GR"/>
        </w:rPr>
        <w:t>18</w:t>
      </w:r>
      <w:r w:rsidRPr="000D1934">
        <w:rPr>
          <w:bCs/>
          <w:lang w:val="el-GR"/>
        </w:rPr>
        <w:t>-0</w:t>
      </w:r>
      <w:r w:rsidRPr="006E5523">
        <w:rPr>
          <w:bCs/>
          <w:lang w:val="el-GR"/>
        </w:rPr>
        <w:t>5</w:t>
      </w:r>
      <w:r w:rsidRPr="000D1934">
        <w:rPr>
          <w:bCs/>
          <w:lang w:val="el-GR"/>
        </w:rPr>
        <w:t>-2022 (Α.Π. ΚτΠ Μ.Α.Ε.:</w:t>
      </w:r>
      <w:r w:rsidRPr="000D1934">
        <w:rPr>
          <w:lang w:val="el-GR"/>
        </w:rPr>
        <w:t xml:space="preserve"> </w:t>
      </w:r>
      <w:r w:rsidRPr="006E5523">
        <w:rPr>
          <w:bCs/>
          <w:lang w:val="el-GR"/>
        </w:rPr>
        <w:t>8609/19-05-2022</w:t>
      </w:r>
      <w:r w:rsidRPr="000D1934">
        <w:rPr>
          <w:bCs/>
          <w:lang w:val="el-GR"/>
        </w:rPr>
        <w:t>) έγγραφο του Υπουργείου Οικονομικών/ΕΥΣΤΑ με θέμα: “</w:t>
      </w:r>
      <w:r w:rsidRPr="006E5523">
        <w:rPr>
          <w:bCs/>
          <w:lang w:val="el-GR"/>
        </w:rPr>
        <w:t xml:space="preserve">Ένταξη του Έργου με τίτλο </w:t>
      </w:r>
      <w:bookmarkStart w:id="43" w:name="_Hlk105065013"/>
      <w:r w:rsidRPr="006E5523">
        <w:rPr>
          <w:bCs/>
          <w:lang w:val="el-GR"/>
        </w:rPr>
        <w:t>«SUB1: Σύστημα διαχείρισης στόλου Οχημάτων GPS Πυροσβεστικού Σώματος, οχημάτων Πολιτικής Προστασίας Περιφερειών και Δήμων</w:t>
      </w:r>
      <w:bookmarkEnd w:id="43"/>
      <w:r w:rsidRPr="006E5523">
        <w:rPr>
          <w:bCs/>
          <w:lang w:val="el-GR"/>
        </w:rPr>
        <w:t xml:space="preserve"> – Δράση 16910» (κωδικός ΟΠΣ ΤΑ 5174134) στο Ταμείο Ανάκαμψης και Ανθεκτικότητας”.</w:t>
      </w:r>
    </w:p>
    <w:p w14:paraId="18615207" w14:textId="77777777" w:rsidR="005B6AE0" w:rsidRPr="00A07E26" w:rsidRDefault="005B6AE0" w:rsidP="005B6AE0">
      <w:pPr>
        <w:pStyle w:val="ListParagraph"/>
        <w:numPr>
          <w:ilvl w:val="0"/>
          <w:numId w:val="288"/>
        </w:numPr>
        <w:suppressAutoHyphens w:val="0"/>
        <w:ind w:left="425" w:hanging="426"/>
        <w:contextualSpacing w:val="0"/>
        <w:rPr>
          <w:bCs/>
          <w:lang w:val="el-GR"/>
        </w:rPr>
      </w:pPr>
      <w:r w:rsidRPr="00A07E26">
        <w:rPr>
          <w:bCs/>
          <w:lang w:val="el-GR"/>
        </w:rPr>
        <w:t xml:space="preserve">Την υπ’ </w:t>
      </w:r>
      <w:proofErr w:type="spellStart"/>
      <w:r w:rsidRPr="00A07E26">
        <w:rPr>
          <w:bCs/>
          <w:lang w:val="el-GR"/>
        </w:rPr>
        <w:t>αρ</w:t>
      </w:r>
      <w:proofErr w:type="spellEnd"/>
      <w:r w:rsidRPr="00A07E26">
        <w:rPr>
          <w:bCs/>
          <w:lang w:val="el-GR"/>
        </w:rPr>
        <w:t xml:space="preserve">. </w:t>
      </w:r>
      <w:proofErr w:type="spellStart"/>
      <w:r w:rsidRPr="00A07E26">
        <w:rPr>
          <w:bCs/>
          <w:lang w:val="el-GR"/>
        </w:rPr>
        <w:t>πρωτ</w:t>
      </w:r>
      <w:proofErr w:type="spellEnd"/>
      <w:r w:rsidRPr="00A07E26">
        <w:rPr>
          <w:bCs/>
          <w:lang w:val="el-GR"/>
        </w:rPr>
        <w:t>. 54489/26-05-2022 (Α.Π. ΚτΠ Μ.Α.Ε.: 9499/31-05-2022) Απόφαση του Υπουργείου Ανάπτυξης και Επενδύσεων περί έγκρισης της ένταξης στο ΠΔΕ 2022 του έργου με τίτλο «SUB1: Σύστημα διαχείρισης στόλου Οχημάτων GPS Πυροσβεστικού Σώματος, οχημάτων Πολιτικής Προστασίας Περιφερειών και Δήμων (Κωδικός ΟΠΣ ΤΑ 5174134).</w:t>
      </w:r>
    </w:p>
    <w:p w14:paraId="689495B5" w14:textId="1FD7941C" w:rsidR="005B6AE0" w:rsidRPr="00AD4388" w:rsidRDefault="005B6AE0" w:rsidP="005B6AE0">
      <w:pPr>
        <w:pStyle w:val="ListParagraph"/>
        <w:numPr>
          <w:ilvl w:val="0"/>
          <w:numId w:val="288"/>
        </w:numPr>
        <w:suppressAutoHyphens w:val="0"/>
        <w:spacing w:before="120"/>
        <w:ind w:left="425" w:hanging="426"/>
        <w:contextualSpacing w:val="0"/>
        <w:rPr>
          <w:bCs/>
          <w:lang w:val="el-GR"/>
        </w:rPr>
      </w:pPr>
      <w:r w:rsidRPr="00AD4388">
        <w:rPr>
          <w:bCs/>
          <w:lang w:val="el-GR"/>
        </w:rPr>
        <w:t xml:space="preserve">Την </w:t>
      </w:r>
      <w:proofErr w:type="spellStart"/>
      <w:r w:rsidRPr="00AD4388">
        <w:rPr>
          <w:bCs/>
          <w:lang w:val="el-GR"/>
        </w:rPr>
        <w:t>υπ΄αρ</w:t>
      </w:r>
      <w:proofErr w:type="spellEnd"/>
      <w:r w:rsidRPr="00AD4388">
        <w:rPr>
          <w:bCs/>
          <w:lang w:val="el-GR"/>
        </w:rPr>
        <w:t xml:space="preserve">. </w:t>
      </w:r>
      <w:proofErr w:type="spellStart"/>
      <w:r w:rsidRPr="00AD4388">
        <w:rPr>
          <w:bCs/>
          <w:lang w:val="el-GR"/>
        </w:rPr>
        <w:t>πρωτ</w:t>
      </w:r>
      <w:proofErr w:type="spellEnd"/>
      <w:r w:rsidRPr="00AD4388">
        <w:rPr>
          <w:bCs/>
          <w:lang w:val="el-GR"/>
        </w:rPr>
        <w:t xml:space="preserve">. </w:t>
      </w:r>
      <w:r w:rsidRPr="00FE1601">
        <w:rPr>
          <w:lang w:val="el-GR"/>
        </w:rPr>
        <w:t xml:space="preserve">5090/02-06-2022 </w:t>
      </w:r>
      <w:r w:rsidRPr="00AD4388">
        <w:rPr>
          <w:bCs/>
          <w:lang w:val="el-GR"/>
        </w:rPr>
        <w:t>(Α.Π.</w:t>
      </w:r>
      <w:r w:rsidRPr="00191043">
        <w:rPr>
          <w:bCs/>
          <w:lang w:val="el-GR"/>
        </w:rPr>
        <w:t xml:space="preserve"> ΚτΠ Μ.Α.Ε.</w:t>
      </w:r>
      <w:r>
        <w:rPr>
          <w:bCs/>
          <w:lang w:val="el-GR"/>
        </w:rPr>
        <w:t xml:space="preserve"> </w:t>
      </w:r>
      <w:r w:rsidRPr="00FE1601">
        <w:rPr>
          <w:lang w:val="el-GR"/>
        </w:rPr>
        <w:t>9699/02-06-2022</w:t>
      </w:r>
      <w:r w:rsidRPr="00AD4388">
        <w:rPr>
          <w:bCs/>
          <w:lang w:val="el-GR"/>
        </w:rPr>
        <w:t xml:space="preserve">) έγγραφο του Υπουργείου </w:t>
      </w:r>
      <w:r w:rsidRPr="00FE1601">
        <w:rPr>
          <w:lang w:val="el-GR"/>
        </w:rPr>
        <w:t>Κλιματικής Κρίσης και Πολιτικής Προστασίας</w:t>
      </w:r>
      <w:r w:rsidRPr="00AD4388">
        <w:rPr>
          <w:bCs/>
          <w:lang w:val="el-GR"/>
        </w:rPr>
        <w:t xml:space="preserve"> με θέμα:</w:t>
      </w:r>
      <w:r>
        <w:rPr>
          <w:bCs/>
          <w:lang w:val="el-GR"/>
        </w:rPr>
        <w:t xml:space="preserve"> </w:t>
      </w:r>
      <w:r w:rsidRPr="00AD4388">
        <w:rPr>
          <w:bCs/>
          <w:lang w:val="el-GR"/>
        </w:rPr>
        <w:t xml:space="preserve">”Παροχή σύμφωνης γνώμης επί του τεύχους διακήρυξης </w:t>
      </w:r>
      <w:r w:rsidRPr="0083587A">
        <w:rPr>
          <w:bCs/>
          <w:lang w:val="el-GR"/>
        </w:rPr>
        <w:t xml:space="preserve">του έργου με τίτλο </w:t>
      </w:r>
      <w:r w:rsidRPr="009E4682">
        <w:rPr>
          <w:iCs/>
          <w:lang w:val="el-GR"/>
        </w:rPr>
        <w:t xml:space="preserve">«Σύστημα διαχείρισης στόλου Οχημάτων GPS </w:t>
      </w:r>
      <w:r w:rsidRPr="009E4682">
        <w:rPr>
          <w:iCs/>
          <w:lang w:val="el-GR"/>
        </w:rPr>
        <w:lastRenderedPageBreak/>
        <w:t>Πυροσβεστικού Σώματος, οχημάτων Πολιτικής Προστασίας Περιφερειών και Δήμων»,</w:t>
      </w:r>
      <w:r w:rsidRPr="009E4682">
        <w:rPr>
          <w:b/>
          <w:bCs/>
          <w:iCs/>
          <w:lang w:val="el-GR"/>
        </w:rPr>
        <w:t xml:space="preserve"> </w:t>
      </w:r>
      <w:r w:rsidRPr="009E4682">
        <w:rPr>
          <w:bCs/>
          <w:lang w:val="el-GR"/>
        </w:rPr>
        <w:t>με Κωδικό ΟΠΣ ΤΑ 5174134</w:t>
      </w:r>
      <w:r w:rsidRPr="0083587A">
        <w:rPr>
          <w:bCs/>
          <w:lang w:val="el-GR"/>
        </w:rPr>
        <w:t>”</w:t>
      </w:r>
      <w:r w:rsidRPr="00191043">
        <w:rPr>
          <w:bCs/>
          <w:lang w:val="el-GR"/>
        </w:rPr>
        <w:t>.</w:t>
      </w:r>
    </w:p>
    <w:p w14:paraId="01399A2A" w14:textId="77777777" w:rsidR="00DE55C8" w:rsidRPr="001C0FF3" w:rsidRDefault="00DE55C8" w:rsidP="00DE55C8">
      <w:pPr>
        <w:pStyle w:val="ListParagraph"/>
        <w:numPr>
          <w:ilvl w:val="0"/>
          <w:numId w:val="288"/>
        </w:numPr>
        <w:suppressAutoHyphens w:val="0"/>
        <w:spacing w:before="120"/>
        <w:ind w:left="425" w:hanging="426"/>
        <w:contextualSpacing w:val="0"/>
        <w:rPr>
          <w:bCs/>
          <w:lang w:val="el-GR"/>
        </w:rPr>
      </w:pPr>
      <w:r w:rsidRPr="001C0FF3">
        <w:rPr>
          <w:bCs/>
          <w:lang w:val="el-GR"/>
        </w:rPr>
        <w:t xml:space="preserve">Το υπ’ </w:t>
      </w:r>
      <w:proofErr w:type="spellStart"/>
      <w:r w:rsidRPr="001C0FF3">
        <w:rPr>
          <w:bCs/>
          <w:lang w:val="el-GR"/>
        </w:rPr>
        <w:t>αρ</w:t>
      </w:r>
      <w:proofErr w:type="spellEnd"/>
      <w:r w:rsidRPr="001C0FF3">
        <w:rPr>
          <w:bCs/>
          <w:lang w:val="el-GR"/>
        </w:rPr>
        <w:t xml:space="preserve">. </w:t>
      </w:r>
      <w:proofErr w:type="spellStart"/>
      <w:r w:rsidRPr="001C0FF3">
        <w:rPr>
          <w:bCs/>
          <w:lang w:val="el-GR"/>
        </w:rPr>
        <w:t>πρωτ</w:t>
      </w:r>
      <w:proofErr w:type="spellEnd"/>
      <w:r w:rsidRPr="001C0FF3">
        <w:rPr>
          <w:bCs/>
          <w:lang w:val="el-GR"/>
        </w:rPr>
        <w:t xml:space="preserve">. 106784/25-07-2022 (Α.Π </w:t>
      </w:r>
      <w:bookmarkStart w:id="44" w:name="_Hlk97899700"/>
      <w:r w:rsidRPr="001C0FF3">
        <w:rPr>
          <w:bCs/>
          <w:lang w:val="el-GR"/>
        </w:rPr>
        <w:t xml:space="preserve">ΚτΠ Μ.Α.Ε. </w:t>
      </w:r>
      <w:bookmarkEnd w:id="44"/>
      <w:r w:rsidRPr="001C0FF3">
        <w:rPr>
          <w:bCs/>
          <w:lang w:val="el-GR"/>
        </w:rPr>
        <w:t>13146/25-07-2022) έγγραφο της ΕΥΣΤΑ με θέμα: ”Έγκριση διακήρυξης για την ανάθεση της σύμβασης «Σύστημα διαχείρισης στόλου Οχημάτων GPS Πυροσβεστικού Σώματος, οχημάτων Πολιτικής Προστασίας Περιφερειών και Δήμων» της Δράσης 16910 «Αναβάθμιση εξοπλισμού πολιτικής προστασίας» (Κωδικός ΟΠΣ ΤΑ 5174134)”.</w:t>
      </w:r>
    </w:p>
    <w:p w14:paraId="19DBFA67" w14:textId="77777777" w:rsidR="00DE55C8" w:rsidRPr="0083587A" w:rsidRDefault="00DE55C8" w:rsidP="00DE55C8">
      <w:pPr>
        <w:pStyle w:val="ListParagraph"/>
        <w:numPr>
          <w:ilvl w:val="0"/>
          <w:numId w:val="288"/>
        </w:numPr>
        <w:suppressAutoHyphens w:val="0"/>
        <w:spacing w:before="120"/>
        <w:ind w:left="425" w:hanging="426"/>
        <w:contextualSpacing w:val="0"/>
        <w:rPr>
          <w:bCs/>
          <w:lang w:val="el-GR"/>
        </w:rPr>
      </w:pPr>
      <w:r w:rsidRPr="0083587A">
        <w:rPr>
          <w:bCs/>
          <w:lang w:val="el-GR"/>
        </w:rPr>
        <w:t xml:space="preserve">Την Απόφαση του ΔΣ της ΚτΠ Μ.Α.Ε. κατά την υπ’ </w:t>
      </w:r>
      <w:proofErr w:type="spellStart"/>
      <w:r w:rsidRPr="0083587A">
        <w:rPr>
          <w:bCs/>
          <w:lang w:val="el-GR"/>
        </w:rPr>
        <w:t>αρ</w:t>
      </w:r>
      <w:proofErr w:type="spellEnd"/>
      <w:r w:rsidRPr="0083587A">
        <w:rPr>
          <w:bCs/>
          <w:lang w:val="el-GR"/>
        </w:rPr>
        <w:t>. 688/30-07-2019 Συνεδρίασή του, με θέμα Εκλογή Διευθύνοντος Συμβούλου (Θέμα 1).</w:t>
      </w:r>
    </w:p>
    <w:p w14:paraId="2721FD4A" w14:textId="77777777" w:rsidR="00DE55C8" w:rsidRPr="00191043" w:rsidRDefault="00DE55C8" w:rsidP="00DE55C8">
      <w:pPr>
        <w:pStyle w:val="ListParagraph"/>
        <w:numPr>
          <w:ilvl w:val="0"/>
          <w:numId w:val="288"/>
        </w:numPr>
        <w:suppressAutoHyphens w:val="0"/>
        <w:spacing w:before="120"/>
        <w:ind w:left="425" w:hanging="426"/>
        <w:contextualSpacing w:val="0"/>
        <w:rPr>
          <w:bCs/>
          <w:lang w:val="el-GR"/>
        </w:rPr>
      </w:pPr>
      <w:r w:rsidRPr="00F548F7">
        <w:rPr>
          <w:bCs/>
          <w:lang w:val="el-GR"/>
        </w:rPr>
        <w:t xml:space="preserve">Την Απόφαση του Διευθύνοντος Συμβούλου της ΚτΠ Μ.Α.Ε. με </w:t>
      </w:r>
      <w:proofErr w:type="spellStart"/>
      <w:r w:rsidRPr="00F548F7">
        <w:rPr>
          <w:bCs/>
          <w:lang w:val="el-GR"/>
        </w:rPr>
        <w:t>Αρ</w:t>
      </w:r>
      <w:proofErr w:type="spellEnd"/>
      <w:r w:rsidRPr="00F548F7">
        <w:rPr>
          <w:bCs/>
          <w:lang w:val="el-GR"/>
        </w:rPr>
        <w:t xml:space="preserve">. </w:t>
      </w:r>
      <w:proofErr w:type="spellStart"/>
      <w:r w:rsidRPr="00F548F7">
        <w:rPr>
          <w:bCs/>
          <w:lang w:val="el-GR"/>
        </w:rPr>
        <w:t>Πρωτ</w:t>
      </w:r>
      <w:proofErr w:type="spellEnd"/>
      <w:r w:rsidRPr="00F548F7">
        <w:rPr>
          <w:bCs/>
          <w:lang w:val="el-GR"/>
        </w:rPr>
        <w:t xml:space="preserve">. </w:t>
      </w:r>
      <w:r w:rsidRPr="0083587A">
        <w:rPr>
          <w:bCs/>
          <w:lang w:val="el-GR"/>
        </w:rPr>
        <w:t>9069</w:t>
      </w:r>
      <w:r w:rsidRPr="00F548F7">
        <w:rPr>
          <w:bCs/>
          <w:lang w:val="el-GR"/>
        </w:rPr>
        <w:t>/</w:t>
      </w:r>
      <w:r w:rsidRPr="0083587A">
        <w:rPr>
          <w:bCs/>
          <w:lang w:val="el-GR"/>
        </w:rPr>
        <w:t>25</w:t>
      </w:r>
      <w:r w:rsidRPr="00F548F7">
        <w:rPr>
          <w:bCs/>
          <w:lang w:val="el-GR"/>
        </w:rPr>
        <w:t>-</w:t>
      </w:r>
      <w:r w:rsidRPr="0083587A">
        <w:rPr>
          <w:bCs/>
          <w:lang w:val="el-GR"/>
        </w:rPr>
        <w:t>05</w:t>
      </w:r>
      <w:r w:rsidRPr="00F548F7">
        <w:rPr>
          <w:bCs/>
          <w:lang w:val="el-GR"/>
        </w:rPr>
        <w:t>-202</w:t>
      </w:r>
      <w:r w:rsidRPr="0083587A">
        <w:rPr>
          <w:bCs/>
          <w:lang w:val="el-GR"/>
        </w:rPr>
        <w:t>2</w:t>
      </w:r>
      <w:r w:rsidRPr="00F548F7">
        <w:rPr>
          <w:bCs/>
          <w:lang w:val="el-GR"/>
        </w:rPr>
        <w:t xml:space="preserve"> και θέμα «Εξουσιοδοτήσεις προς τους Γενικούς Διευθυντές και Διευθυντές».</w:t>
      </w:r>
    </w:p>
    <w:p w14:paraId="5DFEC3E1" w14:textId="77777777" w:rsidR="00DE55C8" w:rsidRPr="00585EE2" w:rsidRDefault="00DE55C8" w:rsidP="00DE55C8">
      <w:pPr>
        <w:pStyle w:val="ListParagraph"/>
        <w:numPr>
          <w:ilvl w:val="0"/>
          <w:numId w:val="288"/>
        </w:numPr>
        <w:suppressAutoHyphens w:val="0"/>
        <w:spacing w:before="120"/>
        <w:ind w:left="425" w:hanging="426"/>
        <w:contextualSpacing w:val="0"/>
        <w:rPr>
          <w:bCs/>
          <w:lang w:val="el-GR"/>
        </w:rPr>
      </w:pPr>
      <w:r w:rsidRPr="00191043">
        <w:rPr>
          <w:bCs/>
          <w:lang w:val="el-GR"/>
        </w:rPr>
        <w:t xml:space="preserve">Την Απόφαση του Διοικητικού Συμβουλίου της  ΚτΠ Μ.Α.Ε. κατά την υπ’ </w:t>
      </w:r>
      <w:proofErr w:type="spellStart"/>
      <w:r w:rsidRPr="00191043">
        <w:rPr>
          <w:bCs/>
          <w:lang w:val="el-GR"/>
        </w:rPr>
        <w:t>αρ</w:t>
      </w:r>
      <w:proofErr w:type="spellEnd"/>
      <w:r w:rsidRPr="00191043">
        <w:rPr>
          <w:bCs/>
          <w:lang w:val="el-GR"/>
        </w:rPr>
        <w:t xml:space="preserve">. </w:t>
      </w:r>
      <w:r w:rsidRPr="00585EE2">
        <w:rPr>
          <w:bCs/>
          <w:lang w:val="el-GR"/>
        </w:rPr>
        <w:t xml:space="preserve">851/28.07.2022 </w:t>
      </w:r>
      <w:r w:rsidRPr="00191043">
        <w:rPr>
          <w:bCs/>
          <w:lang w:val="el-GR"/>
        </w:rPr>
        <w:t xml:space="preserve">Συνεδρίασή </w:t>
      </w:r>
      <w:r w:rsidRPr="00585EE2">
        <w:rPr>
          <w:bCs/>
          <w:lang w:val="el-GR"/>
        </w:rPr>
        <w:t>του (Θέμα 3.1).</w:t>
      </w:r>
    </w:p>
    <w:p w14:paraId="07F462FD" w14:textId="0F35F6F5" w:rsidR="005B6AE0" w:rsidRDefault="005B6AE0" w:rsidP="005B6AE0">
      <w:pPr>
        <w:suppressAutoHyphens w:val="0"/>
        <w:spacing w:before="120"/>
        <w:rPr>
          <w:bCs/>
          <w:lang w:val="el-GR"/>
        </w:rPr>
      </w:pPr>
    </w:p>
    <w:p w14:paraId="244FD4FF" w14:textId="25AAF2C3" w:rsidR="0014102F" w:rsidRDefault="0014102F" w:rsidP="005B6AE0">
      <w:pPr>
        <w:suppressAutoHyphens w:val="0"/>
        <w:spacing w:before="120"/>
        <w:rPr>
          <w:bCs/>
          <w:lang w:val="el-GR"/>
        </w:rPr>
      </w:pPr>
    </w:p>
    <w:p w14:paraId="2A2FD831" w14:textId="08858FDE" w:rsidR="0014102F" w:rsidRDefault="0014102F" w:rsidP="005B6AE0">
      <w:pPr>
        <w:suppressAutoHyphens w:val="0"/>
        <w:spacing w:before="120"/>
        <w:rPr>
          <w:bCs/>
          <w:lang w:val="el-GR"/>
        </w:rPr>
      </w:pPr>
    </w:p>
    <w:p w14:paraId="06ECF6BE" w14:textId="4BC28840" w:rsidR="0014102F" w:rsidRDefault="0014102F" w:rsidP="005B6AE0">
      <w:pPr>
        <w:suppressAutoHyphens w:val="0"/>
        <w:spacing w:before="120"/>
        <w:rPr>
          <w:bCs/>
          <w:lang w:val="el-GR"/>
        </w:rPr>
      </w:pPr>
    </w:p>
    <w:p w14:paraId="00F1E60E" w14:textId="5B1362A7" w:rsidR="0014102F" w:rsidRDefault="0014102F" w:rsidP="005B6AE0">
      <w:pPr>
        <w:suppressAutoHyphens w:val="0"/>
        <w:spacing w:before="120"/>
        <w:rPr>
          <w:bCs/>
          <w:lang w:val="el-GR"/>
        </w:rPr>
      </w:pPr>
    </w:p>
    <w:p w14:paraId="11BC8A05" w14:textId="0907AF98" w:rsidR="0014102F" w:rsidRDefault="0014102F" w:rsidP="005B6AE0">
      <w:pPr>
        <w:suppressAutoHyphens w:val="0"/>
        <w:spacing w:before="120"/>
        <w:rPr>
          <w:bCs/>
          <w:lang w:val="el-GR"/>
        </w:rPr>
      </w:pPr>
    </w:p>
    <w:p w14:paraId="06E82287" w14:textId="12815363" w:rsidR="0014102F" w:rsidRDefault="0014102F" w:rsidP="005B6AE0">
      <w:pPr>
        <w:suppressAutoHyphens w:val="0"/>
        <w:spacing w:before="120"/>
        <w:rPr>
          <w:bCs/>
          <w:lang w:val="el-GR"/>
        </w:rPr>
      </w:pPr>
    </w:p>
    <w:p w14:paraId="0668B53D" w14:textId="79FDA871" w:rsidR="0014102F" w:rsidRDefault="0014102F" w:rsidP="005B6AE0">
      <w:pPr>
        <w:suppressAutoHyphens w:val="0"/>
        <w:spacing w:before="120"/>
        <w:rPr>
          <w:bCs/>
          <w:lang w:val="el-GR"/>
        </w:rPr>
      </w:pPr>
    </w:p>
    <w:p w14:paraId="1333FB9A" w14:textId="4C4802DC" w:rsidR="0014102F" w:rsidRDefault="0014102F" w:rsidP="005B6AE0">
      <w:pPr>
        <w:suppressAutoHyphens w:val="0"/>
        <w:spacing w:before="120"/>
        <w:rPr>
          <w:bCs/>
          <w:lang w:val="el-GR"/>
        </w:rPr>
      </w:pPr>
    </w:p>
    <w:p w14:paraId="01A28971" w14:textId="537F6D85" w:rsidR="0014102F" w:rsidRDefault="0014102F" w:rsidP="005B6AE0">
      <w:pPr>
        <w:suppressAutoHyphens w:val="0"/>
        <w:spacing w:before="120"/>
        <w:rPr>
          <w:bCs/>
          <w:lang w:val="el-GR"/>
        </w:rPr>
      </w:pPr>
    </w:p>
    <w:p w14:paraId="5A996D5E" w14:textId="4B05A396" w:rsidR="0014102F" w:rsidRDefault="0014102F" w:rsidP="005B6AE0">
      <w:pPr>
        <w:suppressAutoHyphens w:val="0"/>
        <w:spacing w:before="120"/>
        <w:rPr>
          <w:bCs/>
          <w:lang w:val="el-GR"/>
        </w:rPr>
      </w:pPr>
    </w:p>
    <w:p w14:paraId="326195AC" w14:textId="64B7BBB4" w:rsidR="0014102F" w:rsidRDefault="0014102F" w:rsidP="005B6AE0">
      <w:pPr>
        <w:suppressAutoHyphens w:val="0"/>
        <w:spacing w:before="120"/>
        <w:rPr>
          <w:bCs/>
          <w:lang w:val="el-GR"/>
        </w:rPr>
      </w:pPr>
    </w:p>
    <w:p w14:paraId="77A8C885" w14:textId="2121983F" w:rsidR="0014102F" w:rsidRDefault="0014102F" w:rsidP="005B6AE0">
      <w:pPr>
        <w:suppressAutoHyphens w:val="0"/>
        <w:spacing w:before="120"/>
        <w:rPr>
          <w:bCs/>
          <w:lang w:val="el-GR"/>
        </w:rPr>
      </w:pPr>
    </w:p>
    <w:p w14:paraId="20DA5B2A" w14:textId="73E82F86" w:rsidR="0014102F" w:rsidRDefault="0014102F" w:rsidP="005B6AE0">
      <w:pPr>
        <w:suppressAutoHyphens w:val="0"/>
        <w:spacing w:before="120"/>
        <w:rPr>
          <w:bCs/>
          <w:lang w:val="el-GR"/>
        </w:rPr>
      </w:pPr>
    </w:p>
    <w:p w14:paraId="2D741CA5" w14:textId="5A7BAE3F" w:rsidR="0014102F" w:rsidRDefault="0014102F" w:rsidP="005B6AE0">
      <w:pPr>
        <w:suppressAutoHyphens w:val="0"/>
        <w:spacing w:before="120"/>
        <w:rPr>
          <w:bCs/>
          <w:lang w:val="el-GR"/>
        </w:rPr>
      </w:pPr>
    </w:p>
    <w:p w14:paraId="55D88B97" w14:textId="6F6FFE7D" w:rsidR="0014102F" w:rsidRDefault="0014102F" w:rsidP="005B6AE0">
      <w:pPr>
        <w:suppressAutoHyphens w:val="0"/>
        <w:spacing w:before="120"/>
        <w:rPr>
          <w:bCs/>
          <w:lang w:val="el-GR"/>
        </w:rPr>
      </w:pPr>
    </w:p>
    <w:p w14:paraId="3682EB0F" w14:textId="57807CC8" w:rsidR="0014102F" w:rsidRDefault="0014102F" w:rsidP="005B6AE0">
      <w:pPr>
        <w:suppressAutoHyphens w:val="0"/>
        <w:spacing w:before="120"/>
        <w:rPr>
          <w:bCs/>
          <w:lang w:val="el-GR"/>
        </w:rPr>
      </w:pPr>
    </w:p>
    <w:p w14:paraId="773FF8CB" w14:textId="6C38726A" w:rsidR="0014102F" w:rsidRDefault="0014102F" w:rsidP="005B6AE0">
      <w:pPr>
        <w:suppressAutoHyphens w:val="0"/>
        <w:spacing w:before="120"/>
        <w:rPr>
          <w:bCs/>
          <w:lang w:val="el-GR"/>
        </w:rPr>
      </w:pPr>
    </w:p>
    <w:p w14:paraId="4C8A3149" w14:textId="6C91A332" w:rsidR="0014102F" w:rsidRDefault="0014102F" w:rsidP="005B6AE0">
      <w:pPr>
        <w:suppressAutoHyphens w:val="0"/>
        <w:spacing w:before="120"/>
        <w:rPr>
          <w:bCs/>
          <w:lang w:val="el-GR"/>
        </w:rPr>
      </w:pPr>
    </w:p>
    <w:p w14:paraId="2A2EA1A9" w14:textId="59FCAAD5" w:rsidR="0014102F" w:rsidRDefault="0014102F" w:rsidP="005B6AE0">
      <w:pPr>
        <w:suppressAutoHyphens w:val="0"/>
        <w:spacing w:before="120"/>
        <w:rPr>
          <w:bCs/>
          <w:lang w:val="el-GR"/>
        </w:rPr>
      </w:pPr>
    </w:p>
    <w:p w14:paraId="4D32906F" w14:textId="27DBD11C" w:rsidR="0014102F" w:rsidRDefault="0014102F" w:rsidP="005B6AE0">
      <w:pPr>
        <w:suppressAutoHyphens w:val="0"/>
        <w:spacing w:before="120"/>
        <w:rPr>
          <w:bCs/>
          <w:lang w:val="el-GR"/>
        </w:rPr>
      </w:pPr>
    </w:p>
    <w:p w14:paraId="36F1F065" w14:textId="7AA028A2" w:rsidR="0014102F" w:rsidRDefault="0014102F" w:rsidP="005B6AE0">
      <w:pPr>
        <w:suppressAutoHyphens w:val="0"/>
        <w:spacing w:before="120"/>
        <w:rPr>
          <w:bCs/>
          <w:lang w:val="el-GR"/>
        </w:rPr>
      </w:pPr>
    </w:p>
    <w:p w14:paraId="6D43B5CD" w14:textId="59A2697D" w:rsidR="0014102F" w:rsidRDefault="0014102F" w:rsidP="005B6AE0">
      <w:pPr>
        <w:suppressAutoHyphens w:val="0"/>
        <w:spacing w:before="120"/>
        <w:rPr>
          <w:bCs/>
          <w:lang w:val="el-GR"/>
        </w:rPr>
      </w:pPr>
    </w:p>
    <w:p w14:paraId="46B5CF87" w14:textId="77777777" w:rsidR="0014102F" w:rsidRDefault="0014102F" w:rsidP="005B6AE0">
      <w:pPr>
        <w:suppressAutoHyphens w:val="0"/>
        <w:spacing w:before="120"/>
        <w:rPr>
          <w:bCs/>
          <w:lang w:val="el-GR"/>
        </w:rPr>
      </w:pPr>
    </w:p>
    <w:p w14:paraId="3720439D" w14:textId="77777777" w:rsidR="005B6AE0" w:rsidRPr="005B6AE0" w:rsidRDefault="005B6AE0" w:rsidP="005B6AE0">
      <w:pPr>
        <w:suppressAutoHyphens w:val="0"/>
        <w:spacing w:before="120"/>
        <w:rPr>
          <w:bCs/>
          <w:lang w:val="el-GR"/>
        </w:rPr>
      </w:pPr>
    </w:p>
    <w:bookmarkEnd w:id="42"/>
    <w:p w14:paraId="0D60A7E5" w14:textId="77777777" w:rsidR="008338F0" w:rsidRPr="00603221" w:rsidRDefault="003355E7" w:rsidP="003A109E">
      <w:pPr>
        <w:pStyle w:val="Heading2"/>
        <w:rPr>
          <w:rFonts w:cs="Tahoma"/>
          <w:lang w:val="el-GR"/>
        </w:rPr>
      </w:pPr>
      <w:r w:rsidRPr="00B37C57">
        <w:rPr>
          <w:rFonts w:cs="Tahoma"/>
          <w:lang w:val="el-GR"/>
        </w:rPr>
        <w:lastRenderedPageBreak/>
        <w:tab/>
      </w:r>
      <w:bookmarkStart w:id="45" w:name="_Ref40979373"/>
      <w:bookmarkStart w:id="46" w:name="_Toc97194260"/>
      <w:bookmarkStart w:id="47" w:name="_Toc97194409"/>
      <w:bookmarkStart w:id="48" w:name="_Toc107309336"/>
      <w:r w:rsidRPr="00603221">
        <w:rPr>
          <w:rFonts w:cs="Tahoma"/>
          <w:lang w:val="el-GR"/>
        </w:rPr>
        <w:t>Προθεσμία παραλαβής προσφορών και διενέργεια διαγωνισμού</w:t>
      </w:r>
      <w:bookmarkEnd w:id="45"/>
      <w:bookmarkEnd w:id="46"/>
      <w:bookmarkEnd w:id="47"/>
      <w:bookmarkEnd w:id="48"/>
      <w:r w:rsidRPr="00603221">
        <w:rPr>
          <w:rFonts w:cs="Tahoma"/>
          <w:lang w:val="el-GR"/>
        </w:rPr>
        <w:t xml:space="preserve"> </w:t>
      </w:r>
    </w:p>
    <w:p w14:paraId="5015ABFF" w14:textId="191A803C" w:rsidR="00B65D70" w:rsidRPr="00C55097" w:rsidRDefault="003355E7" w:rsidP="00B8545D">
      <w:pPr>
        <w:spacing w:before="240"/>
        <w:rPr>
          <w:b/>
          <w:bCs/>
          <w:color w:val="000000"/>
          <w:lang w:val="el-GR"/>
        </w:rPr>
      </w:pPr>
      <w:r w:rsidRPr="00603221">
        <w:rPr>
          <w:lang w:val="el-GR" w:eastAsia="el-GR"/>
        </w:rPr>
        <w:t xml:space="preserve">Η καταληκτική ημερομηνία παραλαβής των προσφορών είναι </w:t>
      </w:r>
      <w:r w:rsidRPr="00D06403">
        <w:rPr>
          <w:lang w:val="el-GR" w:eastAsia="el-GR"/>
        </w:rPr>
        <w:t xml:space="preserve">η </w:t>
      </w:r>
      <w:r w:rsidR="0014102F" w:rsidRPr="00D06403">
        <w:rPr>
          <w:b/>
          <w:bCs/>
          <w:lang w:val="el-GR" w:eastAsia="el-GR"/>
        </w:rPr>
        <w:t>26</w:t>
      </w:r>
      <w:r w:rsidRPr="00D06403">
        <w:rPr>
          <w:b/>
          <w:bCs/>
          <w:lang w:val="el-GR" w:eastAsia="el-GR"/>
        </w:rPr>
        <w:t>/</w:t>
      </w:r>
      <w:r w:rsidR="0014102F" w:rsidRPr="00D06403">
        <w:rPr>
          <w:b/>
          <w:bCs/>
          <w:lang w:val="el-GR" w:eastAsia="el-GR"/>
        </w:rPr>
        <w:t>09</w:t>
      </w:r>
      <w:r w:rsidRPr="00D06403">
        <w:rPr>
          <w:b/>
          <w:bCs/>
          <w:lang w:val="el-GR" w:eastAsia="el-GR"/>
        </w:rPr>
        <w:t>/</w:t>
      </w:r>
      <w:r w:rsidR="0014102F" w:rsidRPr="00D06403">
        <w:rPr>
          <w:b/>
          <w:bCs/>
          <w:lang w:val="el-GR" w:eastAsia="el-GR"/>
        </w:rPr>
        <w:t xml:space="preserve">2022 </w:t>
      </w:r>
      <w:r w:rsidRPr="00D06403">
        <w:rPr>
          <w:b/>
          <w:bCs/>
          <w:lang w:val="el-GR" w:eastAsia="el-GR"/>
        </w:rPr>
        <w:t xml:space="preserve">και ώρα </w:t>
      </w:r>
      <w:r w:rsidR="0014102F" w:rsidRPr="00D06403">
        <w:rPr>
          <w:b/>
          <w:bCs/>
          <w:lang w:val="el-GR" w:eastAsia="el-GR"/>
        </w:rPr>
        <w:t>14:00</w:t>
      </w:r>
      <w:r w:rsidR="00B65D70" w:rsidRPr="00D06403">
        <w:rPr>
          <w:lang w:val="el-GR" w:eastAsia="el-GR"/>
        </w:rPr>
        <w:t xml:space="preserve"> και η</w:t>
      </w:r>
      <w:r w:rsidR="00B65D70" w:rsidRPr="00603221">
        <w:rPr>
          <w:lang w:val="el-GR" w:eastAsia="el-GR"/>
        </w:rPr>
        <w:t xml:space="preserve"> </w:t>
      </w:r>
      <w:r w:rsidR="00B65D70" w:rsidRPr="00603221">
        <w:rPr>
          <w:color w:val="000000"/>
          <w:lang w:val="el-GR"/>
        </w:rPr>
        <w:t xml:space="preserve">Ημερομηνία έναρξης υποβολής προσφορών είναι </w:t>
      </w:r>
      <w:r w:rsidR="00B65D70" w:rsidRPr="00D06403">
        <w:rPr>
          <w:color w:val="000000"/>
          <w:lang w:val="el-GR"/>
        </w:rPr>
        <w:t xml:space="preserve">η </w:t>
      </w:r>
      <w:r w:rsidR="0014102F" w:rsidRPr="00D06403">
        <w:rPr>
          <w:b/>
          <w:bCs/>
          <w:lang w:val="el-GR" w:eastAsia="el-GR"/>
        </w:rPr>
        <w:t>05-08-2022</w:t>
      </w:r>
    </w:p>
    <w:p w14:paraId="6A742B21" w14:textId="5A10B320"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w:t>
      </w:r>
      <w:r w:rsidR="001C673F" w:rsidRPr="00D06403">
        <w:rPr>
          <w:lang w:val="el-GR"/>
        </w:rPr>
        <w:t xml:space="preserve">προσφορών </w:t>
      </w:r>
      <w:r w:rsidR="001C673F" w:rsidRPr="00D06403">
        <w:rPr>
          <w:b/>
          <w:lang w:val="el-GR"/>
        </w:rPr>
        <w:t xml:space="preserve">ήτοι </w:t>
      </w:r>
      <w:r w:rsidR="0014102F" w:rsidRPr="00D06403">
        <w:rPr>
          <w:b/>
          <w:lang w:val="el-GR"/>
        </w:rPr>
        <w:t>30</w:t>
      </w:r>
      <w:r w:rsidR="001C673F" w:rsidRPr="00D06403">
        <w:rPr>
          <w:b/>
          <w:lang w:val="el-GR"/>
        </w:rPr>
        <w:t>-</w:t>
      </w:r>
      <w:r w:rsidR="0014102F" w:rsidRPr="00D06403">
        <w:rPr>
          <w:b/>
          <w:lang w:val="el-GR"/>
        </w:rPr>
        <w:t>09</w:t>
      </w:r>
      <w:r w:rsidR="001C673F" w:rsidRPr="00D06403">
        <w:rPr>
          <w:b/>
          <w:lang w:val="el-GR"/>
        </w:rPr>
        <w:t>-20</w:t>
      </w:r>
      <w:r w:rsidR="0014102F" w:rsidRPr="00D06403">
        <w:rPr>
          <w:b/>
          <w:lang w:val="el-GR"/>
        </w:rPr>
        <w:t>22</w:t>
      </w:r>
      <w:r w:rsidR="001C673F" w:rsidRPr="00D06403">
        <w:rPr>
          <w:b/>
          <w:lang w:val="el-GR"/>
        </w:rPr>
        <w:t xml:space="preserve"> και ώρα </w:t>
      </w:r>
      <w:r w:rsidR="0014102F" w:rsidRPr="00D06403">
        <w:rPr>
          <w:b/>
          <w:lang w:val="el-GR"/>
        </w:rPr>
        <w:t>14</w:t>
      </w:r>
      <w:r w:rsidR="001C673F" w:rsidRPr="00D06403">
        <w:rPr>
          <w:b/>
          <w:lang w:val="el-GR"/>
        </w:rPr>
        <w:t>:</w:t>
      </w:r>
      <w:r w:rsidR="0014102F" w:rsidRPr="00D06403">
        <w:rPr>
          <w:b/>
          <w:lang w:val="el-GR"/>
        </w:rPr>
        <w:t>00</w:t>
      </w:r>
      <w:r w:rsidR="001C673F" w:rsidRPr="00D06403">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Heading2"/>
        <w:rPr>
          <w:rFonts w:cs="Tahoma"/>
          <w:lang w:val="el-GR"/>
        </w:rPr>
      </w:pPr>
      <w:r w:rsidRPr="00603221">
        <w:rPr>
          <w:rFonts w:cs="Tahoma"/>
          <w:lang w:val="el-GR"/>
        </w:rPr>
        <w:tab/>
      </w:r>
      <w:bookmarkStart w:id="49" w:name="_Ref65241722"/>
      <w:bookmarkStart w:id="50" w:name="_Ref65241727"/>
      <w:bookmarkStart w:id="51" w:name="_Toc97194261"/>
      <w:bookmarkStart w:id="52" w:name="_Toc97194410"/>
      <w:bookmarkStart w:id="53" w:name="_Toc107309337"/>
      <w:r w:rsidRPr="00603221">
        <w:rPr>
          <w:rFonts w:cs="Tahoma"/>
          <w:lang w:val="el-GR"/>
        </w:rPr>
        <w:t>Δημοσιότητα</w:t>
      </w:r>
      <w:bookmarkEnd w:id="49"/>
      <w:bookmarkEnd w:id="50"/>
      <w:bookmarkEnd w:id="51"/>
      <w:bookmarkEnd w:id="52"/>
      <w:bookmarkEnd w:id="53"/>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72754783"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14102F" w:rsidRPr="00042C5F">
        <w:rPr>
          <w:b/>
          <w:bCs/>
          <w:lang w:val="el-GR"/>
        </w:rPr>
        <w:t>01</w:t>
      </w:r>
      <w:r w:rsidRPr="00042C5F">
        <w:rPr>
          <w:b/>
          <w:bCs/>
          <w:lang w:val="el-GR"/>
        </w:rPr>
        <w:t>/</w:t>
      </w:r>
      <w:r w:rsidR="0014102F" w:rsidRPr="00042C5F">
        <w:rPr>
          <w:b/>
          <w:bCs/>
          <w:lang w:val="el-GR"/>
        </w:rPr>
        <w:t>08</w:t>
      </w:r>
      <w:r w:rsidRPr="00042C5F">
        <w:rPr>
          <w:b/>
          <w:bCs/>
          <w:lang w:val="el-GR"/>
        </w:rPr>
        <w:t>/</w:t>
      </w:r>
      <w:r w:rsidR="0014102F" w:rsidRPr="00042C5F">
        <w:rPr>
          <w:b/>
          <w:bCs/>
          <w:lang w:val="el-GR"/>
        </w:rPr>
        <w:t>2022</w:t>
      </w:r>
      <w:r w:rsidRPr="00042C5F">
        <w:rPr>
          <w:lang w:val="el-GR"/>
        </w:rPr>
        <w:t xml:space="preserve"> στην Υπηρεσία Εκδόσεων της Ευρωπαϊκής Ένωσης</w:t>
      </w:r>
      <w:r w:rsidR="0014102F" w:rsidRPr="00042C5F">
        <w:rPr>
          <w:lang w:val="el-GR"/>
        </w:rPr>
        <w:t xml:space="preserve"> και δημοσιεύτηκε στις </w:t>
      </w:r>
      <w:r w:rsidR="0014102F" w:rsidRPr="00042C5F">
        <w:rPr>
          <w:b/>
          <w:bCs/>
          <w:lang w:val="el-GR"/>
        </w:rPr>
        <w:t>05-08-2022.</w:t>
      </w:r>
      <w:r w:rsidRPr="00603221">
        <w:rPr>
          <w:lang w:val="el-GR"/>
        </w:rPr>
        <w:t xml:space="preserve">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29228F4C"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042C5F">
        <w:rPr>
          <w:lang w:val="el-GR"/>
        </w:rPr>
        <w:t xml:space="preserve">στις </w:t>
      </w:r>
      <w:r w:rsidR="00C55097" w:rsidRPr="00042C5F">
        <w:rPr>
          <w:b/>
          <w:bCs/>
          <w:lang w:val="el-GR"/>
        </w:rPr>
        <w:t>05-08-2022.</w:t>
      </w:r>
      <w:r w:rsidR="00C55097" w:rsidRPr="00C55097">
        <w:rPr>
          <w:b/>
          <w:bCs/>
          <w:lang w:val="el-GR"/>
        </w:rPr>
        <w:t xml:space="preserve"> </w:t>
      </w:r>
      <w:r w:rsidR="003355E7" w:rsidRPr="00C55097">
        <w:rPr>
          <w:b/>
          <w:bCs/>
          <w:lang w:val="el-GR"/>
        </w:rPr>
        <w:t xml:space="preserve"> </w:t>
      </w:r>
    </w:p>
    <w:p w14:paraId="2B898007" w14:textId="217A9A7E" w:rsidR="00821852" w:rsidRDefault="00821852" w:rsidP="00821852">
      <w:pPr>
        <w:rPr>
          <w:lang w:val="el-GR"/>
        </w:rPr>
      </w:pPr>
      <w:r w:rsidRPr="006B3C5C">
        <w:rPr>
          <w:lang w:val="el-GR"/>
        </w:rPr>
        <w:t xml:space="preserve">Τα έγγραφα της σύμβασης </w:t>
      </w:r>
      <w:bookmarkStart w:id="54" w:name="_Hlk75874003"/>
      <w:r w:rsidRPr="006B3C5C">
        <w:rPr>
          <w:lang w:val="el-GR"/>
        </w:rPr>
        <w:t xml:space="preserve">της παρούσας Διακήρυξης καταχωρήθηκαν </w:t>
      </w:r>
      <w:bookmarkEnd w:id="5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bookmarkStart w:id="55" w:name="_Hlk110347662"/>
      <w:r w:rsidR="00C55097" w:rsidRPr="001F1211">
        <w:rPr>
          <w:b/>
          <w:bCs/>
          <w:lang w:val="el-GR"/>
        </w:rPr>
        <w:t>05-08-2022</w:t>
      </w:r>
      <w:r w:rsidRPr="006B3C5C">
        <w:rPr>
          <w:lang w:val="el-GR"/>
        </w:rPr>
        <w:t xml:space="preserve"> </w:t>
      </w:r>
      <w:bookmarkEnd w:id="55"/>
      <w:r w:rsidRPr="006B3C5C">
        <w:rPr>
          <w:lang w:val="el-GR"/>
        </w:rPr>
        <w:t>η οποία έλαβε Συστημικό Αύξοντα Αριθμό</w:t>
      </w:r>
      <w:bookmarkStart w:id="56" w:name="_Hlk75874030"/>
      <w:r w:rsidRPr="006B3C5C">
        <w:rPr>
          <w:lang w:val="el-GR"/>
        </w:rPr>
        <w:t xml:space="preserve">:  </w:t>
      </w:r>
      <w:r w:rsidR="00C55097" w:rsidRPr="00C55097">
        <w:rPr>
          <w:lang w:val="el-GR"/>
        </w:rPr>
        <w:t>169875</w:t>
      </w:r>
      <w:r w:rsidRPr="006B3C5C">
        <w:rPr>
          <w:lang w:val="el-GR"/>
        </w:rPr>
        <w:t xml:space="preserve"> </w:t>
      </w:r>
      <w:bookmarkEnd w:id="56"/>
      <w:r w:rsidRPr="006B3C5C">
        <w:rPr>
          <w:lang w:val="el-GR"/>
        </w:rPr>
        <w:t>και αναρτήθηκαν στη Διαδικτυακή Πύλη (</w:t>
      </w:r>
      <w:r w:rsidR="00986915">
        <w:fldChar w:fldCharType="begin"/>
      </w:r>
      <w:r w:rsidR="00986915" w:rsidRPr="00986915">
        <w:rPr>
          <w:lang w:val="el-GR"/>
        </w:rPr>
        <w:instrText xml:space="preserve"> </w:instrText>
      </w:r>
      <w:r w:rsidR="00986915">
        <w:instrText>HYPERLINK</w:instrText>
      </w:r>
      <w:r w:rsidR="00986915" w:rsidRPr="00986915">
        <w:rPr>
          <w:lang w:val="el-GR"/>
        </w:rPr>
        <w:instrText xml:space="preserve"> "</w:instrText>
      </w:r>
      <w:r w:rsidR="00986915">
        <w:instrText>http</w:instrText>
      </w:r>
      <w:r w:rsidR="00986915" w:rsidRPr="00986915">
        <w:rPr>
          <w:lang w:val="el-GR"/>
        </w:rPr>
        <w:instrText>://</w:instrText>
      </w:r>
      <w:r w:rsidR="00986915">
        <w:instrText>www</w:instrText>
      </w:r>
      <w:r w:rsidR="00986915" w:rsidRPr="00986915">
        <w:rPr>
          <w:lang w:val="el-GR"/>
        </w:rPr>
        <w:instrText>.</w:instrText>
      </w:r>
      <w:r w:rsidR="00986915">
        <w:instrText>promitheus</w:instrText>
      </w:r>
      <w:r w:rsidR="00986915" w:rsidRPr="00986915">
        <w:rPr>
          <w:lang w:val="el-GR"/>
        </w:rPr>
        <w:instrText>.</w:instrText>
      </w:r>
      <w:r w:rsidR="00986915">
        <w:instrText>gov</w:instrText>
      </w:r>
      <w:r w:rsidR="00986915" w:rsidRPr="00986915">
        <w:rPr>
          <w:lang w:val="el-GR"/>
        </w:rPr>
        <w:instrText>.</w:instrText>
      </w:r>
      <w:r w:rsidR="00986915">
        <w:instrText>gr</w:instrText>
      </w:r>
      <w:r w:rsidR="00986915" w:rsidRPr="00986915">
        <w:rPr>
          <w:lang w:val="el-GR"/>
        </w:rPr>
        <w:instrText xml:space="preserve">" </w:instrText>
      </w:r>
      <w:r w:rsidR="00986915">
        <w:fldChar w:fldCharType="separate"/>
      </w:r>
      <w:r w:rsidRPr="00012FAE">
        <w:rPr>
          <w:rStyle w:val="Hyperlink"/>
          <w:lang w:val="el-GR"/>
        </w:rPr>
        <w:t>www.promitheus.gov.gr</w:t>
      </w:r>
      <w:r w:rsidR="00986915">
        <w:rPr>
          <w:rStyle w:val="Hyperlink"/>
          <w:lang w:val="el-GR"/>
        </w:rPr>
        <w:fldChar w:fldCharType="end"/>
      </w:r>
      <w:r w:rsidRPr="006B3C5C">
        <w:rPr>
          <w:lang w:val="el-GR"/>
        </w:rPr>
        <w:t>) του ΟΠΣ ΕΣΗΔΗΣ</w:t>
      </w:r>
      <w:r>
        <w:rPr>
          <w:lang w:val="el-GR"/>
        </w:rPr>
        <w:t>.</w:t>
      </w:r>
    </w:p>
    <w:p w14:paraId="55015F6A" w14:textId="39E70400"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57"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57"/>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rPr>
        <w:t xml:space="preserve">στις </w:t>
      </w:r>
      <w:r w:rsidR="00C55097" w:rsidRPr="001F1211">
        <w:rPr>
          <w:b/>
          <w:bCs/>
          <w:lang w:val="el-GR"/>
        </w:rPr>
        <w:t>05-08-2022</w:t>
      </w:r>
      <w:r w:rsidR="00181C40" w:rsidRPr="00603221">
        <w:rPr>
          <w:lang w:val="el-GR"/>
        </w:rPr>
        <w:t>.</w:t>
      </w:r>
    </w:p>
    <w:p w14:paraId="30B63B4D" w14:textId="77777777" w:rsidR="008338F0" w:rsidRPr="00603221" w:rsidRDefault="008338F0">
      <w:pPr>
        <w:rPr>
          <w:lang w:val="el-GR"/>
        </w:rPr>
      </w:pPr>
    </w:p>
    <w:p w14:paraId="5A0DD1FC" w14:textId="07AF2CF7" w:rsidR="008338F0" w:rsidRPr="001F1211" w:rsidRDefault="003355E7" w:rsidP="00B8545D">
      <w:pPr>
        <w:pStyle w:val="normalwithoutspacing"/>
        <w:snapToGrid w:val="0"/>
        <w:rPr>
          <w:b/>
          <w:bCs/>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0" w:history="1">
        <w:r w:rsidR="00DF6A64" w:rsidRPr="00603221">
          <w:rPr>
            <w:rStyle w:val="Hyperlink"/>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C55097" w:rsidRPr="001F1211">
        <w:rPr>
          <w:b/>
          <w:bCs/>
        </w:rPr>
        <w:t>05-08-2022</w:t>
      </w:r>
      <w:r w:rsidRPr="001F1211">
        <w:rPr>
          <w:b/>
          <w:bCs/>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Heading2"/>
        <w:rPr>
          <w:rFonts w:cs="Tahoma"/>
          <w:lang w:val="el-GR"/>
        </w:rPr>
      </w:pPr>
      <w:r w:rsidRPr="00603221">
        <w:rPr>
          <w:rFonts w:cs="Tahoma"/>
          <w:lang w:val="el-GR"/>
        </w:rPr>
        <w:tab/>
      </w:r>
      <w:bookmarkStart w:id="58" w:name="_Toc97194262"/>
      <w:bookmarkStart w:id="59" w:name="_Toc97194411"/>
      <w:bookmarkStart w:id="60" w:name="_Toc107309338"/>
      <w:r w:rsidRPr="00603221">
        <w:rPr>
          <w:rFonts w:cs="Tahoma"/>
          <w:lang w:val="el-GR"/>
        </w:rPr>
        <w:t>Αρχές εφαρμοζόμενες στη διαδικασία σύναψης</w:t>
      </w:r>
      <w:bookmarkEnd w:id="58"/>
      <w:bookmarkEnd w:id="59"/>
      <w:bookmarkEnd w:id="60"/>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603221" w:rsidRDefault="00D52D6B">
      <w:pPr>
        <w:rPr>
          <w:lang w:val="el-GR"/>
        </w:rPr>
      </w:pPr>
    </w:p>
    <w:p w14:paraId="17B55F16"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61" w:name="_Toc97194412"/>
      <w:bookmarkStart w:id="62" w:name="_Toc107309339"/>
      <w:r w:rsidRPr="00603221">
        <w:rPr>
          <w:rFonts w:cs="Tahoma"/>
          <w:sz w:val="22"/>
          <w:szCs w:val="22"/>
        </w:rPr>
        <w:t>ΓΕΝΙΚΟΙ ΚΑΙ ΕΙΔΙΚΟΙ ΟΡΟΙ ΣΥΜΜΕΤΟΧΗΣ</w:t>
      </w:r>
      <w:bookmarkEnd w:id="61"/>
      <w:bookmarkEnd w:id="62"/>
    </w:p>
    <w:p w14:paraId="240D7CED" w14:textId="77777777" w:rsidR="00092ADB" w:rsidRPr="00603221" w:rsidRDefault="00092ADB" w:rsidP="003A109E">
      <w:pPr>
        <w:pStyle w:val="Heading2"/>
        <w:rPr>
          <w:rFonts w:cs="Tahoma"/>
          <w:lang w:val="el-GR"/>
        </w:rPr>
      </w:pPr>
      <w:bookmarkStart w:id="63" w:name="__RefHeading___Toc491949729"/>
      <w:bookmarkStart w:id="64" w:name="__RefHeading___Toc491949730"/>
      <w:bookmarkStart w:id="65" w:name="_Hlk494445205"/>
      <w:bookmarkEnd w:id="63"/>
      <w:bookmarkEnd w:id="64"/>
      <w:r w:rsidRPr="00603221">
        <w:rPr>
          <w:rFonts w:cs="Tahoma"/>
          <w:lang w:val="el-GR"/>
        </w:rPr>
        <w:tab/>
      </w:r>
      <w:bookmarkStart w:id="66" w:name="_Toc97194263"/>
      <w:bookmarkStart w:id="67" w:name="_Toc97194413"/>
      <w:bookmarkStart w:id="68" w:name="_Toc107309340"/>
      <w:r w:rsidRPr="00603221">
        <w:rPr>
          <w:rFonts w:cs="Tahoma"/>
          <w:lang w:val="el-GR"/>
        </w:rPr>
        <w:t>Γενικές Πληροφορίες</w:t>
      </w:r>
      <w:bookmarkEnd w:id="66"/>
      <w:bookmarkEnd w:id="67"/>
      <w:bookmarkEnd w:id="68"/>
    </w:p>
    <w:p w14:paraId="347E50D6" w14:textId="77777777" w:rsidR="008338F0" w:rsidRPr="00603221" w:rsidRDefault="003355E7" w:rsidP="000631F7">
      <w:pPr>
        <w:pStyle w:val="Heading3"/>
        <w:ind w:left="1276"/>
        <w:rPr>
          <w:lang w:val="el-GR"/>
        </w:rPr>
      </w:pPr>
      <w:bookmarkStart w:id="69" w:name="_Toc97194264"/>
      <w:bookmarkStart w:id="70" w:name="_Toc97194414"/>
      <w:bookmarkStart w:id="71" w:name="_Toc107309341"/>
      <w:bookmarkEnd w:id="65"/>
      <w:r w:rsidRPr="00603221">
        <w:rPr>
          <w:lang w:val="el-GR"/>
        </w:rPr>
        <w:t>Έγγραφα της σύμβασης</w:t>
      </w:r>
      <w:bookmarkEnd w:id="69"/>
      <w:bookmarkEnd w:id="70"/>
      <w:bookmarkEnd w:id="71"/>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0D0BF5F9" w:rsidR="008338F0" w:rsidRPr="000B0A7E" w:rsidRDefault="00767047" w:rsidP="006B6AD9">
      <w:pPr>
        <w:numPr>
          <w:ilvl w:val="0"/>
          <w:numId w:val="4"/>
        </w:numPr>
        <w:spacing w:after="40"/>
        <w:ind w:left="567" w:hanging="567"/>
        <w:rPr>
          <w:lang w:val="el-GR"/>
        </w:rPr>
      </w:pPr>
      <w:r w:rsidRPr="00603221">
        <w:rPr>
          <w:lang w:val="el-GR"/>
        </w:rPr>
        <w:t xml:space="preserve">η </w:t>
      </w:r>
      <w:r w:rsidRPr="00983490">
        <w:rPr>
          <w:lang w:val="el-GR"/>
        </w:rPr>
        <w:t xml:space="preserve">από </w:t>
      </w:r>
      <w:r w:rsidR="00C526FC" w:rsidRPr="000B0A7E">
        <w:rPr>
          <w:b/>
          <w:bCs/>
          <w:lang w:val="el-GR"/>
        </w:rPr>
        <w:t>01-08-2022</w:t>
      </w:r>
      <w:r w:rsidR="00C526FC" w:rsidRPr="00983490">
        <w:rPr>
          <w:lang w:val="el-GR"/>
        </w:rPr>
        <w:t xml:space="preserve"> </w:t>
      </w:r>
      <w:r w:rsidRPr="00983490">
        <w:rPr>
          <w:lang w:val="el-GR"/>
        </w:rPr>
        <w:t>Προκήρυξη</w:t>
      </w:r>
      <w:r w:rsidRPr="00603221">
        <w:rPr>
          <w:lang w:val="el-GR"/>
        </w:rPr>
        <w:t xml:space="preserve"> της Σύμβασης</w:t>
      </w:r>
      <w:r w:rsidR="000B0A7E" w:rsidRPr="000B0A7E">
        <w:rPr>
          <w:lang w:val="el-GR"/>
        </w:rPr>
        <w:t xml:space="preserve">, </w:t>
      </w:r>
      <w:r w:rsidRPr="00603221">
        <w:rPr>
          <w:lang w:val="el-GR"/>
        </w:rPr>
        <w:t xml:space="preserve">όπως αυτή έχει σταλεί για </w:t>
      </w:r>
      <w:r w:rsidR="009567C7" w:rsidRPr="00603221">
        <w:rPr>
          <w:lang w:val="el-GR"/>
        </w:rPr>
        <w:t>δημοσ</w:t>
      </w:r>
      <w:r w:rsidR="009567C7">
        <w:rPr>
          <w:lang w:val="el-GR"/>
        </w:rPr>
        <w:t>ί</w:t>
      </w:r>
      <w:r w:rsidR="009567C7" w:rsidRPr="00603221">
        <w:rPr>
          <w:lang w:val="el-GR"/>
        </w:rPr>
        <w:t>ευση</w:t>
      </w:r>
      <w:r w:rsidRPr="00603221">
        <w:rPr>
          <w:lang w:val="el-GR"/>
        </w:rPr>
        <w:t xml:space="preserve"> στην Επίσημη Εφημερίδα της Ευρωπαϊκής Ένωσης </w:t>
      </w:r>
    </w:p>
    <w:p w14:paraId="61B446C3" w14:textId="77777777" w:rsidR="008338F0" w:rsidRPr="000B0A7E" w:rsidRDefault="003355E7" w:rsidP="004717A5">
      <w:pPr>
        <w:numPr>
          <w:ilvl w:val="0"/>
          <w:numId w:val="4"/>
        </w:numPr>
        <w:spacing w:after="40"/>
        <w:ind w:left="567" w:hanging="567"/>
        <w:rPr>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 .......</w:t>
      </w:r>
    </w:p>
    <w:p w14:paraId="5C0B8E50" w14:textId="77777777" w:rsidR="008338F0" w:rsidRPr="00603221" w:rsidRDefault="003355E7">
      <w:pPr>
        <w:numPr>
          <w:ilvl w:val="0"/>
          <w:numId w:val="4"/>
        </w:numPr>
        <w:spacing w:after="40"/>
        <w:ind w:left="567" w:hanging="567"/>
        <w:rPr>
          <w:lang w:val="el-GR"/>
        </w:rPr>
      </w:pPr>
      <w:r w:rsidRPr="000B0A7E">
        <w:rPr>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4717A5">
      <w:pPr>
        <w:numPr>
          <w:ilvl w:val="0"/>
          <w:numId w:val="4"/>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Heading3"/>
        <w:ind w:left="1276"/>
        <w:rPr>
          <w:lang w:val="el-GR"/>
        </w:rPr>
      </w:pPr>
      <w:bookmarkStart w:id="72" w:name="_Toc97194265"/>
      <w:bookmarkStart w:id="73" w:name="_Toc97194415"/>
      <w:bookmarkStart w:id="74" w:name="_Toc10730934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72"/>
      <w:bookmarkEnd w:id="73"/>
      <w:bookmarkEnd w:id="74"/>
    </w:p>
    <w:p w14:paraId="59977BE9" w14:textId="7EAB67D5"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r w:rsidR="00986915">
        <w:fldChar w:fldCharType="begin"/>
      </w:r>
      <w:r w:rsidR="00986915" w:rsidRPr="00986915">
        <w:rPr>
          <w:lang w:val="el-GR"/>
        </w:rPr>
        <w:instrText xml:space="preserve"> </w:instrText>
      </w:r>
      <w:r w:rsidR="00986915">
        <w:instrText>HYPERLINK</w:instrText>
      </w:r>
      <w:r w:rsidR="00986915" w:rsidRPr="00986915">
        <w:rPr>
          <w:lang w:val="el-GR"/>
        </w:rPr>
        <w:instrText xml:space="preserve"> "</w:instrText>
      </w:r>
      <w:r w:rsidR="00986915">
        <w:instrText>http</w:instrText>
      </w:r>
      <w:r w:rsidR="00986915" w:rsidRPr="00986915">
        <w:rPr>
          <w:lang w:val="el-GR"/>
        </w:rPr>
        <w:instrText>://</w:instrText>
      </w:r>
      <w:r w:rsidR="00986915">
        <w:instrText>www</w:instrText>
      </w:r>
      <w:r w:rsidR="00986915" w:rsidRPr="00986915">
        <w:rPr>
          <w:lang w:val="el-GR"/>
        </w:rPr>
        <w:instrText>.</w:instrText>
      </w:r>
      <w:r w:rsidR="00986915">
        <w:instrText>promitheus</w:instrText>
      </w:r>
      <w:r w:rsidR="00986915" w:rsidRPr="00986915">
        <w:rPr>
          <w:lang w:val="el-GR"/>
        </w:rPr>
        <w:instrText>.</w:instrText>
      </w:r>
      <w:r w:rsidR="00986915">
        <w:instrText>gov</w:instrText>
      </w:r>
      <w:r w:rsidR="00986915" w:rsidRPr="00986915">
        <w:rPr>
          <w:lang w:val="el-GR"/>
        </w:rPr>
        <w:instrText>.</w:instrText>
      </w:r>
      <w:r w:rsidR="00986915">
        <w:instrText>gr</w:instrText>
      </w:r>
      <w:r w:rsidR="00986915" w:rsidRPr="00986915">
        <w:rPr>
          <w:lang w:val="el-GR"/>
        </w:rPr>
        <w:instrText xml:space="preserve">" </w:instrText>
      </w:r>
      <w:r w:rsidR="00986915">
        <w:fldChar w:fldCharType="separate"/>
      </w:r>
      <w:r w:rsidR="004C145A" w:rsidRPr="004C145A">
        <w:rPr>
          <w:rStyle w:val="Hyperlink"/>
          <w:lang w:val="el-GR"/>
        </w:rPr>
        <w:t>www.promitheus.gov.gr</w:t>
      </w:r>
      <w:r w:rsidR="00986915">
        <w:rPr>
          <w:rStyle w:val="Hyperlink"/>
          <w:lang w:val="el-GR"/>
        </w:rPr>
        <w:fldChar w:fldCharType="end"/>
      </w:r>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Heading3"/>
        <w:ind w:left="1276"/>
        <w:rPr>
          <w:lang w:val="el-GR"/>
        </w:rPr>
      </w:pPr>
      <w:bookmarkStart w:id="75" w:name="_Ref75870613"/>
      <w:bookmarkStart w:id="76" w:name="_Toc97194266"/>
      <w:bookmarkStart w:id="77" w:name="_Toc97194416"/>
      <w:bookmarkStart w:id="78" w:name="_Toc107309343"/>
      <w:r w:rsidRPr="00603221">
        <w:rPr>
          <w:lang w:val="el-GR"/>
        </w:rPr>
        <w:t>Παροχή Διευκρινίσεων</w:t>
      </w:r>
      <w:bookmarkEnd w:id="75"/>
      <w:bookmarkEnd w:id="76"/>
      <w:bookmarkEnd w:id="77"/>
      <w:bookmarkEnd w:id="78"/>
    </w:p>
    <w:p w14:paraId="04A6955A" w14:textId="4BBE35AE"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FB654F" w:rsidRPr="00A97CA9">
        <w:rPr>
          <w:b/>
          <w:lang w:val="el-GR"/>
        </w:rPr>
        <w:t>12</w:t>
      </w:r>
      <w:r w:rsidR="00F37A74" w:rsidRPr="00A97CA9">
        <w:rPr>
          <w:b/>
          <w:lang w:val="el-GR"/>
        </w:rPr>
        <w:t>/</w:t>
      </w:r>
      <w:r w:rsidR="00FB654F" w:rsidRPr="00A97CA9">
        <w:rPr>
          <w:b/>
          <w:lang w:val="el-GR"/>
        </w:rPr>
        <w:t>09</w:t>
      </w:r>
      <w:r w:rsidR="00F37A74" w:rsidRPr="00A97CA9">
        <w:rPr>
          <w:b/>
          <w:lang w:val="el-GR"/>
        </w:rPr>
        <w:t>/</w:t>
      </w:r>
      <w:r w:rsidR="00FB654F" w:rsidRPr="00A97CA9">
        <w:rPr>
          <w:b/>
          <w:lang w:val="el-GR"/>
        </w:rPr>
        <w:t>2022</w:t>
      </w:r>
      <w:r w:rsidRPr="00A97CA9">
        <w:rPr>
          <w:lang w:val="el-GR"/>
        </w:rPr>
        <w:t xml:space="preserve"> και</w:t>
      </w:r>
      <w:r w:rsidRPr="00603221">
        <w:rPr>
          <w:lang w:val="el-GR"/>
        </w:rPr>
        <w:t xml:space="preserve">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r w:rsidR="00986915">
        <w:fldChar w:fldCharType="begin"/>
      </w:r>
      <w:r w:rsidR="00986915" w:rsidRPr="00986915">
        <w:rPr>
          <w:lang w:val="el-GR"/>
        </w:rPr>
        <w:instrText xml:space="preserve"> </w:instrText>
      </w:r>
      <w:r w:rsidR="00986915">
        <w:instrText>HYPERLINK</w:instrText>
      </w:r>
      <w:r w:rsidR="00986915" w:rsidRPr="00986915">
        <w:rPr>
          <w:lang w:val="el-GR"/>
        </w:rPr>
        <w:instrText xml:space="preserve"> "</w:instrText>
      </w:r>
      <w:r w:rsidR="00986915">
        <w:instrText>http</w:instrText>
      </w:r>
      <w:r w:rsidR="00986915" w:rsidRPr="00986915">
        <w:rPr>
          <w:lang w:val="el-GR"/>
        </w:rPr>
        <w:instrText>://</w:instrText>
      </w:r>
      <w:r w:rsidR="00986915">
        <w:instrText>www</w:instrText>
      </w:r>
      <w:r w:rsidR="00986915" w:rsidRPr="00986915">
        <w:rPr>
          <w:lang w:val="el-GR"/>
        </w:rPr>
        <w:instrText>.</w:instrText>
      </w:r>
      <w:r w:rsidR="00986915">
        <w:instrText>promitheus</w:instrText>
      </w:r>
      <w:r w:rsidR="00986915" w:rsidRPr="00986915">
        <w:rPr>
          <w:lang w:val="el-GR"/>
        </w:rPr>
        <w:instrText>.</w:instrText>
      </w:r>
      <w:r w:rsidR="00986915">
        <w:instrText>gov</w:instrText>
      </w:r>
      <w:r w:rsidR="00986915" w:rsidRPr="00986915">
        <w:rPr>
          <w:lang w:val="el-GR"/>
        </w:rPr>
        <w:instrText>.</w:instrText>
      </w:r>
      <w:r w:rsidR="00986915">
        <w:instrText>gr</w:instrText>
      </w:r>
      <w:r w:rsidR="00986915" w:rsidRPr="00986915">
        <w:rPr>
          <w:lang w:val="el-GR"/>
        </w:rPr>
        <w:instrText xml:space="preserve">/" </w:instrText>
      </w:r>
      <w:r w:rsidR="00986915">
        <w:fldChar w:fldCharType="separate"/>
      </w:r>
      <w:r w:rsidRPr="00603221">
        <w:rPr>
          <w:rStyle w:val="Hyperlink"/>
          <w:lang w:val="el-GR"/>
        </w:rPr>
        <w:t>www.promitheus.gov.gr</w:t>
      </w:r>
      <w:r w:rsidR="00986915">
        <w:rPr>
          <w:rStyle w:val="Hyperlink"/>
          <w:lang w:val="el-GR"/>
        </w:rPr>
        <w:fldChar w:fldCharType="end"/>
      </w:r>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3FBBA996" w:rsidR="00C277E3" w:rsidRDefault="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Heading3"/>
        <w:ind w:left="1276"/>
        <w:rPr>
          <w:lang w:val="el-GR"/>
        </w:rPr>
      </w:pPr>
      <w:bookmarkStart w:id="79" w:name="_Ref75870681"/>
      <w:bookmarkStart w:id="80" w:name="_Toc97194267"/>
      <w:bookmarkStart w:id="81" w:name="_Toc97194417"/>
      <w:bookmarkStart w:id="82" w:name="_Toc107309344"/>
      <w:r w:rsidRPr="00603221">
        <w:rPr>
          <w:lang w:val="el-GR"/>
        </w:rPr>
        <w:t>Γλώσσα</w:t>
      </w:r>
      <w:bookmarkEnd w:id="79"/>
      <w:bookmarkEnd w:id="80"/>
      <w:bookmarkEnd w:id="81"/>
      <w:bookmarkEnd w:id="82"/>
    </w:p>
    <w:p w14:paraId="499FF885" w14:textId="61C3B13D" w:rsidR="00C931A2" w:rsidRPr="00603221" w:rsidRDefault="003355E7" w:rsidP="005A6D30">
      <w:pPr>
        <w:rPr>
          <w:lang w:val="el-GR"/>
        </w:rPr>
      </w:pPr>
      <w:r w:rsidRPr="00603221">
        <w:rPr>
          <w:lang w:val="el-GR"/>
        </w:rPr>
        <w:t xml:space="preserve">Τα έγγραφα της σύμβασης έχουν συνταχθεί στην ελληνική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Heading3"/>
        <w:ind w:left="1276"/>
        <w:rPr>
          <w:lang w:val="el-GR"/>
        </w:rPr>
      </w:pPr>
      <w:bookmarkStart w:id="83" w:name="_Ref496624630"/>
      <w:bookmarkStart w:id="84" w:name="_Ref496624815"/>
      <w:bookmarkStart w:id="85" w:name="_Ref496625091"/>
      <w:bookmarkStart w:id="86" w:name="_Toc97194268"/>
      <w:bookmarkStart w:id="87" w:name="_Toc97194418"/>
      <w:bookmarkStart w:id="88" w:name="_Toc107309345"/>
      <w:r w:rsidRPr="00603221">
        <w:rPr>
          <w:lang w:val="el-GR"/>
        </w:rPr>
        <w:t>Εγγυήσεις</w:t>
      </w:r>
      <w:bookmarkEnd w:id="83"/>
      <w:bookmarkEnd w:id="84"/>
      <w:bookmarkEnd w:id="85"/>
      <w:bookmarkEnd w:id="86"/>
      <w:bookmarkEnd w:id="87"/>
      <w:bookmarkEnd w:id="88"/>
    </w:p>
    <w:p w14:paraId="00B15F19" w14:textId="77777777" w:rsidR="008338F0" w:rsidRDefault="006771AF" w:rsidP="0054025C">
      <w:pPr>
        <w:rPr>
          <w:color w:val="000000"/>
          <w:lang w:val="el-GR"/>
        </w:rPr>
      </w:pPr>
      <w:bookmarkStart w:id="8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9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90"/>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Heading3"/>
        <w:ind w:left="1276"/>
        <w:rPr>
          <w:lang w:val="el-GR"/>
        </w:rPr>
      </w:pPr>
      <w:bookmarkStart w:id="91" w:name="_Toc97194269"/>
      <w:bookmarkStart w:id="92" w:name="_Toc97194419"/>
      <w:bookmarkStart w:id="93" w:name="_Toc107309346"/>
      <w:r w:rsidRPr="000A60A0">
        <w:rPr>
          <w:lang w:val="el-GR"/>
        </w:rPr>
        <w:t>Προστασία Προσωπικών Δεδομένων</w:t>
      </w:r>
      <w:bookmarkEnd w:id="91"/>
      <w:bookmarkEnd w:id="92"/>
      <w:bookmarkEnd w:id="93"/>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89"/>
    <w:p w14:paraId="0A47A717" w14:textId="77777777" w:rsidR="008338F0" w:rsidRPr="00603221" w:rsidRDefault="003355E7" w:rsidP="003A109E">
      <w:pPr>
        <w:pStyle w:val="Heading2"/>
        <w:rPr>
          <w:rFonts w:cs="Tahoma"/>
          <w:lang w:val="el-GR"/>
        </w:rPr>
      </w:pPr>
      <w:r w:rsidRPr="00603221">
        <w:rPr>
          <w:rFonts w:cs="Tahoma"/>
          <w:lang w:val="el-GR"/>
        </w:rPr>
        <w:tab/>
      </w:r>
      <w:bookmarkStart w:id="94" w:name="_Toc97194270"/>
      <w:bookmarkStart w:id="95" w:name="_Toc97194420"/>
      <w:bookmarkStart w:id="96" w:name="_Toc107309347"/>
      <w:r w:rsidRPr="00603221">
        <w:rPr>
          <w:rFonts w:cs="Tahoma"/>
          <w:lang w:val="el-GR"/>
        </w:rPr>
        <w:t>Δικαίωμα Συμμετοχής - Κριτήρια Ποιοτικής Επιλογής</w:t>
      </w:r>
      <w:bookmarkEnd w:id="94"/>
      <w:bookmarkEnd w:id="95"/>
      <w:bookmarkEnd w:id="96"/>
    </w:p>
    <w:p w14:paraId="79E1C284" w14:textId="77777777" w:rsidR="008338F0" w:rsidRPr="00603221" w:rsidRDefault="003355E7" w:rsidP="0072750F">
      <w:pPr>
        <w:pStyle w:val="Heading3"/>
        <w:ind w:left="1276"/>
        <w:rPr>
          <w:lang w:val="el-GR"/>
        </w:rPr>
      </w:pPr>
      <w:bookmarkStart w:id="97" w:name="_Ref496541397"/>
      <w:bookmarkStart w:id="98" w:name="_Toc97194271"/>
      <w:bookmarkStart w:id="99" w:name="_Toc97194421"/>
      <w:bookmarkStart w:id="100" w:name="_Toc107309348"/>
      <w:r w:rsidRPr="00603221">
        <w:rPr>
          <w:lang w:val="el-GR"/>
        </w:rPr>
        <w:t>Δικαιούμενοι συμμετοχής</w:t>
      </w:r>
      <w:bookmarkEnd w:id="97"/>
      <w:bookmarkEnd w:id="98"/>
      <w:bookmarkEnd w:id="99"/>
      <w:bookmarkEnd w:id="10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5EBAA89E"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6CBE0904" w14:textId="77777777" w:rsidR="00CD3B0E" w:rsidRPr="00603221" w:rsidRDefault="00CD3B0E">
      <w:pPr>
        <w:rPr>
          <w:i/>
          <w:iCs/>
          <w:color w:val="5B9BD5"/>
          <w:lang w:val="el-GR"/>
        </w:rPr>
      </w:pPr>
    </w:p>
    <w:p w14:paraId="6B39115A" w14:textId="77777777" w:rsidR="008338F0" w:rsidRPr="00603221" w:rsidRDefault="003355E7" w:rsidP="0072750F">
      <w:pPr>
        <w:pStyle w:val="Heading3"/>
        <w:ind w:left="1276"/>
        <w:rPr>
          <w:lang w:val="el-GR"/>
        </w:rPr>
      </w:pPr>
      <w:bookmarkStart w:id="101" w:name="_Toc103947597"/>
      <w:bookmarkStart w:id="102" w:name="_Toc104281190"/>
      <w:bookmarkStart w:id="103" w:name="_Toc104308327"/>
      <w:bookmarkStart w:id="104" w:name="_Toc103947598"/>
      <w:bookmarkStart w:id="105" w:name="_Toc104281191"/>
      <w:bookmarkStart w:id="106" w:name="_Toc104308328"/>
      <w:bookmarkStart w:id="107" w:name="_Toc103947599"/>
      <w:bookmarkStart w:id="108" w:name="_Toc104281192"/>
      <w:bookmarkStart w:id="109" w:name="_Toc104308329"/>
      <w:bookmarkStart w:id="110" w:name="_Toc103947600"/>
      <w:bookmarkStart w:id="111" w:name="_Toc104281193"/>
      <w:bookmarkStart w:id="112" w:name="_Toc104308330"/>
      <w:bookmarkStart w:id="113" w:name="_Ref496542081"/>
      <w:bookmarkStart w:id="114" w:name="_Toc97194272"/>
      <w:bookmarkStart w:id="115" w:name="_Toc97194422"/>
      <w:bookmarkStart w:id="116" w:name="_Toc107309349"/>
      <w:bookmarkEnd w:id="101"/>
      <w:bookmarkEnd w:id="102"/>
      <w:bookmarkEnd w:id="103"/>
      <w:bookmarkEnd w:id="104"/>
      <w:bookmarkEnd w:id="105"/>
      <w:bookmarkEnd w:id="106"/>
      <w:bookmarkEnd w:id="107"/>
      <w:bookmarkEnd w:id="108"/>
      <w:bookmarkEnd w:id="109"/>
      <w:bookmarkEnd w:id="110"/>
      <w:bookmarkEnd w:id="111"/>
      <w:bookmarkEnd w:id="112"/>
      <w:r w:rsidRPr="00603221">
        <w:rPr>
          <w:lang w:val="el-GR"/>
        </w:rPr>
        <w:t>Εγγύηση συμμετοχής</w:t>
      </w:r>
      <w:bookmarkEnd w:id="113"/>
      <w:bookmarkEnd w:id="114"/>
      <w:bookmarkEnd w:id="115"/>
      <w:bookmarkEnd w:id="116"/>
    </w:p>
    <w:p w14:paraId="075B8B68" w14:textId="43543456" w:rsidR="00C960CF"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7C1336" w:rsidRPr="003329FF">
        <w:rPr>
          <w:lang w:val="el-GR"/>
        </w:rPr>
        <w:t xml:space="preserve">ΠΑΡΑΡΤΗΜΑ </w:t>
      </w:r>
      <w:r w:rsidR="007C1336" w:rsidRPr="00603221">
        <w:t>VII</w:t>
      </w:r>
      <w:r w:rsidR="007C1336"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7C3D801B" w:rsidR="00DF0C2D" w:rsidRPr="00603221" w:rsidRDefault="00DF0C2D" w:rsidP="009D17BE">
      <w:pPr>
        <w:spacing w:before="240"/>
        <w:rPr>
          <w:lang w:val="el-GR"/>
        </w:rPr>
      </w:pPr>
      <w:r w:rsidRPr="009D17BE">
        <w:rPr>
          <w:lang w:val="el-GR"/>
        </w:rPr>
        <w:t xml:space="preserve">Το ποσό της εγγυητικής επιστολής θα πρέπει να καλύπτει σε ευρώ (€) ποσοστό </w:t>
      </w:r>
      <w:r w:rsidR="001678C8" w:rsidRPr="009D17BE">
        <w:rPr>
          <w:b/>
          <w:bCs/>
          <w:lang w:val="el-GR"/>
        </w:rPr>
        <w:t>2</w:t>
      </w:r>
      <w:r w:rsidRPr="009D17BE">
        <w:rPr>
          <w:b/>
          <w:bCs/>
          <w:lang w:val="el-GR"/>
        </w:rPr>
        <w:t>%</w:t>
      </w:r>
      <w:r w:rsidRPr="009D17BE">
        <w:rPr>
          <w:lang w:val="el-GR"/>
        </w:rPr>
        <w:t xml:space="preserve"> του προϋπολογισμού του Έργου (μη συμπεριλαμβανομένου ΦΠΑ), ήτοι ποσό </w:t>
      </w:r>
      <w:r w:rsidR="001678C8" w:rsidRPr="009D17BE">
        <w:rPr>
          <w:lang w:val="el-GR"/>
        </w:rPr>
        <w:t>εξήντα χιλιάδες ευρώ (60.000,00</w:t>
      </w:r>
      <w:r w:rsidRPr="009D17BE">
        <w:rPr>
          <w:lang w:val="el-GR"/>
        </w:rPr>
        <w:t>€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ACFDF18"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7C1336">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w:t>
      </w:r>
      <w:r w:rsidRPr="00603221">
        <w:rPr>
          <w:bCs/>
          <w:lang w:val="el-GR"/>
        </w:rPr>
        <w:lastRenderedPageBreak/>
        <w:t>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43432A44"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7C133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3A5EBC4" w:rsidR="008338F0" w:rsidRPr="00854EFC"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761A08">
        <w:rPr>
          <w:bCs/>
          <w:lang w:val="el-GR"/>
        </w:rPr>
        <w:t xml:space="preserve">, ήτοι </w:t>
      </w:r>
      <w:r w:rsidR="00E87EA9" w:rsidRPr="00603221">
        <w:rPr>
          <w:rStyle w:val="WW-FootnoteReference17"/>
        </w:rPr>
        <w:footnoteReference w:id="4"/>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AAEAAE5"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sidRPr="00550BD5">
        <w:rPr>
          <w:lang w:val="el-GR"/>
        </w:rPr>
        <w:t>β) παρέχει, εν γνώσει του, ψευδή στοιχεία ή πληροφορίες που αναφέρονται στις παραγράφους</w:t>
      </w:r>
      <w:r w:rsidR="00C32872" w:rsidRPr="00550BD5" w:rsidDel="00C32872">
        <w:rPr>
          <w:lang w:val="el-GR"/>
        </w:rPr>
        <w:t xml:space="preserve"> </w:t>
      </w:r>
      <w:r w:rsidR="006607CE" w:rsidRPr="00613BC2">
        <w:rPr>
          <w:lang w:val="el-GR"/>
        </w:rPr>
        <w:fldChar w:fldCharType="begin"/>
      </w:r>
      <w:r w:rsidR="006607CE" w:rsidRPr="00550BD5">
        <w:rPr>
          <w:lang w:val="el-GR"/>
        </w:rPr>
        <w:instrText xml:space="preserve"> REF _Ref496541742 \r \h </w:instrText>
      </w:r>
      <w:r w:rsidR="00DF02B0" w:rsidRPr="00550BD5">
        <w:rPr>
          <w:lang w:val="el-GR"/>
        </w:rPr>
        <w:instrText xml:space="preserve"> \* MERGEFORMAT </w:instrText>
      </w:r>
      <w:r w:rsidR="006607CE" w:rsidRPr="00613BC2">
        <w:rPr>
          <w:lang w:val="el-GR"/>
        </w:rPr>
      </w:r>
      <w:r w:rsidR="006607CE" w:rsidRPr="00613BC2">
        <w:rPr>
          <w:lang w:val="el-GR"/>
        </w:rPr>
        <w:fldChar w:fldCharType="separate"/>
      </w:r>
      <w:r w:rsidR="007C1336">
        <w:rPr>
          <w:lang w:val="el-GR"/>
        </w:rPr>
        <w:t>2.2.3</w:t>
      </w:r>
      <w:r w:rsidR="006607CE" w:rsidRPr="00613BC2">
        <w:rPr>
          <w:lang w:val="el-GR"/>
        </w:rPr>
        <w:fldChar w:fldCharType="end"/>
      </w:r>
      <w:r w:rsidRPr="00550BD5">
        <w:rPr>
          <w:lang w:val="el-GR"/>
        </w:rPr>
        <w:t xml:space="preserve"> έως </w:t>
      </w:r>
      <w:r w:rsidR="006607CE" w:rsidRPr="00613BC2">
        <w:rPr>
          <w:lang w:val="el-GR"/>
        </w:rPr>
        <w:fldChar w:fldCharType="begin"/>
      </w:r>
      <w:r w:rsidR="006607CE" w:rsidRPr="00550BD5">
        <w:rPr>
          <w:lang w:val="el-GR"/>
        </w:rPr>
        <w:instrText xml:space="preserve"> REF _Ref496541700 \r \h </w:instrText>
      </w:r>
      <w:r w:rsidR="00DF02B0" w:rsidRPr="00550BD5">
        <w:rPr>
          <w:lang w:val="el-GR"/>
        </w:rPr>
        <w:instrText xml:space="preserve"> \* MERGEFORMAT </w:instrText>
      </w:r>
      <w:r w:rsidR="006607CE" w:rsidRPr="00613BC2">
        <w:rPr>
          <w:lang w:val="el-GR"/>
        </w:rPr>
      </w:r>
      <w:r w:rsidR="006607CE" w:rsidRPr="00613BC2">
        <w:rPr>
          <w:lang w:val="el-GR"/>
        </w:rPr>
        <w:fldChar w:fldCharType="separate"/>
      </w:r>
      <w:r w:rsidR="007C1336">
        <w:rPr>
          <w:lang w:val="el-GR"/>
        </w:rPr>
        <w:t>2.2.8</w:t>
      </w:r>
      <w:r w:rsidR="006607CE" w:rsidRPr="00613BC2">
        <w:rPr>
          <w:lang w:val="el-GR"/>
        </w:rPr>
        <w:fldChar w:fldCharType="end"/>
      </w:r>
      <w:r w:rsidR="00E1337D" w:rsidRPr="00550BD5">
        <w:rPr>
          <w:lang w:val="el-GR"/>
        </w:rPr>
        <w:t xml:space="preserve"> </w:t>
      </w:r>
      <w:r w:rsidR="00673490" w:rsidRPr="00550BD5">
        <w:rPr>
          <w:lang w:val="el-GR"/>
        </w:rPr>
        <w:t>της παρούσας</w:t>
      </w:r>
      <w:r w:rsidR="00550BD5" w:rsidRPr="009D17BE">
        <w:rPr>
          <w:lang w:val="el-GR"/>
        </w:rPr>
        <w:t>,</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550BD5">
        <w:rPr>
          <w:lang w:val="el-GR"/>
        </w:rPr>
        <w:instrText xml:space="preserve"> \* MERGEFORMAT </w:instrText>
      </w:r>
      <w:r w:rsidR="00C32872">
        <w:rPr>
          <w:lang w:val="el-GR"/>
        </w:rPr>
      </w:r>
      <w:r w:rsidR="00C32872">
        <w:rPr>
          <w:lang w:val="el-GR"/>
        </w:rPr>
        <w:fldChar w:fldCharType="separate"/>
      </w:r>
      <w:r w:rsidR="007C1336">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550BD5">
        <w:rPr>
          <w:lang w:val="el-GR"/>
        </w:rPr>
        <w:instrText xml:space="preserve"> \* MERGEFORMAT </w:instrText>
      </w:r>
      <w:r w:rsidR="00C32872">
        <w:rPr>
          <w:lang w:val="el-GR"/>
        </w:rPr>
      </w:r>
      <w:r w:rsidR="00C32872">
        <w:rPr>
          <w:lang w:val="el-GR"/>
        </w:rPr>
        <w:fldChar w:fldCharType="separate"/>
      </w:r>
      <w:r w:rsidR="007C1336">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7C1336">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7C1336">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Heading3"/>
        <w:ind w:left="1276"/>
        <w:rPr>
          <w:lang w:val="el-GR"/>
        </w:rPr>
      </w:pPr>
      <w:bookmarkStart w:id="117" w:name="_Ref496541356"/>
      <w:bookmarkStart w:id="118" w:name="_Ref496541742"/>
      <w:bookmarkStart w:id="119" w:name="_Ref496541775"/>
      <w:bookmarkStart w:id="120" w:name="_Ref496541863"/>
      <w:bookmarkStart w:id="121" w:name="_Toc97194273"/>
      <w:bookmarkStart w:id="122" w:name="_Toc97194423"/>
      <w:bookmarkStart w:id="123" w:name="_Toc107309350"/>
      <w:r w:rsidRPr="00603221">
        <w:rPr>
          <w:lang w:val="el-GR"/>
        </w:rPr>
        <w:lastRenderedPageBreak/>
        <w:t>Λόγοι αποκλεισμού</w:t>
      </w:r>
      <w:bookmarkEnd w:id="117"/>
      <w:bookmarkEnd w:id="118"/>
      <w:bookmarkEnd w:id="119"/>
      <w:bookmarkEnd w:id="120"/>
      <w:bookmarkEnd w:id="121"/>
      <w:bookmarkEnd w:id="122"/>
      <w:bookmarkEnd w:id="123"/>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DB2BAF">
      <w:pPr>
        <w:pStyle w:val="ListParagraph"/>
        <w:numPr>
          <w:ilvl w:val="3"/>
          <w:numId w:val="22"/>
        </w:numPr>
        <w:spacing w:before="240"/>
        <w:ind w:left="0" w:firstLine="0"/>
        <w:rPr>
          <w:lang w:val="el-GR"/>
        </w:rPr>
      </w:pPr>
      <w:bookmarkStart w:id="124" w:name="_Ref496540567"/>
      <w:r w:rsidRPr="00603221">
        <w:rPr>
          <w:lang w:val="el-GR"/>
        </w:rPr>
        <w:t xml:space="preserve"> </w:t>
      </w:r>
      <w:bookmarkStart w:id="12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24"/>
      <w:bookmarkEnd w:id="125"/>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xml:space="preserve">. 648/2012 του Ευρωπαϊκού Κοινοβουλίου και του Συμβουλίου, και την κατάργηση της οδηγίας 2005/60/ΕΚ του </w:t>
      </w:r>
      <w:r w:rsidR="00105242" w:rsidRPr="00105242">
        <w:rPr>
          <w:lang w:val="el-GR"/>
        </w:rPr>
        <w:lastRenderedPageBreak/>
        <w:t>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5A0ACC">
      <w:pPr>
        <w:pStyle w:val="ListParagraph"/>
        <w:numPr>
          <w:ilvl w:val="3"/>
          <w:numId w:val="22"/>
        </w:numPr>
        <w:tabs>
          <w:tab w:val="left" w:pos="0"/>
          <w:tab w:val="left" w:pos="709"/>
          <w:tab w:val="left" w:pos="1134"/>
        </w:tabs>
        <w:spacing w:before="240"/>
        <w:ind w:left="0" w:firstLine="0"/>
        <w:rPr>
          <w:lang w:val="el-GR"/>
        </w:rPr>
      </w:pPr>
      <w:bookmarkStart w:id="126" w:name="_Ref503518036"/>
      <w:r w:rsidRPr="00603221">
        <w:rPr>
          <w:lang w:val="el-GR"/>
        </w:rPr>
        <w:t>Σ</w:t>
      </w:r>
      <w:r w:rsidR="005A0ACC" w:rsidRPr="00603221">
        <w:rPr>
          <w:lang w:val="el-GR"/>
        </w:rPr>
        <w:t>τις ακόλουθες περιπτώσεις</w:t>
      </w:r>
      <w:bookmarkEnd w:id="126"/>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8C3823">
      <w:pPr>
        <w:pStyle w:val="ListParagraph"/>
        <w:numPr>
          <w:ilvl w:val="3"/>
          <w:numId w:val="22"/>
        </w:numPr>
        <w:tabs>
          <w:tab w:val="left" w:pos="0"/>
          <w:tab w:val="left" w:pos="709"/>
          <w:tab w:val="left" w:pos="1134"/>
        </w:tabs>
        <w:spacing w:before="240"/>
        <w:ind w:left="0" w:firstLine="0"/>
        <w:rPr>
          <w:i/>
          <w:color w:val="5B9BD5"/>
          <w:lang w:val="el-GR"/>
        </w:rPr>
      </w:pPr>
      <w:bookmarkStart w:id="12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27"/>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lastRenderedPageBreak/>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321B8F6A"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7C1336">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7C1336" w:rsidRPr="00C0210C">
        <w:rPr>
          <w:lang w:val="el-GR"/>
        </w:rPr>
        <w:t>Αποδεικτικά μέσα</w:t>
      </w:r>
      <w:r w:rsidR="007C1336">
        <w:rPr>
          <w:rFonts w:ascii="Calibri" w:hAnsi="Calibri"/>
          <w:lang w:val="el-GR"/>
        </w:rPr>
        <w:t xml:space="preserve"> </w:t>
      </w:r>
      <w:r w:rsidR="007C1336" w:rsidRPr="0077634D">
        <w:rPr>
          <w:rFonts w:ascii="Calibri" w:hAnsi="Calibri"/>
          <w:lang w:val="el-GR"/>
        </w:rPr>
        <w:t xml:space="preserve">- </w:t>
      </w:r>
      <w:r w:rsidR="007C1336"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ListParagraph"/>
        <w:tabs>
          <w:tab w:val="left" w:pos="0"/>
          <w:tab w:val="left" w:pos="709"/>
          <w:tab w:val="left" w:pos="1134"/>
        </w:tabs>
        <w:spacing w:before="240"/>
        <w:ind w:left="0"/>
        <w:rPr>
          <w:i/>
          <w:color w:val="5B9BD5"/>
          <w:lang w:val="el-GR"/>
        </w:rPr>
      </w:pPr>
    </w:p>
    <w:p w14:paraId="53F0003F" w14:textId="4F33C9FE" w:rsidR="001D0C1B" w:rsidRPr="00821852" w:rsidRDefault="001D0C1B" w:rsidP="00221291">
      <w:pPr>
        <w:pStyle w:val="ListParagraph"/>
        <w:numPr>
          <w:ilvl w:val="3"/>
          <w:numId w:val="22"/>
        </w:numPr>
        <w:tabs>
          <w:tab w:val="left" w:pos="0"/>
          <w:tab w:val="left" w:pos="709"/>
          <w:tab w:val="left" w:pos="1134"/>
        </w:tabs>
        <w:spacing w:before="240"/>
        <w:ind w:left="0" w:firstLine="0"/>
        <w:rPr>
          <w:lang w:val="el-GR"/>
        </w:rPr>
      </w:pPr>
      <w:bookmarkStart w:id="128"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28"/>
      <w:r w:rsidR="003355E7" w:rsidRPr="00603221">
        <w:rPr>
          <w:b/>
          <w:bCs/>
          <w:lang w:val="el-GR"/>
        </w:rPr>
        <w:t xml:space="preserve"> </w:t>
      </w:r>
    </w:p>
    <w:p w14:paraId="39465691" w14:textId="77777777" w:rsidR="008338F0" w:rsidRPr="00821852" w:rsidRDefault="001D0C1B" w:rsidP="00821852">
      <w:pPr>
        <w:pStyle w:val="ListParagraph"/>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w:t>
      </w:r>
      <w:r w:rsidRPr="00821852">
        <w:rPr>
          <w:lang w:val="el-GR"/>
        </w:rPr>
        <w:lastRenderedPageBreak/>
        <w:t xml:space="preserve">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ListParagraph"/>
        <w:tabs>
          <w:tab w:val="left" w:pos="0"/>
        </w:tabs>
        <w:spacing w:before="240"/>
        <w:ind w:left="0"/>
        <w:rPr>
          <w:b/>
          <w:bCs/>
          <w:lang w:val="el-GR"/>
        </w:rPr>
      </w:pPr>
    </w:p>
    <w:p w14:paraId="256BE5A4" w14:textId="77777777" w:rsidR="002A7C7B" w:rsidRDefault="002A7C7B" w:rsidP="00221291">
      <w:pPr>
        <w:pStyle w:val="ListParagraph"/>
        <w:numPr>
          <w:ilvl w:val="3"/>
          <w:numId w:val="2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ListParagraph"/>
        <w:tabs>
          <w:tab w:val="left" w:pos="0"/>
          <w:tab w:val="left" w:pos="709"/>
          <w:tab w:val="left" w:pos="1134"/>
        </w:tabs>
        <w:spacing w:before="240"/>
        <w:ind w:left="0"/>
        <w:rPr>
          <w:lang w:val="el-GR"/>
        </w:rPr>
      </w:pPr>
    </w:p>
    <w:p w14:paraId="1F65CED2" w14:textId="1A11A0EA" w:rsidR="002A7C7B" w:rsidRPr="002A7C7B" w:rsidRDefault="003355E7" w:rsidP="00821852">
      <w:pPr>
        <w:pStyle w:val="ListParagraph"/>
        <w:numPr>
          <w:ilvl w:val="3"/>
          <w:numId w:val="2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7C1336">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7C1336">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3C01A3A8" w14:textId="77777777" w:rsidR="008338F0" w:rsidRPr="00603221" w:rsidRDefault="003355E7" w:rsidP="00221291">
      <w:pPr>
        <w:pStyle w:val="ListParagraph"/>
        <w:numPr>
          <w:ilvl w:val="3"/>
          <w:numId w:val="2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221291">
      <w:pPr>
        <w:pStyle w:val="ListParagraph"/>
        <w:numPr>
          <w:ilvl w:val="3"/>
          <w:numId w:val="22"/>
        </w:numPr>
        <w:tabs>
          <w:tab w:val="left" w:pos="0"/>
          <w:tab w:val="left" w:pos="709"/>
          <w:tab w:val="left" w:pos="1134"/>
        </w:tabs>
        <w:spacing w:before="240"/>
        <w:ind w:left="0" w:firstLine="0"/>
        <w:rPr>
          <w:lang w:val="el-GR"/>
        </w:rPr>
      </w:pPr>
      <w:r w:rsidRPr="00821852">
        <w:rPr>
          <w:lang w:val="el-GR"/>
        </w:rPr>
        <w:t xml:space="preserve"> </w:t>
      </w:r>
      <w:bookmarkStart w:id="12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29"/>
    </w:p>
    <w:p w14:paraId="36B0864B" w14:textId="77777777" w:rsidR="00D93C0C" w:rsidRPr="00603221" w:rsidRDefault="00D93C0C" w:rsidP="00603221">
      <w:pPr>
        <w:pStyle w:val="ListParagraph"/>
        <w:rPr>
          <w:color w:val="000000"/>
          <w:lang w:val="el-GR"/>
        </w:rPr>
      </w:pPr>
    </w:p>
    <w:p w14:paraId="2D1CB859" w14:textId="3F52B976" w:rsidR="008338F0" w:rsidRPr="00603221" w:rsidRDefault="003355E7" w:rsidP="0038062E">
      <w:pPr>
        <w:pStyle w:val="Heading3"/>
        <w:numPr>
          <w:ilvl w:val="0"/>
          <w:numId w:val="0"/>
        </w:numPr>
        <w:ind w:left="720" w:hanging="720"/>
        <w:rPr>
          <w:rFonts w:cs="Tahoma"/>
          <w:szCs w:val="22"/>
          <w:lang w:val="el-GR"/>
        </w:rPr>
      </w:pPr>
      <w:bookmarkStart w:id="130" w:name="_Toc107309351"/>
      <w:bookmarkStart w:id="131" w:name="_Toc97194274"/>
      <w:bookmarkStart w:id="132" w:name="_Toc97194424"/>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Επιλογής</w:t>
      </w:r>
      <w:bookmarkEnd w:id="130"/>
      <w:r w:rsidRPr="00603221">
        <w:rPr>
          <w:rFonts w:cs="Tahoma"/>
          <w:szCs w:val="22"/>
          <w:lang w:val="el-GR"/>
        </w:rPr>
        <w:t xml:space="preserve"> </w:t>
      </w:r>
      <w:bookmarkEnd w:id="131"/>
      <w:bookmarkEnd w:id="132"/>
    </w:p>
    <w:p w14:paraId="34F1DB97" w14:textId="77777777" w:rsidR="00EA086C" w:rsidRPr="00603221" w:rsidRDefault="00EA086C">
      <w:pPr>
        <w:rPr>
          <w:lang w:val="el-GR"/>
        </w:rPr>
      </w:pPr>
    </w:p>
    <w:p w14:paraId="3D9437BC" w14:textId="5BB3EEB8" w:rsidR="008338F0" w:rsidRPr="00603221" w:rsidDel="00893E05" w:rsidRDefault="003355E7" w:rsidP="00EA086C">
      <w:pPr>
        <w:pStyle w:val="Heading3"/>
        <w:ind w:left="1276"/>
        <w:rPr>
          <w:lang w:val="el-GR"/>
        </w:rPr>
      </w:pPr>
      <w:bookmarkStart w:id="133" w:name="_Ref74510337"/>
      <w:bookmarkStart w:id="134" w:name="_Toc97194275"/>
      <w:bookmarkStart w:id="135" w:name="_Toc97194425"/>
      <w:bookmarkStart w:id="136" w:name="_Toc107309352"/>
      <w:proofErr w:type="spellStart"/>
      <w:r w:rsidRPr="00603221" w:rsidDel="00893E05">
        <w:rPr>
          <w:lang w:val="el-GR"/>
        </w:rPr>
        <w:t>Καταλληλό</w:t>
      </w:r>
      <w:r w:rsidR="00383A59">
        <w:rPr>
          <w:lang w:val="el-GR"/>
        </w:rPr>
        <w:t>τ</w:t>
      </w:r>
      <w:r w:rsidRPr="00603221" w:rsidDel="00893E05">
        <w:rPr>
          <w:lang w:val="el-GR"/>
        </w:rPr>
        <w:t>ητα</w:t>
      </w:r>
      <w:proofErr w:type="spellEnd"/>
      <w:r w:rsidRPr="00603221" w:rsidDel="00893E05">
        <w:rPr>
          <w:lang w:val="el-GR"/>
        </w:rPr>
        <w:t xml:space="preserve"> άσκησης επαγγελματικής δραστηριότητας</w:t>
      </w:r>
      <w:bookmarkEnd w:id="133"/>
      <w:bookmarkEnd w:id="134"/>
      <w:bookmarkEnd w:id="135"/>
      <w:bookmarkEnd w:id="136"/>
      <w:r w:rsidRPr="00603221" w:rsidDel="00893E05">
        <w:rPr>
          <w:lang w:val="el-GR"/>
        </w:rPr>
        <w:t xml:space="preserve"> </w:t>
      </w:r>
    </w:p>
    <w:p w14:paraId="7A2B028E" w14:textId="5E6889C3" w:rsidR="002F2E92" w:rsidRPr="004E17AE" w:rsidDel="00893E05" w:rsidRDefault="00F86B7A" w:rsidP="00550BD5">
      <w:pPr>
        <w:rPr>
          <w:i/>
          <w:iCs/>
          <w:color w:val="5B9BD5"/>
          <w:lang w:val="el-GR" w:eastAsia="en-US"/>
        </w:rPr>
      </w:pPr>
      <w:bookmarkStart w:id="137"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w:t>
      </w:r>
      <w:r w:rsidR="00124C79">
        <w:rPr>
          <w:b/>
          <w:bCs/>
          <w:lang w:val="el-GR"/>
        </w:rPr>
        <w:t>προμήθεια ειδών και</w:t>
      </w:r>
      <w:r w:rsidR="00124C79" w:rsidRPr="00086782" w:rsidDel="00893E05">
        <w:rPr>
          <w:b/>
          <w:bCs/>
          <w:lang w:val="el-GR"/>
        </w:rPr>
        <w:t xml:space="preserve"> </w:t>
      </w:r>
      <w:r w:rsidRPr="00086782" w:rsidDel="00893E05">
        <w:rPr>
          <w:b/>
          <w:bCs/>
          <w:lang w:val="el-GR"/>
        </w:rPr>
        <w:t>υπηρεσιών, ήτοι</w:t>
      </w:r>
      <w:r w:rsidR="005875C6">
        <w:rPr>
          <w:b/>
          <w:bCs/>
          <w:lang w:val="el-GR"/>
        </w:rPr>
        <w:t xml:space="preserve"> να ασκούν  </w:t>
      </w:r>
      <w:r w:rsidR="005875C6" w:rsidRPr="009D17BE" w:rsidDel="00893E05">
        <w:rPr>
          <w:b/>
          <w:bCs/>
          <w:lang w:val="el-GR"/>
        </w:rPr>
        <w:t xml:space="preserve">επαγγελματική δραστηριότητα συναφή με το </w:t>
      </w:r>
      <w:r w:rsidR="005875C6" w:rsidRPr="004E17AE" w:rsidDel="00893E05">
        <w:rPr>
          <w:b/>
          <w:bCs/>
          <w:lang w:val="el-GR"/>
        </w:rPr>
        <w:t xml:space="preserve">αντικείμενο </w:t>
      </w:r>
      <w:r w:rsidR="005875C6" w:rsidRPr="004E17AE">
        <w:rPr>
          <w:b/>
          <w:bCs/>
          <w:lang w:val="el-GR"/>
        </w:rPr>
        <w:t>παροχής προϊόντων &amp; υπηρεσιών τηλεματικής και τηλεπικοινωνιακών εφαρμογών.</w:t>
      </w:r>
      <w:bookmarkEnd w:id="137"/>
    </w:p>
    <w:p w14:paraId="38C6245A" w14:textId="77777777" w:rsidR="007E243D" w:rsidRDefault="007E243D" w:rsidP="00086782">
      <w:pPr>
        <w:pStyle w:val="ListParagraph"/>
        <w:ind w:left="0"/>
        <w:rPr>
          <w:lang w:val="el-GR"/>
        </w:rPr>
      </w:pPr>
      <w:r w:rsidRPr="004E17AE" w:rsidDel="00893E05">
        <w:rPr>
          <w:lang w:val="el-GR"/>
        </w:rPr>
        <w:t>Οι οικονομικοί φορείς που</w:t>
      </w:r>
      <w:r w:rsidRPr="00252398" w:rsidDel="00893E05">
        <w:rPr>
          <w:lang w:val="el-GR"/>
        </w:rPr>
        <w:t xml:space="preserve">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w:t>
      </w:r>
      <w:r w:rsidRPr="005550B0" w:rsidDel="00893E05">
        <w:rPr>
          <w:lang w:val="el-GR"/>
        </w:rPr>
        <w:lastRenderedPageBreak/>
        <w:t xml:space="preserve">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ListParagraph"/>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ListParagraph"/>
        <w:ind w:left="0"/>
        <w:rPr>
          <w:lang w:val="el-GR"/>
        </w:rPr>
      </w:pPr>
    </w:p>
    <w:p w14:paraId="17AEFDD6" w14:textId="77777777" w:rsidR="00722D14" w:rsidRDefault="00BE6F4C" w:rsidP="00086782">
      <w:pPr>
        <w:pStyle w:val="ListParagraph"/>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ListParagraph"/>
        <w:ind w:left="0"/>
        <w:rPr>
          <w:lang w:val="el-GR"/>
        </w:rPr>
      </w:pPr>
    </w:p>
    <w:p w14:paraId="2BE12AB9" w14:textId="252039B7" w:rsidR="00BE6F4C" w:rsidRPr="00BE6F4C" w:rsidDel="00893E05" w:rsidRDefault="00722D14" w:rsidP="00086782">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σωρευτικά από τα μέλη της ένωσης.</w:t>
      </w:r>
    </w:p>
    <w:p w14:paraId="7830D1BF" w14:textId="77777777" w:rsidR="008338F0" w:rsidRPr="00603221" w:rsidRDefault="003355E7" w:rsidP="00086782">
      <w:pPr>
        <w:pStyle w:val="Heading3"/>
        <w:ind w:left="1276"/>
        <w:rPr>
          <w:lang w:val="el-GR"/>
        </w:rPr>
      </w:pPr>
      <w:bookmarkStart w:id="138" w:name="_Toc74566826"/>
      <w:bookmarkStart w:id="139" w:name="_Ref496541309"/>
      <w:bookmarkStart w:id="140" w:name="_Ref496541508"/>
      <w:bookmarkStart w:id="141" w:name="_Toc97194277"/>
      <w:bookmarkStart w:id="142" w:name="_Toc97194426"/>
      <w:bookmarkStart w:id="143" w:name="_Toc107309353"/>
      <w:bookmarkEnd w:id="138"/>
      <w:r w:rsidRPr="00603221">
        <w:rPr>
          <w:lang w:val="el-GR"/>
        </w:rPr>
        <w:t>Οικονομική και χρηματοοικονομική επάρκεια</w:t>
      </w:r>
      <w:bookmarkEnd w:id="139"/>
      <w:bookmarkEnd w:id="140"/>
      <w:bookmarkEnd w:id="141"/>
      <w:bookmarkEnd w:id="142"/>
      <w:bookmarkEnd w:id="143"/>
    </w:p>
    <w:p w14:paraId="03EB84BA" w14:textId="4F6BC2BF" w:rsidR="00E83D26" w:rsidRPr="00D6202B" w:rsidRDefault="00F86B7A" w:rsidP="00CB6685">
      <w:pPr>
        <w:rPr>
          <w:b/>
          <w:bCs/>
          <w:i/>
          <w:iCs/>
          <w:color w:val="5B9BD5"/>
          <w:lang w:val="el-GR" w:eastAsia="en-US"/>
        </w:rPr>
      </w:pPr>
      <w:bookmarkStart w:id="144"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(201</w:t>
      </w:r>
      <w:r w:rsidR="00C23B8B">
        <w:rPr>
          <w:b/>
          <w:bCs/>
          <w:lang w:val="el-GR"/>
        </w:rPr>
        <w:t>9</w:t>
      </w:r>
      <w:r w:rsidRPr="00D6202B">
        <w:rPr>
          <w:b/>
          <w:bCs/>
          <w:lang w:val="el-GR"/>
        </w:rPr>
        <w:t>-20</w:t>
      </w:r>
      <w:r w:rsidR="00C23B8B">
        <w:rPr>
          <w:b/>
          <w:bCs/>
          <w:lang w:val="el-GR"/>
        </w:rPr>
        <w:t>20</w:t>
      </w:r>
      <w:r w:rsidRPr="00D6202B">
        <w:rPr>
          <w:b/>
          <w:bCs/>
          <w:lang w:val="el-GR"/>
        </w:rPr>
        <w:t>-20</w:t>
      </w:r>
      <w:r w:rsidR="00C23B8B">
        <w:rPr>
          <w:b/>
          <w:bCs/>
          <w:lang w:val="el-GR"/>
        </w:rPr>
        <w:t>21</w:t>
      </w:r>
      <w:r w:rsidRPr="00B75740">
        <w:rPr>
          <w:b/>
          <w:bCs/>
          <w:lang w:val="el-GR"/>
        </w:rPr>
        <w:t xml:space="preserve">) </w:t>
      </w:r>
      <w:r w:rsidRPr="009D17BE">
        <w:rPr>
          <w:b/>
          <w:bCs/>
          <w:lang w:val="el-GR"/>
        </w:rPr>
        <w:t xml:space="preserve">συνολικά μεγαλύτερο από το </w:t>
      </w:r>
      <w:r w:rsidR="00006A02" w:rsidRPr="009D17BE">
        <w:rPr>
          <w:b/>
          <w:bCs/>
          <w:lang w:val="el-GR"/>
        </w:rPr>
        <w:t>150</w:t>
      </w:r>
      <w:r w:rsidRPr="009D17BE">
        <w:rPr>
          <w:b/>
          <w:bCs/>
          <w:lang w:val="el-GR"/>
        </w:rPr>
        <w:t>%</w:t>
      </w:r>
      <w:r w:rsidR="0069435C" w:rsidRPr="00B75740">
        <w:rPr>
          <w:b/>
          <w:bCs/>
          <w:lang w:val="el-GR"/>
        </w:rPr>
        <w:t xml:space="preserve"> </w:t>
      </w:r>
      <w:r w:rsidRPr="00B75740">
        <w:rPr>
          <w:b/>
          <w:bCs/>
          <w:lang w:val="el-GR"/>
        </w:rPr>
        <w:t>του προϋπολογισμού του υπό ανάθεση Έργου, γι</w:t>
      </w:r>
      <w:r w:rsidRPr="00D6202B">
        <w:rPr>
          <w:b/>
          <w:bCs/>
          <w:lang w:val="el-GR"/>
        </w:rPr>
        <w:t>α το οπο</w:t>
      </w:r>
      <w:r w:rsidR="00550040" w:rsidRPr="00D6202B">
        <w:rPr>
          <w:b/>
          <w:bCs/>
          <w:lang w:val="el-GR"/>
        </w:rPr>
        <w:t>ίο</w:t>
      </w:r>
      <w:r w:rsidRPr="00D6202B">
        <w:rPr>
          <w:b/>
          <w:bCs/>
          <w:lang w:val="el-GR"/>
        </w:rPr>
        <w:t xml:space="preserve"> υποβάλλει προσφορά.</w:t>
      </w:r>
      <w:r w:rsidR="00E83D26" w:rsidRPr="00D6202B">
        <w:rPr>
          <w:b/>
          <w:bCs/>
          <w:lang w:val="el-GR"/>
        </w:rPr>
        <w:t xml:space="preserve"> </w:t>
      </w:r>
      <w:bookmarkEnd w:id="144"/>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Heading3"/>
        <w:ind w:left="1276"/>
        <w:rPr>
          <w:lang w:val="el-GR"/>
        </w:rPr>
      </w:pPr>
      <w:bookmarkStart w:id="145" w:name="_Ref496541329"/>
      <w:bookmarkStart w:id="146" w:name="_Ref496541556"/>
      <w:bookmarkStart w:id="147" w:name="_Toc97194279"/>
      <w:bookmarkStart w:id="148" w:name="_Toc97194427"/>
      <w:bookmarkStart w:id="149" w:name="_Toc107309354"/>
      <w:r w:rsidRPr="00603221">
        <w:rPr>
          <w:lang w:val="el-GR"/>
        </w:rPr>
        <w:t>Τεχνική και επαγγελματική ικανότητα</w:t>
      </w:r>
      <w:bookmarkEnd w:id="145"/>
      <w:bookmarkEnd w:id="146"/>
      <w:bookmarkEnd w:id="147"/>
      <w:bookmarkEnd w:id="148"/>
      <w:bookmarkEnd w:id="149"/>
      <w:r w:rsidR="0071303E" w:rsidRPr="00603221">
        <w:rPr>
          <w:lang w:val="el-GR"/>
        </w:rPr>
        <w:t xml:space="preserve"> </w:t>
      </w:r>
    </w:p>
    <w:p w14:paraId="6E38E173" w14:textId="295F4F00" w:rsidR="0071303E" w:rsidRPr="00603221" w:rsidRDefault="0071303E" w:rsidP="00492AA7">
      <w:pPr>
        <w:rPr>
          <w:lang w:val="el-GR"/>
        </w:rPr>
      </w:pPr>
      <w:r w:rsidRPr="00603221">
        <w:rPr>
          <w:lang w:val="el-GR"/>
        </w:rPr>
        <w:t xml:space="preserve"> </w:t>
      </w:r>
    </w:p>
    <w:p w14:paraId="58AA3308" w14:textId="77777777" w:rsidR="0069435C" w:rsidRPr="008E43C4" w:rsidRDefault="0069435C" w:rsidP="0069435C">
      <w:pPr>
        <w:pStyle w:val="Heading4"/>
        <w:rPr>
          <w:lang w:val="el-GR" w:eastAsia="en-US"/>
        </w:rPr>
      </w:pPr>
      <w:bookmarkStart w:id="150" w:name="_Toc103947607"/>
      <w:bookmarkStart w:id="151" w:name="_Toc104281200"/>
      <w:bookmarkStart w:id="152" w:name="_Toc104308337"/>
      <w:bookmarkStart w:id="153" w:name="_Ref61980826"/>
      <w:bookmarkStart w:id="154" w:name="_Toc97194280"/>
      <w:bookmarkStart w:id="155" w:name="_Toc107309355"/>
      <w:bookmarkStart w:id="156" w:name="_Ref40965350"/>
      <w:bookmarkEnd w:id="150"/>
      <w:bookmarkEnd w:id="151"/>
      <w:bookmarkEnd w:id="152"/>
      <w:r>
        <w:rPr>
          <w:lang w:val="el-GR" w:eastAsia="en-US"/>
        </w:rPr>
        <w:t>Τεχνική Ικανότητα</w:t>
      </w:r>
      <w:bookmarkEnd w:id="153"/>
      <w:bookmarkEnd w:id="154"/>
      <w:bookmarkEnd w:id="155"/>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57"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D049958" w14:textId="2B413396" w:rsidR="00E323AB" w:rsidRDefault="00E323AB" w:rsidP="00E323AB">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w:t>
      </w:r>
      <w:r w:rsidRPr="00550BD5">
        <w:rPr>
          <w:lang w:val="el-GR"/>
        </w:rPr>
        <w:t xml:space="preserve">τα τελευταία </w:t>
      </w:r>
      <w:r w:rsidRPr="00550BD5">
        <w:rPr>
          <w:b/>
          <w:lang w:val="el-GR"/>
        </w:rPr>
        <w:t>πέντε (5) έτη</w:t>
      </w:r>
      <w:r w:rsidRPr="00550BD5">
        <w:rPr>
          <w:lang w:val="el-GR"/>
        </w:rPr>
        <w:t xml:space="preserve"> να έχουν</w:t>
      </w:r>
      <w:r w:rsidRPr="00550BD5">
        <w:rPr>
          <w:bCs/>
          <w:lang w:val="el-GR"/>
        </w:rPr>
        <w:t xml:space="preserve"> ολοκληρώσει επιτυχώς </w:t>
      </w:r>
      <w:r w:rsidRPr="00550BD5">
        <w:rPr>
          <w:lang w:val="el-GR"/>
        </w:rPr>
        <w:t xml:space="preserve">ή </w:t>
      </w:r>
      <w:r w:rsidRPr="009D17BE">
        <w:rPr>
          <w:lang w:val="el-GR"/>
        </w:rPr>
        <w:t xml:space="preserve">να έχουν συμμετάσχει με ποσοστό μεγαλύτερο του </w:t>
      </w:r>
      <w:r w:rsidRPr="009D17BE">
        <w:rPr>
          <w:b/>
          <w:lang w:val="el-GR"/>
        </w:rPr>
        <w:t>50%</w:t>
      </w:r>
      <w:r w:rsidRPr="009D17BE">
        <w:rPr>
          <w:lang w:val="el-GR"/>
        </w:rPr>
        <w:t xml:space="preserve"> σε </w:t>
      </w:r>
      <w:r w:rsidRPr="009D17BE">
        <w:rPr>
          <w:b/>
          <w:bCs/>
          <w:lang w:val="el-GR"/>
        </w:rPr>
        <w:t>ένα (1) ή περισσότερα</w:t>
      </w:r>
      <w:r w:rsidRPr="00550BD5">
        <w:rPr>
          <w:lang w:val="el-GR"/>
        </w:rPr>
        <w:t xml:space="preserve"> ολοκληρωμένα έργα </w:t>
      </w:r>
      <w:r w:rsidRPr="009D17BE">
        <w:rPr>
          <w:lang w:val="el-GR"/>
        </w:rPr>
        <w:t xml:space="preserve">το καθένα </w:t>
      </w:r>
      <w:r w:rsidR="00C23B8B">
        <w:rPr>
          <w:lang w:val="el-GR"/>
        </w:rPr>
        <w:t xml:space="preserve">συμβατικού τιμήματος </w:t>
      </w:r>
      <w:r w:rsidRPr="009D17BE">
        <w:rPr>
          <w:lang w:val="el-GR"/>
        </w:rPr>
        <w:t xml:space="preserve">τουλάχιστον </w:t>
      </w:r>
      <w:r w:rsidR="00DE7905">
        <w:rPr>
          <w:lang w:val="el-GR"/>
        </w:rPr>
        <w:t xml:space="preserve">ίσο </w:t>
      </w:r>
      <w:r w:rsidRPr="009D17BE">
        <w:rPr>
          <w:lang w:val="el-GR"/>
        </w:rPr>
        <w:t xml:space="preserve">με το 70% </w:t>
      </w:r>
      <w:r w:rsidR="00DE7905">
        <w:rPr>
          <w:lang w:val="el-GR"/>
        </w:rPr>
        <w:t>της εκτιμώμενης αξίας σύμβασης χ</w:t>
      </w:r>
      <w:r w:rsidRPr="009D17BE">
        <w:rPr>
          <w:lang w:val="el-GR"/>
        </w:rPr>
        <w:t>ωρίς ΦΠΑ</w:t>
      </w:r>
      <w:r w:rsidRPr="00550BD5">
        <w:rPr>
          <w:lang w:val="el-GR"/>
        </w:rPr>
        <w:t>, τα</w:t>
      </w:r>
      <w:r>
        <w:rPr>
          <w:lang w:val="el-GR"/>
        </w:rPr>
        <w:t xml:space="preserve"> οποία </w:t>
      </w:r>
      <w:r w:rsidRPr="00692498">
        <w:rPr>
          <w:lang w:val="el-GR"/>
        </w:rPr>
        <w:t>μεμονωμένα ή και συνδυαστικά να καλύπτουν όλα τα ακόλουθα πεδία:</w:t>
      </w:r>
      <w:r>
        <w:rPr>
          <w:lang w:val="el-GR"/>
        </w:rPr>
        <w:t xml:space="preserve"> </w:t>
      </w:r>
    </w:p>
    <w:p w14:paraId="0D527F9E" w14:textId="77777777" w:rsidR="00A003A0" w:rsidRPr="00692498" w:rsidRDefault="00A003A0" w:rsidP="00E323AB">
      <w:pPr>
        <w:rPr>
          <w:lang w:val="el-GR"/>
        </w:rPr>
      </w:pPr>
    </w:p>
    <w:p w14:paraId="047B7766" w14:textId="77777777" w:rsidR="00E323AB" w:rsidRPr="002434C7" w:rsidRDefault="00E323AB" w:rsidP="00E323AB">
      <w:pPr>
        <w:pStyle w:val="ListParagraph"/>
        <w:numPr>
          <w:ilvl w:val="0"/>
          <w:numId w:val="122"/>
        </w:numPr>
        <w:suppressAutoHyphens w:val="0"/>
        <w:spacing w:before="120"/>
        <w:jc w:val="left"/>
        <w:rPr>
          <w:lang w:val="el-GR"/>
        </w:rPr>
      </w:pPr>
      <w:r w:rsidRPr="002434C7">
        <w:rPr>
          <w:lang w:val="el-GR"/>
        </w:rPr>
        <w:t>Διαχείριση Περιστατικών Έκτακτης Ανάγκης για τουλάχιστον τετρακόσιους (400) ταυτόχρονους χρήστες</w:t>
      </w:r>
    </w:p>
    <w:p w14:paraId="0FA040E6" w14:textId="5753EAAF" w:rsidR="00E323AB" w:rsidRPr="002434C7" w:rsidRDefault="00E323AB" w:rsidP="00E323AB">
      <w:pPr>
        <w:pStyle w:val="ListParagraph"/>
        <w:numPr>
          <w:ilvl w:val="0"/>
          <w:numId w:val="122"/>
        </w:numPr>
        <w:suppressAutoHyphens w:val="0"/>
        <w:spacing w:before="120"/>
        <w:jc w:val="left"/>
        <w:rPr>
          <w:lang w:val="el-GR"/>
        </w:rPr>
      </w:pPr>
      <w:r w:rsidRPr="002434C7">
        <w:rPr>
          <w:lang w:val="el-GR"/>
        </w:rPr>
        <w:t xml:space="preserve">Διαχείριση Στόλου Οχημάτων με τουλάχιστον </w:t>
      </w:r>
      <w:r w:rsidR="0013205B">
        <w:rPr>
          <w:lang w:val="el-GR"/>
        </w:rPr>
        <w:t xml:space="preserve">οκτακόσιες </w:t>
      </w:r>
      <w:r w:rsidRPr="002434C7">
        <w:rPr>
          <w:lang w:val="el-GR"/>
        </w:rPr>
        <w:t>(</w:t>
      </w:r>
      <w:r w:rsidR="0013205B">
        <w:rPr>
          <w:lang w:val="el-GR"/>
        </w:rPr>
        <w:t>8</w:t>
      </w:r>
      <w:r w:rsidRPr="002434C7">
        <w:rPr>
          <w:lang w:val="el-GR"/>
        </w:rPr>
        <w:t xml:space="preserve">00) </w:t>
      </w:r>
      <w:proofErr w:type="spellStart"/>
      <w:r w:rsidRPr="002434C7">
        <w:rPr>
          <w:lang w:val="el-GR"/>
        </w:rPr>
        <w:t>τηλεματικές</w:t>
      </w:r>
      <w:proofErr w:type="spellEnd"/>
      <w:r w:rsidRPr="002434C7">
        <w:rPr>
          <w:lang w:val="el-GR"/>
        </w:rPr>
        <w:t xml:space="preserve"> μονάδ</w:t>
      </w:r>
      <w:r>
        <w:rPr>
          <w:lang w:val="el-GR"/>
        </w:rPr>
        <w:t>ες</w:t>
      </w:r>
    </w:p>
    <w:p w14:paraId="11E67DEA" w14:textId="77777777" w:rsidR="00E323AB" w:rsidRPr="002434C7" w:rsidRDefault="00E323AB" w:rsidP="00E323AB">
      <w:pPr>
        <w:pStyle w:val="ListParagraph"/>
        <w:numPr>
          <w:ilvl w:val="0"/>
          <w:numId w:val="122"/>
        </w:numPr>
        <w:rPr>
          <w:bCs/>
          <w:lang w:val="el-GR"/>
        </w:rPr>
      </w:pPr>
      <w:r w:rsidRPr="002434C7">
        <w:rPr>
          <w:bCs/>
          <w:lang w:val="el-GR"/>
        </w:rPr>
        <w:t xml:space="preserve">Σχεδιασμό, Ανάπτυξη, Εγκατάσταση, υποστήριξη ολοκληρωμένου έργου πληροφοριακού συστήματος που να </w:t>
      </w:r>
      <w:proofErr w:type="spellStart"/>
      <w:r w:rsidRPr="002434C7">
        <w:rPr>
          <w:bCs/>
          <w:lang w:val="el-GR"/>
        </w:rPr>
        <w:t>διαλειτουργεί</w:t>
      </w:r>
      <w:proofErr w:type="spellEnd"/>
      <w:r w:rsidRPr="002434C7">
        <w:rPr>
          <w:bCs/>
          <w:lang w:val="el-GR"/>
        </w:rPr>
        <w:t xml:space="preserve"> με άλλα συστήματα μέσω API.</w:t>
      </w:r>
    </w:p>
    <w:p w14:paraId="7AF935A1" w14:textId="2D24D258" w:rsidR="000E5824" w:rsidRDefault="000E5824" w:rsidP="007A2205">
      <w:pPr>
        <w:rPr>
          <w:lang w:val="el-GR"/>
        </w:rPr>
      </w:pPr>
      <w:bookmarkStart w:id="158" w:name="_Ref61862075"/>
      <w:bookmarkEnd w:id="157"/>
      <w:r w:rsidRPr="000E5824">
        <w:rPr>
          <w:lang w:val="el-GR"/>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p>
    <w:bookmarkEnd w:id="158"/>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Heading4"/>
        <w:rPr>
          <w:lang w:val="el-GR" w:eastAsia="en-US"/>
        </w:rPr>
      </w:pPr>
      <w:bookmarkStart w:id="159" w:name="_Toc97194281"/>
      <w:bookmarkStart w:id="160" w:name="_Ref104280882"/>
      <w:bookmarkStart w:id="161" w:name="_Toc107309356"/>
      <w:bookmarkEnd w:id="156"/>
      <w:r w:rsidRPr="00CC2818">
        <w:rPr>
          <w:lang w:val="el-GR" w:eastAsia="en-US"/>
        </w:rPr>
        <w:t>Επαγγελματική Ικανότητα – Ομάδα Έργου</w:t>
      </w:r>
      <w:bookmarkEnd w:id="159"/>
      <w:bookmarkEnd w:id="160"/>
      <w:bookmarkEnd w:id="161"/>
    </w:p>
    <w:p w14:paraId="74B06FC4" w14:textId="30590C89" w:rsidR="008045F0" w:rsidRDefault="008B41C9" w:rsidP="00CC2818">
      <w:pPr>
        <w:rPr>
          <w:color w:val="0070C0"/>
          <w:lang w:val="el-GR"/>
        </w:rPr>
      </w:pPr>
      <w:bookmarkStart w:id="162"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53F0644F" w14:textId="239DB834" w:rsidR="00CC2818" w:rsidRDefault="00E1337D" w:rsidP="00CC2818">
      <w:pPr>
        <w:rPr>
          <w:lang w:val="el-GR"/>
        </w:rPr>
      </w:pPr>
      <w:r w:rsidRPr="00603221">
        <w:rPr>
          <w:lang w:val="el-GR"/>
        </w:rPr>
        <w:t xml:space="preserve"> </w:t>
      </w:r>
    </w:p>
    <w:p w14:paraId="580ABB04" w14:textId="5F1E5A9C" w:rsidR="00E323AB" w:rsidRPr="00E8540C" w:rsidRDefault="00E323AB" w:rsidP="00E323AB">
      <w:pPr>
        <w:pStyle w:val="ListParagraph"/>
        <w:numPr>
          <w:ilvl w:val="0"/>
          <w:numId w:val="127"/>
        </w:numPr>
        <w:suppressAutoHyphens w:val="0"/>
        <w:autoSpaceDE w:val="0"/>
        <w:autoSpaceDN w:val="0"/>
        <w:adjustRightInd w:val="0"/>
        <w:spacing w:before="120" w:after="0"/>
        <w:rPr>
          <w:lang w:val="el-GR" w:eastAsia="el-GR"/>
        </w:rPr>
      </w:pPr>
      <w:r w:rsidRPr="002434C7">
        <w:rPr>
          <w:lang w:val="el-GR" w:eastAsia="el-GR"/>
        </w:rPr>
        <w:t xml:space="preserve">Έναν </w:t>
      </w:r>
      <w:r w:rsidRPr="002434C7">
        <w:rPr>
          <w:b/>
          <w:bCs/>
          <w:lang w:val="el-GR" w:eastAsia="el-GR"/>
        </w:rPr>
        <w:t>Υπεύθυνο Έργου</w:t>
      </w:r>
      <w:r w:rsidRPr="002434C7">
        <w:rPr>
          <w:lang w:val="el-GR" w:eastAsia="el-GR"/>
        </w:rPr>
        <w:t xml:space="preserve"> (</w:t>
      </w:r>
      <w:r w:rsidRPr="002434C7">
        <w:rPr>
          <w:lang w:val="en-US" w:eastAsia="el-GR"/>
        </w:rPr>
        <w:t>Project</w:t>
      </w:r>
      <w:r w:rsidRPr="002434C7">
        <w:rPr>
          <w:lang w:val="el-GR" w:eastAsia="el-GR"/>
        </w:rPr>
        <w:t xml:space="preserve"> Μ</w:t>
      </w:r>
      <w:proofErr w:type="spellStart"/>
      <w:r w:rsidRPr="002434C7">
        <w:rPr>
          <w:lang w:val="en-US" w:eastAsia="el-GR"/>
        </w:rPr>
        <w:t>anager</w:t>
      </w:r>
      <w:proofErr w:type="spellEnd"/>
      <w:r w:rsidRPr="002434C7">
        <w:rPr>
          <w:lang w:val="el-GR" w:eastAsia="el-GR"/>
        </w:rPr>
        <w:t xml:space="preserve">) </w:t>
      </w:r>
      <w:r w:rsidRPr="00E8540C">
        <w:rPr>
          <w:lang w:val="el-GR" w:eastAsia="el-GR"/>
        </w:rPr>
        <w:t xml:space="preserve">με </w:t>
      </w:r>
      <w:r w:rsidRPr="00E8540C">
        <w:rPr>
          <w:bCs/>
          <w:lang w:val="el-GR"/>
        </w:rPr>
        <w:t>πανεπιστημιακό και μεταπτυχιακό τίτλο σπουδών και τουλάχιστον 15</w:t>
      </w:r>
      <w:r w:rsidR="00921ED3">
        <w:rPr>
          <w:bCs/>
          <w:lang w:val="el-GR"/>
        </w:rPr>
        <w:t>ε</w:t>
      </w:r>
      <w:r w:rsidRPr="00E8540C">
        <w:rPr>
          <w:bCs/>
          <w:lang w:val="el-GR"/>
        </w:rPr>
        <w:t>τ</w:t>
      </w:r>
      <w:r w:rsidR="00921ED3">
        <w:rPr>
          <w:bCs/>
          <w:lang w:val="el-GR"/>
        </w:rPr>
        <w:t>ή</w:t>
      </w:r>
      <w:r w:rsidRPr="00E8540C">
        <w:rPr>
          <w:bCs/>
          <w:lang w:val="el-GR"/>
        </w:rPr>
        <w:t xml:space="preserve"> επαγγελματική ενασχόληση στη Διαχείριση Σύνθετων Έργων </w:t>
      </w:r>
      <w:r w:rsidR="00921ED3" w:rsidRPr="00E8540C">
        <w:rPr>
          <w:bCs/>
          <w:lang w:val="el-GR"/>
        </w:rPr>
        <w:t>Τεχνολογιών</w:t>
      </w:r>
      <w:r w:rsidRPr="00E8540C">
        <w:rPr>
          <w:bCs/>
          <w:lang w:val="el-GR"/>
        </w:rPr>
        <w:t xml:space="preserve"> Πληροφορικής και Επικοινωνιών</w:t>
      </w:r>
    </w:p>
    <w:p w14:paraId="2EB571F4" w14:textId="77777777" w:rsidR="00E323AB" w:rsidRPr="00E8540C" w:rsidRDefault="00E323AB" w:rsidP="00E323AB">
      <w:pPr>
        <w:pStyle w:val="ListParagraph"/>
        <w:numPr>
          <w:ilvl w:val="0"/>
          <w:numId w:val="127"/>
        </w:numPr>
        <w:suppressAutoHyphens w:val="0"/>
        <w:autoSpaceDE w:val="0"/>
        <w:autoSpaceDN w:val="0"/>
        <w:adjustRightInd w:val="0"/>
        <w:spacing w:before="120" w:after="0"/>
        <w:rPr>
          <w:lang w:val="el-GR" w:eastAsia="el-GR"/>
        </w:rPr>
      </w:pPr>
      <w:r w:rsidRPr="00E8540C">
        <w:rPr>
          <w:bCs/>
          <w:lang w:val="el-GR"/>
        </w:rPr>
        <w:t xml:space="preserve">Έναν </w:t>
      </w:r>
      <w:r w:rsidRPr="00E8540C">
        <w:rPr>
          <w:b/>
          <w:bCs/>
          <w:lang w:val="el-GR"/>
        </w:rPr>
        <w:t>Αναπληρωτή Υπεύθυνο Έργου</w:t>
      </w:r>
      <w:r w:rsidRPr="00E8540C">
        <w:rPr>
          <w:bCs/>
          <w:lang w:val="el-GR"/>
        </w:rPr>
        <w:t xml:space="preserve"> με πανεπιστημιακό και μεταπτυχιακό τίτλο σπουδών και τουλάχιστον δεκαετή επαγγελματική ενασχόληση σε Διαχείριση Έργων Ανάπτυξης ολοκληρωμένων πληροφοριακών συστημάτων</w:t>
      </w:r>
    </w:p>
    <w:p w14:paraId="01E16DE5" w14:textId="0FBEFA63" w:rsidR="00E323AB" w:rsidRPr="002434C7" w:rsidRDefault="00E323AB" w:rsidP="00E323AB">
      <w:pPr>
        <w:pStyle w:val="ListParagraph"/>
        <w:numPr>
          <w:ilvl w:val="0"/>
          <w:numId w:val="127"/>
        </w:numPr>
        <w:suppressAutoHyphens w:val="0"/>
        <w:autoSpaceDE w:val="0"/>
        <w:autoSpaceDN w:val="0"/>
        <w:adjustRightInd w:val="0"/>
        <w:spacing w:before="120" w:after="0"/>
        <w:rPr>
          <w:lang w:val="el-GR" w:eastAsia="el-GR"/>
        </w:rPr>
      </w:pPr>
      <w:r>
        <w:rPr>
          <w:b/>
          <w:bCs/>
          <w:lang w:val="el-GR"/>
        </w:rPr>
        <w:t>Δύο στελέχη</w:t>
      </w:r>
      <w:r>
        <w:rPr>
          <w:bCs/>
          <w:lang w:val="el-GR"/>
        </w:rPr>
        <w:t xml:space="preserve"> </w:t>
      </w:r>
      <w:bookmarkStart w:id="163" w:name="_Hlk104190779"/>
      <w:r w:rsidR="00E8540C" w:rsidRPr="003722B4">
        <w:rPr>
          <w:bCs/>
          <w:lang w:val="el-GR"/>
        </w:rPr>
        <w:t xml:space="preserve">με πανεπιστημιακό τίτλο σπουδών </w:t>
      </w:r>
      <w:r w:rsidR="00E8540C">
        <w:rPr>
          <w:bCs/>
          <w:lang w:val="el-GR"/>
        </w:rPr>
        <w:t xml:space="preserve">και </w:t>
      </w:r>
      <w:bookmarkEnd w:id="163"/>
      <w:r w:rsidR="00E8540C" w:rsidRPr="003722B4">
        <w:rPr>
          <w:bCs/>
          <w:lang w:val="el-GR"/>
        </w:rPr>
        <w:t xml:space="preserve">τουλάχιστον </w:t>
      </w:r>
      <w:r>
        <w:rPr>
          <w:bCs/>
          <w:lang w:val="el-GR"/>
        </w:rPr>
        <w:t>πενταετή εμπειρία στον σχεδιασμό και υλοποίηση συστημάτων Διαχείρισης Περιστατικών Έκτακτης Ανάγκης και Διαχείρισης Στόλου Οχημάτων</w:t>
      </w:r>
    </w:p>
    <w:p w14:paraId="40418BE9" w14:textId="3E7C0B4D" w:rsidR="00E323AB" w:rsidRPr="002434C7" w:rsidRDefault="00E323AB" w:rsidP="00E323AB">
      <w:pPr>
        <w:pStyle w:val="ListParagraph"/>
        <w:numPr>
          <w:ilvl w:val="0"/>
          <w:numId w:val="127"/>
        </w:numPr>
        <w:suppressAutoHyphens w:val="0"/>
        <w:autoSpaceDE w:val="0"/>
        <w:autoSpaceDN w:val="0"/>
        <w:adjustRightInd w:val="0"/>
        <w:spacing w:before="120" w:after="0"/>
        <w:rPr>
          <w:lang w:val="el-GR" w:eastAsia="el-GR"/>
        </w:rPr>
      </w:pPr>
      <w:r>
        <w:rPr>
          <w:b/>
          <w:bCs/>
          <w:lang w:val="el-GR"/>
        </w:rPr>
        <w:t>Δύο στελέχη</w:t>
      </w:r>
      <w:r>
        <w:rPr>
          <w:bCs/>
          <w:lang w:val="el-GR"/>
        </w:rPr>
        <w:t xml:space="preserve"> </w:t>
      </w:r>
      <w:r w:rsidR="00E8540C" w:rsidRPr="003722B4">
        <w:rPr>
          <w:bCs/>
          <w:lang w:val="el-GR"/>
        </w:rPr>
        <w:t xml:space="preserve">με πανεπιστημιακό τίτλο σπουδών </w:t>
      </w:r>
      <w:r w:rsidR="00E8540C">
        <w:rPr>
          <w:bCs/>
          <w:lang w:val="el-GR"/>
        </w:rPr>
        <w:t xml:space="preserve">και </w:t>
      </w:r>
      <w:r>
        <w:rPr>
          <w:bCs/>
          <w:lang w:val="el-GR"/>
        </w:rPr>
        <w:t>με πενταετή τουλάχιστον επαγγελματική εμπειρία στην Διαχείριση Γεωγραφικών Συστημάτων Πληροφοριών</w:t>
      </w:r>
    </w:p>
    <w:p w14:paraId="2DA13972" w14:textId="37CA51E1" w:rsidR="00E323AB" w:rsidRPr="002434C7" w:rsidRDefault="00E323AB" w:rsidP="00E323AB">
      <w:pPr>
        <w:pStyle w:val="ListParagraph"/>
        <w:numPr>
          <w:ilvl w:val="0"/>
          <w:numId w:val="127"/>
        </w:numPr>
        <w:suppressAutoHyphens w:val="0"/>
        <w:autoSpaceDE w:val="0"/>
        <w:autoSpaceDN w:val="0"/>
        <w:adjustRightInd w:val="0"/>
        <w:spacing w:before="120" w:after="0"/>
        <w:rPr>
          <w:lang w:val="el-GR" w:eastAsia="el-GR"/>
        </w:rPr>
      </w:pPr>
      <w:r>
        <w:rPr>
          <w:b/>
          <w:bCs/>
          <w:lang w:val="el-GR"/>
        </w:rPr>
        <w:t>Δύο στελέχη</w:t>
      </w:r>
      <w:r>
        <w:rPr>
          <w:bCs/>
          <w:lang w:val="el-GR"/>
        </w:rPr>
        <w:t xml:space="preserve"> </w:t>
      </w:r>
      <w:r w:rsidR="00E8540C" w:rsidRPr="003722B4">
        <w:rPr>
          <w:bCs/>
          <w:lang w:val="el-GR"/>
        </w:rPr>
        <w:t xml:space="preserve">με πανεπιστημιακό τίτλο σπουδών </w:t>
      </w:r>
      <w:r w:rsidR="00E8540C">
        <w:rPr>
          <w:bCs/>
          <w:lang w:val="el-GR"/>
        </w:rPr>
        <w:t xml:space="preserve">και </w:t>
      </w:r>
      <w:r>
        <w:rPr>
          <w:bCs/>
          <w:lang w:val="el-GR"/>
        </w:rPr>
        <w:t>με πενταετή τουλάχιστον επαγγελματική εμπειρία στην Διαχείριση Σχεσιακών Βάσεων δεδομένων</w:t>
      </w:r>
    </w:p>
    <w:bookmarkEnd w:id="162"/>
    <w:p w14:paraId="083CE8AB" w14:textId="77777777" w:rsidR="000E6B11" w:rsidRDefault="000E6B11" w:rsidP="00B8545D">
      <w:pPr>
        <w:rPr>
          <w:b/>
          <w:u w:val="single"/>
          <w:lang w:val="el-GR"/>
        </w:rPr>
      </w:pPr>
    </w:p>
    <w:p w14:paraId="33C2B840" w14:textId="53D3EACE" w:rsidR="008338F0" w:rsidRPr="001F4428" w:rsidRDefault="003355E7" w:rsidP="00086782">
      <w:pPr>
        <w:pStyle w:val="Heading3"/>
        <w:ind w:left="1276"/>
        <w:rPr>
          <w:lang w:val="el-GR"/>
        </w:rPr>
      </w:pPr>
      <w:bookmarkStart w:id="164" w:name="_Toc103947610"/>
      <w:bookmarkStart w:id="165" w:name="_Toc104281203"/>
      <w:bookmarkStart w:id="166" w:name="_Toc104308340"/>
      <w:bookmarkStart w:id="167" w:name="_Toc103947611"/>
      <w:bookmarkStart w:id="168" w:name="_Toc104281204"/>
      <w:bookmarkStart w:id="169" w:name="_Toc104308341"/>
      <w:bookmarkStart w:id="170" w:name="_Toc103947612"/>
      <w:bookmarkStart w:id="171" w:name="_Toc104281205"/>
      <w:bookmarkStart w:id="172" w:name="_Toc104308342"/>
      <w:bookmarkStart w:id="173" w:name="_Toc103947613"/>
      <w:bookmarkStart w:id="174" w:name="_Toc104281206"/>
      <w:bookmarkStart w:id="175" w:name="_Toc104308343"/>
      <w:bookmarkStart w:id="176" w:name="_Toc103947614"/>
      <w:bookmarkStart w:id="177" w:name="_Toc104281207"/>
      <w:bookmarkStart w:id="178" w:name="_Toc104308344"/>
      <w:bookmarkStart w:id="179" w:name="_Toc103947615"/>
      <w:bookmarkStart w:id="180" w:name="_Toc104281208"/>
      <w:bookmarkStart w:id="181" w:name="_Toc104308345"/>
      <w:bookmarkStart w:id="182" w:name="_Toc103947616"/>
      <w:bookmarkStart w:id="183" w:name="_Toc104281209"/>
      <w:bookmarkStart w:id="184" w:name="_Toc104308346"/>
      <w:bookmarkStart w:id="185" w:name="_Toc103947617"/>
      <w:bookmarkStart w:id="186" w:name="_Toc104281210"/>
      <w:bookmarkStart w:id="187" w:name="_Toc104308347"/>
      <w:bookmarkStart w:id="188" w:name="_Toc103947618"/>
      <w:bookmarkStart w:id="189" w:name="_Toc104281211"/>
      <w:bookmarkStart w:id="190" w:name="_Toc104308348"/>
      <w:bookmarkStart w:id="191" w:name="_Toc103947619"/>
      <w:bookmarkStart w:id="192" w:name="_Toc104281212"/>
      <w:bookmarkStart w:id="193" w:name="_Toc104308349"/>
      <w:bookmarkStart w:id="194" w:name="_Toc107309357"/>
      <w:bookmarkStart w:id="195" w:name="_Ref496541343"/>
      <w:bookmarkStart w:id="196" w:name="_Ref496541651"/>
      <w:bookmarkStart w:id="197" w:name="_Toc97194282"/>
      <w:bookmarkStart w:id="198" w:name="_Toc97194428"/>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1F4428">
        <w:rPr>
          <w:lang w:val="el-GR"/>
        </w:rPr>
        <w:t>Πρότυπα διασφάλισης ποιότητας</w:t>
      </w:r>
      <w:bookmarkEnd w:id="194"/>
      <w:r w:rsidRPr="001F4428">
        <w:rPr>
          <w:lang w:val="el-GR"/>
        </w:rPr>
        <w:t xml:space="preserve"> </w:t>
      </w:r>
      <w:bookmarkEnd w:id="195"/>
      <w:bookmarkEnd w:id="196"/>
      <w:bookmarkEnd w:id="197"/>
      <w:bookmarkEnd w:id="198"/>
    </w:p>
    <w:p w14:paraId="0FB082C5" w14:textId="77777777" w:rsidR="00E8540C" w:rsidRDefault="008B41C9">
      <w:pPr>
        <w:suppressAutoHyphens w:val="0"/>
        <w:spacing w:after="0"/>
        <w:rPr>
          <w:lang w:val="el-GR"/>
        </w:rPr>
      </w:pPr>
      <w:r w:rsidRPr="00CB6685">
        <w:rPr>
          <w:lang w:val="el-GR"/>
        </w:rPr>
        <w:t>Οι οικονομικοί φορείς που συμμετέχουν στη διαδικασία σύναψης της πα</w:t>
      </w:r>
      <w:r w:rsidRPr="009D28E1">
        <w:rPr>
          <w:lang w:val="el-GR"/>
        </w:rPr>
        <w:t>ρούσας απαιτείται να εξασφαλίζουν την ποιότητα των παρεχόμενων υπηρεσιών</w:t>
      </w:r>
      <w:r w:rsidR="00E1337D" w:rsidRPr="009D28E1">
        <w:rPr>
          <w:lang w:val="el-GR"/>
        </w:rPr>
        <w:t xml:space="preserve"> </w:t>
      </w:r>
      <w:r w:rsidRPr="009D28E1">
        <w:rPr>
          <w:lang w:val="el-GR"/>
        </w:rPr>
        <w:t>και να διαθέτουν οργανωμένο σύστημα διαχείρισης Ποιότητας</w:t>
      </w:r>
      <w:r w:rsidR="00E8540C">
        <w:rPr>
          <w:lang w:val="el-GR"/>
        </w:rPr>
        <w:t>:</w:t>
      </w:r>
    </w:p>
    <w:p w14:paraId="5C3A8C60" w14:textId="0926739F" w:rsidR="00E8540C" w:rsidRDefault="009D28E1">
      <w:pPr>
        <w:suppressAutoHyphens w:val="0"/>
        <w:spacing w:after="0"/>
        <w:rPr>
          <w:color w:val="404040"/>
          <w:lang w:val="el-GR"/>
        </w:rPr>
      </w:pPr>
      <w:r w:rsidRPr="009D28E1">
        <w:rPr>
          <w:color w:val="404040"/>
        </w:rPr>
        <w:t>ISO</w:t>
      </w:r>
      <w:r w:rsidRPr="009D17BE">
        <w:rPr>
          <w:color w:val="404040"/>
          <w:lang w:val="el-GR"/>
        </w:rPr>
        <w:t xml:space="preserve"> 9001:2015 – </w:t>
      </w:r>
      <w:r w:rsidRPr="00CB6685">
        <w:rPr>
          <w:b/>
          <w:bCs/>
          <w:color w:val="404040"/>
          <w:lang w:val="el-GR"/>
        </w:rPr>
        <w:t>Σύστημα Διαχείρισης Ποιότητας</w:t>
      </w:r>
      <w:r w:rsidRPr="009D28E1">
        <w:rPr>
          <w:color w:val="404040"/>
          <w:lang w:val="el-GR"/>
        </w:rPr>
        <w:t xml:space="preserve"> </w:t>
      </w:r>
      <w:r w:rsidR="00EB5826">
        <w:rPr>
          <w:color w:val="404040"/>
          <w:lang w:val="el-GR"/>
        </w:rPr>
        <w:t xml:space="preserve">ή ισοδύναμο </w:t>
      </w:r>
      <w:r>
        <w:rPr>
          <w:color w:val="404040"/>
          <w:lang w:val="el-GR"/>
        </w:rPr>
        <w:t xml:space="preserve">και </w:t>
      </w:r>
    </w:p>
    <w:p w14:paraId="50232E1D" w14:textId="31A97E5F" w:rsidR="008B41C9" w:rsidRDefault="009D28E1" w:rsidP="009D17BE">
      <w:pPr>
        <w:suppressAutoHyphens w:val="0"/>
        <w:spacing w:after="0"/>
        <w:rPr>
          <w:lang w:val="el-GR"/>
        </w:rPr>
      </w:pPr>
      <w:r>
        <w:rPr>
          <w:color w:val="404040"/>
        </w:rPr>
        <w:t>ISO</w:t>
      </w:r>
      <w:r>
        <w:rPr>
          <w:color w:val="404040"/>
          <w:lang w:val="el-GR"/>
        </w:rPr>
        <w:t xml:space="preserve"> 27001:2013 –</w:t>
      </w:r>
      <w:r>
        <w:rPr>
          <w:b/>
          <w:bCs/>
          <w:color w:val="404040"/>
          <w:lang w:val="el-GR"/>
        </w:rPr>
        <w:t>Σύστημα Διαχείρισης της Ασφάλειας των Πληροφοριών</w:t>
      </w:r>
      <w:r>
        <w:rPr>
          <w:lang w:val="el-GR"/>
        </w:rPr>
        <w:t xml:space="preserve"> </w:t>
      </w:r>
      <w:r w:rsidR="00643224" w:rsidRPr="008E43C4">
        <w:rPr>
          <w:lang w:val="el-GR"/>
        </w:rPr>
        <w:t>ή ισοδύναμο</w:t>
      </w:r>
      <w:r>
        <w:rPr>
          <w:lang w:val="el-GR"/>
        </w:rPr>
        <w:t>.</w:t>
      </w:r>
      <w:r w:rsidR="008B41C9" w:rsidRPr="001F4428">
        <w:rPr>
          <w:i/>
          <w:iCs/>
          <w:color w:val="5B9BD5"/>
          <w:lang w:val="el-GR"/>
        </w:rPr>
        <w:t xml:space="preserve"> </w:t>
      </w:r>
    </w:p>
    <w:p w14:paraId="41F3B805" w14:textId="77777777" w:rsidR="009D28E1" w:rsidRPr="001F4428" w:rsidRDefault="009D28E1" w:rsidP="009D17BE">
      <w:pPr>
        <w:suppressAutoHyphens w:val="0"/>
        <w:spacing w:after="0"/>
        <w:jc w:val="left"/>
        <w:rPr>
          <w:lang w:val="el-GR"/>
        </w:rPr>
      </w:pPr>
    </w:p>
    <w:p w14:paraId="70ACF79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B8545D">
      <w:pPr>
        <w:rPr>
          <w:bCs/>
          <w:lang w:val="el-GR"/>
        </w:rPr>
      </w:pPr>
    </w:p>
    <w:p w14:paraId="1ACDD6DF" w14:textId="77777777" w:rsidR="008338F0" w:rsidRDefault="003355E7" w:rsidP="00086782">
      <w:pPr>
        <w:pStyle w:val="Heading3"/>
        <w:ind w:left="1276"/>
        <w:rPr>
          <w:lang w:val="el-GR"/>
        </w:rPr>
      </w:pPr>
      <w:bookmarkStart w:id="199" w:name="_Ref496541185"/>
      <w:bookmarkStart w:id="200" w:name="_Ref496541244"/>
      <w:bookmarkStart w:id="201" w:name="_Ref496541410"/>
      <w:bookmarkStart w:id="202" w:name="_Ref496541700"/>
      <w:bookmarkStart w:id="203" w:name="_Ref74505980"/>
      <w:bookmarkStart w:id="204" w:name="_Toc97194283"/>
      <w:bookmarkStart w:id="205" w:name="_Toc97194429"/>
      <w:bookmarkStart w:id="206" w:name="_Toc107309358"/>
      <w:r w:rsidRPr="00DD72A9">
        <w:rPr>
          <w:lang w:val="el-GR"/>
        </w:rPr>
        <w:t>Στήριξη στην ικανότητα τρίτων</w:t>
      </w:r>
      <w:bookmarkEnd w:id="199"/>
      <w:bookmarkEnd w:id="200"/>
      <w:bookmarkEnd w:id="201"/>
      <w:bookmarkEnd w:id="202"/>
      <w:r w:rsidRPr="00DD72A9">
        <w:rPr>
          <w:lang w:val="el-GR"/>
        </w:rPr>
        <w:t xml:space="preserve"> </w:t>
      </w:r>
      <w:r w:rsidR="0049631E" w:rsidRPr="00821852">
        <w:rPr>
          <w:lang w:val="el-GR"/>
        </w:rPr>
        <w:t>– Υπεργολαβία</w:t>
      </w:r>
      <w:bookmarkEnd w:id="203"/>
      <w:bookmarkEnd w:id="204"/>
      <w:bookmarkEnd w:id="205"/>
      <w:bookmarkEnd w:id="206"/>
    </w:p>
    <w:p w14:paraId="65B8F417" w14:textId="77777777" w:rsidR="0049631E" w:rsidRPr="00A334BA" w:rsidRDefault="0049631E" w:rsidP="00821852">
      <w:pPr>
        <w:pStyle w:val="Heading4"/>
        <w:rPr>
          <w:lang w:val="el-GR"/>
        </w:rPr>
      </w:pPr>
      <w:bookmarkStart w:id="207" w:name="_Toc97194284"/>
      <w:bookmarkStart w:id="208" w:name="_Toc107309359"/>
      <w:r w:rsidRPr="00A334BA">
        <w:rPr>
          <w:lang w:val="el-GR"/>
        </w:rPr>
        <w:t>Στήριξη στην ικανότητα τρίτων</w:t>
      </w:r>
      <w:bookmarkEnd w:id="207"/>
      <w:bookmarkEnd w:id="208"/>
    </w:p>
    <w:p w14:paraId="0378F059" w14:textId="676A53C6"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7C1336">
        <w:rPr>
          <w:lang w:val="el-GR"/>
        </w:rPr>
        <w:t>2.2.5</w:t>
      </w:r>
      <w:r w:rsidR="00B622FA" w:rsidRPr="00603221">
        <w:rPr>
          <w:lang w:val="el-GR"/>
        </w:rPr>
        <w:fldChar w:fldCharType="end"/>
      </w:r>
      <w:r w:rsidR="00492AA7">
        <w:rPr>
          <w:lang w:val="el-GR"/>
        </w:rPr>
        <w:t>,</w:t>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7C1336">
        <w:rPr>
          <w:lang w:val="el-GR"/>
        </w:rPr>
        <w:t>2.2.6</w:t>
      </w:r>
      <w:r w:rsidR="006607CE" w:rsidRPr="00603221">
        <w:rPr>
          <w:lang w:val="el-GR"/>
        </w:rPr>
        <w:fldChar w:fldCharType="end"/>
      </w:r>
      <w:r w:rsidR="00E8540C">
        <w:rPr>
          <w:lang w:val="el-GR"/>
        </w:rPr>
        <w:t xml:space="preserve"> &amp; </w:t>
      </w:r>
      <w:r w:rsidR="00E8540C" w:rsidRPr="00FD43F3">
        <w:rPr>
          <w:lang w:val="el-GR"/>
        </w:rPr>
        <w:t>2.2.7</w:t>
      </w:r>
      <w:r w:rsidRPr="00FD43F3">
        <w:rPr>
          <w:lang w:val="el-GR"/>
        </w:rPr>
        <w:t>),</w:t>
      </w:r>
      <w:r w:rsidRPr="00603221">
        <w:rPr>
          <w:lang w:val="el-GR"/>
        </w:rPr>
        <w:t xml:space="preserve">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w:t>
      </w:r>
      <w:r w:rsidRPr="00603221">
        <w:rPr>
          <w:lang w:val="el-GR"/>
        </w:rPr>
        <w:lastRenderedPageBreak/>
        <w:t>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20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B363441" w14:textId="77777777" w:rsidR="00695491" w:rsidRPr="00B56CA7" w:rsidRDefault="00695491" w:rsidP="00695491">
      <w:pPr>
        <w:rPr>
          <w:lang w:val="el-GR"/>
        </w:rPr>
      </w:pPr>
      <w:r w:rsidRPr="00B56CA7">
        <w:rPr>
          <w:lang w:val="el-GR"/>
        </w:rPr>
        <w:t>Επισημαίνεται ότι σε περίπτωση που ο υποψήφιος Ανάδοχος αποτελεί Ένωση / Κοινοπραξία:</w:t>
      </w:r>
    </w:p>
    <w:p w14:paraId="697F911B" w14:textId="77777777" w:rsidR="00695491" w:rsidRPr="00B56CA7" w:rsidRDefault="00695491" w:rsidP="00695491">
      <w:pPr>
        <w:numPr>
          <w:ilvl w:val="0"/>
          <w:numId w:val="46"/>
        </w:numPr>
        <w:suppressAutoHyphens w:val="0"/>
        <w:rPr>
          <w:lang w:val="el-GR"/>
        </w:rPr>
      </w:pPr>
      <w:r w:rsidRPr="00B56CA7">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5DEE9D70" w14:textId="77777777" w:rsidR="00695491" w:rsidRDefault="00695491" w:rsidP="00695491">
      <w:pPr>
        <w:rPr>
          <w:lang w:val="el-GR"/>
        </w:rPr>
      </w:pPr>
      <w:r w:rsidRPr="00B56CA7">
        <w:rPr>
          <w:lang w:val="el-GR"/>
        </w:rPr>
        <w:t>επιτρέπεται η μερική κάλυψη των προϋποθέσεων από τα Μέλη της, αρκεί όμως συνολικά-αθροιστικά να καλύπτονται όλες.</w:t>
      </w:r>
    </w:p>
    <w:bookmarkEnd w:id="209"/>
    <w:p w14:paraId="67DFCF77" w14:textId="6B10D139"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7C133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Heading4"/>
        <w:rPr>
          <w:lang w:val="el-GR"/>
        </w:rPr>
      </w:pPr>
      <w:bookmarkStart w:id="210" w:name="_Toc97194285"/>
      <w:bookmarkStart w:id="211" w:name="_Toc107309360"/>
      <w:r w:rsidRPr="003C1E1A">
        <w:rPr>
          <w:lang w:val="el-GR"/>
        </w:rPr>
        <w:t>Υπεργολαβία</w:t>
      </w:r>
      <w:bookmarkEnd w:id="210"/>
      <w:bookmarkEnd w:id="211"/>
      <w:r w:rsidRPr="003C1E1A">
        <w:rPr>
          <w:lang w:val="el-GR"/>
        </w:rPr>
        <w:t xml:space="preserve"> </w:t>
      </w:r>
    </w:p>
    <w:p w14:paraId="633050B2" w14:textId="1D52E9BE"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7C1336">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7C1336">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Heading3"/>
        <w:ind w:left="1276"/>
        <w:rPr>
          <w:lang w:val="el-GR"/>
        </w:rPr>
      </w:pPr>
      <w:bookmarkStart w:id="212" w:name="_Toc97194286"/>
      <w:bookmarkStart w:id="213" w:name="_Toc97194430"/>
      <w:bookmarkStart w:id="214" w:name="_Toc107309361"/>
      <w:r w:rsidRPr="00603221">
        <w:rPr>
          <w:lang w:val="el-GR"/>
        </w:rPr>
        <w:t>Κανόνες απόδειξης ποιοτικής επιλογής</w:t>
      </w:r>
      <w:bookmarkEnd w:id="212"/>
      <w:bookmarkEnd w:id="213"/>
      <w:bookmarkEnd w:id="214"/>
    </w:p>
    <w:p w14:paraId="1DF38431" w14:textId="6DFDF7FE"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7C1336">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7C1336">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7C1336">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7C1336">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1BD5322B"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7C1336">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7C133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7C1336">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7C1336">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7C1336">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7C1336">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3D5B67D7"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w:t>
      </w:r>
      <w:r w:rsidRPr="0049623E">
        <w:rPr>
          <w:bCs/>
          <w:lang w:val="el-GR" w:eastAsia="ar-SA"/>
        </w:rPr>
        <w:lastRenderedPageBreak/>
        <w:t xml:space="preserve">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7C133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7C133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7C1336">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Heading4"/>
        <w:rPr>
          <w:rFonts w:cs="Tahoma"/>
          <w:i/>
          <w:color w:val="5B9BD5"/>
          <w:szCs w:val="22"/>
          <w:lang w:val="el-GR"/>
        </w:rPr>
      </w:pPr>
      <w:bookmarkStart w:id="215" w:name="_Ref74505997"/>
      <w:bookmarkStart w:id="216" w:name="_Toc97194287"/>
      <w:bookmarkStart w:id="217" w:name="_Toc107309362"/>
      <w:r w:rsidRPr="00603221">
        <w:rPr>
          <w:rFonts w:cs="Tahoma"/>
          <w:szCs w:val="22"/>
          <w:lang w:val="el-GR"/>
        </w:rPr>
        <w:t>Προκαταρκτική απόδειξη κατά την υποβολή προσφορών</w:t>
      </w:r>
      <w:bookmarkEnd w:id="215"/>
      <w:bookmarkEnd w:id="216"/>
      <w:bookmarkEnd w:id="217"/>
      <w:r w:rsidRPr="00603221">
        <w:rPr>
          <w:rFonts w:cs="Tahoma"/>
          <w:szCs w:val="22"/>
          <w:lang w:val="el-GR"/>
        </w:rPr>
        <w:t xml:space="preserve"> </w:t>
      </w:r>
    </w:p>
    <w:p w14:paraId="31F00A1A" w14:textId="69AD753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7C1336">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7C1336">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7C1336">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7C1336">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7C1336">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7C1336"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7C1336"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3D27AF">
        <w:rPr>
          <w:lang w:val="el-GR"/>
        </w:rPr>
        <w:t>της παρούσας</w:t>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2732CA90"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5768C4" w:rsidRPr="00E1757C" w:rsidDel="005768C4">
        <w:rPr>
          <w:lang w:val="el-GR"/>
        </w:rPr>
        <w:t xml:space="preserve"> </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0B3E197D"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lastRenderedPageBreak/>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0A9DD49A" w:rsidR="00C0210C" w:rsidRDefault="00C0210C" w:rsidP="00C0210C">
      <w:pPr>
        <w:pStyle w:val="Heading4"/>
        <w:rPr>
          <w:rFonts w:ascii="Calibri" w:hAnsi="Calibri" w:cs="Calibri"/>
          <w:lang w:val="el-GR"/>
        </w:rPr>
      </w:pPr>
      <w:bookmarkStart w:id="218" w:name="_Toc74566838"/>
      <w:bookmarkStart w:id="219" w:name="_Toc74566839"/>
      <w:bookmarkStart w:id="220" w:name="_Toc74566840"/>
      <w:bookmarkStart w:id="221" w:name="_Toc74566841"/>
      <w:bookmarkStart w:id="222" w:name="_Toc74566842"/>
      <w:bookmarkStart w:id="223" w:name="_Toc74566843"/>
      <w:bookmarkStart w:id="224" w:name="_Toc74566844"/>
      <w:bookmarkStart w:id="225" w:name="_Toc74566845"/>
      <w:bookmarkStart w:id="226" w:name="_Toc74566846"/>
      <w:bookmarkStart w:id="227" w:name="_Toc74566847"/>
      <w:bookmarkStart w:id="228" w:name="_Toc74566848"/>
      <w:bookmarkStart w:id="229" w:name="_Toc74566849"/>
      <w:bookmarkStart w:id="230" w:name="_Hlk35420523"/>
      <w:bookmarkStart w:id="231" w:name="_Ref40957856"/>
      <w:bookmarkStart w:id="232" w:name="_Toc97194288"/>
      <w:bookmarkStart w:id="233" w:name="_Toc107309363"/>
      <w:bookmarkEnd w:id="218"/>
      <w:bookmarkEnd w:id="219"/>
      <w:bookmarkEnd w:id="220"/>
      <w:bookmarkEnd w:id="221"/>
      <w:bookmarkEnd w:id="222"/>
      <w:bookmarkEnd w:id="223"/>
      <w:bookmarkEnd w:id="224"/>
      <w:bookmarkEnd w:id="225"/>
      <w:bookmarkEnd w:id="226"/>
      <w:bookmarkEnd w:id="227"/>
      <w:bookmarkEnd w:id="228"/>
      <w:bookmarkEnd w:id="229"/>
      <w:r w:rsidRPr="00C0210C">
        <w:rPr>
          <w:rFonts w:cs="Tahoma"/>
          <w:szCs w:val="22"/>
          <w:lang w:val="el-GR"/>
        </w:rPr>
        <w:t>Αποδεικτικά μέσα</w:t>
      </w:r>
      <w:r>
        <w:rPr>
          <w:rFonts w:ascii="Calibri" w:hAnsi="Calibri"/>
          <w:lang w:val="el-GR"/>
        </w:rPr>
        <w:t xml:space="preserve"> </w:t>
      </w:r>
      <w:bookmarkEnd w:id="230"/>
      <w:r w:rsidRPr="0077634D">
        <w:rPr>
          <w:rFonts w:ascii="Calibri" w:hAnsi="Calibri"/>
          <w:lang w:val="el-GR"/>
        </w:rPr>
        <w:t xml:space="preserve">- </w:t>
      </w:r>
      <w:r w:rsidRPr="00C0210C">
        <w:rPr>
          <w:rFonts w:cs="Tahoma"/>
          <w:szCs w:val="22"/>
          <w:lang w:val="el-GR"/>
        </w:rPr>
        <w:t>Δικαιολογητικά προσωρινού αναδόχου</w:t>
      </w:r>
      <w:bookmarkEnd w:id="231"/>
      <w:bookmarkEnd w:id="232"/>
      <w:bookmarkEnd w:id="233"/>
    </w:p>
    <w:p w14:paraId="25E723E4" w14:textId="7AF939D1"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7C1336">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30EA3A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7C1336">
        <w:rPr>
          <w:bCs/>
          <w:lang w:val="el-GR"/>
        </w:rPr>
        <w:t>3.2</w:t>
      </w:r>
      <w:r>
        <w:rPr>
          <w:bCs/>
          <w:lang w:val="el-GR"/>
        </w:rPr>
        <w:fldChar w:fldCharType="end"/>
      </w:r>
      <w:r w:rsidRPr="00B76605">
        <w:rPr>
          <w:bCs/>
          <w:lang w:val="el-GR"/>
        </w:rPr>
        <w:t xml:space="preserve"> της παρούσας.</w:t>
      </w:r>
    </w:p>
    <w:p w14:paraId="014AEB59" w14:textId="4871A5DD" w:rsidR="00B9111A" w:rsidRPr="00BB06B6" w:rsidRDefault="0038062E"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1F24C87B"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7C133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7745CB9"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7C133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w:t>
      </w:r>
      <w:r>
        <w:rPr>
          <w:color w:val="000000"/>
          <w:lang w:val="el-GR"/>
        </w:rPr>
        <w:lastRenderedPageBreak/>
        <w:t xml:space="preserve">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7C1336">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A8C2021"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7C133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23F009D"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7C1336">
        <w:rPr>
          <w:lang w:val="el-GR"/>
        </w:rPr>
        <w:t>2.2.3.1</w:t>
      </w:r>
      <w:r w:rsidRPr="00821852">
        <w:rPr>
          <w:lang w:val="el-GR"/>
        </w:rPr>
        <w:fldChar w:fldCharType="end"/>
      </w:r>
      <w:r w:rsidRPr="00C27CEC">
        <w:rPr>
          <w:color w:val="000000"/>
          <w:lang w:val="el-GR"/>
        </w:rPr>
        <w:t>,</w:t>
      </w:r>
    </w:p>
    <w:p w14:paraId="0FE55007" w14:textId="1B5D07C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7C133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ADB8A51"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7C1336">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7AEBBA82"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7C1336">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195F490A"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7C1336">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471934FD"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7C1336">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23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3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416F2EC4"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7C133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0328212D"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7C1336">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02FD54C5"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7C1336">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7C1336">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481CB3CF"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7C1336">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72338C48"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7C1336">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7C1336">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50149AD" w14:textId="77777777" w:rsidR="00551424" w:rsidRDefault="00551424" w:rsidP="00614898">
      <w:pPr>
        <w:tabs>
          <w:tab w:val="left" w:pos="1980"/>
        </w:tabs>
        <w:rPr>
          <w:b/>
          <w:color w:val="000000"/>
          <w:lang w:val="el-GR"/>
        </w:rPr>
      </w:pPr>
    </w:p>
    <w:p w14:paraId="5A3C60C8" w14:textId="23C55958"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lastRenderedPageBreak/>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74C72B3B" w14:textId="77777777" w:rsidR="00551424" w:rsidRDefault="00551424" w:rsidP="00614898">
      <w:pPr>
        <w:tabs>
          <w:tab w:val="left" w:pos="1980"/>
        </w:tabs>
        <w:rPr>
          <w:b/>
          <w:color w:val="000000"/>
          <w:lang w:val="el-GR"/>
        </w:rPr>
      </w:pPr>
    </w:p>
    <w:p w14:paraId="57F15155" w14:textId="7D746156"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042E7DB5" w14:textId="77777777" w:rsidR="00061AB5" w:rsidRDefault="00614898" w:rsidP="00A61AA7">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44AAA428" w14:textId="264557F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7C1336">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35" w:name="_Hlk67663604"/>
      <w:r w:rsidR="00A61AA7" w:rsidRPr="00603221">
        <w:rPr>
          <w:b/>
          <w:lang w:val="el-GR"/>
        </w:rPr>
        <w:t xml:space="preserve">οι οικονομικοί φορείς </w:t>
      </w:r>
      <w:bookmarkEnd w:id="235"/>
      <w:r w:rsidR="00A61AA7" w:rsidRPr="00603221">
        <w:rPr>
          <w:b/>
          <w:lang w:val="el-GR"/>
        </w:rPr>
        <w:t>προσκομίζουν τα αναφερόμενα στον κατωτέρω πίνακα  :</w:t>
      </w:r>
    </w:p>
    <w:p w14:paraId="61686EB1" w14:textId="1EC6FE0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86915"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4ED4519" w14:textId="6C9CEE35" w:rsidR="00B75740" w:rsidRPr="00BE6F4C" w:rsidDel="00893E05" w:rsidRDefault="00B75740" w:rsidP="00B75740">
            <w:pPr>
              <w:rPr>
                <w:i/>
                <w:iCs/>
                <w:color w:val="5B9BD5"/>
                <w:lang w:val="el-GR" w:eastAsia="en-US"/>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w:t>
            </w:r>
            <w:r>
              <w:rPr>
                <w:b/>
                <w:bCs/>
                <w:lang w:val="el-GR"/>
              </w:rPr>
              <w:t>προμήθεια ειδών και</w:t>
            </w:r>
            <w:r w:rsidRPr="00086782" w:rsidDel="00893E05">
              <w:rPr>
                <w:b/>
                <w:bCs/>
                <w:lang w:val="el-GR"/>
              </w:rPr>
              <w:t xml:space="preserve"> υπηρεσιών, ήτοι</w:t>
            </w:r>
            <w:r>
              <w:rPr>
                <w:b/>
                <w:bCs/>
                <w:lang w:val="el-GR"/>
              </w:rPr>
              <w:t xml:space="preserve"> να ασκούν  </w:t>
            </w:r>
            <w:r w:rsidRPr="00EC1C4F" w:rsidDel="00893E05">
              <w:rPr>
                <w:b/>
                <w:bCs/>
                <w:lang w:val="el-GR"/>
              </w:rPr>
              <w:t xml:space="preserve">επαγγελματική </w:t>
            </w:r>
            <w:r w:rsidRPr="00EC1C4F" w:rsidDel="00893E05">
              <w:rPr>
                <w:b/>
                <w:bCs/>
                <w:lang w:val="el-GR"/>
              </w:rPr>
              <w:lastRenderedPageBreak/>
              <w:t xml:space="preserve">δραστηριότητα συναφή με το αντικείμενο </w:t>
            </w:r>
            <w:r w:rsidRPr="00EC1C4F">
              <w:rPr>
                <w:b/>
                <w:bCs/>
                <w:lang w:val="el-GR"/>
              </w:rPr>
              <w:t>παροχής προϊόντων &amp; υπηρεσιών τηλεματικής και τηλεπικοινωνιακών εφαρμογών.</w:t>
            </w:r>
          </w:p>
          <w:p w14:paraId="5C2CC371" w14:textId="77777777" w:rsidR="0008415A" w:rsidRPr="009D17BE" w:rsidRDefault="0008415A" w:rsidP="0008415A">
            <w:pPr>
              <w:pStyle w:val="Tabletext"/>
              <w:jc w:val="both"/>
              <w:rPr>
                <w:sz w:val="22"/>
                <w:szCs w:val="22"/>
              </w:rPr>
            </w:pPr>
          </w:p>
          <w:p w14:paraId="7E6C47BD" w14:textId="0EEAAE48" w:rsidR="00D56132" w:rsidRPr="00603221" w:rsidRDefault="00D56132" w:rsidP="009D17BE">
            <w:pPr>
              <w:pStyle w:val="Tabletext"/>
              <w:jc w:val="both"/>
              <w:rPr>
                <w:lang w:eastAsia="el-GR"/>
              </w:rPr>
            </w:pPr>
            <w:r w:rsidRPr="009D17BE">
              <w:rPr>
                <w:sz w:val="22"/>
                <w:szCs w:val="22"/>
              </w:rPr>
              <w:t xml:space="preserve">Οι οικονομικοί φορείς οφείλουν να αποδείξουν το ανωτέρω κριτήριο ποιοτικής επιλογής </w:t>
            </w:r>
            <w:r w:rsidR="00755711" w:rsidRPr="009D17BE">
              <w:rPr>
                <w:sz w:val="22"/>
                <w:szCs w:val="22"/>
              </w:rPr>
              <w:t>υποβάλλοντας</w:t>
            </w:r>
            <w:r w:rsidRPr="009D17BE">
              <w:rPr>
                <w:sz w:val="22"/>
                <w:szCs w:val="22"/>
              </w:rPr>
              <w:t xml:space="preserve"> τα ακόλουθα στοιχεία τεκμηρίωσης:</w:t>
            </w:r>
          </w:p>
        </w:tc>
      </w:tr>
      <w:tr w:rsidR="00D56132" w:rsidRPr="00986915"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236"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36"/>
    <w:p w14:paraId="36F608EF" w14:textId="77777777" w:rsidR="00270326" w:rsidRPr="00603221" w:rsidRDefault="00270326">
      <w:pPr>
        <w:rPr>
          <w:lang w:val="el-GR"/>
        </w:rPr>
      </w:pPr>
    </w:p>
    <w:p w14:paraId="17C17E23" w14:textId="0BB15415"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7C1336">
        <w:rPr>
          <w:b/>
          <w:lang w:val="el-GR"/>
        </w:rPr>
        <w:t>2.2.5</w:t>
      </w:r>
      <w:r w:rsidR="00B622FA" w:rsidRPr="00603221">
        <w:rPr>
          <w:b/>
          <w:lang w:val="el-GR"/>
        </w:rPr>
        <w:fldChar w:fldCharType="end"/>
      </w:r>
      <w:r w:rsidRPr="00603221">
        <w:rPr>
          <w:b/>
          <w:lang w:val="el-GR"/>
        </w:rPr>
        <w:t xml:space="preserve"> </w:t>
      </w:r>
      <w:bookmarkStart w:id="23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86915" w14:paraId="364D20BB" w14:textId="77777777" w:rsidTr="009C5EA6">
        <w:trPr>
          <w:trHeight w:val="711"/>
        </w:trPr>
        <w:tc>
          <w:tcPr>
            <w:tcW w:w="675" w:type="dxa"/>
            <w:shd w:val="clear" w:color="auto" w:fill="D9D9D9"/>
          </w:tcPr>
          <w:bookmarkEnd w:id="23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63539AF1" w:rsidR="00D56132" w:rsidRPr="00C31DCA"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w:t>
            </w:r>
            <w:r w:rsidRPr="00C31DCA">
              <w:rPr>
                <w:b/>
                <w:lang w:val="el-GR" w:eastAsia="el-GR"/>
              </w:rPr>
              <w:t xml:space="preserve">κατά τις οποίες ο οικονομικός φορέας δραστηριοποιείται, αν είναι λιγότερες από τρεις </w:t>
            </w:r>
            <w:r w:rsidRPr="009D17BE">
              <w:rPr>
                <w:b/>
                <w:lang w:val="el-GR" w:eastAsia="el-GR"/>
              </w:rPr>
              <w:t>(201</w:t>
            </w:r>
            <w:r w:rsidR="003D27AF">
              <w:rPr>
                <w:b/>
                <w:lang w:val="el-GR" w:eastAsia="el-GR"/>
              </w:rPr>
              <w:t>9</w:t>
            </w:r>
            <w:r w:rsidRPr="009D17BE">
              <w:rPr>
                <w:b/>
                <w:lang w:val="el-GR" w:eastAsia="el-GR"/>
              </w:rPr>
              <w:t>-20</w:t>
            </w:r>
            <w:r w:rsidR="003D27AF">
              <w:rPr>
                <w:b/>
                <w:lang w:val="el-GR" w:eastAsia="el-GR"/>
              </w:rPr>
              <w:t>20</w:t>
            </w:r>
            <w:r w:rsidRPr="009D17BE">
              <w:rPr>
                <w:b/>
                <w:lang w:val="el-GR" w:eastAsia="el-GR"/>
              </w:rPr>
              <w:t>-20</w:t>
            </w:r>
            <w:r w:rsidR="00134179" w:rsidRPr="009D17BE">
              <w:rPr>
                <w:b/>
                <w:lang w:val="el-GR" w:eastAsia="el-GR"/>
              </w:rPr>
              <w:t>2</w:t>
            </w:r>
            <w:r w:rsidR="003D27AF">
              <w:rPr>
                <w:b/>
                <w:lang w:val="el-GR" w:eastAsia="el-GR"/>
              </w:rPr>
              <w:t>1</w:t>
            </w:r>
            <w:r w:rsidRPr="009D17BE">
              <w:rPr>
                <w:b/>
                <w:lang w:val="el-GR" w:eastAsia="el-GR"/>
              </w:rPr>
              <w:t>)</w:t>
            </w:r>
            <w:r w:rsidR="00916110" w:rsidRPr="00C31DCA">
              <w:rPr>
                <w:b/>
                <w:lang w:val="el-GR" w:eastAsia="el-GR"/>
              </w:rPr>
              <w:t xml:space="preserve">, </w:t>
            </w:r>
            <w:r w:rsidRPr="009D17BE">
              <w:rPr>
                <w:b/>
                <w:lang w:val="el-GR" w:eastAsia="el-GR"/>
              </w:rPr>
              <w:t>συνολικά μεγαλύτερο</w:t>
            </w:r>
            <w:r w:rsidR="00A90399" w:rsidRPr="009D17BE">
              <w:rPr>
                <w:b/>
                <w:lang w:val="el-GR" w:eastAsia="el-GR"/>
              </w:rPr>
              <w:t xml:space="preserve"> </w:t>
            </w:r>
            <w:r w:rsidR="00966FED" w:rsidRPr="009D17BE">
              <w:rPr>
                <w:b/>
                <w:lang w:val="el-GR" w:eastAsia="el-GR"/>
              </w:rPr>
              <w:t xml:space="preserve">από το </w:t>
            </w:r>
            <w:r w:rsidR="004E0CDA" w:rsidRPr="009D17BE">
              <w:rPr>
                <w:b/>
                <w:lang w:val="el-GR" w:eastAsia="el-GR"/>
              </w:rPr>
              <w:t>150</w:t>
            </w:r>
            <w:r w:rsidR="00966FED" w:rsidRPr="009D17BE">
              <w:rPr>
                <w:b/>
                <w:lang w:val="el-GR" w:eastAsia="el-GR"/>
              </w:rPr>
              <w:t xml:space="preserve">% </w:t>
            </w:r>
            <w:r w:rsidRPr="00C31DCA">
              <w:rPr>
                <w:b/>
                <w:lang w:val="el-GR" w:eastAsia="el-GR"/>
              </w:rPr>
              <w:t>του προϋπολογισμού του υπό ανάθεση Έργου, για το οπο</w:t>
            </w:r>
            <w:r w:rsidR="00621A10" w:rsidRPr="00C31DCA">
              <w:rPr>
                <w:b/>
                <w:lang w:val="el-GR" w:eastAsia="el-GR"/>
              </w:rPr>
              <w:t>ίο</w:t>
            </w:r>
            <w:r w:rsidRPr="00C31DCA">
              <w:rPr>
                <w:b/>
                <w:lang w:val="el-GR" w:eastAsia="el-GR"/>
              </w:rPr>
              <w:t xml:space="preserve"> υποβάλλει προσφορά.</w:t>
            </w:r>
            <w:r w:rsidRPr="00C31DCA">
              <w:rPr>
                <w:lang w:val="el-GR"/>
              </w:rPr>
              <w:t xml:space="preserve"> </w:t>
            </w:r>
          </w:p>
          <w:p w14:paraId="39E527D8" w14:textId="77777777" w:rsidR="006F19C7" w:rsidRDefault="006F19C7" w:rsidP="009C5EA6">
            <w:pPr>
              <w:autoSpaceDE w:val="0"/>
              <w:autoSpaceDN w:val="0"/>
              <w:adjustRightInd w:val="0"/>
              <w:rPr>
                <w:lang w:val="el-GR"/>
              </w:rPr>
            </w:pPr>
          </w:p>
          <w:p w14:paraId="4DA461EA" w14:textId="1437C09E"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86915"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3BC68F2" w14:textId="76EDB6B7" w:rsidR="006377FD"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w:t>
            </w:r>
            <w:r w:rsidR="006377FD">
              <w:rPr>
                <w:lang w:val="el-GR" w:eastAsia="en-US"/>
              </w:rPr>
              <w:t xml:space="preserve">για το </w:t>
            </w:r>
            <w:r w:rsidRPr="00821852">
              <w:rPr>
                <w:lang w:val="el-GR" w:eastAsia="en-US"/>
              </w:rPr>
              <w:t>συνολικ</w:t>
            </w:r>
            <w:r w:rsidR="006377FD">
              <w:rPr>
                <w:lang w:val="el-GR" w:eastAsia="en-US"/>
              </w:rPr>
              <w:t>ό</w:t>
            </w:r>
            <w:r w:rsidRPr="00821852">
              <w:rPr>
                <w:lang w:val="el-GR" w:eastAsia="en-US"/>
              </w:rPr>
              <w:t xml:space="preserve"> ύψος του ετήσιου κύκλου εργασιών, σε περίπτωση που δεν υποχρεούται στην έκδοση Ισολογισμών</w:t>
            </w:r>
            <w:r w:rsidR="006377FD">
              <w:rPr>
                <w:lang w:val="el-GR" w:eastAsia="en-US"/>
              </w:rPr>
              <w:t>.</w:t>
            </w:r>
          </w:p>
          <w:p w14:paraId="7A99BFA3" w14:textId="1ED1FC27" w:rsidR="006119DB" w:rsidRDefault="006119DB" w:rsidP="006119DB">
            <w:pPr>
              <w:rPr>
                <w:lang w:val="el-GR" w:eastAsia="en-US"/>
              </w:rPr>
            </w:pPr>
            <w:r w:rsidRPr="00821852">
              <w:rPr>
                <w:lang w:val="el-GR" w:eastAsia="en-US"/>
              </w:rPr>
              <w:t xml:space="preserve">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2610C7C2" w:rsidR="00D56132" w:rsidRPr="00603221" w:rsidRDefault="00540A73" w:rsidP="009D17BE">
            <w:pPr>
              <w:rPr>
                <w:b/>
                <w:lang w:val="el-GR" w:eastAsia="el-GR"/>
              </w:rPr>
            </w:pPr>
            <w:r w:rsidRPr="00CB7A20">
              <w:rPr>
                <w:rFonts w:eastAsia="Calibri"/>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105E79F0"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7C1336">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86915"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509CD248" w14:textId="18D688CC" w:rsidR="00C31DCA" w:rsidRPr="009D17BE" w:rsidRDefault="007340CA" w:rsidP="00C31DCA">
            <w:pPr>
              <w:pStyle w:val="Tabletext"/>
              <w:jc w:val="both"/>
              <w:rPr>
                <w:sz w:val="22"/>
                <w:szCs w:val="22"/>
              </w:rPr>
            </w:pPr>
            <w:r w:rsidRPr="00613BC2">
              <w:rPr>
                <w:rFonts w:cs="Tahoma"/>
                <w:b/>
                <w:bCs/>
                <w:sz w:val="22"/>
                <w:szCs w:val="22"/>
                <w:lang w:eastAsia="el-GR"/>
              </w:rPr>
              <w:t xml:space="preserve">Οι οικονομικοί φορείς που συμμετέχουν στη διαδικασία σύναψης της παρούσας απαιτείται </w:t>
            </w:r>
            <w:r w:rsidRPr="00AD7C88">
              <w:rPr>
                <w:b/>
                <w:sz w:val="22"/>
                <w:szCs w:val="22"/>
                <w:lang w:eastAsia="el-GR"/>
              </w:rPr>
              <w:t>ν</w:t>
            </w:r>
            <w:r w:rsidRPr="00AD7C88">
              <w:rPr>
                <w:b/>
                <w:sz w:val="22"/>
                <w:szCs w:val="22"/>
              </w:rPr>
              <w:t xml:space="preserve">α διαθέτουν </w:t>
            </w:r>
            <w:r w:rsidR="00D204CA" w:rsidRPr="00AD7C88">
              <w:rPr>
                <w:b/>
                <w:sz w:val="22"/>
                <w:szCs w:val="22"/>
              </w:rPr>
              <w:t>την κατάλληλα τεκμηριωμένη και αποδεδειγμένη</w:t>
            </w:r>
            <w:r w:rsidR="00D204CA" w:rsidRPr="007B4939">
              <w:rPr>
                <w:b/>
              </w:rPr>
              <w:t xml:space="preserve"> </w:t>
            </w:r>
            <w:r w:rsidR="00D204CA" w:rsidRPr="009D17BE">
              <w:rPr>
                <w:b/>
                <w:sz w:val="22"/>
                <w:szCs w:val="22"/>
              </w:rPr>
              <w:t>επαγγελματική ικανότητα στην υλοποίηση έργων αντίστοιχου μεγέθους και πολυπλοκότητας με το υπό ανάθεση Έργο σύμφωνα με την παρ.</w:t>
            </w:r>
            <w:r w:rsidR="002A37B5" w:rsidRPr="009D17BE">
              <w:rPr>
                <w:b/>
                <w:sz w:val="22"/>
                <w:szCs w:val="22"/>
              </w:rPr>
              <w:fldChar w:fldCharType="begin"/>
            </w:r>
            <w:r w:rsidR="002A37B5" w:rsidRPr="009D17BE">
              <w:rPr>
                <w:b/>
                <w:sz w:val="22"/>
                <w:szCs w:val="22"/>
              </w:rPr>
              <w:instrText xml:space="preserve"> REF _Ref40965350 \r \h </w:instrText>
            </w:r>
            <w:r w:rsidR="006F19C7" w:rsidRPr="009D17BE">
              <w:rPr>
                <w:b/>
                <w:sz w:val="22"/>
                <w:szCs w:val="22"/>
              </w:rPr>
              <w:instrText xml:space="preserve"> \* MERGEFORMAT </w:instrText>
            </w:r>
            <w:r w:rsidR="002A37B5" w:rsidRPr="009D17BE">
              <w:rPr>
                <w:b/>
                <w:sz w:val="22"/>
                <w:szCs w:val="22"/>
              </w:rPr>
            </w:r>
            <w:r w:rsidR="002A37B5" w:rsidRPr="009D17BE">
              <w:rPr>
                <w:b/>
                <w:sz w:val="22"/>
                <w:szCs w:val="22"/>
              </w:rPr>
              <w:fldChar w:fldCharType="separate"/>
            </w:r>
            <w:r w:rsidR="007C1336">
              <w:rPr>
                <w:b/>
                <w:sz w:val="22"/>
                <w:szCs w:val="22"/>
              </w:rPr>
              <w:t>2.2.6.1</w:t>
            </w:r>
            <w:r w:rsidR="002A37B5" w:rsidRPr="009D17BE">
              <w:rPr>
                <w:b/>
                <w:sz w:val="22"/>
                <w:szCs w:val="22"/>
              </w:rPr>
              <w:fldChar w:fldCharType="end"/>
            </w:r>
            <w:r w:rsidR="002A37B5" w:rsidRPr="009D17BE">
              <w:rPr>
                <w:b/>
                <w:sz w:val="22"/>
                <w:szCs w:val="22"/>
              </w:rPr>
              <w:t>.</w:t>
            </w:r>
          </w:p>
          <w:p w14:paraId="5E609951" w14:textId="7F468D04" w:rsidR="007340CA" w:rsidRPr="00603221" w:rsidRDefault="00154368" w:rsidP="009D17BE">
            <w:pPr>
              <w:pStyle w:val="Tabletext"/>
              <w:jc w:val="both"/>
            </w:pPr>
            <w:r w:rsidRPr="009D17BE">
              <w:rPr>
                <w:sz w:val="22"/>
                <w:szCs w:val="22"/>
              </w:rPr>
              <w:t xml:space="preserve">Οι οικονομικοί φορείς οφείλουν να αποδείξουν το ανωτέρω κριτήριο ποιοτικής επιλογής </w:t>
            </w:r>
            <w:r w:rsidR="00755711" w:rsidRPr="009D17BE">
              <w:rPr>
                <w:sz w:val="22"/>
                <w:szCs w:val="22"/>
              </w:rPr>
              <w:t>υποβάλλοντας</w:t>
            </w:r>
            <w:r w:rsidRPr="009D17BE">
              <w:rPr>
                <w:sz w:val="22"/>
                <w:szCs w:val="22"/>
              </w:rPr>
              <w:t xml:space="preserve"> τα ακόλουθα στοιχεία τεκμηρίωσης:</w:t>
            </w:r>
          </w:p>
        </w:tc>
      </w:tr>
      <w:tr w:rsidR="007340CA" w:rsidRPr="00986915"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6BD6F15A"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9D17BE">
              <w:rPr>
                <w:rFonts w:cs="Tahoma"/>
                <w:sz w:val="22"/>
                <w:szCs w:val="22"/>
              </w:rPr>
              <w:t>ή συμμετείχε</w:t>
            </w:r>
            <w:r w:rsidR="00921ED3">
              <w:t xml:space="preserve"> </w:t>
            </w:r>
            <w:r w:rsidR="00921ED3" w:rsidRPr="00921ED3">
              <w:rPr>
                <w:rFonts w:cs="Tahoma"/>
                <w:sz w:val="22"/>
                <w:szCs w:val="22"/>
              </w:rPr>
              <w:t xml:space="preserve">με ποσοστό μεγαλύτερο του 50% </w:t>
            </w:r>
            <w:r w:rsidRPr="00603221">
              <w:rPr>
                <w:rFonts w:cs="Tahoma"/>
                <w:sz w:val="22"/>
                <w:szCs w:val="22"/>
              </w:rPr>
              <w:t xml:space="preserve">ο οικονομικός φορέας κατά τα </w:t>
            </w:r>
            <w:r w:rsidR="00375343">
              <w:rPr>
                <w:rFonts w:cs="Tahoma"/>
                <w:sz w:val="22"/>
                <w:szCs w:val="22"/>
              </w:rPr>
              <w:t>πέντε</w:t>
            </w:r>
            <w:r w:rsidRPr="00603221">
              <w:rPr>
                <w:rFonts w:cs="Tahoma"/>
                <w:sz w:val="22"/>
                <w:szCs w:val="22"/>
              </w:rPr>
              <w:t xml:space="preserve"> (</w:t>
            </w:r>
            <w:r w:rsidR="00375343">
              <w:rPr>
                <w:rFonts w:cs="Tahoma"/>
                <w:sz w:val="22"/>
                <w:szCs w:val="22"/>
              </w:rPr>
              <w:t>5</w:t>
            </w:r>
            <w:r w:rsidRPr="00603221">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86915"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986915"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4717A5">
            <w:pPr>
              <w:numPr>
                <w:ilvl w:val="0"/>
                <w:numId w:val="17"/>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566E563E" w:rsidR="007340CA" w:rsidRPr="009D17BE" w:rsidRDefault="007340CA" w:rsidP="009D17BE">
            <w:pPr>
              <w:numPr>
                <w:ilvl w:val="0"/>
                <w:numId w:val="17"/>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986915"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61F98C8B" w14:textId="452254ED" w:rsidR="00C2259E" w:rsidRDefault="00135A3A" w:rsidP="00AD7C88">
            <w:pPr>
              <w:autoSpaceDE w:val="0"/>
              <w:autoSpaceDN w:val="0"/>
              <w:adjustRightInd w:val="0"/>
              <w:spacing w:after="0"/>
              <w:rPr>
                <w:b/>
                <w:bCs/>
                <w:i/>
                <w:iCs/>
                <w:color w:val="5B9BD5"/>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7B4939">
              <w:rPr>
                <w:b/>
                <w:bCs/>
                <w:lang w:val="el-GR" w:eastAsia="el-GR"/>
              </w:rPr>
              <w:fldChar w:fldCharType="begin"/>
            </w:r>
            <w:r w:rsidR="007B4939">
              <w:rPr>
                <w:b/>
                <w:bCs/>
                <w:lang w:val="el-GR" w:eastAsia="el-GR"/>
              </w:rPr>
              <w:instrText xml:space="preserve"> REF _Ref104280882 \r \h </w:instrText>
            </w:r>
            <w:r w:rsidR="007B4939">
              <w:rPr>
                <w:b/>
                <w:bCs/>
                <w:lang w:val="el-GR" w:eastAsia="el-GR"/>
              </w:rPr>
            </w:r>
            <w:r w:rsidR="007B4939">
              <w:rPr>
                <w:b/>
                <w:bCs/>
                <w:lang w:val="el-GR" w:eastAsia="el-GR"/>
              </w:rPr>
              <w:fldChar w:fldCharType="separate"/>
            </w:r>
            <w:r w:rsidR="007C1336">
              <w:rPr>
                <w:b/>
                <w:bCs/>
                <w:lang w:val="el-GR" w:eastAsia="el-GR"/>
              </w:rPr>
              <w:t>2.2.6.2</w:t>
            </w:r>
            <w:r w:rsidR="007B4939">
              <w:rPr>
                <w:b/>
                <w:bCs/>
                <w:lang w:val="el-GR" w:eastAsia="el-GR"/>
              </w:rPr>
              <w:fldChar w:fldCharType="end"/>
            </w:r>
          </w:p>
          <w:p w14:paraId="10C071ED" w14:textId="788358FB" w:rsidR="00135A3A" w:rsidRPr="00641C65" w:rsidRDefault="00135A3A" w:rsidP="00CB6685">
            <w:pPr>
              <w:autoSpaceDE w:val="0"/>
              <w:autoSpaceDN w:val="0"/>
              <w:adjustRightInd w:val="0"/>
              <w:spacing w:after="0"/>
              <w:jc w:val="left"/>
              <w:rPr>
                <w:rFonts w:ascii="Calibri" w:hAnsi="Calibri"/>
                <w:b/>
                <w:bCs/>
                <w:lang w:val="el-GR"/>
              </w:rPr>
            </w:pPr>
            <w:r w:rsidRPr="00641C65">
              <w:rPr>
                <w:b/>
                <w:bCs/>
                <w:lang w:val="el-GR"/>
              </w:rPr>
              <w:t xml:space="preserve"> </w:t>
            </w: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86915"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986915"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86915"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986915"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986915"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986915"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986915"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86915"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986915"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986915"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986915"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986915"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86915"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986915"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986915"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986915"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11389D4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7C1336" w:rsidRPr="00603221">
              <w:rPr>
                <w:lang w:val="el-GR"/>
              </w:rPr>
              <w:t xml:space="preserve">ΠΑΡΑΡΤΗΜΑ </w:t>
            </w:r>
            <w:r w:rsidR="007C1336" w:rsidRPr="007C1336">
              <w:t>Ι</w:t>
            </w:r>
            <w:r w:rsidR="007C1336" w:rsidRPr="00603221">
              <w:t>V</w:t>
            </w:r>
            <w:r w:rsidR="007C1336"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3E2555D3"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C31DCA">
        <w:rPr>
          <w:b/>
          <w:color w:val="000000"/>
          <w:lang w:val="el-GR"/>
        </w:rPr>
        <w:t xml:space="preserve">πρότυπα διασφάλισης ποιότητας </w:t>
      </w:r>
      <w:r w:rsidRPr="009D17BE">
        <w:rPr>
          <w:b/>
          <w:color w:val="000000"/>
          <w:lang w:val="el-GR"/>
        </w:rPr>
        <w:t>και πρότυπα περιβαλλοντικής διαχείρισης</w:t>
      </w:r>
      <w:r w:rsidRPr="00C31DCA">
        <w:rPr>
          <w:b/>
          <w:lang w:val="el-GR"/>
        </w:rPr>
        <w:t xml:space="preserve"> της</w:t>
      </w:r>
      <w:r w:rsidRPr="00603221">
        <w:rPr>
          <w:b/>
          <w:lang w:val="el-GR"/>
        </w:rPr>
        <w:t xml:space="preserve">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7C1336">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86915"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5B899889"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w:t>
            </w:r>
            <w:r w:rsidRPr="00603221">
              <w:rPr>
                <w:b/>
                <w:lang w:val="el-GR"/>
              </w:rPr>
              <w:lastRenderedPageBreak/>
              <w:t>διαθέτουν οργανωμένο σύστημα διαχείρισης Ποιότητας</w:t>
            </w:r>
            <w:r w:rsidR="00643224" w:rsidRPr="00603221">
              <w:rPr>
                <w:b/>
                <w:bCs/>
                <w:lang w:val="el-GR"/>
              </w:rPr>
              <w:t xml:space="preserve"> </w:t>
            </w:r>
            <w:r w:rsidR="00B32E95">
              <w:rPr>
                <w:b/>
                <w:bCs/>
                <w:lang w:val="el-GR"/>
              </w:rPr>
              <w:t xml:space="preserve">σύμφωνα με την </w:t>
            </w:r>
            <w:r w:rsidR="008129E2" w:rsidRPr="009D17BE">
              <w:rPr>
                <w:b/>
                <w:lang w:val="el-GR"/>
              </w:rPr>
              <w:t xml:space="preserve">παρ. </w:t>
            </w:r>
            <w:r w:rsidR="006607CE" w:rsidRPr="009D17BE">
              <w:rPr>
                <w:b/>
                <w:lang w:val="el-GR"/>
              </w:rPr>
              <w:fldChar w:fldCharType="begin"/>
            </w:r>
            <w:r w:rsidR="006607CE" w:rsidRPr="009D17BE">
              <w:rPr>
                <w:b/>
                <w:lang w:val="el-GR"/>
              </w:rPr>
              <w:instrText xml:space="preserve"> REF _Ref496541651 \r \h  \* MERGEFORMAT </w:instrText>
            </w:r>
            <w:r w:rsidR="006607CE" w:rsidRPr="009D17BE">
              <w:rPr>
                <w:b/>
                <w:lang w:val="el-GR"/>
              </w:rPr>
            </w:r>
            <w:r w:rsidR="006607CE" w:rsidRPr="009D17BE">
              <w:rPr>
                <w:b/>
                <w:lang w:val="el-GR"/>
              </w:rPr>
              <w:fldChar w:fldCharType="separate"/>
            </w:r>
            <w:r w:rsidR="007C1336">
              <w:rPr>
                <w:b/>
                <w:lang w:val="el-GR"/>
              </w:rPr>
              <w:t>2.2.7</w:t>
            </w:r>
            <w:r w:rsidR="006607CE" w:rsidRPr="009D17BE">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2D57EA"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4B5FF400"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 xml:space="preserve">ι οικονομικοί φορείς προσκομίζουν πιστοποιητικά συστήματος διαχείρισης ποιότητας </w:t>
            </w:r>
            <w:r w:rsidR="008F1862">
              <w:rPr>
                <w:b/>
                <w:bCs/>
              </w:rPr>
              <w:t xml:space="preserve">σύμφωνα με την </w:t>
            </w:r>
            <w:r w:rsidR="008F1862" w:rsidRPr="009D17BE">
              <w:rPr>
                <w:b/>
              </w:rPr>
              <w:t xml:space="preserve">παρ. </w:t>
            </w:r>
            <w:r w:rsidR="008F1862" w:rsidRPr="009D17BE">
              <w:rPr>
                <w:b/>
              </w:rPr>
              <w:fldChar w:fldCharType="begin"/>
            </w:r>
            <w:r w:rsidR="008F1862" w:rsidRPr="009D17BE">
              <w:rPr>
                <w:b/>
              </w:rPr>
              <w:instrText xml:space="preserve"> REF _Ref496541651 \r \h  \* MERGEFORMAT </w:instrText>
            </w:r>
            <w:r w:rsidR="008F1862" w:rsidRPr="009D17BE">
              <w:rPr>
                <w:b/>
              </w:rPr>
            </w:r>
            <w:r w:rsidR="008F1862" w:rsidRPr="009D17BE">
              <w:rPr>
                <w:b/>
              </w:rPr>
              <w:fldChar w:fldCharType="separate"/>
            </w:r>
            <w:r w:rsidR="007C1336">
              <w:rPr>
                <w:b/>
              </w:rPr>
              <w:t>2.2.7</w:t>
            </w:r>
            <w:r w:rsidR="008F1862" w:rsidRPr="009D17BE">
              <w:rPr>
                <w:b/>
              </w:rPr>
              <w:fldChar w:fldCharType="end"/>
            </w:r>
            <w:r w:rsidR="008F1862" w:rsidRPr="00641C65">
              <w:rPr>
                <w:rFonts w:cs="Tahoma"/>
                <w:sz w:val="22"/>
                <w:szCs w:val="22"/>
              </w:rPr>
              <w:t xml:space="preserve"> </w:t>
            </w:r>
            <w:r w:rsidRPr="00641C65">
              <w:rPr>
                <w:rFonts w:cs="Tahoma"/>
                <w:sz w:val="22"/>
                <w:szCs w:val="22"/>
              </w:rPr>
              <w:t>(ISO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24CD2612"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A4B21">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975DAF3" w14:textId="70AB1862" w:rsidR="00AC2E76" w:rsidRPr="00603221" w:rsidRDefault="00C81258">
      <w:pPr>
        <w:rPr>
          <w:b/>
          <w:bCs/>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bookmarkStart w:id="238" w:name="msgfield"/>
      <w:bookmarkStart w:id="239" w:name="preformat"/>
      <w:bookmarkEnd w:id="238"/>
      <w:bookmarkEnd w:id="239"/>
    </w:p>
    <w:p w14:paraId="095D4BB6" w14:textId="6ED36E65" w:rsidR="002B2F6A" w:rsidRPr="00C31DCA" w:rsidRDefault="003355E7" w:rsidP="002B2F6A">
      <w:pPr>
        <w:rPr>
          <w:lang w:val="el-GR"/>
        </w:rPr>
      </w:pPr>
      <w:r w:rsidRPr="00AD7C88">
        <w:rPr>
          <w:b/>
          <w:bCs/>
          <w:lang w:val="el-GR"/>
        </w:rPr>
        <w:t>Β.</w:t>
      </w:r>
      <w:r w:rsidR="00FE5777">
        <w:rPr>
          <w:b/>
          <w:bCs/>
          <w:lang w:val="el-GR"/>
        </w:rPr>
        <w:t>9</w:t>
      </w:r>
      <w:r w:rsidRPr="00AD7C88">
        <w:rPr>
          <w:b/>
          <w:bCs/>
          <w:lang w:val="el-GR"/>
        </w:rPr>
        <w:t>.</w:t>
      </w:r>
      <w:r w:rsidRPr="00AD7C88">
        <w:rPr>
          <w:lang w:val="el-GR"/>
        </w:rPr>
        <w:t xml:space="preserve"> </w:t>
      </w:r>
      <w:r w:rsidR="002B2F6A" w:rsidRPr="00C31DC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5C7454DC" w:rsidR="002B2F6A" w:rsidRPr="00C31DCA" w:rsidRDefault="002B2F6A" w:rsidP="002B2F6A">
      <w:pPr>
        <w:rPr>
          <w:color w:val="000000"/>
          <w:lang w:val="el-GR"/>
        </w:rPr>
      </w:pPr>
      <w:r w:rsidRPr="00C31DC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6A03F1">
        <w:rPr>
          <w:lang w:val="el-GR"/>
        </w:rPr>
        <w:t xml:space="preserve"> </w:t>
      </w:r>
      <w:r w:rsidRPr="00C31DCA">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sidRPr="00C31DCA">
        <w:rPr>
          <w:color w:val="000000"/>
          <w:lang w:val="el-GR"/>
        </w:rPr>
        <w:t xml:space="preserve">Σε περίπτωση που ο τρίτος διαθέτει στοιχεία τεχνικής ή επαγγελματικής </w:t>
      </w:r>
      <w:proofErr w:type="spellStart"/>
      <w:r w:rsidRPr="00C31DCA">
        <w:rPr>
          <w:color w:val="000000"/>
          <w:lang w:val="el-GR"/>
        </w:rPr>
        <w:t>καταλληλότητας</w:t>
      </w:r>
      <w:proofErr w:type="spellEnd"/>
      <w:r w:rsidRPr="00C31DCA">
        <w:rPr>
          <w:color w:val="000000"/>
          <w:lang w:val="el-GR"/>
        </w:rPr>
        <w:t xml:space="preserve"> που σχετίζονται με τους τίτλους σπουδών και τα επαγγελματικά προσόντα που ορίζονται στην περίπτωση </w:t>
      </w:r>
      <w:r w:rsidRPr="00C31DCA">
        <w:rPr>
          <w:color w:val="000000"/>
          <w:lang w:val="el-GR"/>
        </w:rPr>
        <w:lastRenderedPageBreak/>
        <w:t>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C31DCA">
        <w:rPr>
          <w:lang w:val="el-GR"/>
        </w:rPr>
        <w:t xml:space="preserve"> </w:t>
      </w:r>
      <w:r w:rsidRPr="00C31DCA">
        <w:rPr>
          <w:color w:val="000000"/>
          <w:lang w:val="el-GR"/>
        </w:rPr>
        <w:t>δηλώνοντας το τμήμα της σύμβασης που θα εκτελέσει.</w:t>
      </w:r>
      <w:r w:rsidRPr="005D11ED">
        <w:rPr>
          <w:color w:val="000000"/>
          <w:lang w:val="el-GR"/>
        </w:rPr>
        <w:t xml:space="preserve"> </w:t>
      </w:r>
    </w:p>
    <w:p w14:paraId="0148A76D" w14:textId="403F1034" w:rsidR="00EB1543" w:rsidRPr="00603221" w:rsidRDefault="00EB1543" w:rsidP="00EB1543">
      <w:pPr>
        <w:rPr>
          <w:color w:val="000000"/>
          <w:lang w:val="el-GR"/>
        </w:rPr>
      </w:pPr>
      <w:r w:rsidRPr="00603221">
        <w:rPr>
          <w:b/>
          <w:bCs/>
          <w:lang w:val="el-GR"/>
        </w:rPr>
        <w:t>Β.</w:t>
      </w:r>
      <w:r w:rsidR="00FE577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4E5D69F0" w:rsidR="002B2F6A" w:rsidRPr="00611572" w:rsidRDefault="002B2F6A" w:rsidP="002B2F6A">
      <w:pPr>
        <w:rPr>
          <w:b/>
          <w:bCs/>
          <w:lang w:val="el-GR"/>
        </w:rPr>
      </w:pPr>
      <w:r>
        <w:rPr>
          <w:b/>
          <w:bCs/>
          <w:lang w:val="el-GR"/>
        </w:rPr>
        <w:t>Β.1</w:t>
      </w:r>
      <w:r w:rsidR="00FE5777">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2B2F6A">
      <w:pPr>
        <w:numPr>
          <w:ilvl w:val="0"/>
          <w:numId w:val="6"/>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6CF84CB6" w:rsidR="00C40FB9" w:rsidRPr="00061AB5" w:rsidRDefault="002B2F6A" w:rsidP="00821852">
      <w:pPr>
        <w:numPr>
          <w:ilvl w:val="0"/>
          <w:numId w:val="6"/>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061AB5">
        <w:rPr>
          <w:b/>
          <w:bCs/>
          <w:lang w:val="el-GR"/>
        </w:rPr>
        <w:t>τους</w:t>
      </w:r>
    </w:p>
    <w:p w14:paraId="5CD7FED2" w14:textId="0CA3DB0E" w:rsidR="00061AB5" w:rsidRDefault="00061AB5" w:rsidP="00061AB5">
      <w:pPr>
        <w:rPr>
          <w:b/>
          <w:bCs/>
          <w:lang w:val="el-GR"/>
        </w:rPr>
      </w:pPr>
    </w:p>
    <w:p w14:paraId="05176229" w14:textId="6D1D699A" w:rsidR="00061AB5" w:rsidRDefault="00061AB5" w:rsidP="00061AB5">
      <w:pPr>
        <w:rPr>
          <w:b/>
          <w:bCs/>
          <w:lang w:val="el-GR"/>
        </w:rPr>
      </w:pPr>
    </w:p>
    <w:p w14:paraId="1C692751" w14:textId="09161756" w:rsidR="00061AB5" w:rsidRDefault="00061AB5" w:rsidP="00061AB5">
      <w:pPr>
        <w:rPr>
          <w:b/>
          <w:bCs/>
          <w:lang w:val="el-GR"/>
        </w:rPr>
      </w:pPr>
    </w:p>
    <w:p w14:paraId="2F89E79B" w14:textId="5886E2F9" w:rsidR="00061AB5" w:rsidRDefault="00061AB5" w:rsidP="00061AB5">
      <w:pPr>
        <w:rPr>
          <w:b/>
          <w:bCs/>
          <w:lang w:val="el-GR"/>
        </w:rPr>
      </w:pPr>
    </w:p>
    <w:p w14:paraId="49BE571A" w14:textId="262068D3" w:rsidR="00061AB5" w:rsidRDefault="00061AB5" w:rsidP="00061AB5">
      <w:pPr>
        <w:rPr>
          <w:b/>
          <w:bCs/>
          <w:lang w:val="el-GR"/>
        </w:rPr>
      </w:pPr>
    </w:p>
    <w:p w14:paraId="44621B1A" w14:textId="02B693FC" w:rsidR="00061AB5" w:rsidRDefault="00061AB5" w:rsidP="00061AB5">
      <w:pPr>
        <w:rPr>
          <w:b/>
          <w:bCs/>
          <w:lang w:val="el-GR"/>
        </w:rPr>
      </w:pPr>
    </w:p>
    <w:p w14:paraId="3157CE5D" w14:textId="109498E3" w:rsidR="00061AB5" w:rsidRDefault="00061AB5" w:rsidP="00061AB5">
      <w:pPr>
        <w:rPr>
          <w:b/>
          <w:bCs/>
          <w:lang w:val="el-GR"/>
        </w:rPr>
      </w:pPr>
    </w:p>
    <w:p w14:paraId="2FB9F171" w14:textId="0B703FA4" w:rsidR="00061AB5" w:rsidRDefault="00061AB5" w:rsidP="00061AB5">
      <w:pPr>
        <w:rPr>
          <w:b/>
          <w:bCs/>
          <w:lang w:val="el-GR"/>
        </w:rPr>
      </w:pPr>
    </w:p>
    <w:p w14:paraId="6C4623E8" w14:textId="59DC775C" w:rsidR="00061AB5" w:rsidRDefault="00061AB5" w:rsidP="00061AB5">
      <w:pPr>
        <w:rPr>
          <w:b/>
          <w:bCs/>
          <w:lang w:val="el-GR"/>
        </w:rPr>
      </w:pPr>
    </w:p>
    <w:p w14:paraId="79DBFCD4" w14:textId="077F4D40" w:rsidR="00061AB5" w:rsidRDefault="00061AB5" w:rsidP="00061AB5">
      <w:pPr>
        <w:rPr>
          <w:b/>
          <w:bCs/>
          <w:lang w:val="el-GR"/>
        </w:rPr>
      </w:pPr>
    </w:p>
    <w:p w14:paraId="39C34A05" w14:textId="13FB7D62" w:rsidR="00061AB5" w:rsidRDefault="00061AB5" w:rsidP="00061AB5">
      <w:pPr>
        <w:rPr>
          <w:b/>
          <w:bCs/>
          <w:lang w:val="el-GR"/>
        </w:rPr>
      </w:pPr>
    </w:p>
    <w:p w14:paraId="3205CABB" w14:textId="233F2F44" w:rsidR="00061AB5" w:rsidRDefault="00061AB5" w:rsidP="00061AB5">
      <w:pPr>
        <w:rPr>
          <w:b/>
          <w:bCs/>
          <w:lang w:val="el-GR"/>
        </w:rPr>
      </w:pPr>
    </w:p>
    <w:p w14:paraId="4A051A8B" w14:textId="40D83457" w:rsidR="00061AB5" w:rsidRDefault="00061AB5" w:rsidP="00061AB5">
      <w:pPr>
        <w:rPr>
          <w:b/>
          <w:bCs/>
          <w:lang w:val="el-GR"/>
        </w:rPr>
      </w:pPr>
    </w:p>
    <w:p w14:paraId="415CD262" w14:textId="20FFDF35" w:rsidR="00061AB5" w:rsidRDefault="00061AB5" w:rsidP="00061AB5">
      <w:pPr>
        <w:rPr>
          <w:b/>
          <w:bCs/>
          <w:lang w:val="el-GR"/>
        </w:rPr>
      </w:pPr>
    </w:p>
    <w:p w14:paraId="1322B36C" w14:textId="3549EE6E" w:rsidR="00061AB5" w:rsidRDefault="00061AB5" w:rsidP="00061AB5">
      <w:pPr>
        <w:rPr>
          <w:b/>
          <w:bCs/>
          <w:lang w:val="el-GR"/>
        </w:rPr>
      </w:pPr>
    </w:p>
    <w:p w14:paraId="704CD4A4" w14:textId="4E8679E2" w:rsidR="00061AB5" w:rsidRDefault="00061AB5" w:rsidP="00061AB5">
      <w:pPr>
        <w:rPr>
          <w:b/>
          <w:bCs/>
          <w:lang w:val="el-GR"/>
        </w:rPr>
      </w:pPr>
    </w:p>
    <w:p w14:paraId="17FEB8EF" w14:textId="22095688" w:rsidR="00061AB5" w:rsidRDefault="00061AB5" w:rsidP="00061AB5">
      <w:pPr>
        <w:rPr>
          <w:b/>
          <w:bCs/>
          <w:lang w:val="el-GR"/>
        </w:rPr>
      </w:pPr>
    </w:p>
    <w:p w14:paraId="5B49719A" w14:textId="2B9804C0" w:rsidR="00061AB5" w:rsidRDefault="00061AB5" w:rsidP="00061AB5">
      <w:pPr>
        <w:rPr>
          <w:b/>
          <w:bCs/>
          <w:lang w:val="el-GR"/>
        </w:rPr>
      </w:pPr>
    </w:p>
    <w:p w14:paraId="01FB117F" w14:textId="17DADD27" w:rsidR="00061AB5" w:rsidRDefault="00061AB5" w:rsidP="00061AB5">
      <w:pPr>
        <w:rPr>
          <w:b/>
          <w:bCs/>
          <w:lang w:val="el-GR"/>
        </w:rPr>
      </w:pPr>
    </w:p>
    <w:p w14:paraId="4262D47F" w14:textId="647EE6DF" w:rsidR="00061AB5" w:rsidRDefault="00061AB5" w:rsidP="00061AB5">
      <w:pPr>
        <w:rPr>
          <w:b/>
          <w:bCs/>
          <w:lang w:val="el-GR"/>
        </w:rPr>
      </w:pPr>
    </w:p>
    <w:p w14:paraId="736BF7F0" w14:textId="1013A6DB" w:rsidR="00061AB5" w:rsidRDefault="00061AB5" w:rsidP="00061AB5">
      <w:pPr>
        <w:rPr>
          <w:b/>
          <w:bCs/>
          <w:lang w:val="el-GR"/>
        </w:rPr>
      </w:pPr>
    </w:p>
    <w:p w14:paraId="5CF4CBFD" w14:textId="77777777" w:rsidR="00061AB5" w:rsidRPr="00603221" w:rsidRDefault="00061AB5" w:rsidP="00061AB5">
      <w:pPr>
        <w:rPr>
          <w:lang w:val="el-GR"/>
        </w:rPr>
      </w:pPr>
    </w:p>
    <w:p w14:paraId="601D999A" w14:textId="77777777" w:rsidR="00C33C73" w:rsidRPr="00603221" w:rsidRDefault="00C33C73" w:rsidP="003A109E">
      <w:pPr>
        <w:pStyle w:val="Heading2"/>
        <w:rPr>
          <w:rFonts w:cs="Tahoma"/>
          <w:lang w:val="el-GR"/>
        </w:rPr>
      </w:pPr>
      <w:r w:rsidRPr="00603221">
        <w:rPr>
          <w:rFonts w:cs="Tahoma"/>
          <w:lang w:val="el-GR"/>
        </w:rPr>
        <w:lastRenderedPageBreak/>
        <w:tab/>
      </w:r>
      <w:bookmarkStart w:id="240" w:name="_Toc97194289"/>
      <w:bookmarkStart w:id="241" w:name="_Toc97194431"/>
      <w:bookmarkStart w:id="242" w:name="_Toc107309364"/>
      <w:r w:rsidRPr="00603221">
        <w:rPr>
          <w:rFonts w:cs="Tahoma"/>
          <w:lang w:val="el-GR"/>
        </w:rPr>
        <w:t>Κριτήρια Ανάθεσης</w:t>
      </w:r>
      <w:bookmarkEnd w:id="240"/>
      <w:bookmarkEnd w:id="241"/>
      <w:bookmarkEnd w:id="242"/>
      <w:r w:rsidRPr="00603221">
        <w:rPr>
          <w:rFonts w:cs="Tahoma"/>
          <w:lang w:val="el-GR"/>
        </w:rPr>
        <w:t xml:space="preserve"> </w:t>
      </w:r>
    </w:p>
    <w:p w14:paraId="6A9A94FD" w14:textId="77777777" w:rsidR="008338F0" w:rsidRPr="00603221" w:rsidRDefault="003355E7" w:rsidP="00A9034C">
      <w:pPr>
        <w:pStyle w:val="Heading3"/>
        <w:ind w:left="709" w:hanging="709"/>
        <w:rPr>
          <w:lang w:val="el-GR"/>
        </w:rPr>
      </w:pPr>
      <w:bookmarkStart w:id="243" w:name="_Ref496542191"/>
      <w:bookmarkStart w:id="244" w:name="_Toc97194290"/>
      <w:bookmarkStart w:id="245" w:name="_Toc97194432"/>
      <w:bookmarkStart w:id="246" w:name="_Toc107309365"/>
      <w:r w:rsidRPr="00603221">
        <w:rPr>
          <w:lang w:val="el-GR"/>
        </w:rPr>
        <w:t>Κριτήριο ανάθεσης</w:t>
      </w:r>
      <w:bookmarkEnd w:id="243"/>
      <w:bookmarkEnd w:id="244"/>
      <w:bookmarkEnd w:id="245"/>
      <w:bookmarkEnd w:id="246"/>
    </w:p>
    <w:p w14:paraId="4981251F" w14:textId="2FF6028E" w:rsidR="008338F0" w:rsidRPr="00603221" w:rsidRDefault="003355E7" w:rsidP="002A4B21">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βάσει τιμής</w:t>
      </w:r>
      <w:r w:rsidR="002A4B21">
        <w:rPr>
          <w:lang w:val="el-GR"/>
        </w:rPr>
        <w:t>.</w:t>
      </w:r>
    </w:p>
    <w:p w14:paraId="11E39679" w14:textId="77777777" w:rsidR="00AE3E98" w:rsidRPr="00603221" w:rsidRDefault="00AE3E98">
      <w:pPr>
        <w:spacing w:after="40"/>
        <w:rPr>
          <w:i/>
          <w:color w:val="5B9BD5"/>
          <w:lang w:val="el-GR"/>
        </w:rPr>
      </w:pPr>
    </w:p>
    <w:p w14:paraId="0960A668" w14:textId="77777777" w:rsidR="0001217D" w:rsidRPr="00603221" w:rsidRDefault="007F03FD" w:rsidP="00603221">
      <w:pPr>
        <w:pStyle w:val="Heading4"/>
        <w:rPr>
          <w:rFonts w:cs="Tahoma"/>
          <w:szCs w:val="22"/>
          <w:u w:val="single"/>
          <w:lang w:val="el-GR"/>
        </w:rPr>
      </w:pPr>
      <w:bookmarkStart w:id="247" w:name="_Toc103947629"/>
      <w:bookmarkStart w:id="248" w:name="_Toc104281222"/>
      <w:bookmarkStart w:id="249" w:name="_Toc104308359"/>
      <w:bookmarkStart w:id="250" w:name="_Toc103947630"/>
      <w:bookmarkStart w:id="251" w:name="_Toc104281223"/>
      <w:bookmarkStart w:id="252" w:name="_Toc104308360"/>
      <w:bookmarkStart w:id="253" w:name="_Toc103947640"/>
      <w:bookmarkStart w:id="254" w:name="_Toc104281233"/>
      <w:bookmarkStart w:id="255" w:name="_Toc104308370"/>
      <w:bookmarkStart w:id="256" w:name="_Toc103947663"/>
      <w:bookmarkStart w:id="257" w:name="_Toc104281256"/>
      <w:bookmarkStart w:id="258" w:name="_Toc104308393"/>
      <w:bookmarkStart w:id="259" w:name="_Toc103947689"/>
      <w:bookmarkStart w:id="260" w:name="_Toc104281282"/>
      <w:bookmarkStart w:id="261" w:name="_Toc104308419"/>
      <w:bookmarkStart w:id="262" w:name="_Toc103947698"/>
      <w:bookmarkStart w:id="263" w:name="_Toc104281291"/>
      <w:bookmarkStart w:id="264" w:name="_Toc104308428"/>
      <w:bookmarkStart w:id="265" w:name="_Toc103947699"/>
      <w:bookmarkStart w:id="266" w:name="_Toc104281292"/>
      <w:bookmarkStart w:id="267" w:name="_Toc104308429"/>
      <w:bookmarkStart w:id="268" w:name="_Toc103947700"/>
      <w:bookmarkStart w:id="269" w:name="_Toc104281293"/>
      <w:bookmarkStart w:id="270" w:name="_Toc104308430"/>
      <w:bookmarkStart w:id="271" w:name="_Toc103947701"/>
      <w:bookmarkStart w:id="272" w:name="_Toc104281294"/>
      <w:bookmarkStart w:id="273" w:name="_Toc104308431"/>
      <w:bookmarkStart w:id="274" w:name="_Toc103947703"/>
      <w:bookmarkStart w:id="275" w:name="_Toc104281296"/>
      <w:bookmarkStart w:id="276" w:name="_Toc104308433"/>
      <w:bookmarkStart w:id="277" w:name="_Toc103947709"/>
      <w:bookmarkStart w:id="278" w:name="_Toc104281302"/>
      <w:bookmarkStart w:id="279" w:name="_Toc104308439"/>
      <w:bookmarkStart w:id="280" w:name="_Toc103947711"/>
      <w:bookmarkStart w:id="281" w:name="_Toc104281304"/>
      <w:bookmarkStart w:id="282" w:name="_Toc104308441"/>
      <w:bookmarkStart w:id="283" w:name="_Toc103947713"/>
      <w:bookmarkStart w:id="284" w:name="_Toc104281306"/>
      <w:bookmarkStart w:id="285" w:name="_Toc104308443"/>
      <w:bookmarkStart w:id="286" w:name="_Toc103947714"/>
      <w:bookmarkStart w:id="287" w:name="_Toc104281307"/>
      <w:bookmarkStart w:id="288" w:name="_Toc104308444"/>
      <w:bookmarkStart w:id="289" w:name="_Toc103947715"/>
      <w:bookmarkStart w:id="290" w:name="_Toc104281308"/>
      <w:bookmarkStart w:id="291" w:name="_Toc104308445"/>
      <w:bookmarkStart w:id="292" w:name="_Toc103947716"/>
      <w:bookmarkStart w:id="293" w:name="_Toc104281309"/>
      <w:bookmarkStart w:id="294" w:name="_Toc104308446"/>
      <w:bookmarkStart w:id="295" w:name="_Toc103947717"/>
      <w:bookmarkStart w:id="296" w:name="_Toc104281310"/>
      <w:bookmarkStart w:id="297" w:name="_Toc104308447"/>
      <w:bookmarkStart w:id="298" w:name="_Toc103947718"/>
      <w:bookmarkStart w:id="299" w:name="_Toc104281311"/>
      <w:bookmarkStart w:id="300" w:name="_Toc104308448"/>
      <w:bookmarkStart w:id="301" w:name="_Toc103947719"/>
      <w:bookmarkStart w:id="302" w:name="_Toc104281312"/>
      <w:bookmarkStart w:id="303" w:name="_Toc104308449"/>
      <w:bookmarkStart w:id="304" w:name="_Toc103947720"/>
      <w:bookmarkStart w:id="305" w:name="_Toc104281313"/>
      <w:bookmarkStart w:id="306" w:name="_Toc104308450"/>
      <w:bookmarkStart w:id="307" w:name="_Toc103947721"/>
      <w:bookmarkStart w:id="308" w:name="_Toc104281314"/>
      <w:bookmarkStart w:id="309" w:name="_Toc104308451"/>
      <w:bookmarkStart w:id="310" w:name="_Toc103947722"/>
      <w:bookmarkStart w:id="311" w:name="_Toc104281315"/>
      <w:bookmarkStart w:id="312" w:name="_Toc104308452"/>
      <w:bookmarkStart w:id="313" w:name="_Toc103947723"/>
      <w:bookmarkStart w:id="314" w:name="_Toc104281316"/>
      <w:bookmarkStart w:id="315" w:name="_Toc104308453"/>
      <w:bookmarkStart w:id="316" w:name="_Toc103947724"/>
      <w:bookmarkStart w:id="317" w:name="_Toc104281317"/>
      <w:bookmarkStart w:id="318" w:name="_Toc104308454"/>
      <w:bookmarkStart w:id="319" w:name="_Toc103947725"/>
      <w:bookmarkStart w:id="320" w:name="_Toc104281318"/>
      <w:bookmarkStart w:id="321" w:name="_Toc104308455"/>
      <w:bookmarkStart w:id="322" w:name="_Toc97194293"/>
      <w:bookmarkStart w:id="323" w:name="_Toc10730936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322"/>
      <w:bookmarkEnd w:id="323"/>
      <w:r w:rsidR="0001217D" w:rsidRPr="00603221">
        <w:rPr>
          <w:rFonts w:cs="Tahoma"/>
          <w:szCs w:val="22"/>
          <w:u w:val="single"/>
          <w:lang w:val="el-GR"/>
        </w:rPr>
        <w:t xml:space="preserve"> </w:t>
      </w:r>
    </w:p>
    <w:p w14:paraId="2E2F791F" w14:textId="4133E25E" w:rsidR="002A4B21" w:rsidRPr="00AD7C88" w:rsidRDefault="00134179" w:rsidP="00CB4E9E">
      <w:pPr>
        <w:rPr>
          <w:lang w:val="el-GR"/>
        </w:rPr>
      </w:pPr>
      <w:r w:rsidRPr="009D17BE">
        <w:rPr>
          <w:lang w:val="el-GR"/>
        </w:rPr>
        <w:t>Πλέον συμφέρουσα από οικονομική άποψη προσφορά είναι εκείνη που παρουσιάζει το χαμηλότερ</w:t>
      </w:r>
      <w:r w:rsidR="00BF1446">
        <w:rPr>
          <w:lang w:val="el-GR"/>
        </w:rPr>
        <w:t xml:space="preserve">η </w:t>
      </w:r>
      <w:r w:rsidR="00CB4E9E">
        <w:rPr>
          <w:lang w:val="el-GR"/>
        </w:rPr>
        <w:t xml:space="preserve">Οικονομική Προσφορά </w:t>
      </w:r>
      <w:r w:rsidRPr="009D17BE">
        <w:rPr>
          <w:lang w:val="el-GR"/>
        </w:rPr>
        <w:t>για το Έργο, χωρίς ΦΠΑ {βλ.</w:t>
      </w:r>
      <w:r w:rsidR="002A4B21">
        <w:rPr>
          <w:lang w:val="el-GR"/>
        </w:rPr>
        <w:t xml:space="preserve"> </w:t>
      </w:r>
      <w:r w:rsidR="00DD1040">
        <w:rPr>
          <w:lang w:val="el-GR"/>
        </w:rPr>
        <w:fldChar w:fldCharType="begin"/>
      </w:r>
      <w:r w:rsidR="00DD1040">
        <w:rPr>
          <w:lang w:val="el-GR"/>
        </w:rPr>
        <w:instrText xml:space="preserve"> REF _Ref510087099 \h </w:instrText>
      </w:r>
      <w:r w:rsidR="00DD1040">
        <w:rPr>
          <w:lang w:val="el-GR"/>
        </w:rPr>
      </w:r>
      <w:r w:rsidR="00DD1040">
        <w:rPr>
          <w:lang w:val="el-GR"/>
        </w:rPr>
        <w:fldChar w:fldCharType="separate"/>
      </w:r>
      <w:r w:rsidR="007C1336" w:rsidRPr="00603221">
        <w:rPr>
          <w:lang w:val="el-GR"/>
        </w:rPr>
        <w:t xml:space="preserve">ΠΑΡΑΡΤΗΜΑ </w:t>
      </w:r>
      <w:r w:rsidR="007C1336" w:rsidRPr="00603221">
        <w:t>VI</w:t>
      </w:r>
      <w:r w:rsidR="007C1336" w:rsidRPr="00603221">
        <w:rPr>
          <w:lang w:val="el-GR"/>
        </w:rPr>
        <w:t xml:space="preserve"> – Υπόδειγμα Οικονομικής Προσφοράς</w:t>
      </w:r>
      <w:r w:rsidR="00DD1040">
        <w:rPr>
          <w:lang w:val="el-GR"/>
        </w:rPr>
        <w:fldChar w:fldCharType="end"/>
      </w:r>
      <w:r w:rsidR="00613BC2">
        <w:rPr>
          <w:lang w:val="el-GR"/>
        </w:rPr>
        <w:t xml:space="preserve"> </w:t>
      </w:r>
      <w:r w:rsidR="00DD1040">
        <w:rPr>
          <w:lang w:val="el-GR"/>
        </w:rPr>
        <w:t>,</w:t>
      </w:r>
      <w:r w:rsidRPr="009D17BE">
        <w:rPr>
          <w:lang w:val="el-GR"/>
        </w:rPr>
        <w:t xml:space="preserve"> </w:t>
      </w:r>
      <w:r w:rsidR="00613BC2">
        <w:rPr>
          <w:lang w:val="el-GR"/>
        </w:rPr>
        <w:fldChar w:fldCharType="begin"/>
      </w:r>
      <w:r w:rsidR="00613BC2">
        <w:rPr>
          <w:lang w:val="el-GR"/>
        </w:rPr>
        <w:instrText xml:space="preserve"> REF _Ref52978018 \h </w:instrText>
      </w:r>
      <w:r w:rsidR="00613BC2">
        <w:rPr>
          <w:lang w:val="el-GR"/>
        </w:rPr>
      </w:r>
      <w:r w:rsidR="00613BC2">
        <w:rPr>
          <w:lang w:val="el-GR"/>
        </w:rPr>
        <w:fldChar w:fldCharType="separate"/>
      </w:r>
      <w:r w:rsidR="007C1336" w:rsidRPr="00C4217E">
        <w:rPr>
          <w:lang w:val="el-GR"/>
        </w:rPr>
        <w:t>Συγκεντρωτικός Πίνακας Οικονομικής Προσφοράς Έργου</w:t>
      </w:r>
      <w:r w:rsidR="00613BC2">
        <w:rPr>
          <w:lang w:val="el-GR"/>
        </w:rPr>
        <w:fldChar w:fldCharType="end"/>
      </w:r>
      <w:r w:rsidR="00CB4E9E">
        <w:rPr>
          <w:lang w:val="el-GR"/>
        </w:rPr>
        <w:t xml:space="preserve">) </w:t>
      </w:r>
      <w:r w:rsidR="002A4B21" w:rsidRPr="00AD7C88">
        <w:rPr>
          <w:lang w:val="el-GR"/>
        </w:rPr>
        <w:t xml:space="preserve">όπως προκύπτει από τους Πίνακες Οικονομικής Προσφοράς του υποψηφίου Οικονομικού Φορέα. </w:t>
      </w:r>
    </w:p>
    <w:p w14:paraId="20B3D643" w14:textId="77777777" w:rsidR="002A4B21" w:rsidRDefault="002A4B21" w:rsidP="00AD7C88">
      <w:pPr>
        <w:pStyle w:val="ListParagraph"/>
        <w:spacing w:before="120" w:after="200"/>
        <w:rPr>
          <w:lang w:val="el-GR"/>
        </w:rPr>
      </w:pPr>
    </w:p>
    <w:p w14:paraId="69AB06CD" w14:textId="77777777" w:rsidR="008338F0" w:rsidRPr="00603221" w:rsidRDefault="003355E7" w:rsidP="003A109E">
      <w:pPr>
        <w:pStyle w:val="Heading2"/>
        <w:rPr>
          <w:rFonts w:cs="Tahoma"/>
          <w:lang w:val="el-GR"/>
        </w:rPr>
      </w:pPr>
      <w:bookmarkStart w:id="324" w:name="_Toc104308457"/>
      <w:bookmarkStart w:id="325" w:name="_Toc103947727"/>
      <w:bookmarkStart w:id="326" w:name="_Toc104281320"/>
      <w:bookmarkStart w:id="327" w:name="_Toc104308458"/>
      <w:bookmarkStart w:id="328" w:name="_Toc103947728"/>
      <w:bookmarkStart w:id="329" w:name="_Toc104281321"/>
      <w:bookmarkStart w:id="330" w:name="_Toc104308459"/>
      <w:bookmarkStart w:id="331" w:name="_Toc103947729"/>
      <w:bookmarkStart w:id="332" w:name="_Toc104281322"/>
      <w:bookmarkStart w:id="333" w:name="_Toc104308460"/>
      <w:bookmarkStart w:id="334" w:name="_Toc103947730"/>
      <w:bookmarkStart w:id="335" w:name="_Toc104281323"/>
      <w:bookmarkStart w:id="336" w:name="_Toc104308461"/>
      <w:bookmarkStart w:id="337" w:name="_Toc103947731"/>
      <w:bookmarkStart w:id="338" w:name="_Toc104281324"/>
      <w:bookmarkStart w:id="339" w:name="_Toc104308462"/>
      <w:bookmarkStart w:id="340" w:name="_Toc103947732"/>
      <w:bookmarkStart w:id="341" w:name="_Toc104281325"/>
      <w:bookmarkStart w:id="342" w:name="_Toc104308463"/>
      <w:bookmarkStart w:id="343" w:name="_Toc103947733"/>
      <w:bookmarkStart w:id="344" w:name="_Toc104281326"/>
      <w:bookmarkStart w:id="345" w:name="_Toc104308464"/>
      <w:bookmarkStart w:id="346" w:name="_Toc103947734"/>
      <w:bookmarkStart w:id="347" w:name="_Toc104281327"/>
      <w:bookmarkStart w:id="348" w:name="_Toc104308465"/>
      <w:bookmarkStart w:id="349" w:name="_Toc103947735"/>
      <w:bookmarkStart w:id="350" w:name="_Toc104281328"/>
      <w:bookmarkStart w:id="351" w:name="_Toc104308466"/>
      <w:bookmarkStart w:id="352" w:name="_Toc103947736"/>
      <w:bookmarkStart w:id="353" w:name="_Toc104281329"/>
      <w:bookmarkStart w:id="354" w:name="_Toc104308467"/>
      <w:bookmarkStart w:id="355" w:name="_Toc103947737"/>
      <w:bookmarkStart w:id="356" w:name="_Toc104281330"/>
      <w:bookmarkStart w:id="357" w:name="_Toc104308468"/>
      <w:bookmarkStart w:id="358" w:name="_Toc103947738"/>
      <w:bookmarkStart w:id="359" w:name="_Toc104281331"/>
      <w:bookmarkStart w:id="360" w:name="_Toc104308469"/>
      <w:bookmarkStart w:id="361" w:name="_Toc103947739"/>
      <w:bookmarkStart w:id="362" w:name="_Toc104281332"/>
      <w:bookmarkStart w:id="363" w:name="_Toc104308470"/>
      <w:bookmarkStart w:id="364" w:name="_Toc103947740"/>
      <w:bookmarkStart w:id="365" w:name="_Toc104281333"/>
      <w:bookmarkStart w:id="366" w:name="_Toc104308471"/>
      <w:bookmarkStart w:id="367" w:name="_Toc103947741"/>
      <w:bookmarkStart w:id="368" w:name="_Toc104281334"/>
      <w:bookmarkStart w:id="369" w:name="_Toc104308472"/>
      <w:bookmarkStart w:id="370" w:name="_Toc103947742"/>
      <w:bookmarkStart w:id="371" w:name="_Toc104281335"/>
      <w:bookmarkStart w:id="372" w:name="_Toc104308473"/>
      <w:bookmarkStart w:id="373" w:name="_Toc103947743"/>
      <w:bookmarkStart w:id="374" w:name="_Toc104281336"/>
      <w:bookmarkStart w:id="375" w:name="_Toc104308474"/>
      <w:bookmarkStart w:id="376" w:name="_Toc103947744"/>
      <w:bookmarkStart w:id="377" w:name="_Toc104281337"/>
      <w:bookmarkStart w:id="378" w:name="_Toc104308475"/>
      <w:bookmarkStart w:id="379" w:name="_Toc103947745"/>
      <w:bookmarkStart w:id="380" w:name="_Toc104281338"/>
      <w:bookmarkStart w:id="381" w:name="_Toc104308476"/>
      <w:bookmarkStart w:id="382" w:name="_Toc103947746"/>
      <w:bookmarkStart w:id="383" w:name="_Toc104281339"/>
      <w:bookmarkStart w:id="384" w:name="_Toc104308477"/>
      <w:bookmarkStart w:id="385" w:name="_Toc103947747"/>
      <w:bookmarkStart w:id="386" w:name="_Toc104281340"/>
      <w:bookmarkStart w:id="387" w:name="_Toc104308478"/>
      <w:bookmarkStart w:id="388" w:name="_Toc103947754"/>
      <w:bookmarkStart w:id="389" w:name="_Toc104281347"/>
      <w:bookmarkStart w:id="390" w:name="_Toc104308485"/>
      <w:bookmarkStart w:id="391" w:name="_Toc103947755"/>
      <w:bookmarkStart w:id="392" w:name="_Toc104281348"/>
      <w:bookmarkStart w:id="393" w:name="_Toc104308486"/>
      <w:bookmarkStart w:id="394" w:name="_Toc103947756"/>
      <w:bookmarkStart w:id="395" w:name="_Toc104281349"/>
      <w:bookmarkStart w:id="396" w:name="_Toc104308487"/>
      <w:bookmarkStart w:id="397" w:name="_Toc103947757"/>
      <w:bookmarkStart w:id="398" w:name="_Toc104281350"/>
      <w:bookmarkStart w:id="399" w:name="_Toc104308488"/>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603221">
        <w:rPr>
          <w:rFonts w:cs="Tahoma"/>
          <w:lang w:val="el-GR"/>
        </w:rPr>
        <w:tab/>
      </w:r>
      <w:bookmarkStart w:id="400" w:name="_Toc97194296"/>
      <w:bookmarkStart w:id="401" w:name="_Toc97194435"/>
      <w:bookmarkStart w:id="402" w:name="_Toc107309367"/>
      <w:r w:rsidRPr="00603221">
        <w:rPr>
          <w:rFonts w:cs="Tahoma"/>
          <w:lang w:val="el-GR"/>
        </w:rPr>
        <w:t>Κατάρτιση - Περιεχόμενο Προσφορών</w:t>
      </w:r>
      <w:bookmarkEnd w:id="400"/>
      <w:bookmarkEnd w:id="401"/>
      <w:bookmarkEnd w:id="402"/>
    </w:p>
    <w:p w14:paraId="6130DDE8" w14:textId="77777777" w:rsidR="008338F0" w:rsidRPr="00603221" w:rsidRDefault="003355E7" w:rsidP="005A1609">
      <w:pPr>
        <w:pStyle w:val="Heading3"/>
        <w:ind w:left="709" w:hanging="709"/>
        <w:rPr>
          <w:lang w:val="el-GR"/>
        </w:rPr>
      </w:pPr>
      <w:bookmarkStart w:id="403" w:name="_Ref496542253"/>
      <w:bookmarkStart w:id="404" w:name="_Toc97194297"/>
      <w:bookmarkStart w:id="405" w:name="_Toc97194436"/>
      <w:bookmarkStart w:id="406" w:name="_Toc107309368"/>
      <w:r w:rsidRPr="00603221">
        <w:rPr>
          <w:lang w:val="el-GR"/>
        </w:rPr>
        <w:t>Γενικοί όροι υποβολής προσφορών</w:t>
      </w:r>
      <w:bookmarkEnd w:id="403"/>
      <w:bookmarkEnd w:id="404"/>
      <w:bookmarkEnd w:id="405"/>
      <w:bookmarkEnd w:id="406"/>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FootnoteReference"/>
          <w:rFonts w:cs="Helvetica"/>
          <w:color w:val="000000"/>
          <w:lang w:val="el-GR" w:eastAsia="el-GR"/>
        </w:rPr>
        <w:footnoteReference w:id="7"/>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Heading3"/>
        <w:ind w:left="709" w:hanging="709"/>
        <w:rPr>
          <w:lang w:val="el-GR"/>
        </w:rPr>
      </w:pPr>
      <w:bookmarkStart w:id="407" w:name="_Toc74566860"/>
      <w:bookmarkStart w:id="408" w:name="_Ref496542299"/>
      <w:bookmarkStart w:id="409" w:name="_Toc97194298"/>
      <w:bookmarkStart w:id="410" w:name="_Toc97194437"/>
      <w:bookmarkStart w:id="411" w:name="_Toc107309369"/>
      <w:bookmarkEnd w:id="407"/>
      <w:r w:rsidRPr="00603221">
        <w:rPr>
          <w:lang w:val="el-GR"/>
        </w:rPr>
        <w:t>Χρόνος και Τρόπος υποβολής προσφορών</w:t>
      </w:r>
      <w:bookmarkEnd w:id="408"/>
      <w:bookmarkEnd w:id="409"/>
      <w:bookmarkEnd w:id="410"/>
      <w:bookmarkEnd w:id="411"/>
      <w:r w:rsidRPr="00603221">
        <w:rPr>
          <w:lang w:val="el-GR"/>
        </w:rPr>
        <w:t xml:space="preserve"> </w:t>
      </w:r>
    </w:p>
    <w:p w14:paraId="5690412D" w14:textId="10B2E498" w:rsidR="004B759E" w:rsidRPr="00821852" w:rsidRDefault="000F0E29" w:rsidP="00D472F0">
      <w:pPr>
        <w:rPr>
          <w:b/>
          <w:bCs/>
          <w:lang w:val="el-GR"/>
        </w:rPr>
      </w:pPr>
      <w:bookmarkStart w:id="412" w:name="_Toc74566862"/>
      <w:bookmarkStart w:id="413" w:name="_Toc97194299"/>
      <w:bookmarkEnd w:id="41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7C1336">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413"/>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w:t>
      </w:r>
      <w:r w:rsidRPr="00B73C6B">
        <w:rPr>
          <w:color w:val="000000"/>
          <w:lang w:val="el-GR"/>
        </w:rPr>
        <w:lastRenderedPageBreak/>
        <w:t xml:space="preserve">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414"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414"/>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3E6CC7A0" w:rsidR="000F0E29" w:rsidRPr="000F0E29" w:rsidRDefault="00192917" w:rsidP="00D472F0">
      <w:pPr>
        <w:rPr>
          <w:lang w:val="el-GR"/>
        </w:rPr>
      </w:pPr>
      <w:r>
        <w:rPr>
          <w:color w:val="000000"/>
          <w:lang w:val="el-GR"/>
        </w:rPr>
        <w:t xml:space="preserve"> </w:t>
      </w:r>
      <w:bookmarkStart w:id="415" w:name="_Toc74566865"/>
      <w:bookmarkStart w:id="416" w:name="_Toc97194301"/>
      <w:bookmarkEnd w:id="415"/>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416"/>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417" w:name="_Ref75869622"/>
      <w:bookmarkStart w:id="418" w:name="_Toc97194302"/>
    </w:p>
    <w:p w14:paraId="5C483A6C" w14:textId="40E96D23"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w:t>
      </w:r>
      <w:r w:rsidR="00A6231A">
        <w:rPr>
          <w:lang w:val="el-GR"/>
        </w:rPr>
        <w:t>άκε</w:t>
      </w:r>
      <w:r w:rsidR="00486D17" w:rsidRPr="00201A77">
        <w:rPr>
          <w:lang w:val="el-GR"/>
        </w:rPr>
        <w:t>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419" w:name="_Toc74566867"/>
      <w:bookmarkStart w:id="420" w:name="_Toc74566868"/>
      <w:bookmarkStart w:id="421" w:name="_Toc74566869"/>
      <w:bookmarkStart w:id="422" w:name="_Toc74566870"/>
      <w:bookmarkEnd w:id="419"/>
      <w:bookmarkEnd w:id="420"/>
      <w:bookmarkEnd w:id="421"/>
      <w:bookmarkEnd w:id="42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7C1336" w:rsidRPr="009D17BE">
        <w:rPr>
          <w:lang w:val="el-GR"/>
        </w:rPr>
        <w:t xml:space="preserve">ΠΑΡΑΡΤΗΜΑ </w:t>
      </w:r>
      <w:r w:rsidR="007C1336" w:rsidRPr="007C1336">
        <w:rPr>
          <w:lang w:val="el-GR"/>
        </w:rPr>
        <w:t>V</w:t>
      </w:r>
      <w:r w:rsidR="007C1336" w:rsidRPr="009D17BE">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7C1336" w:rsidRPr="00603221">
        <w:rPr>
          <w:lang w:val="el-GR"/>
        </w:rPr>
        <w:t xml:space="preserve">ΠΑΡΑΡΤΗΜΑ </w:t>
      </w:r>
      <w:r w:rsidR="007C1336" w:rsidRPr="007C1336">
        <w:rPr>
          <w:lang w:val="el-GR"/>
        </w:rPr>
        <w:t>VI</w:t>
      </w:r>
      <w:r w:rsidR="007C1336"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417"/>
      <w:bookmarkEnd w:id="418"/>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423" w:name="_Toc74566872"/>
      <w:bookmarkStart w:id="424" w:name="_Toc74566873"/>
      <w:bookmarkStart w:id="425" w:name="_Toc97194304"/>
      <w:bookmarkEnd w:id="423"/>
      <w:bookmarkEnd w:id="424"/>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425"/>
    </w:p>
    <w:p w14:paraId="1A503652" w14:textId="77777777" w:rsidR="004E36A7" w:rsidRPr="008A2283" w:rsidRDefault="004E36A7" w:rsidP="004E36A7">
      <w:pPr>
        <w:rPr>
          <w:color w:val="000000"/>
          <w:lang w:val="el-GR"/>
        </w:rPr>
      </w:pPr>
      <w:bookmarkStart w:id="42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426"/>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w:t>
      </w:r>
      <w:r w:rsidRPr="008178FF">
        <w:rPr>
          <w:lang w:val="el-GR"/>
        </w:rPr>
        <w:lastRenderedPageBreak/>
        <w:t>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Heading3"/>
        <w:ind w:left="709" w:hanging="709"/>
        <w:rPr>
          <w:lang w:val="el-GR"/>
        </w:rPr>
      </w:pPr>
      <w:bookmarkStart w:id="427" w:name="_Ref496542340"/>
      <w:bookmarkStart w:id="428" w:name="_Toc97194305"/>
      <w:bookmarkStart w:id="429" w:name="_Toc97194438"/>
      <w:bookmarkStart w:id="430" w:name="_Toc107309370"/>
      <w:r w:rsidRPr="00603221">
        <w:rPr>
          <w:lang w:val="el-GR"/>
        </w:rPr>
        <w:t>Περιεχόμενα Φακέλου «Δικαιολογητικά Συμμετοχής - Τεχνική Προσφορά»</w:t>
      </w:r>
      <w:bookmarkEnd w:id="427"/>
      <w:bookmarkEnd w:id="428"/>
      <w:bookmarkEnd w:id="429"/>
      <w:bookmarkEnd w:id="430"/>
      <w:r w:rsidRPr="00603221">
        <w:rPr>
          <w:lang w:val="el-GR"/>
        </w:rPr>
        <w:t xml:space="preserve"> </w:t>
      </w:r>
    </w:p>
    <w:p w14:paraId="0C5CAAFE" w14:textId="77777777" w:rsidR="002C7E9A" w:rsidRPr="003329FF" w:rsidRDefault="002C7E9A" w:rsidP="0069435C">
      <w:pPr>
        <w:pStyle w:val="Heading4"/>
        <w:rPr>
          <w:rStyle w:val="Heading4Char"/>
          <w:rFonts w:ascii="Tahoma" w:hAnsi="Tahoma" w:cs="Tahoma"/>
          <w:b/>
          <w:bCs/>
          <w:sz w:val="22"/>
        </w:rPr>
      </w:pPr>
      <w:bookmarkStart w:id="431" w:name="_Toc74566876"/>
      <w:bookmarkStart w:id="432" w:name="_Ref55324286"/>
      <w:bookmarkStart w:id="433" w:name="_Toc97194306"/>
      <w:bookmarkStart w:id="434" w:name="_Toc107309371"/>
      <w:bookmarkEnd w:id="431"/>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432"/>
      <w:bookmarkEnd w:id="433"/>
      <w:bookmarkEnd w:id="434"/>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28C64B3"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7C1336">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7C1336">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0AF6E168" w14:textId="77777777" w:rsidR="007702DC" w:rsidRDefault="007702DC" w:rsidP="002C7E9A">
      <w:pPr>
        <w:rPr>
          <w:lang w:val="el-GR"/>
        </w:rPr>
      </w:pPr>
    </w:p>
    <w:p w14:paraId="3C320E46" w14:textId="2FD6E713"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7C1336"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FFED6E3"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00986915">
        <w:fldChar w:fldCharType="begin"/>
      </w:r>
      <w:r w:rsidR="00986915" w:rsidRPr="00986915">
        <w:rPr>
          <w:lang w:val="el-GR"/>
        </w:rPr>
        <w:instrText xml:space="preserve"> </w:instrText>
      </w:r>
      <w:r w:rsidR="00986915">
        <w:instrText>HYPERLINK</w:instrText>
      </w:r>
      <w:r w:rsidR="00986915" w:rsidRPr="00986915">
        <w:rPr>
          <w:lang w:val="el-GR"/>
        </w:rPr>
        <w:instrText xml:space="preserve"> "</w:instrText>
      </w:r>
      <w:r w:rsidR="00986915">
        <w:instrText>http</w:instrText>
      </w:r>
      <w:r w:rsidR="00986915" w:rsidRPr="00986915">
        <w:rPr>
          <w:lang w:val="el-GR"/>
        </w:rPr>
        <w:instrText>://</w:instrText>
      </w:r>
      <w:r w:rsidR="00986915">
        <w:instrText>www</w:instrText>
      </w:r>
      <w:r w:rsidR="00986915" w:rsidRPr="00986915">
        <w:rPr>
          <w:lang w:val="el-GR"/>
        </w:rPr>
        <w:instrText>.</w:instrText>
      </w:r>
      <w:r w:rsidR="00986915">
        <w:instrText>promitheus</w:instrText>
      </w:r>
      <w:r w:rsidR="00986915" w:rsidRPr="00986915">
        <w:rPr>
          <w:lang w:val="el-GR"/>
        </w:rPr>
        <w:instrText>.</w:instrText>
      </w:r>
      <w:r w:rsidR="00986915">
        <w:instrText>gov</w:instrText>
      </w:r>
      <w:r w:rsidR="00986915" w:rsidRPr="00986915">
        <w:rPr>
          <w:lang w:val="el-GR"/>
        </w:rPr>
        <w:instrText>.</w:instrText>
      </w:r>
      <w:r w:rsidR="00986915">
        <w:instrText>gr</w:instrText>
      </w:r>
      <w:r w:rsidR="00986915" w:rsidRPr="00986915">
        <w:rPr>
          <w:lang w:val="el-GR"/>
        </w:rPr>
        <w:instrText xml:space="preserve">" </w:instrText>
      </w:r>
      <w:r w:rsidR="00986915">
        <w:fldChar w:fldCharType="separate"/>
      </w:r>
      <w:r w:rsidRPr="00821852">
        <w:rPr>
          <w:lang w:val="el-GR"/>
        </w:rPr>
        <w:t>www.promitheus.gov.gr</w:t>
      </w:r>
      <w:r w:rsidR="00986915">
        <w:rPr>
          <w:lang w:val="el-GR"/>
        </w:rPr>
        <w:fldChar w:fldCharType="end"/>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3BCCE0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7C1336"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proofErr w:type="spellStart"/>
      <w:r w:rsidR="004E535D" w:rsidRPr="00603221">
        <w:rPr>
          <w:lang w:val="el-GR"/>
        </w:rPr>
        <w:t>υποβάλεται</w:t>
      </w:r>
      <w:proofErr w:type="spellEnd"/>
      <w:r w:rsidR="004E535D" w:rsidRPr="00603221">
        <w:rPr>
          <w:lang w:val="el-GR"/>
        </w:rPr>
        <w:t xml:space="preserve"> χωριστό ΕΕΕΣ, που </w:t>
      </w:r>
      <w:proofErr w:type="spellStart"/>
      <w:r w:rsidR="004E535D" w:rsidRPr="00603221">
        <w:rPr>
          <w:lang w:val="el-GR"/>
        </w:rPr>
        <w:t>συμπληρωνεται</w:t>
      </w:r>
      <w:proofErr w:type="spellEnd"/>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4717A5">
      <w:pPr>
        <w:pStyle w:val="ListParagraph"/>
        <w:numPr>
          <w:ilvl w:val="0"/>
          <w:numId w:val="9"/>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603221">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Heading4"/>
        <w:rPr>
          <w:rFonts w:cs="Tahoma"/>
          <w:szCs w:val="22"/>
          <w:lang w:val="el-GR"/>
        </w:rPr>
      </w:pPr>
      <w:bookmarkStart w:id="435" w:name="_Toc97194307"/>
      <w:bookmarkStart w:id="436" w:name="_Toc107309372"/>
      <w:r w:rsidRPr="00603221">
        <w:rPr>
          <w:rFonts w:cs="Tahoma"/>
          <w:szCs w:val="22"/>
          <w:lang w:val="el-GR"/>
        </w:rPr>
        <w:t>Τεχνική Προσφορά</w:t>
      </w:r>
      <w:bookmarkEnd w:id="435"/>
      <w:bookmarkEnd w:id="436"/>
      <w:r w:rsidRPr="00603221">
        <w:rPr>
          <w:rFonts w:cs="Tahoma"/>
          <w:szCs w:val="22"/>
          <w:lang w:val="el-GR"/>
        </w:rPr>
        <w:t xml:space="preserve"> </w:t>
      </w:r>
      <w:r w:rsidR="00E1337D" w:rsidRPr="00603221">
        <w:rPr>
          <w:rFonts w:cs="Tahoma"/>
          <w:szCs w:val="22"/>
          <w:lang w:val="el-GR"/>
        </w:rPr>
        <w:t xml:space="preserve"> </w:t>
      </w:r>
    </w:p>
    <w:p w14:paraId="68DD7CBA" w14:textId="0FB8EB32" w:rsidR="00903F26"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7C1336"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7C1336"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r w:rsidR="00903F26" w:rsidRPr="00E1757C">
        <w:rPr>
          <w:lang w:val="el-GR"/>
        </w:rPr>
        <w:t xml:space="preserve"> </w:t>
      </w:r>
      <w:r w:rsidR="00903F26">
        <w:rPr>
          <w:lang w:val="el-GR"/>
        </w:rPr>
        <w:t xml:space="preserve">Στην τεχνική προσφορά δεν </w:t>
      </w:r>
      <w:r w:rsidR="00690CAE">
        <w:rPr>
          <w:lang w:val="el-GR"/>
        </w:rPr>
        <w:t>πρέπει</w:t>
      </w:r>
      <w:r w:rsidR="00903F26">
        <w:rPr>
          <w:lang w:val="el-GR"/>
        </w:rPr>
        <w:t xml:space="preserve"> να εμφανίζεται </w:t>
      </w:r>
      <w:r w:rsidR="00903F26" w:rsidRPr="00903F26">
        <w:rPr>
          <w:lang w:val="el-GR"/>
        </w:rPr>
        <w:t xml:space="preserve">οποιοδήποτε στοιχείο του </w:t>
      </w:r>
      <w:proofErr w:type="spellStart"/>
      <w:r w:rsidR="00903F26" w:rsidRPr="00903F26">
        <w:rPr>
          <w:lang w:val="el-GR"/>
        </w:rPr>
        <w:t>προσφερομένου</w:t>
      </w:r>
      <w:proofErr w:type="spellEnd"/>
      <w:r w:rsidR="00903F26" w:rsidRPr="00903F26">
        <w:rPr>
          <w:lang w:val="el-GR"/>
        </w:rPr>
        <w:t xml:space="preserve"> κόστους σε είδος, προϊόν ή υπηρεσία (εκτός εάν ρητά απαιτείται από τη διακήρυξη), ή σε μερικό ή γενικό σύνολο</w:t>
      </w:r>
      <w:r w:rsidR="00903F26">
        <w:rPr>
          <w:lang w:val="el-GR"/>
        </w:rPr>
        <w:t>.</w:t>
      </w:r>
    </w:p>
    <w:p w14:paraId="0A86BBD8" w14:textId="7FC7A046"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7C1336" w:rsidRPr="009D17BE">
        <w:rPr>
          <w:lang w:val="el-GR"/>
        </w:rPr>
        <w:t xml:space="preserve">ΠΑΡΑΡΤΗΜΑ </w:t>
      </w:r>
      <w:r w:rsidR="007C1336" w:rsidRPr="00603221">
        <w:t>V</w:t>
      </w:r>
      <w:r w:rsidR="007C1336" w:rsidRPr="009D17BE">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F2CD035" w14:textId="77777777" w:rsidR="008338F0" w:rsidRPr="00603221" w:rsidRDefault="003355E7" w:rsidP="005A1609">
      <w:pPr>
        <w:pStyle w:val="Heading3"/>
        <w:ind w:left="709" w:hanging="709"/>
        <w:rPr>
          <w:lang w:val="el-GR"/>
        </w:rPr>
      </w:pPr>
      <w:bookmarkStart w:id="437" w:name="_Toc107309373"/>
      <w:bookmarkStart w:id="438" w:name="_Ref496542376"/>
      <w:bookmarkStart w:id="439" w:name="_Toc97194308"/>
      <w:bookmarkStart w:id="440" w:name="_Toc97194439"/>
      <w:bookmarkStart w:id="441" w:name="_Toc107309374"/>
      <w:bookmarkEnd w:id="437"/>
      <w:r w:rsidRPr="00603221">
        <w:rPr>
          <w:lang w:val="el-GR"/>
        </w:rPr>
        <w:t>Περιεχόμενα Φακέλου «Οικονομική Προσφορά» / Τρόπος σύνταξης και υποβολής οικονομικών προσφορών</w:t>
      </w:r>
      <w:bookmarkEnd w:id="438"/>
      <w:bookmarkEnd w:id="439"/>
      <w:bookmarkEnd w:id="440"/>
      <w:bookmarkEnd w:id="441"/>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9B4E1FC"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7C1336" w:rsidRPr="00603221">
        <w:rPr>
          <w:lang w:val="el-GR"/>
        </w:rPr>
        <w:t xml:space="preserve">ΠΑΡΑΡΤΗΜΑ </w:t>
      </w:r>
      <w:r w:rsidR="007C1336" w:rsidRPr="00603221">
        <w:t>VI</w:t>
      </w:r>
      <w:r w:rsidR="007C1336"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C31DCA">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442" w:name="_Hlk67667045"/>
      <w:r w:rsidR="00C25AFF" w:rsidRPr="00C25AFF">
        <w:rPr>
          <w:lang w:val="el-GR"/>
        </w:rPr>
        <w:t>όπως τροποποιήθηκε με το άρθρο 42 του ν. 4782/Α36/9-3-2021</w:t>
      </w:r>
      <w:r w:rsidR="00C25AFF">
        <w:rPr>
          <w:lang w:val="el-GR"/>
        </w:rPr>
        <w:t xml:space="preserve"> </w:t>
      </w:r>
      <w:bookmarkEnd w:id="442"/>
      <w:r w:rsidRPr="00603221">
        <w:rPr>
          <w:lang w:val="el-GR"/>
        </w:rPr>
        <w:t>και</w:t>
      </w:r>
    </w:p>
    <w:p w14:paraId="38E09A39" w14:textId="77777777" w:rsidR="00903F26"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παρούσα διακήρυξη.</w:t>
      </w:r>
    </w:p>
    <w:p w14:paraId="4166F69A" w14:textId="7ADC5F08" w:rsidR="008338F0" w:rsidRPr="00603221" w:rsidRDefault="00903F26">
      <w:pPr>
        <w:rPr>
          <w:lang w:val="el-GR"/>
        </w:rPr>
      </w:pPr>
      <w:r>
        <w:rPr>
          <w:lang w:val="el-GR"/>
        </w:rPr>
        <w:lastRenderedPageBreak/>
        <w:t xml:space="preserve">δ) η οποία παρουσιάζει διαφορές μεταξύ οικονομικής προσφοράς χωρίς τιμές και οικονομικής προσφοράς </w:t>
      </w:r>
      <w:r w:rsidR="00D331E9">
        <w:rPr>
          <w:lang w:val="el-GR"/>
        </w:rPr>
        <w:t>με τιμές.</w:t>
      </w:r>
    </w:p>
    <w:p w14:paraId="260F4232" w14:textId="7B89101F"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7C1336">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Heading3"/>
        <w:ind w:left="709" w:hanging="709"/>
        <w:rPr>
          <w:lang w:val="el-GR"/>
        </w:rPr>
      </w:pPr>
      <w:bookmarkStart w:id="443" w:name="_Ref496542395"/>
      <w:bookmarkStart w:id="444" w:name="_Ref496542431"/>
      <w:bookmarkStart w:id="445" w:name="_Toc97194309"/>
      <w:bookmarkStart w:id="446" w:name="_Toc97194440"/>
      <w:bookmarkStart w:id="447" w:name="_Toc107309375"/>
      <w:r w:rsidRPr="00603221">
        <w:rPr>
          <w:lang w:val="el-GR"/>
        </w:rPr>
        <w:t>Χρόνος ισχύος των προσφορών</w:t>
      </w:r>
      <w:bookmarkEnd w:id="443"/>
      <w:bookmarkEnd w:id="444"/>
      <w:bookmarkEnd w:id="445"/>
      <w:bookmarkEnd w:id="446"/>
      <w:bookmarkEnd w:id="447"/>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2B9BE8C6"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7C1336">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44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bookmarkEnd w:id="448"/>
    <w:p w14:paraId="53E2FA49" w14:textId="77777777" w:rsidR="008338F0" w:rsidRPr="00603221" w:rsidRDefault="008338F0">
      <w:pPr>
        <w:rPr>
          <w:lang w:val="el-GR"/>
        </w:rPr>
      </w:pPr>
    </w:p>
    <w:p w14:paraId="45A8A666" w14:textId="77777777" w:rsidR="008338F0" w:rsidRPr="00603221" w:rsidRDefault="003355E7" w:rsidP="005A1609">
      <w:pPr>
        <w:pStyle w:val="Heading3"/>
        <w:ind w:left="709" w:hanging="709"/>
        <w:rPr>
          <w:lang w:val="el-GR"/>
        </w:rPr>
      </w:pPr>
      <w:bookmarkStart w:id="449" w:name="_Ref67613193"/>
      <w:bookmarkStart w:id="450" w:name="_Toc97194310"/>
      <w:bookmarkStart w:id="451" w:name="_Toc97194441"/>
      <w:bookmarkStart w:id="452" w:name="_Toc107309376"/>
      <w:r w:rsidRPr="00603221">
        <w:rPr>
          <w:lang w:val="el-GR"/>
        </w:rPr>
        <w:t>Λόγοι απόρριψης προσφορών</w:t>
      </w:r>
      <w:bookmarkEnd w:id="449"/>
      <w:bookmarkEnd w:id="450"/>
      <w:bookmarkEnd w:id="451"/>
      <w:bookmarkEnd w:id="452"/>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DD8AE57" w:rsidR="00DE6525" w:rsidRPr="00603221" w:rsidRDefault="00A334BA" w:rsidP="00821852">
      <w:pPr>
        <w:pStyle w:val="ListParagraph"/>
        <w:numPr>
          <w:ilvl w:val="0"/>
          <w:numId w:val="16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7C1336">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0BCCDAFB" w:rsidR="00DE6525" w:rsidRDefault="00DE6525" w:rsidP="00821852">
      <w:pPr>
        <w:pStyle w:val="ListParagraph"/>
        <w:numPr>
          <w:ilvl w:val="0"/>
          <w:numId w:val="16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w:t>
      </w:r>
      <w:r w:rsidR="00BC058B">
        <w:rPr>
          <w:lang w:val="el-GR"/>
        </w:rPr>
        <w:t>2</w:t>
      </w:r>
      <w:r w:rsidR="00BC058B" w:rsidRPr="00FA03E7">
        <w:rPr>
          <w:lang w:val="el-GR"/>
        </w:rPr>
        <w:t xml:space="preserve"> </w:t>
      </w:r>
      <w:r w:rsidR="00FA03E7" w:rsidRPr="00FA03E7">
        <w:rPr>
          <w:lang w:val="el-GR"/>
        </w:rPr>
        <w:t>της παρούσας διακήρυξης,</w:t>
      </w:r>
      <w:r w:rsidRPr="00603221">
        <w:rPr>
          <w:lang w:val="el-GR"/>
        </w:rPr>
        <w:t>,</w:t>
      </w:r>
    </w:p>
    <w:p w14:paraId="239DB588" w14:textId="59CD2289" w:rsidR="00DE6525" w:rsidRPr="00603221" w:rsidRDefault="00DE6525" w:rsidP="00821852">
      <w:pPr>
        <w:pStyle w:val="ListParagraph"/>
        <w:numPr>
          <w:ilvl w:val="0"/>
          <w:numId w:val="165"/>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7C1336">
        <w:rPr>
          <w:lang w:val="el-GR"/>
        </w:rPr>
        <w:t>3.1.1</w:t>
      </w:r>
      <w:r w:rsidR="00061ADD" w:rsidRPr="00603221">
        <w:rPr>
          <w:lang w:val="el-GR"/>
        </w:rPr>
        <w:fldChar w:fldCharType="end"/>
      </w:r>
      <w:r w:rsidR="00BC058B">
        <w:rPr>
          <w:lang w:val="el-GR"/>
        </w:rPr>
        <w:t>2</w:t>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2125720F" w:rsidR="00DE6525" w:rsidRDefault="00DE6525" w:rsidP="00527529">
      <w:pPr>
        <w:pStyle w:val="ListParagraph"/>
        <w:numPr>
          <w:ilvl w:val="0"/>
          <w:numId w:val="165"/>
        </w:numPr>
        <w:spacing w:before="120"/>
        <w:ind w:left="284" w:hanging="142"/>
        <w:contextualSpacing w:val="0"/>
        <w:rPr>
          <w:color w:val="9CC2E5" w:themeColor="accent1" w:themeTint="99"/>
          <w:lang w:val="el-GR"/>
        </w:rPr>
      </w:pPr>
      <w:r w:rsidRPr="00603221">
        <w:rPr>
          <w:lang w:val="el-GR"/>
        </w:rPr>
        <w:t>η οποία είναι εναλλακτική προσφορά</w:t>
      </w:r>
    </w:p>
    <w:p w14:paraId="53DAC004" w14:textId="3DE5350F" w:rsidR="00DE6525" w:rsidRPr="00603221" w:rsidRDefault="00DE6525" w:rsidP="00FA03E7">
      <w:pPr>
        <w:pStyle w:val="ListParagraph"/>
        <w:numPr>
          <w:ilvl w:val="0"/>
          <w:numId w:val="16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7C1336">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FA03E7">
      <w:pPr>
        <w:pStyle w:val="ListParagraph"/>
        <w:numPr>
          <w:ilvl w:val="0"/>
          <w:numId w:val="16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FA03E7">
      <w:pPr>
        <w:pStyle w:val="ListParagraph"/>
        <w:numPr>
          <w:ilvl w:val="0"/>
          <w:numId w:val="165"/>
        </w:numPr>
        <w:spacing w:before="120"/>
        <w:ind w:left="284" w:hanging="142"/>
        <w:contextualSpacing w:val="0"/>
        <w:rPr>
          <w:lang w:val="el-GR"/>
        </w:rPr>
      </w:pPr>
      <w:r w:rsidRPr="00603221">
        <w:rPr>
          <w:lang w:val="el-GR"/>
        </w:rPr>
        <w:t>η οποία θέτει όρο αναπροσαρμογής,</w:t>
      </w:r>
    </w:p>
    <w:p w14:paraId="28C5FFC7" w14:textId="77777777" w:rsidR="00715AD5" w:rsidRPr="00FA03E7" w:rsidRDefault="00715AD5" w:rsidP="00715AD5">
      <w:pPr>
        <w:pStyle w:val="ListParagraph"/>
        <w:numPr>
          <w:ilvl w:val="0"/>
          <w:numId w:val="16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3AF8D302" w14:textId="77777777" w:rsidR="00715AD5" w:rsidRPr="00957A03" w:rsidRDefault="00715AD5" w:rsidP="00715AD5">
      <w:pPr>
        <w:pStyle w:val="ListParagraph"/>
        <w:numPr>
          <w:ilvl w:val="0"/>
          <w:numId w:val="16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6C85543F" w14:textId="77777777" w:rsidR="00715AD5" w:rsidRPr="00957A03" w:rsidRDefault="00715AD5" w:rsidP="00715AD5">
      <w:pPr>
        <w:pStyle w:val="ListParagraph"/>
        <w:numPr>
          <w:ilvl w:val="0"/>
          <w:numId w:val="16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231DA8B4" w14:textId="77777777" w:rsidR="00715AD5" w:rsidRDefault="00715AD5" w:rsidP="00715AD5">
      <w:pPr>
        <w:pStyle w:val="ListParagraph"/>
        <w:numPr>
          <w:ilvl w:val="0"/>
          <w:numId w:val="16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1349509" w14:textId="77777777" w:rsidR="00715AD5" w:rsidRPr="00957A03" w:rsidRDefault="00715AD5" w:rsidP="00715AD5">
      <w:pPr>
        <w:pStyle w:val="ListParagraph"/>
        <w:numPr>
          <w:ilvl w:val="0"/>
          <w:numId w:val="16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1C24F008" w14:textId="77777777" w:rsidR="00715AD5" w:rsidRPr="00957A03" w:rsidRDefault="00715AD5" w:rsidP="00715AD5">
      <w:pPr>
        <w:pStyle w:val="ListParagraph"/>
        <w:numPr>
          <w:ilvl w:val="0"/>
          <w:numId w:val="16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634DE65" w14:textId="6FED2809" w:rsidR="008338F0" w:rsidRPr="00603221" w:rsidRDefault="003355E7" w:rsidP="002D0CD6">
      <w:pPr>
        <w:pStyle w:val="Heading1"/>
        <w:rPr>
          <w:rFonts w:cs="Tahoma"/>
          <w:sz w:val="22"/>
          <w:szCs w:val="22"/>
        </w:rPr>
      </w:pPr>
      <w:bookmarkStart w:id="453" w:name="_Toc107309377"/>
      <w:bookmarkStart w:id="454" w:name="_Toc107309384"/>
      <w:bookmarkStart w:id="455" w:name="_Toc103947767"/>
      <w:bookmarkStart w:id="456" w:name="_Toc104281360"/>
      <w:bookmarkStart w:id="457" w:name="_Toc104308498"/>
      <w:bookmarkStart w:id="458" w:name="_Toc103947768"/>
      <w:bookmarkStart w:id="459" w:name="_Toc104281361"/>
      <w:bookmarkStart w:id="460" w:name="_Toc104308499"/>
      <w:bookmarkStart w:id="461" w:name="_Toc103947769"/>
      <w:bookmarkStart w:id="462" w:name="_Toc104281362"/>
      <w:bookmarkStart w:id="463" w:name="_Toc104308500"/>
      <w:bookmarkStart w:id="464" w:name="_Toc97194442"/>
      <w:bookmarkStart w:id="465" w:name="_Toc107309386"/>
      <w:bookmarkEnd w:id="453"/>
      <w:bookmarkEnd w:id="454"/>
      <w:bookmarkEnd w:id="455"/>
      <w:bookmarkEnd w:id="456"/>
      <w:bookmarkEnd w:id="457"/>
      <w:bookmarkEnd w:id="458"/>
      <w:bookmarkEnd w:id="459"/>
      <w:bookmarkEnd w:id="460"/>
      <w:bookmarkEnd w:id="461"/>
      <w:bookmarkEnd w:id="462"/>
      <w:bookmarkEnd w:id="463"/>
      <w:r w:rsidRPr="00603221">
        <w:rPr>
          <w:rFonts w:cs="Tahoma"/>
          <w:sz w:val="22"/>
          <w:szCs w:val="22"/>
        </w:rPr>
        <w:lastRenderedPageBreak/>
        <w:t>ΔΙΕΝΕΡΓΕΙΑ ΔΙΑΔΙΚΑΣΙΑΣ - ΑΞΙΟΛΟΓΗΣΗ ΠΡΟΣΦΟΡΩΝ</w:t>
      </w:r>
      <w:bookmarkEnd w:id="464"/>
      <w:bookmarkEnd w:id="465"/>
      <w:r w:rsidR="00E1337D" w:rsidRPr="00603221">
        <w:rPr>
          <w:rFonts w:cs="Tahoma"/>
          <w:sz w:val="22"/>
          <w:szCs w:val="22"/>
        </w:rPr>
        <w:t xml:space="preserve"> </w:t>
      </w:r>
    </w:p>
    <w:p w14:paraId="35446AA3" w14:textId="77777777" w:rsidR="008338F0" w:rsidRPr="00603221" w:rsidRDefault="003355E7" w:rsidP="003A109E">
      <w:pPr>
        <w:pStyle w:val="Heading2"/>
        <w:rPr>
          <w:rFonts w:cs="Tahoma"/>
          <w:lang w:val="el-GR"/>
        </w:rPr>
      </w:pPr>
      <w:r w:rsidRPr="00603221">
        <w:rPr>
          <w:rFonts w:cs="Tahoma"/>
          <w:lang w:val="el-GR"/>
        </w:rPr>
        <w:tab/>
      </w:r>
      <w:bookmarkStart w:id="466" w:name="_Ref496542534"/>
      <w:bookmarkStart w:id="467" w:name="_Toc97194311"/>
      <w:bookmarkStart w:id="468" w:name="_Toc97194443"/>
      <w:bookmarkStart w:id="469" w:name="_Toc107309387"/>
      <w:r w:rsidRPr="00603221">
        <w:rPr>
          <w:rFonts w:cs="Tahoma"/>
          <w:lang w:val="el-GR"/>
        </w:rPr>
        <w:t>Αποσφράγιση και αξιολόγηση προσφορών</w:t>
      </w:r>
      <w:bookmarkEnd w:id="466"/>
      <w:bookmarkEnd w:id="467"/>
      <w:bookmarkEnd w:id="468"/>
      <w:bookmarkEnd w:id="469"/>
      <w:r w:rsidRPr="00603221">
        <w:rPr>
          <w:rFonts w:cs="Tahoma"/>
          <w:lang w:val="el-GR"/>
        </w:rPr>
        <w:t xml:space="preserve"> </w:t>
      </w:r>
    </w:p>
    <w:p w14:paraId="1CBBAD8F" w14:textId="77777777" w:rsidR="008338F0" w:rsidRPr="00603221" w:rsidRDefault="003355E7" w:rsidP="00FA2B14">
      <w:pPr>
        <w:pStyle w:val="Heading3"/>
        <w:ind w:left="1134" w:hanging="992"/>
        <w:rPr>
          <w:lang w:val="el-GR"/>
        </w:rPr>
      </w:pPr>
      <w:bookmarkStart w:id="470" w:name="_Ref496542486"/>
      <w:bookmarkStart w:id="471" w:name="_Toc97194312"/>
      <w:bookmarkStart w:id="472" w:name="_Toc97194444"/>
      <w:bookmarkStart w:id="473" w:name="_Toc107309388"/>
      <w:r w:rsidRPr="00603221">
        <w:rPr>
          <w:lang w:val="el-GR"/>
        </w:rPr>
        <w:t>Ηλεκτρονική αποσφράγιση προσφορών</w:t>
      </w:r>
      <w:bookmarkEnd w:id="470"/>
      <w:bookmarkEnd w:id="471"/>
      <w:bookmarkEnd w:id="472"/>
      <w:bookmarkEnd w:id="473"/>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F0E1E75" w14:textId="299FD6DE" w:rsidR="00032BBA" w:rsidRPr="00B76156" w:rsidRDefault="00032BBA" w:rsidP="00821852">
      <w:pPr>
        <w:widowControl w:val="0"/>
        <w:numPr>
          <w:ilvl w:val="0"/>
          <w:numId w:val="5"/>
        </w:numPr>
        <w:spacing w:after="60"/>
        <w:textAlignment w:val="baseline"/>
        <w:rPr>
          <w:b/>
          <w:bCs/>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23567D">
        <w:rPr>
          <w:b/>
          <w:bCs/>
          <w:lang w:val="el-GR"/>
        </w:rPr>
        <w:t>τέσσερις (4) εργάσιμες ημέρες</w:t>
      </w:r>
      <w:r w:rsidRPr="00032BBA">
        <w:rPr>
          <w:lang w:val="el-GR"/>
        </w:rPr>
        <w:t xml:space="preserve"> μετά την καταληκτική ημερομηνία </w:t>
      </w:r>
      <w:r w:rsidRPr="00AE7CB5">
        <w:rPr>
          <w:lang w:val="el-GR"/>
        </w:rPr>
        <w:t xml:space="preserve">προσφορών </w:t>
      </w:r>
      <w:r w:rsidRPr="00AE7CB5">
        <w:rPr>
          <w:b/>
          <w:bCs/>
          <w:lang w:val="el-GR"/>
        </w:rPr>
        <w:t xml:space="preserve">ήτοι </w:t>
      </w:r>
      <w:r w:rsidR="00061AB5" w:rsidRPr="00AE7CB5">
        <w:rPr>
          <w:b/>
          <w:bCs/>
          <w:lang w:val="el-GR"/>
        </w:rPr>
        <w:t>30</w:t>
      </w:r>
      <w:r w:rsidRPr="00AE7CB5">
        <w:rPr>
          <w:b/>
          <w:bCs/>
          <w:lang w:val="el-GR"/>
        </w:rPr>
        <w:t>-</w:t>
      </w:r>
      <w:r w:rsidR="00061AB5" w:rsidRPr="00AE7CB5">
        <w:rPr>
          <w:b/>
          <w:bCs/>
          <w:lang w:val="el-GR"/>
        </w:rPr>
        <w:t>09</w:t>
      </w:r>
      <w:r w:rsidRPr="00AE7CB5">
        <w:rPr>
          <w:b/>
          <w:bCs/>
          <w:lang w:val="el-GR"/>
        </w:rPr>
        <w:t>-202</w:t>
      </w:r>
      <w:r w:rsidR="00061AB5" w:rsidRPr="00AE7CB5">
        <w:rPr>
          <w:b/>
          <w:bCs/>
          <w:lang w:val="el-GR"/>
        </w:rPr>
        <w:t>2</w:t>
      </w:r>
      <w:r w:rsidRPr="00AE7CB5">
        <w:rPr>
          <w:b/>
          <w:bCs/>
          <w:lang w:val="el-GR"/>
        </w:rPr>
        <w:t xml:space="preserve"> και ώρα </w:t>
      </w:r>
      <w:r w:rsidR="00061AB5" w:rsidRPr="00AE7CB5">
        <w:rPr>
          <w:b/>
          <w:bCs/>
          <w:lang w:val="el-GR"/>
        </w:rPr>
        <w:t>14</w:t>
      </w:r>
      <w:r w:rsidRPr="00AE7CB5">
        <w:rPr>
          <w:b/>
          <w:bCs/>
          <w:lang w:val="el-GR"/>
        </w:rPr>
        <w:t>:</w:t>
      </w:r>
      <w:r w:rsidR="00061AB5" w:rsidRPr="00AE7CB5">
        <w:rPr>
          <w:b/>
          <w:bCs/>
          <w:lang w:val="el-GR"/>
        </w:rPr>
        <w:t>00</w:t>
      </w:r>
      <w:r w:rsidRPr="00AE7CB5">
        <w:rPr>
          <w:b/>
          <w:bCs/>
          <w:lang w:val="el-GR"/>
        </w:rPr>
        <w:t>.</w:t>
      </w:r>
      <w:r w:rsidRPr="00B76156">
        <w:rPr>
          <w:b/>
          <w:bCs/>
          <w:lang w:val="el-GR"/>
        </w:rPr>
        <w:t xml:space="preserve">  </w:t>
      </w:r>
    </w:p>
    <w:p w14:paraId="1BB354B5" w14:textId="77777777" w:rsidR="00032BBA" w:rsidRPr="00CE73AA" w:rsidRDefault="00032BBA" w:rsidP="00032BBA">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Heading3"/>
        <w:ind w:left="1134" w:hanging="992"/>
        <w:rPr>
          <w:lang w:val="el-GR"/>
        </w:rPr>
      </w:pPr>
      <w:bookmarkStart w:id="474" w:name="_Toc74566885"/>
      <w:bookmarkStart w:id="475" w:name="_Toc74566886"/>
      <w:bookmarkStart w:id="476" w:name="_Toc74566887"/>
      <w:bookmarkStart w:id="477" w:name="_Toc74566888"/>
      <w:bookmarkStart w:id="478" w:name="_Toc74566889"/>
      <w:bookmarkStart w:id="479" w:name="_Toc74566890"/>
      <w:bookmarkStart w:id="480" w:name="_Toc74566891"/>
      <w:bookmarkStart w:id="481" w:name="_Toc74566892"/>
      <w:bookmarkStart w:id="482" w:name="_Ref40981105"/>
      <w:bookmarkStart w:id="483" w:name="_Ref40981122"/>
      <w:bookmarkStart w:id="484" w:name="_Ref40981155"/>
      <w:bookmarkStart w:id="485" w:name="_Toc97194313"/>
      <w:bookmarkStart w:id="486" w:name="_Toc97194445"/>
      <w:bookmarkStart w:id="487" w:name="_Toc107309389"/>
      <w:bookmarkEnd w:id="474"/>
      <w:bookmarkEnd w:id="475"/>
      <w:bookmarkEnd w:id="476"/>
      <w:bookmarkEnd w:id="477"/>
      <w:bookmarkEnd w:id="478"/>
      <w:bookmarkEnd w:id="479"/>
      <w:bookmarkEnd w:id="480"/>
      <w:bookmarkEnd w:id="481"/>
      <w:r w:rsidRPr="00603221">
        <w:rPr>
          <w:lang w:val="el-GR"/>
        </w:rPr>
        <w:t>Αξιολόγηση προσφορών</w:t>
      </w:r>
      <w:bookmarkEnd w:id="482"/>
      <w:bookmarkEnd w:id="483"/>
      <w:bookmarkEnd w:id="484"/>
      <w:bookmarkEnd w:id="485"/>
      <w:bookmarkEnd w:id="486"/>
      <w:bookmarkEnd w:id="487"/>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5E34863E" w14:textId="77777777" w:rsidR="00E57533" w:rsidRPr="00BD7E89" w:rsidRDefault="00E57533" w:rsidP="00AD7C88">
      <w:pPr>
        <w:suppressAutoHyphens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00EE82B" w14:textId="77777777" w:rsidR="00E57533" w:rsidRPr="00BD7E89" w:rsidRDefault="00E57533" w:rsidP="00E57533">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6ED85D2" w14:textId="77777777" w:rsidR="00E57533" w:rsidRPr="00BD7E89"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133BF14"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9362A6D" w14:textId="77777777" w:rsidR="00E57533" w:rsidRDefault="00E57533" w:rsidP="00E57533">
      <w:pPr>
        <w:suppressAutoHyphens w:val="0"/>
        <w:autoSpaceDE w:val="0"/>
        <w:autoSpaceDN w:val="0"/>
        <w:adjustRightInd w:val="0"/>
        <w:spacing w:after="0"/>
        <w:rPr>
          <w:kern w:val="1"/>
          <w:lang w:val="el-GR"/>
        </w:rPr>
      </w:pPr>
    </w:p>
    <w:p w14:paraId="7E0647FF"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7F358AD5" w14:textId="77777777" w:rsidR="00D76154" w:rsidRDefault="00D76154" w:rsidP="00E57533">
      <w:pPr>
        <w:textAlignment w:val="baseline"/>
        <w:rPr>
          <w:kern w:val="1"/>
          <w:lang w:val="el-GR"/>
        </w:rPr>
      </w:pPr>
    </w:p>
    <w:p w14:paraId="2718905A" w14:textId="2ED3677A" w:rsidR="00E57533" w:rsidRDefault="00E57533" w:rsidP="00E57533">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4669287" w14:textId="40801578"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1E1029F9" w14:textId="7FA7CB82" w:rsidR="00E57533" w:rsidRDefault="00E57533">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6D2702B5" w14:textId="77777777" w:rsidR="00130942" w:rsidRDefault="00130942"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4F3DE40D" w14:textId="531BE121" w:rsidR="0084517C" w:rsidRPr="0084517C" w:rsidRDefault="0084517C" w:rsidP="00130942">
      <w:pPr>
        <w:textAlignment w:val="baseline"/>
        <w:rPr>
          <w:kern w:val="1"/>
          <w:lang w:val="el-GR" w:eastAsia="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FD43F3" w:rsidRPr="00603221">
        <w:rPr>
          <w:lang w:val="el-GR"/>
        </w:rPr>
        <w:t xml:space="preserve">της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00FD43F3">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488" w:name="__RefHeading___Toc491950129"/>
      <w:bookmarkEnd w:id="488"/>
    </w:p>
    <w:p w14:paraId="1B988211" w14:textId="77777777" w:rsidR="008338F0" w:rsidRDefault="003355E7" w:rsidP="003A109E">
      <w:pPr>
        <w:pStyle w:val="Heading2"/>
        <w:rPr>
          <w:rFonts w:cs="Tahoma"/>
          <w:lang w:val="el-GR"/>
        </w:rPr>
      </w:pPr>
      <w:r w:rsidRPr="00603221">
        <w:rPr>
          <w:rFonts w:cs="Tahoma"/>
          <w:lang w:val="el-GR"/>
        </w:rPr>
        <w:tab/>
      </w:r>
      <w:bookmarkStart w:id="489" w:name="_Ref496542592"/>
      <w:bookmarkStart w:id="490" w:name="_Ref67613215"/>
      <w:bookmarkStart w:id="491" w:name="_Toc97194314"/>
      <w:bookmarkStart w:id="492" w:name="_Toc97194446"/>
      <w:bookmarkStart w:id="493" w:name="_Toc10730939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489"/>
      <w:r w:rsidR="00BB3801" w:rsidRPr="00603221">
        <w:rPr>
          <w:rFonts w:cs="Tahoma"/>
          <w:lang w:val="el-GR"/>
        </w:rPr>
        <w:t>προσωρινού αναδόχου</w:t>
      </w:r>
      <w:bookmarkEnd w:id="490"/>
      <w:bookmarkEnd w:id="491"/>
      <w:bookmarkEnd w:id="492"/>
      <w:bookmarkEnd w:id="493"/>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0DD2CB3"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301AEDCD" w14:textId="77777777" w:rsidR="006119DB" w:rsidRPr="006119DB" w:rsidRDefault="006119DB" w:rsidP="00821852">
      <w:pPr>
        <w:rPr>
          <w:lang w:val="el-GR"/>
        </w:rPr>
      </w:pPr>
    </w:p>
    <w:p w14:paraId="1421ADF0" w14:textId="77777777" w:rsidR="008338F0" w:rsidRDefault="003355E7" w:rsidP="003A109E">
      <w:pPr>
        <w:pStyle w:val="Heading2"/>
        <w:rPr>
          <w:rFonts w:cs="Tahoma"/>
          <w:lang w:val="el-GR"/>
        </w:rPr>
      </w:pPr>
      <w:bookmarkStart w:id="494" w:name="_Toc74566895"/>
      <w:bookmarkStart w:id="495" w:name="_Toc74566896"/>
      <w:bookmarkStart w:id="496" w:name="_Toc74566897"/>
      <w:bookmarkStart w:id="497" w:name="_Toc74566898"/>
      <w:bookmarkStart w:id="498" w:name="_Toc74566899"/>
      <w:bookmarkStart w:id="499" w:name="_Toc74566900"/>
      <w:bookmarkStart w:id="500" w:name="_Toc74566901"/>
      <w:bookmarkStart w:id="501" w:name="_Toc74566902"/>
      <w:bookmarkStart w:id="502" w:name="_Toc74566903"/>
      <w:bookmarkStart w:id="503" w:name="_Toc74566904"/>
      <w:bookmarkStart w:id="504" w:name="_Toc74566905"/>
      <w:bookmarkStart w:id="505" w:name="_Toc74566906"/>
      <w:bookmarkStart w:id="506" w:name="_Toc74566907"/>
      <w:bookmarkStart w:id="507" w:name="_Toc74566908"/>
      <w:bookmarkStart w:id="508" w:name="_Toc74566909"/>
      <w:bookmarkStart w:id="509" w:name="_Toc74566910"/>
      <w:bookmarkStart w:id="510" w:name="_Toc74566911"/>
      <w:bookmarkStart w:id="511" w:name="_Toc74566912"/>
      <w:bookmarkStart w:id="512" w:name="_Toc74566913"/>
      <w:bookmarkStart w:id="513" w:name="_Toc74566914"/>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sidRPr="00603221">
        <w:rPr>
          <w:rFonts w:cs="Tahoma"/>
          <w:lang w:val="el-GR"/>
        </w:rPr>
        <w:tab/>
      </w:r>
      <w:bookmarkStart w:id="514" w:name="_Toc97194315"/>
      <w:bookmarkStart w:id="515" w:name="_Toc97194447"/>
      <w:bookmarkStart w:id="516" w:name="_Toc107309391"/>
      <w:r w:rsidRPr="00603221">
        <w:rPr>
          <w:rFonts w:cs="Tahoma"/>
          <w:lang w:val="el-GR"/>
        </w:rPr>
        <w:t>Κατακύρωση - σύναψη σύμβασης</w:t>
      </w:r>
      <w:bookmarkEnd w:id="514"/>
      <w:bookmarkEnd w:id="515"/>
      <w:bookmarkEnd w:id="516"/>
      <w:r w:rsidRPr="00603221">
        <w:rPr>
          <w:rFonts w:cs="Tahoma"/>
          <w:lang w:val="el-GR"/>
        </w:rPr>
        <w:t xml:space="preserve"> </w:t>
      </w:r>
    </w:p>
    <w:p w14:paraId="740E98DB" w14:textId="77777777" w:rsidR="005B1D5A" w:rsidRPr="00CE73AA" w:rsidRDefault="00035295" w:rsidP="005B1D5A">
      <w:pPr>
        <w:rPr>
          <w:lang w:val="el-GR" w:eastAsia="ar-SA"/>
        </w:rPr>
      </w:pPr>
      <w:r w:rsidRPr="00AD7C88">
        <w:rPr>
          <w:b/>
          <w:bCs/>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Pr>
          <w:lang w:val="el-GR" w:eastAsia="ar-SA"/>
        </w:rPr>
        <w:t xml:space="preserve">κατακύρωσης </w:t>
      </w:r>
      <w:r w:rsidR="005B1D5A"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sidR="005B1D5A">
        <w:rPr>
          <w:lang w:val="el-GR" w:eastAsia="ar-SA"/>
        </w:rPr>
        <w:t xml:space="preserve"> (περί αξιολόγησης των δικαιολογητικών συμμετοχής, της τεχνικής και της οικονομικής προσφοράς).</w:t>
      </w:r>
      <w:r w:rsidR="005B1D5A" w:rsidRPr="00CE73AA">
        <w:rPr>
          <w:lang w:val="el-GR" w:eastAsia="ar-SA"/>
        </w:rPr>
        <w:t xml:space="preserve"> </w:t>
      </w:r>
    </w:p>
    <w:p w14:paraId="6F0B0B42" w14:textId="77777777" w:rsidR="005B1D5A" w:rsidRDefault="005B1D5A" w:rsidP="005B1D5A">
      <w:pPr>
        <w:rPr>
          <w:lang w:val="el-GR" w:eastAsia="ar-SA"/>
        </w:rPr>
      </w:pPr>
      <w:r w:rsidRPr="001468D7">
        <w:rPr>
          <w:color w:val="000000"/>
          <w:shd w:val="clear" w:color="auto" w:fill="FFFFFF"/>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Pr>
          <w:color w:val="000000"/>
          <w:shd w:val="clear" w:color="auto" w:fill="FFFFFF"/>
          <w:lang w:val="el-GR"/>
        </w:rPr>
        <w:t>».</w:t>
      </w:r>
      <w:r w:rsidRPr="00CE73AA">
        <w:rPr>
          <w:lang w:val="el-GR" w:eastAsia="ar-SA"/>
        </w:rPr>
        <w:t xml:space="preserve"> </w:t>
      </w:r>
    </w:p>
    <w:p w14:paraId="15BBCD01" w14:textId="4C7D6186" w:rsidR="005B1D5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αυτούς, </w:t>
      </w:r>
      <w:r>
        <w:rPr>
          <w:lang w:val="el-GR"/>
        </w:rPr>
        <w:t>με ενέργειες της αναθέτουσας αρχής</w:t>
      </w:r>
      <w:r w:rsidRPr="00BE6FAB">
        <w:rPr>
          <w:lang w:val="el-GR" w:eastAsia="ar-SA"/>
        </w:rPr>
        <w:t>.</w:t>
      </w:r>
      <w:r w:rsidRPr="00CE73AA">
        <w:rPr>
          <w:lang w:val="el-GR" w:eastAsia="ar-SA"/>
        </w:rPr>
        <w:t xml:space="preserve"> Κατά της απόφασης κατακύρωσης χωρεί προδικαστική προσφυγή ενώπιον της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1374550D" w14:textId="77777777" w:rsidR="001E417E" w:rsidRPr="001E417E" w:rsidRDefault="001E417E" w:rsidP="001E417E">
      <w:pPr>
        <w:rPr>
          <w:lang w:val="el-GR" w:eastAsia="ar-SA"/>
        </w:rPr>
      </w:pPr>
      <w:r w:rsidRPr="00AD7C88">
        <w:rPr>
          <w:b/>
          <w:bCs/>
          <w:lang w:val="el-GR" w:eastAsia="ar-SA"/>
        </w:rPr>
        <w:t>3.3.2.</w:t>
      </w:r>
      <w:r w:rsidRPr="001E417E">
        <w:rPr>
          <w:lang w:val="el-GR" w:eastAsia="ar-SA"/>
        </w:rPr>
        <w:t xml:space="preserve"> Η απόφαση κατακύρωσης καθίσταται οριστική, εφόσον συντρέξουν οι ακόλουθες προϋποθέσεις σωρευτικά:</w:t>
      </w:r>
    </w:p>
    <w:p w14:paraId="70EF8BEB" w14:textId="4E994B68" w:rsidR="001E417E" w:rsidRPr="00FD43F3" w:rsidRDefault="001E417E" w:rsidP="00AD7C88">
      <w:pPr>
        <w:pStyle w:val="ListParagraph"/>
        <w:numPr>
          <w:ilvl w:val="0"/>
          <w:numId w:val="302"/>
        </w:numPr>
        <w:rPr>
          <w:lang w:val="el-GR" w:eastAsia="ar-SA"/>
        </w:rPr>
      </w:pPr>
      <w:r w:rsidRPr="00FD43F3">
        <w:rPr>
          <w:lang w:val="el-GR" w:eastAsia="ar-SA"/>
        </w:rPr>
        <w:t xml:space="preserve">κοινοποιηθεί η απόφαση κατακύρωσης σε όλους τους οικονομικούς φορείς που δεν έχουν αποκλειστεί οριστικά, </w:t>
      </w:r>
    </w:p>
    <w:p w14:paraId="30D7990E" w14:textId="48086E61" w:rsidR="001E417E" w:rsidRDefault="001E417E" w:rsidP="00AD7C88">
      <w:pPr>
        <w:pStyle w:val="ListParagraph"/>
        <w:numPr>
          <w:ilvl w:val="0"/>
          <w:numId w:val="302"/>
        </w:numPr>
        <w:rPr>
          <w:lang w:val="el-GR" w:eastAsia="ar-SA"/>
        </w:rPr>
      </w:pPr>
      <w:r w:rsidRPr="00D4570D">
        <w:rPr>
          <w:lang w:val="el-GR" w:eastAsia="ar-SA"/>
        </w:rPr>
        <w:lastRenderedPageBreak/>
        <w:t xml:space="preserve">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00FD43F3">
        <w:rPr>
          <w:lang w:val="el-GR"/>
        </w:rPr>
        <w:t xml:space="preserve"> </w:t>
      </w:r>
      <w:r w:rsidRPr="00D4570D">
        <w:rPr>
          <w:lang w:val="el-GR" w:eastAsia="ar-SA"/>
        </w:rPr>
        <w:t xml:space="preserve">και σε περίπτωση άσκησης αίτησης αναστολής κατά της απόφασης της </w:t>
      </w:r>
      <w:r w:rsidR="00FD43F3" w:rsidRPr="006B704A">
        <w:rPr>
          <w:lang w:val="el-GR"/>
        </w:rPr>
        <w:t>Ε.Α.ΔΗ.ΣΥ.</w:t>
      </w:r>
      <w:r w:rsidRPr="00D4570D">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252076E3" w14:textId="5DE378C5" w:rsidR="008D46A9" w:rsidRPr="008C11C4" w:rsidRDefault="008D46A9" w:rsidP="008D46A9">
      <w:pPr>
        <w:pStyle w:val="-HTML2"/>
        <w:numPr>
          <w:ilvl w:val="0"/>
          <w:numId w:val="302"/>
        </w:numPr>
        <w:jc w:val="both"/>
        <w:rPr>
          <w:rFonts w:ascii="Calibri" w:hAnsi="Calibri" w:cs="Calibri"/>
          <w:sz w:val="22"/>
          <w:szCs w:val="24"/>
        </w:rPr>
      </w:pPr>
      <w:r>
        <w:rPr>
          <w:rFonts w:ascii="Calibri" w:hAnsi="Calibri" w:cs="Calibri"/>
          <w:sz w:val="22"/>
          <w:szCs w:val="24"/>
        </w:rPr>
        <w:t xml:space="preserve">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1" w:history="1">
        <w:r w:rsidRPr="001F1DCF">
          <w:rPr>
            <w:rFonts w:ascii="Calibri" w:hAnsi="Calibri" w:cs="Calibri"/>
            <w:sz w:val="22"/>
            <w:szCs w:val="24"/>
          </w:rPr>
          <w:t>άρθρο 79Α</w:t>
        </w:r>
      </w:hyperlink>
      <w:r w:rsidRPr="001F1DCF">
        <w:rPr>
          <w:rFonts w:ascii="Calibri" w:hAnsi="Calibri" w:cs="Calibri"/>
          <w:sz w:val="22"/>
          <w:szCs w:val="24"/>
        </w:rPr>
        <w:t xml:space="preserve"> του ν. 4412/2016</w:t>
      </w:r>
      <w:r>
        <w:rPr>
          <w:rFonts w:ascii="Calibri" w:hAnsi="Calibri" w:cs="Calibri"/>
          <w:sz w:val="22"/>
          <w:szCs w:val="24"/>
        </w:rPr>
        <w:t xml:space="preserve">, στην οποία δηλώνεται ότι, δεν έχουν επέλθει στο πρόσωπό του </w:t>
      </w:r>
      <w:proofErr w:type="spellStart"/>
      <w:r>
        <w:rPr>
          <w:rFonts w:ascii="Calibri" w:hAnsi="Calibri" w:cs="Calibri"/>
          <w:sz w:val="22"/>
          <w:szCs w:val="24"/>
        </w:rPr>
        <w:t>οψιγενείς</w:t>
      </w:r>
      <w:proofErr w:type="spellEnd"/>
      <w:r>
        <w:rPr>
          <w:rFonts w:ascii="Calibri" w:hAnsi="Calibri" w:cs="Calibri"/>
          <w:sz w:val="22"/>
          <w:szCs w:val="24"/>
        </w:rPr>
        <w:t xml:space="preserve"> μεταβολές κατά την έννοια του </w:t>
      </w:r>
      <w:hyperlink r:id="rId22" w:anchor="art104" w:history="1">
        <w:r w:rsidRPr="001F1DCF">
          <w:rPr>
            <w:rFonts w:ascii="Calibri" w:hAnsi="Calibri" w:cs="Calibri"/>
            <w:sz w:val="22"/>
            <w:szCs w:val="24"/>
          </w:rPr>
          <w:t>άρθρου 104</w:t>
        </w:r>
      </w:hyperlink>
      <w:r w:rsidRPr="001F1DCF">
        <w:rPr>
          <w:rFonts w:ascii="Calibri" w:hAnsi="Calibri" w:cs="Calibri"/>
          <w:sz w:val="22"/>
          <w:szCs w:val="24"/>
        </w:rPr>
        <w:t xml:space="preserve"> του ν. 4412/2016</w:t>
      </w:r>
      <w:r>
        <w:rPr>
          <w:rFonts w:ascii="Calibri" w:hAnsi="Calibri" w:cs="Calibri"/>
          <w:sz w:val="22"/>
          <w:szCs w:val="24"/>
        </w:rPr>
        <w:t xml:space="preserve"> και μόνον στην περίπτωση του </w:t>
      </w:r>
      <w:proofErr w:type="spellStart"/>
      <w:r>
        <w:rPr>
          <w:rFonts w:ascii="Calibri" w:hAnsi="Calibri" w:cs="Calibri"/>
          <w:sz w:val="22"/>
          <w:szCs w:val="24"/>
        </w:rPr>
        <w:t>προσυμβατικού</w:t>
      </w:r>
      <w:proofErr w:type="spellEnd"/>
      <w:r>
        <w:rPr>
          <w:rFonts w:ascii="Calibri" w:hAnsi="Calibri" w:cs="Calibri"/>
          <w:sz w:val="22"/>
          <w:szCs w:val="24"/>
        </w:rPr>
        <w:t xml:space="preserve"> ελέγχου ή της άσκησης προδικαστικής προσφυγής κατά της απόφασης κατακύρωσης. </w:t>
      </w:r>
      <w:r w:rsidRPr="0035532D">
        <w:rPr>
          <w:rFonts w:ascii="Calibri" w:hAnsi="Calibri" w:cs="Calibri"/>
          <w:sz w:val="22"/>
          <w:szCs w:val="24"/>
        </w:rPr>
        <w:t xml:space="preserve">Η υπεύθυνη δήλωση ελέγχεται από την αναθέτουσα αρχή και μνημονεύεται στο συμφωνητικό. Εφόσον δηλωθούν </w:t>
      </w:r>
      <w:proofErr w:type="spellStart"/>
      <w:r w:rsidRPr="0035532D">
        <w:rPr>
          <w:rFonts w:ascii="Calibri" w:hAnsi="Calibri" w:cs="Calibri"/>
          <w:sz w:val="22"/>
          <w:szCs w:val="24"/>
        </w:rPr>
        <w:t>οψιγενείς</w:t>
      </w:r>
      <w:proofErr w:type="spellEnd"/>
      <w:r w:rsidRPr="0035532D">
        <w:rPr>
          <w:rFonts w:ascii="Calibri" w:hAnsi="Calibri" w:cs="Calibri"/>
          <w:sz w:val="22"/>
          <w:szCs w:val="24"/>
        </w:rPr>
        <w:t xml:space="preserve"> μεταβολές, η δήλωση ελέγχεται από την Επιτροπή Διαγωνισμού, η οποία εισηγείται προς το αρμόδιο αποφαινόμενο όργανο.</w:t>
      </w:r>
    </w:p>
    <w:p w14:paraId="067F4FA4" w14:textId="77777777" w:rsidR="008D46A9" w:rsidRPr="00D4570D" w:rsidRDefault="008D46A9" w:rsidP="00AD7C88">
      <w:pPr>
        <w:pStyle w:val="ListParagraph"/>
        <w:numPr>
          <w:ilvl w:val="0"/>
          <w:numId w:val="302"/>
        </w:numPr>
        <w:rPr>
          <w:lang w:val="el-GR" w:eastAsia="ar-SA"/>
        </w:rPr>
      </w:pPr>
    </w:p>
    <w:p w14:paraId="44429CF5" w14:textId="034BCD54" w:rsidR="001E417E" w:rsidRDefault="001E417E" w:rsidP="001E417E">
      <w:pPr>
        <w:rPr>
          <w:lang w:val="el-GR" w:eastAsia="ar-SA"/>
        </w:rPr>
      </w:pPr>
      <w:r w:rsidRPr="001E417E">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του ηλεκτρονικού διαγωνισμού στο ΕΣΗΔΗΣ,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0248EDA9" w14:textId="77777777" w:rsidR="001E417E" w:rsidRPr="00CE73AA" w:rsidRDefault="001E417E" w:rsidP="005B1D5A">
      <w:pPr>
        <w:rPr>
          <w:lang w:val="el-GR" w:eastAsia="ar-SA"/>
        </w:rPr>
      </w:pPr>
    </w:p>
    <w:p w14:paraId="52172F79" w14:textId="16B7F46B" w:rsidR="005B1D5A" w:rsidRPr="00FD43F3" w:rsidRDefault="005B1D5A" w:rsidP="005B1D5A">
      <w:pPr>
        <w:tabs>
          <w:tab w:val="left" w:pos="1980"/>
        </w:tabs>
        <w:rPr>
          <w:b/>
          <w:bCs/>
          <w:lang w:val="el-GR" w:eastAsia="ar-SA"/>
        </w:rPr>
      </w:pPr>
      <w:r w:rsidRPr="00FD43F3">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441976">
        <w:rPr>
          <w:i/>
          <w:lang w:val="el-GR" w:eastAsia="ar-SA"/>
        </w:rPr>
        <w:t>Δικαιολογητικά για την τήρηση των μητρώων του ν. 3310/2005 όπως τροποποιήθηκε με το ν. 3414/2005</w:t>
      </w:r>
      <w:r w:rsidRPr="00441976">
        <w:rPr>
          <w:lang w:val="el-GR" w:eastAsia="ar-SA"/>
        </w:rPr>
        <w:t>»</w:t>
      </w:r>
      <w:r w:rsidRPr="00FD43F3">
        <w:rPr>
          <w:vertAlign w:val="superscript"/>
          <w:lang w:val="el-GR" w:eastAsia="ar-SA"/>
        </w:rPr>
        <w:footnoteReference w:id="9"/>
      </w:r>
      <w:r w:rsidRPr="00FD43F3">
        <w:rPr>
          <w:lang w:val="el-GR" w:eastAsia="ar-SA"/>
        </w:rPr>
        <w:t>.</w:t>
      </w:r>
    </w:p>
    <w:p w14:paraId="5E852858" w14:textId="77777777" w:rsidR="005B1D5A" w:rsidRPr="00FD43F3" w:rsidRDefault="005B1D5A" w:rsidP="005B1D5A">
      <w:pPr>
        <w:rPr>
          <w:lang w:val="el-GR" w:eastAsia="ar-SA"/>
        </w:rPr>
      </w:pPr>
      <w:r w:rsidRPr="00441976">
        <w:rPr>
          <w:lang w:val="el-GR" w:eastAsia="ar-SA"/>
        </w:rPr>
        <w:t xml:space="preserve">Στην περίπτωση που ο ανάδοχος δεν προσέλθει να υπογράψει το ως άνω συμφωνητικό μέσα στην </w:t>
      </w:r>
      <w:proofErr w:type="spellStart"/>
      <w:r w:rsidRPr="00441976">
        <w:rPr>
          <w:lang w:val="el-GR" w:eastAsia="ar-SA"/>
        </w:rPr>
        <w:t>τεθείσα</w:t>
      </w:r>
      <w:proofErr w:type="spellEnd"/>
      <w:r w:rsidRPr="00441976">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D43F3">
        <w:rPr>
          <w:vertAlign w:val="superscript"/>
          <w:lang w:val="el-GR" w:eastAsia="ar-SA"/>
        </w:rPr>
        <w:footnoteReference w:id="10"/>
      </w:r>
    </w:p>
    <w:p w14:paraId="3569ADAF" w14:textId="77777777" w:rsidR="005B1D5A" w:rsidRPr="00CE73AA" w:rsidRDefault="005B1D5A" w:rsidP="005B1D5A">
      <w:pPr>
        <w:rPr>
          <w:lang w:val="el-GR" w:eastAsia="ar-SA"/>
        </w:rPr>
      </w:pPr>
      <w:r w:rsidRPr="00FD43F3">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w:t>
      </w:r>
      <w:r w:rsidRPr="00441976">
        <w:rPr>
          <w:lang w:val="el-GR" w:eastAsia="ar-SA"/>
        </w:rPr>
        <w:t>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w:t>
      </w:r>
      <w:r w:rsidRPr="00F70008">
        <w:rPr>
          <w:lang w:val="el-GR" w:eastAsia="ar-SA"/>
        </w:rPr>
        <w:t xml:space="preserve">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Heading2"/>
        <w:rPr>
          <w:rFonts w:cs="Tahoma"/>
          <w:lang w:val="el-GR"/>
        </w:rPr>
      </w:pPr>
      <w:bookmarkStart w:id="517" w:name="_Toc74566916"/>
      <w:bookmarkStart w:id="518" w:name="_Toc74566917"/>
      <w:bookmarkStart w:id="519" w:name="_Toc74566918"/>
      <w:bookmarkStart w:id="520" w:name="_Toc74566919"/>
      <w:bookmarkStart w:id="521" w:name="_Toc74566920"/>
      <w:bookmarkStart w:id="522" w:name="_Toc74566921"/>
      <w:bookmarkStart w:id="523" w:name="_Toc74566922"/>
      <w:bookmarkStart w:id="524" w:name="_Toc74566923"/>
      <w:bookmarkStart w:id="525" w:name="_Toc74566924"/>
      <w:bookmarkStart w:id="526" w:name="_Toc74566925"/>
      <w:bookmarkStart w:id="527" w:name="_Toc74566926"/>
      <w:bookmarkStart w:id="528" w:name="_Προδικαστικές_Προσφυγές_-"/>
      <w:bookmarkStart w:id="529" w:name="_Toc97194316"/>
      <w:bookmarkStart w:id="530" w:name="_Toc97194448"/>
      <w:bookmarkStart w:id="531" w:name="_Toc107309392"/>
      <w:bookmarkStart w:id="532" w:name="_Ref496542648"/>
      <w:bookmarkStart w:id="533" w:name="_Ref496542669"/>
      <w:bookmarkEnd w:id="517"/>
      <w:bookmarkEnd w:id="518"/>
      <w:bookmarkEnd w:id="519"/>
      <w:bookmarkEnd w:id="520"/>
      <w:bookmarkEnd w:id="521"/>
      <w:bookmarkEnd w:id="522"/>
      <w:bookmarkEnd w:id="523"/>
      <w:bookmarkEnd w:id="524"/>
      <w:bookmarkEnd w:id="525"/>
      <w:bookmarkEnd w:id="526"/>
      <w:bookmarkEnd w:id="527"/>
      <w:bookmarkEnd w:id="52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529"/>
      <w:bookmarkEnd w:id="530"/>
      <w:bookmarkEnd w:id="531"/>
      <w:r w:rsidR="005B1D5A" w:rsidRPr="005B1D5A" w:rsidDel="005B1D5A">
        <w:rPr>
          <w:rFonts w:cs="Tahoma"/>
          <w:lang w:val="el-GR"/>
        </w:rPr>
        <w:t xml:space="preserve"> </w:t>
      </w:r>
      <w:bookmarkEnd w:id="532"/>
      <w:bookmarkEnd w:id="533"/>
      <w:r w:rsidRPr="00603221">
        <w:rPr>
          <w:rFonts w:cs="Tahoma"/>
          <w:lang w:val="el-GR"/>
        </w:rPr>
        <w:t xml:space="preserve"> </w:t>
      </w:r>
    </w:p>
    <w:p w14:paraId="07A85813" w14:textId="011326E1"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w:t>
      </w:r>
      <w:r w:rsidR="00FD43F3" w:rsidRPr="00FD43F3">
        <w:rPr>
          <w:lang w:val="el-GR"/>
        </w:rPr>
        <w:t xml:space="preserve">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w:t>
      </w:r>
      <w:r w:rsidRPr="00020B6A">
        <w:rPr>
          <w:color w:val="000000"/>
          <w:lang w:val="el-GR"/>
        </w:rPr>
        <w:lastRenderedPageBreak/>
        <w:t>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FootnoteReference"/>
          <w:color w:val="000000"/>
          <w:lang w:val="el-GR"/>
        </w:rPr>
        <w:footnoteReference w:id="11"/>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FootnoteReference"/>
          <w:color w:val="000000"/>
          <w:lang w:val="el-GR"/>
        </w:rPr>
        <w:footnoteReference w:id="12"/>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56C72701"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9D17BE">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00FD43F3">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1304415"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FD43F3" w:rsidRPr="006B704A">
        <w:rPr>
          <w:lang w:val="el-GR"/>
        </w:rPr>
        <w:t>Ε.Α.ΔΗ.ΣΥ.</w:t>
      </w:r>
      <w:r w:rsidR="00FD43F3">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w:t>
      </w:r>
      <w:r w:rsidRPr="00020B6A">
        <w:rPr>
          <w:color w:val="000000"/>
          <w:lang w:val="el-GR"/>
        </w:rPr>
        <w:lastRenderedPageBreak/>
        <w:t>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23B09C18" w:rsidR="005B1D5A" w:rsidRPr="00020B6A" w:rsidRDefault="005B1D5A" w:rsidP="005B1D5A">
      <w:pPr>
        <w:rPr>
          <w:color w:val="000000"/>
          <w:lang w:val="el-GR"/>
        </w:rPr>
      </w:pPr>
      <w:r w:rsidRPr="00020B6A">
        <w:rPr>
          <w:color w:val="000000"/>
          <w:lang w:val="el-GR"/>
        </w:rPr>
        <w:t xml:space="preserve">β) Διαβιβάζει στην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4960FC9D"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00FD43F3">
        <w:rPr>
          <w:lang w:val="el-GR"/>
        </w:rPr>
        <w:t xml:space="preserve"> </w:t>
      </w:r>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28C80035"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FD43F3" w:rsidRPr="006B704A">
        <w:rPr>
          <w:lang w:val="el-GR"/>
        </w:rPr>
        <w:t>Ε.Α.ΔΗ.ΣΥ.</w:t>
      </w:r>
      <w:r w:rsidR="00FD43F3">
        <w:rPr>
          <w:lang w:val="el-GR"/>
        </w:rPr>
        <w:t xml:space="preserve"> (πρώην ΑΕΠΠ άρθρο </w:t>
      </w:r>
      <w:r w:rsidR="00FD43F3" w:rsidRPr="00603221">
        <w:rPr>
          <w:lang w:val="el-GR"/>
        </w:rPr>
        <w:t>3 του ν. 4</w:t>
      </w:r>
      <w:r w:rsidR="00FD43F3">
        <w:rPr>
          <w:lang w:val="el-GR"/>
        </w:rPr>
        <w:t>912</w:t>
      </w:r>
      <w:r w:rsidR="00FD43F3" w:rsidRPr="00603221">
        <w:rPr>
          <w:lang w:val="el-GR"/>
        </w:rPr>
        <w:t>/20</w:t>
      </w:r>
      <w:r w:rsidR="00FD43F3">
        <w:rPr>
          <w:lang w:val="el-GR"/>
        </w:rPr>
        <w:t>22</w:t>
      </w:r>
      <w:r w:rsidR="00FD43F3" w:rsidRPr="00603221">
        <w:rPr>
          <w:lang w:val="el-GR"/>
        </w:rPr>
        <w:t>)</w:t>
      </w:r>
      <w:r w:rsidR="00FD43F3">
        <w:rPr>
          <w:lang w:val="el-GR"/>
        </w:rPr>
        <w:t xml:space="preserve"> </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1922D884"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FootnoteReference"/>
          <w:color w:val="000000"/>
          <w:lang w:val="el-GR"/>
        </w:rPr>
        <w:footnoteReference w:id="13"/>
      </w:r>
      <w:r w:rsidR="005B1D5A" w:rsidRPr="00020B6A">
        <w:rPr>
          <w:color w:val="000000"/>
          <w:lang w:val="el-GR"/>
        </w:rPr>
        <w:t xml:space="preserve"> </w:t>
      </w:r>
    </w:p>
    <w:p w14:paraId="29C89792" w14:textId="228F1C0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FootnoteReference"/>
          <w:color w:val="000000"/>
          <w:lang w:val="el-GR"/>
        </w:rPr>
        <w:footnoteReference w:id="14"/>
      </w:r>
      <w:r w:rsidRPr="00020B6A">
        <w:rPr>
          <w:color w:val="000000"/>
          <w:lang w:val="el-GR"/>
        </w:rPr>
        <w:t xml:space="preserve"> </w:t>
      </w:r>
    </w:p>
    <w:p w14:paraId="0F6B77E9" w14:textId="5FB09EB2"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15C50B14" w:rsidR="005B1D5A" w:rsidRPr="00020B6A" w:rsidRDefault="00160FCE" w:rsidP="005B1D5A">
      <w:pPr>
        <w:rPr>
          <w:color w:val="000000"/>
          <w:lang w:val="el-GR"/>
        </w:rPr>
      </w:pPr>
      <w:r w:rsidRPr="007C4E1D">
        <w:rPr>
          <w:color w:val="000000"/>
          <w:lang w:val="el-GR" w:eastAsia="ar-SA"/>
        </w:rPr>
        <w:lastRenderedPageBreak/>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72579711" w:rsidR="005B1D5A" w:rsidRDefault="005B1D5A" w:rsidP="005B1D5A">
      <w:pPr>
        <w:rPr>
          <w:color w:val="000000"/>
          <w:lang w:val="el-GR"/>
        </w:rPr>
      </w:pPr>
      <w:r w:rsidRPr="00827575">
        <w:rPr>
          <w:color w:val="000000"/>
          <w:lang w:val="el-GR"/>
        </w:rPr>
        <w:t xml:space="preserve"> </w:t>
      </w:r>
    </w:p>
    <w:p w14:paraId="69C6AECA" w14:textId="3AD16834"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FootnoteReference"/>
          <w:color w:val="000000"/>
          <w:lang w:val="el-GR"/>
        </w:rPr>
        <w:footnoteReference w:id="15"/>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019F9D62" w14:textId="77777777" w:rsidR="00C90A04" w:rsidRPr="00603221" w:rsidRDefault="00C90A04" w:rsidP="009D17BE">
      <w:pPr>
        <w:suppressAutoHyphens w:val="0"/>
        <w:spacing w:after="0"/>
        <w:jc w:val="left"/>
        <w:rPr>
          <w:lang w:val="el-GR"/>
        </w:rPr>
      </w:pPr>
    </w:p>
    <w:p w14:paraId="63655BAB" w14:textId="77777777" w:rsidR="008338F0" w:rsidRPr="00603221" w:rsidRDefault="003355E7" w:rsidP="003A109E">
      <w:pPr>
        <w:pStyle w:val="Heading2"/>
        <w:rPr>
          <w:rFonts w:cs="Tahoma"/>
          <w:lang w:val="el-GR"/>
        </w:rPr>
      </w:pPr>
      <w:r w:rsidRPr="00603221">
        <w:rPr>
          <w:rFonts w:cs="Tahoma"/>
          <w:lang w:val="el-GR"/>
        </w:rPr>
        <w:tab/>
      </w:r>
      <w:bookmarkStart w:id="534" w:name="_Toc97194317"/>
      <w:bookmarkStart w:id="535" w:name="_Toc97194449"/>
      <w:bookmarkStart w:id="536" w:name="_Toc107309393"/>
      <w:r w:rsidRPr="00603221">
        <w:rPr>
          <w:rFonts w:cs="Tahoma"/>
          <w:lang w:val="el-GR"/>
        </w:rPr>
        <w:t>Ματαίωση Διαδικασίας</w:t>
      </w:r>
      <w:bookmarkEnd w:id="534"/>
      <w:bookmarkEnd w:id="535"/>
      <w:bookmarkEnd w:id="536"/>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Heading1"/>
        <w:rPr>
          <w:rFonts w:cs="Tahoma"/>
          <w:sz w:val="22"/>
          <w:szCs w:val="22"/>
        </w:rPr>
      </w:pPr>
      <w:bookmarkStart w:id="537" w:name="_Toc97194450"/>
      <w:bookmarkStart w:id="538" w:name="_Toc107309394"/>
      <w:r w:rsidRPr="00603221">
        <w:rPr>
          <w:rFonts w:cs="Tahoma"/>
          <w:sz w:val="22"/>
          <w:szCs w:val="22"/>
        </w:rPr>
        <w:lastRenderedPageBreak/>
        <w:t>ΟΡΟΙ ΕΚΤΕΛΕΣΗΣ ΤΗΣ ΣΥΜΒΑΣΗΣ</w:t>
      </w:r>
      <w:bookmarkEnd w:id="537"/>
      <w:bookmarkEnd w:id="538"/>
      <w:r w:rsidRPr="00603221">
        <w:rPr>
          <w:rFonts w:cs="Tahoma"/>
          <w:sz w:val="22"/>
          <w:szCs w:val="22"/>
        </w:rPr>
        <w:t xml:space="preserve"> </w:t>
      </w:r>
    </w:p>
    <w:p w14:paraId="66DBFF9C" w14:textId="77777777" w:rsidR="008338F0" w:rsidRPr="00603221" w:rsidRDefault="003355E7" w:rsidP="003A109E">
      <w:pPr>
        <w:pStyle w:val="Heading2"/>
        <w:rPr>
          <w:rFonts w:cs="Tahoma"/>
          <w:lang w:val="el-GR"/>
        </w:rPr>
      </w:pPr>
      <w:r w:rsidRPr="00603221">
        <w:rPr>
          <w:rFonts w:cs="Tahoma"/>
          <w:lang w:val="el-GR"/>
        </w:rPr>
        <w:tab/>
      </w:r>
      <w:bookmarkStart w:id="539" w:name="_Ref496542746"/>
      <w:bookmarkStart w:id="540" w:name="_Toc97194318"/>
      <w:bookmarkStart w:id="541" w:name="_Toc97194451"/>
      <w:bookmarkStart w:id="542" w:name="_Toc10730939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543" w:name="_Hlk55903790"/>
      <w:r w:rsidR="00B143DA" w:rsidRPr="00603221">
        <w:rPr>
          <w:rFonts w:cs="Tahoma"/>
          <w:lang w:val="el-GR"/>
        </w:rPr>
        <w:t>καλής λειτουργίας</w:t>
      </w:r>
      <w:bookmarkEnd w:id="543"/>
      <w:r w:rsidRPr="00603221">
        <w:rPr>
          <w:rFonts w:cs="Tahoma"/>
          <w:lang w:val="el-GR"/>
        </w:rPr>
        <w:t>)</w:t>
      </w:r>
      <w:bookmarkEnd w:id="539"/>
      <w:bookmarkEnd w:id="540"/>
      <w:bookmarkEnd w:id="541"/>
      <w:bookmarkEnd w:id="542"/>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3EDAE8BF" w:rsidR="008338F0" w:rsidRPr="00603221" w:rsidRDefault="003355E7" w:rsidP="00CB6685">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9D17BE">
        <w:rPr>
          <w:lang w:val="el-GR"/>
        </w:rPr>
        <w:t>4</w:t>
      </w:r>
      <w:r w:rsidRPr="00603221">
        <w:rPr>
          <w:lang w:val="el-GR"/>
        </w:rPr>
        <w:t xml:space="preserve"> του ν. 4412/2016, το ύψος της οποίας </w:t>
      </w:r>
      <w:r w:rsidRPr="00C31DCA">
        <w:rPr>
          <w:lang w:val="el-GR"/>
        </w:rPr>
        <w:t xml:space="preserve">ανέρχεται σε ποσοστό </w:t>
      </w:r>
      <w:r w:rsidR="00061DF4" w:rsidRPr="00C31DCA">
        <w:rPr>
          <w:lang w:val="el-GR"/>
        </w:rPr>
        <w:t>4</w:t>
      </w:r>
      <w:r w:rsidRPr="00C31DCA">
        <w:rPr>
          <w:lang w:val="el-GR"/>
        </w:rPr>
        <w:t xml:space="preserve">% επί της </w:t>
      </w:r>
      <w:r w:rsidR="00921D35" w:rsidRPr="00C31DCA">
        <w:rPr>
          <w:lang w:val="el-GR"/>
        </w:rPr>
        <w:t xml:space="preserve">εκτιμώμενης </w:t>
      </w:r>
      <w:r w:rsidRPr="00C31DCA">
        <w:rPr>
          <w:lang w:val="el-GR"/>
        </w:rPr>
        <w:t>αξίας της σύμβασης,</w:t>
      </w:r>
      <w:r w:rsidR="00E1337D" w:rsidRPr="00C31DCA">
        <w:rPr>
          <w:lang w:val="el-GR"/>
        </w:rPr>
        <w:t xml:space="preserve"> </w:t>
      </w:r>
      <w:r w:rsidR="00421C3D" w:rsidRPr="00C31DCA">
        <w:rPr>
          <w:lang w:val="el-GR"/>
        </w:rPr>
        <w:t>μη συμπεριλαμβανομένου</w:t>
      </w:r>
      <w:r w:rsidR="00F850FF" w:rsidRPr="00C31DCA">
        <w:rPr>
          <w:lang w:val="el-GR"/>
        </w:rPr>
        <w:t xml:space="preserve"> </w:t>
      </w:r>
      <w:r w:rsidRPr="00C31DCA">
        <w:rPr>
          <w:lang w:val="el-GR"/>
        </w:rPr>
        <w:t xml:space="preserve">ΦΠΑ, </w:t>
      </w:r>
      <w:r w:rsidR="0087631A" w:rsidRPr="00C31DCA">
        <w:rPr>
          <w:lang w:val="el-GR"/>
        </w:rPr>
        <w:t xml:space="preserve">με χρόνο ισχύος </w:t>
      </w:r>
      <w:r w:rsidR="002D05B0" w:rsidRPr="00C31DCA">
        <w:rPr>
          <w:lang w:val="el-GR"/>
        </w:rPr>
        <w:t xml:space="preserve">οκτώ </w:t>
      </w:r>
      <w:r w:rsidR="0087631A" w:rsidRPr="009D17BE">
        <w:rPr>
          <w:lang w:val="el-GR"/>
        </w:rPr>
        <w:t>(</w:t>
      </w:r>
      <w:r w:rsidR="002D05B0" w:rsidRPr="009D17BE">
        <w:rPr>
          <w:lang w:val="el-GR"/>
        </w:rPr>
        <w:t>8</w:t>
      </w:r>
      <w:r w:rsidR="0087631A" w:rsidRPr="009D17BE">
        <w:rPr>
          <w:lang w:val="el-GR"/>
        </w:rPr>
        <w:t>) μήνες</w:t>
      </w:r>
      <w:r w:rsidR="0087631A" w:rsidRPr="00C31DCA">
        <w:rPr>
          <w:lang w:val="el-GR"/>
        </w:rPr>
        <w:t xml:space="preserve"> </w:t>
      </w:r>
      <w:r w:rsidRPr="00C31DCA">
        <w:rPr>
          <w:lang w:val="el-GR"/>
        </w:rPr>
        <w:t xml:space="preserve">και </w:t>
      </w:r>
      <w:r w:rsidR="00186BF5" w:rsidRPr="00C31DCA">
        <w:rPr>
          <w:lang w:val="el-GR"/>
        </w:rPr>
        <w:t xml:space="preserve">η οποία </w:t>
      </w:r>
      <w:r w:rsidRPr="00C31DCA">
        <w:rPr>
          <w:lang w:val="el-GR"/>
        </w:rPr>
        <w:t xml:space="preserve">κατατίθεται </w:t>
      </w:r>
      <w:r w:rsidR="00186BF5" w:rsidRPr="00C31DCA">
        <w:rPr>
          <w:lang w:val="el-GR"/>
        </w:rPr>
        <w:t>μέχρι και την υπογραφή του συμφωνητικού</w:t>
      </w:r>
      <w:r w:rsidR="00186BF5" w:rsidRPr="00C31DCA" w:rsidDel="00186BF5">
        <w:rPr>
          <w:lang w:val="el-GR"/>
        </w:rPr>
        <w:t xml:space="preserve"> </w:t>
      </w:r>
      <w:bookmarkStart w:id="544" w:name="_Hlk494198985"/>
    </w:p>
    <w:bookmarkEnd w:id="544"/>
    <w:p w14:paraId="45155744" w14:textId="664FE0E5"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7C1336">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7C1336" w:rsidRPr="003329FF">
        <w:rPr>
          <w:lang w:val="el-GR"/>
        </w:rPr>
        <w:t xml:space="preserve">ΠΑΡΑΡΤΗΜΑ </w:t>
      </w:r>
      <w:r w:rsidR="007C1336" w:rsidRPr="00603221">
        <w:t>VII</w:t>
      </w:r>
      <w:r w:rsidR="007C1336"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28C355B4"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5CF4E3E" w14:textId="77777777" w:rsidR="00A42A32" w:rsidRDefault="00A42A32" w:rsidP="00A42A32">
      <w:pPr>
        <w:rPr>
          <w:lang w:val="el-GR"/>
        </w:rPr>
      </w:pPr>
      <w:r>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4B0DBBD4"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7C1336">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7C1336" w:rsidRPr="003329FF">
        <w:rPr>
          <w:lang w:val="el-GR"/>
        </w:rPr>
        <w:t xml:space="preserve">ΠΑΡΑΡΤΗΜΑ </w:t>
      </w:r>
      <w:r w:rsidR="007C1336" w:rsidRPr="00603221">
        <w:t>VII</w:t>
      </w:r>
      <w:r w:rsidR="007C1336"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2DEE88A3" w:rsidR="009D3BDA" w:rsidRDefault="009D3BDA" w:rsidP="00BE6698">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478AA6CD" w14:textId="77777777" w:rsidR="00A42A32" w:rsidRDefault="00A42A32" w:rsidP="009D3BDA">
      <w:pPr>
        <w:rPr>
          <w:lang w:val="el-GR"/>
        </w:rPr>
      </w:pPr>
    </w:p>
    <w:p w14:paraId="79782144" w14:textId="77777777" w:rsidR="00417A19" w:rsidRPr="00603221" w:rsidRDefault="00417A19" w:rsidP="009C3C60">
      <w:pPr>
        <w:suppressAutoHyphens w:val="0"/>
        <w:spacing w:line="276" w:lineRule="auto"/>
        <w:rPr>
          <w:lang w:val="el-GR"/>
        </w:rPr>
      </w:pPr>
      <w:r w:rsidRPr="00603221">
        <w:rPr>
          <w:lang w:val="el-GR"/>
        </w:rPr>
        <w:t>Εγγύηση καλής Λειτουργίας :</w:t>
      </w:r>
    </w:p>
    <w:p w14:paraId="10A11675" w14:textId="6A234577"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7C1336" w:rsidRPr="003329FF">
        <w:rPr>
          <w:lang w:val="el-GR"/>
        </w:rPr>
        <w:t xml:space="preserve">ΠΑΡΑΡΤΗΜΑ </w:t>
      </w:r>
      <w:r w:rsidR="007C1336" w:rsidRPr="00603221">
        <w:t>VII</w:t>
      </w:r>
      <w:r w:rsidR="007C1336"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1B65B49B" w:rsidR="00976CBB" w:rsidRPr="00603221" w:rsidRDefault="00976CBB" w:rsidP="00976CBB">
      <w:pPr>
        <w:rPr>
          <w:lang w:val="el-GR"/>
        </w:rPr>
      </w:pPr>
      <w:r w:rsidRPr="00603221">
        <w:rPr>
          <w:lang w:val="el-GR"/>
        </w:rPr>
        <w:t>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w:t>
      </w:r>
      <w:r w:rsidR="004E279A">
        <w:rPr>
          <w:lang w:val="el-GR"/>
        </w:rPr>
        <w:t xml:space="preserve"> </w:t>
      </w:r>
      <w:r w:rsidRPr="00603221">
        <w:rPr>
          <w:lang w:val="el-GR"/>
        </w:rPr>
        <w:t xml:space="preserve">. Κατά την Περίοδο Εγγύησης, ο Ανάδοχος ευθύνεται για την καλή λειτουργία του συνόλου του Έργου. </w:t>
      </w:r>
    </w:p>
    <w:p w14:paraId="574C27FE" w14:textId="32FC9727" w:rsidR="00976CBB" w:rsidRPr="00603221" w:rsidRDefault="00976CBB" w:rsidP="004E279A">
      <w:pPr>
        <w:rPr>
          <w:lang w:val="el-GR"/>
        </w:rPr>
      </w:pPr>
      <w:r w:rsidRPr="00603221">
        <w:rPr>
          <w:lang w:val="el-GR"/>
        </w:rPr>
        <w:lastRenderedPageBreak/>
        <w:t>Η Εγγύηση Καλής Λειτουργίας επιστρέφεται μετά τη λήξη της περιόδου Εγγύησης,.</w:t>
      </w:r>
      <w:r w:rsidR="004E279A">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Heading2"/>
        <w:rPr>
          <w:rFonts w:cs="Tahoma"/>
          <w:lang w:val="el-GR"/>
        </w:rPr>
      </w:pPr>
      <w:r w:rsidRPr="00603221">
        <w:rPr>
          <w:rFonts w:cs="Tahoma"/>
          <w:lang w:val="el-GR"/>
        </w:rPr>
        <w:tab/>
      </w:r>
      <w:bookmarkStart w:id="545" w:name="_Toc97194319"/>
      <w:bookmarkStart w:id="546" w:name="_Toc97194452"/>
      <w:bookmarkStart w:id="547" w:name="_Toc107309396"/>
      <w:r w:rsidRPr="00603221">
        <w:rPr>
          <w:rFonts w:cs="Tahoma"/>
          <w:lang w:val="el-GR"/>
        </w:rPr>
        <w:t>Συμβατικό πλαίσιο – Εφαρμοστέα νομοθεσία</w:t>
      </w:r>
      <w:bookmarkEnd w:id="545"/>
      <w:bookmarkEnd w:id="546"/>
      <w:bookmarkEnd w:id="547"/>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Heading2"/>
        <w:rPr>
          <w:rFonts w:cs="Tahoma"/>
          <w:lang w:val="el-GR"/>
        </w:rPr>
      </w:pPr>
      <w:r w:rsidRPr="00603221">
        <w:rPr>
          <w:rFonts w:cs="Tahoma"/>
          <w:lang w:val="el-GR"/>
        </w:rPr>
        <w:tab/>
      </w:r>
      <w:bookmarkStart w:id="548" w:name="_Ref89075849"/>
      <w:bookmarkStart w:id="549" w:name="_Toc97194320"/>
      <w:bookmarkStart w:id="550" w:name="_Toc97194453"/>
      <w:bookmarkStart w:id="551" w:name="_Toc107309397"/>
      <w:r w:rsidRPr="00603221">
        <w:rPr>
          <w:rFonts w:cs="Tahoma"/>
          <w:lang w:val="el-GR"/>
        </w:rPr>
        <w:t>Όροι εκτέλεσης της σύμβασης</w:t>
      </w:r>
      <w:bookmarkEnd w:id="548"/>
      <w:bookmarkEnd w:id="549"/>
      <w:bookmarkEnd w:id="550"/>
      <w:bookmarkEnd w:id="551"/>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w:t>
      </w:r>
      <w:r w:rsidR="001B56F1" w:rsidRPr="00603221">
        <w:rPr>
          <w:lang w:val="el-GR"/>
        </w:rPr>
        <w:lastRenderedPageBreak/>
        <w:t xml:space="preserve">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06A7B538"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w:t>
      </w:r>
      <w:r w:rsidR="009411A1">
        <w:rPr>
          <w:lang w:val="el-GR"/>
        </w:rPr>
        <w:t>ου Κυρίου του Έργου</w:t>
      </w:r>
      <w:r w:rsidRPr="00033BA0">
        <w:rPr>
          <w:lang w:val="el-GR"/>
        </w:rPr>
        <w:t xml:space="preserve"> (εκτός και εάν ήδη υπάρχουν κατοχυρωμένα πνευματικά δικαιώματα), η οποία θα μπορεί να τα διαχειρίζεται και να τα εκμεταλλεύεται.</w:t>
      </w:r>
    </w:p>
    <w:p w14:paraId="7CF4AA95" w14:textId="6ADFEB53"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w:t>
      </w:r>
      <w:r w:rsidR="009411A1">
        <w:rPr>
          <w:lang w:val="el-GR"/>
        </w:rPr>
        <w:t xml:space="preserve">Αναθέτουσας Αρχής </w:t>
      </w:r>
      <w:r w:rsidRPr="00033BA0">
        <w:rPr>
          <w:lang w:val="el-GR"/>
        </w:rPr>
        <w:t xml:space="preserve">Εταιρείας κατά τη διάρκεια ισχύος της σύμβασης και εάν βρίσκονται στη κατοχή του Αναδόχου, θα παραδοθούν στην </w:t>
      </w:r>
      <w:r w:rsidR="009411A1">
        <w:rPr>
          <w:lang w:val="el-GR"/>
        </w:rPr>
        <w:t xml:space="preserve">Αναθέτουσα Αρχή </w:t>
      </w:r>
      <w:r w:rsidR="009411A1" w:rsidRPr="00033BA0">
        <w:rPr>
          <w:lang w:val="el-GR"/>
        </w:rPr>
        <w:t xml:space="preserve"> </w:t>
      </w:r>
      <w:r w:rsidRPr="00033BA0">
        <w:rPr>
          <w:lang w:val="el-GR"/>
        </w:rPr>
        <w:t xml:space="preserve">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42EF6877" w:rsidR="00343BB2" w:rsidRPr="00033BA0" w:rsidRDefault="00343BB2" w:rsidP="00343BB2">
      <w:pPr>
        <w:rPr>
          <w:lang w:val="el-GR"/>
        </w:rPr>
      </w:pPr>
      <w:r w:rsidRPr="00033BA0">
        <w:rPr>
          <w:lang w:val="el-GR"/>
        </w:rPr>
        <w:t>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w:t>
      </w:r>
      <w:r w:rsidR="00277201">
        <w:rPr>
          <w:lang w:val="el-GR"/>
        </w:rPr>
        <w:t xml:space="preserve"> και στον Κύριο του Έργου</w:t>
      </w:r>
      <w:r w:rsidRPr="00033BA0">
        <w:rPr>
          <w:lang w:val="el-GR"/>
        </w:rPr>
        <w:t xml:space="preserve">.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67F5CEFF" w:rsidR="00343BB2" w:rsidRPr="00033BA0" w:rsidRDefault="00343BB2" w:rsidP="00343BB2">
      <w:pPr>
        <w:rPr>
          <w:lang w:val="el-GR"/>
        </w:rPr>
      </w:pPr>
      <w:r w:rsidRPr="00033BA0">
        <w:rPr>
          <w:lang w:val="el-GR"/>
        </w:rPr>
        <w:lastRenderedPageBreak/>
        <w:t>α. Οι πληροφορίες της Εταιρείας</w:t>
      </w:r>
      <w:r w:rsidR="00277201">
        <w:rPr>
          <w:lang w:val="el-GR"/>
        </w:rPr>
        <w:t>/Κυρίου του έργου</w:t>
      </w:r>
      <w:r w:rsidRPr="00033BA0">
        <w:rPr>
          <w:lang w:val="el-GR"/>
        </w:rPr>
        <w:t xml:space="preserve">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2B53D064"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w:t>
      </w:r>
      <w:r w:rsidR="00277201">
        <w:rPr>
          <w:lang w:val="el-GR"/>
        </w:rPr>
        <w:t>/Κυρίου του έργου</w:t>
      </w:r>
      <w:r w:rsidRPr="00033BA0">
        <w:rPr>
          <w:lang w:val="el-GR"/>
        </w:rPr>
        <w:t>, από τον Ανάδοχο, ανήκουν κατ</w:t>
      </w:r>
      <w:r w:rsidR="00277201">
        <w:rPr>
          <w:lang w:val="el-GR"/>
        </w:rPr>
        <w:t>’</w:t>
      </w:r>
      <w:r w:rsidRPr="00033BA0">
        <w:rPr>
          <w:lang w:val="el-GR"/>
        </w:rPr>
        <w:t xml:space="preserve"> αποκλειστικότητα στην Εταιρεία</w:t>
      </w:r>
      <w:r w:rsidR="00277201">
        <w:rPr>
          <w:lang w:val="el-GR"/>
        </w:rPr>
        <w:t>/Κύριο του έργου</w:t>
      </w:r>
      <w:r w:rsidRPr="00033BA0">
        <w:rPr>
          <w:lang w:val="el-GR"/>
        </w:rPr>
        <w:t>.</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4BDA7DFA" w:rsidR="00343BB2"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5B0D47B4" w14:textId="0DD23965" w:rsidR="00343BB2" w:rsidRPr="00603221" w:rsidRDefault="00E07E65" w:rsidP="004B7E25">
      <w:pPr>
        <w:suppressAutoHyphens w:val="0"/>
        <w:spacing w:after="200" w:line="276" w:lineRule="auto"/>
        <w:rPr>
          <w:lang w:val="el-GR"/>
        </w:rPr>
      </w:pPr>
      <w:r>
        <w:rPr>
          <w:lang w:val="el-GR"/>
        </w:rPr>
        <w:t xml:space="preserve">Επιπλέον ο Ανάδοχος δεσμεύεται ότι θα διαθέσει στην Αναθέτουσα Αρχή πριν την σύναψη της σύμβασης όλα τα απαραίτητα στοιχεία για την </w:t>
      </w:r>
      <w:r w:rsidRPr="006F1D06">
        <w:rPr>
          <w:lang w:val="el-GR"/>
        </w:rPr>
        <w:t>Καταχώρηση δεδομένων του άρθρου 22.2.δ του Κανονισμού (ΕΕ) 2021/241</w:t>
      </w:r>
      <w:r>
        <w:rPr>
          <w:lang w:val="el-GR"/>
        </w:rPr>
        <w:t xml:space="preserve">, σύμφωνα με τα αναφερόμενα στη διαδικασία </w:t>
      </w:r>
      <w:r w:rsidR="00E8286A" w:rsidRPr="006F1D06">
        <w:rPr>
          <w:rStyle w:val="Strong"/>
          <w:color w:val="212529"/>
          <w:shd w:val="clear" w:color="auto" w:fill="FFFFFF"/>
          <w:lang w:val="el-GR"/>
        </w:rPr>
        <w:t>Δ20</w:t>
      </w:r>
      <w:r w:rsidR="00E8286A" w:rsidRPr="006F1D06">
        <w:rPr>
          <w:color w:val="212529"/>
          <w:shd w:val="clear" w:color="auto" w:fill="FFFFFF"/>
        </w:rPr>
        <w:t> </w:t>
      </w:r>
      <w:r w:rsidR="00986915">
        <w:fldChar w:fldCharType="begin"/>
      </w:r>
      <w:r w:rsidR="00986915" w:rsidRPr="00986915">
        <w:rPr>
          <w:lang w:val="el-GR"/>
        </w:rPr>
        <w:instrText xml:space="preserve"> </w:instrText>
      </w:r>
      <w:r w:rsidR="00986915">
        <w:instrText>HYPERLINK</w:instrText>
      </w:r>
      <w:r w:rsidR="00986915" w:rsidRPr="00986915">
        <w:rPr>
          <w:lang w:val="el-GR"/>
        </w:rPr>
        <w:instrText xml:space="preserve"> "</w:instrText>
      </w:r>
      <w:r w:rsidR="00986915">
        <w:instrText>https</w:instrText>
      </w:r>
      <w:r w:rsidR="00986915" w:rsidRPr="00986915">
        <w:rPr>
          <w:lang w:val="el-GR"/>
        </w:rPr>
        <w:instrText>://</w:instrText>
      </w:r>
      <w:r w:rsidR="00986915">
        <w:instrText>greece</w:instrText>
      </w:r>
      <w:r w:rsidR="00986915" w:rsidRPr="00986915">
        <w:rPr>
          <w:lang w:val="el-GR"/>
        </w:rPr>
        <w:instrText>20.</w:instrText>
      </w:r>
      <w:r w:rsidR="00986915">
        <w:instrText>gov</w:instrText>
      </w:r>
      <w:r w:rsidR="00986915" w:rsidRPr="00986915">
        <w:rPr>
          <w:lang w:val="el-GR"/>
        </w:rPr>
        <w:instrText>.</w:instrText>
      </w:r>
      <w:r w:rsidR="00986915">
        <w:instrText>gr</w:instrText>
      </w:r>
      <w:r w:rsidR="00986915" w:rsidRPr="00986915">
        <w:rPr>
          <w:lang w:val="el-GR"/>
        </w:rPr>
        <w:instrText>/</w:instrText>
      </w:r>
      <w:r w:rsidR="00986915">
        <w:instrText>wp</w:instrText>
      </w:r>
      <w:r w:rsidR="00986915" w:rsidRPr="00986915">
        <w:rPr>
          <w:lang w:val="el-GR"/>
        </w:rPr>
        <w:instrText>-</w:instrText>
      </w:r>
      <w:r w:rsidR="00986915">
        <w:instrText>content</w:instrText>
      </w:r>
      <w:r w:rsidR="00986915" w:rsidRPr="00986915">
        <w:rPr>
          <w:lang w:val="el-GR"/>
        </w:rPr>
        <w:instrText>/</w:instrText>
      </w:r>
      <w:r w:rsidR="00986915">
        <w:instrText>uploads</w:instrText>
      </w:r>
      <w:r w:rsidR="00986915" w:rsidRPr="00986915">
        <w:rPr>
          <w:lang w:val="el-GR"/>
        </w:rPr>
        <w:instrText>/2022/05/%</w:instrText>
      </w:r>
      <w:r w:rsidR="00986915">
        <w:instrText>CE</w:instrText>
      </w:r>
      <w:r w:rsidR="00986915" w:rsidRPr="00986915">
        <w:rPr>
          <w:lang w:val="el-GR"/>
        </w:rPr>
        <w:instrText>%9420-%</w:instrText>
      </w:r>
      <w:r w:rsidR="00986915">
        <w:instrText>CE</w:instrText>
      </w:r>
      <w:r w:rsidR="00986915" w:rsidRPr="00986915">
        <w:rPr>
          <w:lang w:val="el-GR"/>
        </w:rPr>
        <w:instrText>%</w:instrText>
      </w:r>
      <w:r w:rsidR="00986915">
        <w:instrText>A</w:instrText>
      </w:r>
      <w:r w:rsidR="00986915" w:rsidRPr="00986915">
        <w:rPr>
          <w:lang w:val="el-GR"/>
        </w:rPr>
        <w:instrText>3%</w:instrText>
      </w:r>
      <w:r w:rsidR="00986915">
        <w:instrText>CF</w:instrText>
      </w:r>
      <w:r w:rsidR="00986915" w:rsidRPr="00986915">
        <w:rPr>
          <w:lang w:val="el-GR"/>
        </w:rPr>
        <w:instrText>%85%</w:instrText>
      </w:r>
      <w:r w:rsidR="00986915">
        <w:instrText>CE</w:instrText>
      </w:r>
      <w:r w:rsidR="00986915" w:rsidRPr="00986915">
        <w:rPr>
          <w:lang w:val="el-GR"/>
        </w:rPr>
        <w:instrText>%</w:instrText>
      </w:r>
      <w:r w:rsidR="00986915">
        <w:instrText>BB</w:instrText>
      </w:r>
      <w:r w:rsidR="00986915" w:rsidRPr="00986915">
        <w:rPr>
          <w:lang w:val="el-GR"/>
        </w:rPr>
        <w:instrText>%</w:instrText>
      </w:r>
      <w:r w:rsidR="00986915">
        <w:instrText>CE</w:instrText>
      </w:r>
      <w:r w:rsidR="00986915" w:rsidRPr="00986915">
        <w:rPr>
          <w:lang w:val="el-GR"/>
        </w:rPr>
        <w:instrText>%</w:instrText>
      </w:r>
      <w:r w:rsidR="00986915">
        <w:instrText>BB</w:instrText>
      </w:r>
      <w:r w:rsidR="00986915" w:rsidRPr="00986915">
        <w:rPr>
          <w:lang w:val="el-GR"/>
        </w:rPr>
        <w:instrText>%</w:instrText>
      </w:r>
      <w:r w:rsidR="00986915">
        <w:instrText>CE</w:instrText>
      </w:r>
      <w:r w:rsidR="00986915" w:rsidRPr="00986915">
        <w:rPr>
          <w:lang w:val="el-GR"/>
        </w:rPr>
        <w:instrText>%</w:instrText>
      </w:r>
      <w:r w:rsidR="00986915">
        <w:instrText>BF</w:instrText>
      </w:r>
      <w:r w:rsidR="00986915" w:rsidRPr="00986915">
        <w:rPr>
          <w:lang w:val="el-GR"/>
        </w:rPr>
        <w:instrText>%</w:instrText>
      </w:r>
      <w:r w:rsidR="00986915">
        <w:instrText>CE</w:instrText>
      </w:r>
      <w:r w:rsidR="00986915" w:rsidRPr="00986915">
        <w:rPr>
          <w:lang w:val="el-GR"/>
        </w:rPr>
        <w:instrText>%</w:instrText>
      </w:r>
      <w:r w:rsidR="00986915">
        <w:instrText>B</w:instrText>
      </w:r>
      <w:r w:rsidR="00986915" w:rsidRPr="00986915">
        <w:rPr>
          <w:lang w:val="el-GR"/>
        </w:rPr>
        <w:instrText>3%</w:instrText>
      </w:r>
      <w:r w:rsidR="00986915">
        <w:instrText>CE</w:instrText>
      </w:r>
      <w:r w:rsidR="00986915" w:rsidRPr="00986915">
        <w:rPr>
          <w:lang w:val="el-GR"/>
        </w:rPr>
        <w:instrText>%</w:instrText>
      </w:r>
      <w:r w:rsidR="00986915">
        <w:instrText>AE</w:instrText>
      </w:r>
      <w:r w:rsidR="00986915" w:rsidRPr="00986915">
        <w:rPr>
          <w:lang w:val="el-GR"/>
        </w:rPr>
        <w:instrText>-%</w:instrText>
      </w:r>
      <w:r w:rsidR="00986915">
        <w:instrText>CE</w:instrText>
      </w:r>
      <w:r w:rsidR="00986915" w:rsidRPr="00986915">
        <w:rPr>
          <w:lang w:val="el-GR"/>
        </w:rPr>
        <w:instrText>%</w:instrText>
      </w:r>
      <w:r w:rsidR="00986915">
        <w:instrText>BA</w:instrText>
      </w:r>
      <w:r w:rsidR="00986915" w:rsidRPr="00986915">
        <w:rPr>
          <w:lang w:val="el-GR"/>
        </w:rPr>
        <w:instrText>%</w:instrText>
      </w:r>
      <w:r w:rsidR="00986915">
        <w:instrText>CE</w:instrText>
      </w:r>
      <w:r w:rsidR="00986915" w:rsidRPr="00986915">
        <w:rPr>
          <w:lang w:val="el-GR"/>
        </w:rPr>
        <w:instrText>%</w:instrText>
      </w:r>
      <w:r w:rsidR="00986915">
        <w:instrText>B</w:instrText>
      </w:r>
      <w:r w:rsidR="00986915" w:rsidRPr="00986915">
        <w:rPr>
          <w:lang w:val="el-GR"/>
        </w:rPr>
        <w:instrText>1%</w:instrText>
      </w:r>
      <w:r w:rsidR="00986915">
        <w:instrText>CE</w:instrText>
      </w:r>
      <w:r w:rsidR="00986915" w:rsidRPr="00986915">
        <w:rPr>
          <w:lang w:val="el-GR"/>
        </w:rPr>
        <w:instrText>%</w:instrText>
      </w:r>
      <w:r w:rsidR="00986915">
        <w:instrText>B</w:instrText>
      </w:r>
      <w:r w:rsidR="00986915" w:rsidRPr="00986915">
        <w:rPr>
          <w:lang w:val="el-GR"/>
        </w:rPr>
        <w:instrText>9-%</w:instrText>
      </w:r>
      <w:r w:rsidR="00986915">
        <w:instrText>CE</w:instrText>
      </w:r>
      <w:r w:rsidR="00986915" w:rsidRPr="00986915">
        <w:rPr>
          <w:lang w:val="el-GR"/>
        </w:rPr>
        <w:instrText>%9</w:instrText>
      </w:r>
      <w:r w:rsidR="00986915">
        <w:instrText>A</w:instrText>
      </w:r>
      <w:r w:rsidR="00986915" w:rsidRPr="00986915">
        <w:rPr>
          <w:lang w:val="el-GR"/>
        </w:rPr>
        <w:instrText>%</w:instrText>
      </w:r>
      <w:r w:rsidR="00986915">
        <w:instrText>CE</w:instrText>
      </w:r>
      <w:r w:rsidR="00986915" w:rsidRPr="00986915">
        <w:rPr>
          <w:lang w:val="el-GR"/>
        </w:rPr>
        <w:instrText>%</w:instrText>
      </w:r>
      <w:r w:rsidR="00986915">
        <w:instrText>B</w:instrText>
      </w:r>
      <w:r w:rsidR="00986915" w:rsidRPr="00986915">
        <w:rPr>
          <w:lang w:val="el-GR"/>
        </w:rPr>
        <w:instrText>1%</w:instrText>
      </w:r>
      <w:r w:rsidR="00986915">
        <w:instrText>CF</w:instrText>
      </w:r>
      <w:r w:rsidR="00986915" w:rsidRPr="00986915">
        <w:rPr>
          <w:lang w:val="el-GR"/>
        </w:rPr>
        <w:instrText>%84%</w:instrText>
      </w:r>
      <w:r w:rsidR="00986915">
        <w:instrText>CE</w:instrText>
      </w:r>
      <w:r w:rsidR="00986915" w:rsidRPr="00986915">
        <w:rPr>
          <w:lang w:val="el-GR"/>
        </w:rPr>
        <w:instrText>%</w:instrText>
      </w:r>
      <w:r w:rsidR="00986915">
        <w:instrText>B</w:instrText>
      </w:r>
      <w:r w:rsidR="00986915" w:rsidRPr="00986915">
        <w:rPr>
          <w:lang w:val="el-GR"/>
        </w:rPr>
        <w:instrText>1%</w:instrText>
      </w:r>
      <w:r w:rsidR="00986915">
        <w:instrText>CF</w:instrText>
      </w:r>
      <w:r w:rsidR="00986915" w:rsidRPr="00986915">
        <w:rPr>
          <w:lang w:val="el-GR"/>
        </w:rPr>
        <w:instrText>%87%</w:instrText>
      </w:r>
      <w:r w:rsidR="00986915">
        <w:instrText>CF</w:instrText>
      </w:r>
      <w:r w:rsidR="00986915" w:rsidRPr="00986915">
        <w:rPr>
          <w:lang w:val="el-GR"/>
        </w:rPr>
        <w:instrText>%8</w:instrText>
      </w:r>
      <w:r w:rsidR="00986915">
        <w:instrText>E</w:instrText>
      </w:r>
      <w:r w:rsidR="00986915" w:rsidRPr="00986915">
        <w:rPr>
          <w:lang w:val="el-GR"/>
        </w:rPr>
        <w:instrText>%</w:instrText>
      </w:r>
      <w:r w:rsidR="00986915">
        <w:instrText>CF</w:instrText>
      </w:r>
      <w:r w:rsidR="00986915" w:rsidRPr="00986915">
        <w:rPr>
          <w:lang w:val="el-GR"/>
        </w:rPr>
        <w:instrText>%81%</w:instrText>
      </w:r>
      <w:r w:rsidR="00986915">
        <w:instrText>CE</w:instrText>
      </w:r>
      <w:r w:rsidR="00986915" w:rsidRPr="00986915">
        <w:rPr>
          <w:lang w:val="el-GR"/>
        </w:rPr>
        <w:instrText>%</w:instrText>
      </w:r>
      <w:r w:rsidR="00986915">
        <w:instrText>B</w:instrText>
      </w:r>
      <w:r w:rsidR="00986915" w:rsidRPr="00986915">
        <w:rPr>
          <w:lang w:val="el-GR"/>
        </w:rPr>
        <w:instrText>7%</w:instrText>
      </w:r>
      <w:r w:rsidR="00986915">
        <w:instrText>CF</w:instrText>
      </w:r>
      <w:r w:rsidR="00986915" w:rsidRPr="00986915">
        <w:rPr>
          <w:lang w:val="el-GR"/>
        </w:rPr>
        <w:instrText>%83%</w:instrText>
      </w:r>
      <w:r w:rsidR="00986915">
        <w:instrText>CE</w:instrText>
      </w:r>
      <w:r w:rsidR="00986915" w:rsidRPr="00986915">
        <w:rPr>
          <w:lang w:val="el-GR"/>
        </w:rPr>
        <w:instrText>%</w:instrText>
      </w:r>
      <w:r w:rsidR="00986915">
        <w:instrText>B</w:instrText>
      </w:r>
      <w:r w:rsidR="00986915" w:rsidRPr="00986915">
        <w:rPr>
          <w:lang w:val="el-GR"/>
        </w:rPr>
        <w:instrText>7-%</w:instrText>
      </w:r>
      <w:r w:rsidR="00986915">
        <w:instrText>CE</w:instrText>
      </w:r>
      <w:r w:rsidR="00986915" w:rsidRPr="00986915">
        <w:rPr>
          <w:lang w:val="el-GR"/>
        </w:rPr>
        <w:instrText>%94%</w:instrText>
      </w:r>
      <w:r w:rsidR="00986915">
        <w:instrText>CE</w:instrText>
      </w:r>
      <w:r w:rsidR="00986915" w:rsidRPr="00986915">
        <w:rPr>
          <w:lang w:val="el-GR"/>
        </w:rPr>
        <w:instrText>%</w:instrText>
      </w:r>
      <w:r w:rsidR="00986915">
        <w:instrText>B</w:instrText>
      </w:r>
      <w:r w:rsidR="00986915" w:rsidRPr="00986915">
        <w:rPr>
          <w:lang w:val="el-GR"/>
        </w:rPr>
        <w:instrText>5%</w:instrText>
      </w:r>
      <w:r w:rsidR="00986915">
        <w:instrText>CE</w:instrText>
      </w:r>
      <w:r w:rsidR="00986915" w:rsidRPr="00986915">
        <w:rPr>
          <w:lang w:val="el-GR"/>
        </w:rPr>
        <w:instrText>%</w:instrText>
      </w:r>
      <w:r w:rsidR="00986915">
        <w:instrText>B</w:instrText>
      </w:r>
      <w:r w:rsidR="00986915" w:rsidRPr="00986915">
        <w:rPr>
          <w:lang w:val="el-GR"/>
        </w:rPr>
        <w:instrText>4%</w:instrText>
      </w:r>
      <w:r w:rsidR="00986915">
        <w:instrText>CE</w:instrText>
      </w:r>
      <w:r w:rsidR="00986915" w:rsidRPr="00986915">
        <w:rPr>
          <w:lang w:val="el-GR"/>
        </w:rPr>
        <w:instrText>%</w:instrText>
      </w:r>
      <w:r w:rsidR="00986915">
        <w:instrText>BF</w:instrText>
      </w:r>
      <w:r w:rsidR="00986915" w:rsidRPr="00986915">
        <w:rPr>
          <w:lang w:val="el-GR"/>
        </w:rPr>
        <w:instrText>%</w:instrText>
      </w:r>
      <w:r w:rsidR="00986915">
        <w:instrText>CE</w:instrText>
      </w:r>
      <w:r w:rsidR="00986915" w:rsidRPr="00986915">
        <w:rPr>
          <w:lang w:val="el-GR"/>
        </w:rPr>
        <w:instrText>%</w:instrText>
      </w:r>
      <w:r w:rsidR="00986915">
        <w:instrText>BC</w:instrText>
      </w:r>
      <w:r w:rsidR="00986915" w:rsidRPr="00986915">
        <w:rPr>
          <w:lang w:val="el-GR"/>
        </w:rPr>
        <w:instrText>%</w:instrText>
      </w:r>
      <w:r w:rsidR="00986915">
        <w:instrText>CE</w:instrText>
      </w:r>
      <w:r w:rsidR="00986915" w:rsidRPr="00986915">
        <w:rPr>
          <w:lang w:val="el-GR"/>
        </w:rPr>
        <w:instrText>%</w:instrText>
      </w:r>
      <w:r w:rsidR="00986915">
        <w:instrText>AD</w:instrText>
      </w:r>
      <w:r w:rsidR="00986915" w:rsidRPr="00986915">
        <w:rPr>
          <w:lang w:val="el-GR"/>
        </w:rPr>
        <w:instrText>%</w:instrText>
      </w:r>
      <w:r w:rsidR="00986915">
        <w:instrText>CE</w:instrText>
      </w:r>
      <w:r w:rsidR="00986915" w:rsidRPr="00986915">
        <w:rPr>
          <w:lang w:val="el-GR"/>
        </w:rPr>
        <w:instrText>%</w:instrText>
      </w:r>
      <w:r w:rsidR="00986915">
        <w:instrText>BD</w:instrText>
      </w:r>
      <w:r w:rsidR="00986915" w:rsidRPr="00986915">
        <w:rPr>
          <w:lang w:val="el-GR"/>
        </w:rPr>
        <w:instrText>%</w:instrText>
      </w:r>
      <w:r w:rsidR="00986915">
        <w:instrText>CF</w:instrText>
      </w:r>
      <w:r w:rsidR="00986915" w:rsidRPr="00986915">
        <w:rPr>
          <w:lang w:val="el-GR"/>
        </w:rPr>
        <w:instrText>%89%</w:instrText>
      </w:r>
      <w:r w:rsidR="00986915">
        <w:instrText>CE</w:instrText>
      </w:r>
      <w:r w:rsidR="00986915" w:rsidRPr="00986915">
        <w:rPr>
          <w:lang w:val="el-GR"/>
        </w:rPr>
        <w:instrText>%</w:instrText>
      </w:r>
      <w:r w:rsidR="00986915">
        <w:instrText>BD</w:instrText>
      </w:r>
      <w:r w:rsidR="00986915" w:rsidRPr="00986915">
        <w:rPr>
          <w:lang w:val="el-GR"/>
        </w:rPr>
        <w:instrText>-1.1.</w:instrText>
      </w:r>
      <w:r w:rsidR="00986915">
        <w:instrText>pdf</w:instrText>
      </w:r>
      <w:r w:rsidR="00986915" w:rsidRPr="00986915">
        <w:rPr>
          <w:lang w:val="el-GR"/>
        </w:rPr>
        <w:instrText>" \</w:instrText>
      </w:r>
      <w:r w:rsidR="00986915">
        <w:instrText>t</w:instrText>
      </w:r>
      <w:r w:rsidR="00986915" w:rsidRPr="00986915">
        <w:rPr>
          <w:lang w:val="el-GR"/>
        </w:rPr>
        <w:instrText xml:space="preserve"> "_</w:instrText>
      </w:r>
      <w:r w:rsidR="00986915">
        <w:instrText>blank</w:instrText>
      </w:r>
      <w:r w:rsidR="00986915" w:rsidRPr="00986915">
        <w:rPr>
          <w:lang w:val="el-GR"/>
        </w:rPr>
        <w:instrText xml:space="preserve">" </w:instrText>
      </w:r>
      <w:r w:rsidR="00986915">
        <w:fldChar w:fldCharType="separate"/>
      </w:r>
      <w:r w:rsidR="00E8286A" w:rsidRPr="006F1D06">
        <w:rPr>
          <w:rStyle w:val="Hyperlink"/>
          <w:shd w:val="clear" w:color="auto" w:fill="FFFFFF"/>
          <w:lang w:val="el-GR"/>
        </w:rPr>
        <w:t>Συλλογή και Καταχώριση Δεδομένων 1.1.</w:t>
      </w:r>
      <w:r w:rsidR="00986915">
        <w:rPr>
          <w:rStyle w:val="Hyperlink"/>
          <w:shd w:val="clear" w:color="auto" w:fill="FFFFFF"/>
          <w:lang w:val="el-GR"/>
        </w:rPr>
        <w:fldChar w:fldCharType="end"/>
      </w:r>
      <w:r w:rsidR="00E8286A">
        <w:rPr>
          <w:lang w:val="el-GR"/>
        </w:rPr>
        <w:t xml:space="preserve"> </w:t>
      </w:r>
      <w:r>
        <w:rPr>
          <w:lang w:val="el-GR"/>
        </w:rPr>
        <w:t xml:space="preserve">του Συστήματος Διαχείρισης και Ελέγχου </w:t>
      </w:r>
      <w:r w:rsidRPr="006F1D06">
        <w:rPr>
          <w:lang w:val="el-GR"/>
        </w:rPr>
        <w:t>των Δράσεων και Έργων του Ταμείου Ανάκαμψης και Ανθεκτικότητας</w:t>
      </w:r>
      <w:r>
        <w:rPr>
          <w:lang w:val="el-GR"/>
        </w:rPr>
        <w:t xml:space="preserve">. </w:t>
      </w:r>
    </w:p>
    <w:p w14:paraId="2784AEB7" w14:textId="77777777" w:rsidR="008338F0" w:rsidRPr="00603221" w:rsidRDefault="003355E7" w:rsidP="003A109E">
      <w:pPr>
        <w:pStyle w:val="Heading2"/>
        <w:rPr>
          <w:rFonts w:cs="Tahoma"/>
          <w:lang w:val="el-GR"/>
        </w:rPr>
      </w:pPr>
      <w:r w:rsidRPr="00603221">
        <w:rPr>
          <w:rFonts w:cs="Tahoma"/>
          <w:lang w:val="el-GR"/>
        </w:rPr>
        <w:tab/>
      </w:r>
      <w:bookmarkStart w:id="552" w:name="_Toc97194321"/>
      <w:bookmarkStart w:id="553" w:name="_Toc97194454"/>
      <w:bookmarkStart w:id="554" w:name="_Toc107309398"/>
      <w:r w:rsidRPr="00603221">
        <w:rPr>
          <w:rFonts w:cs="Tahoma"/>
          <w:lang w:val="el-GR"/>
        </w:rPr>
        <w:t>Υπεργολαβία</w:t>
      </w:r>
      <w:bookmarkEnd w:id="552"/>
      <w:bookmarkEnd w:id="553"/>
      <w:bookmarkEnd w:id="55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5DAF639A"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w:t>
      </w:r>
      <w:r w:rsidRPr="00603221">
        <w:rPr>
          <w:lang w:val="el-GR"/>
        </w:rPr>
        <w:lastRenderedPageBreak/>
        <w:t>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FF106B">
        <w:rPr>
          <w:i/>
          <w:iCs/>
          <w:color w:val="5B9BD5"/>
          <w:spacing w:val="5"/>
          <w:kern w:val="1"/>
          <w:lang w:val="el-GR"/>
        </w:rPr>
        <w:t>.</w:t>
      </w:r>
    </w:p>
    <w:p w14:paraId="5E5C4F0B" w14:textId="77777777" w:rsidR="005A3530" w:rsidRPr="00603221" w:rsidRDefault="005A3530">
      <w:pPr>
        <w:rPr>
          <w:b/>
          <w:bCs/>
          <w:lang w:val="el-GR"/>
        </w:rPr>
      </w:pPr>
    </w:p>
    <w:p w14:paraId="1651450C" w14:textId="0177F3BC"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7C1336">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7C1336">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Heading2"/>
        <w:rPr>
          <w:rFonts w:cs="Tahoma"/>
          <w:lang w:val="el-GR"/>
        </w:rPr>
      </w:pPr>
      <w:r w:rsidRPr="00603221">
        <w:rPr>
          <w:rFonts w:cs="Tahoma"/>
          <w:lang w:val="el-GR"/>
        </w:rPr>
        <w:tab/>
      </w:r>
      <w:bookmarkStart w:id="555" w:name="_Ref496607258"/>
      <w:bookmarkStart w:id="556" w:name="_Toc97194322"/>
      <w:bookmarkStart w:id="557" w:name="_Toc97194455"/>
      <w:bookmarkStart w:id="558" w:name="_Toc107309399"/>
      <w:r w:rsidRPr="00603221">
        <w:rPr>
          <w:rFonts w:cs="Tahoma"/>
          <w:lang w:val="el-GR"/>
        </w:rPr>
        <w:t>Τροποποίηση σύμβασης κατά τη διάρκειά της</w:t>
      </w:r>
      <w:bookmarkEnd w:id="555"/>
      <w:bookmarkEnd w:id="556"/>
      <w:bookmarkEnd w:id="557"/>
      <w:bookmarkEnd w:id="558"/>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6"/>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9215C4A" w14:textId="77777777" w:rsidR="00AF6AE6" w:rsidRPr="00603221" w:rsidRDefault="00AF6AE6" w:rsidP="00C87C2F">
      <w:pPr>
        <w:spacing w:line="276" w:lineRule="auto"/>
        <w:rPr>
          <w:lang w:val="el-GR"/>
        </w:rPr>
      </w:pPr>
    </w:p>
    <w:p w14:paraId="24ECFE43" w14:textId="77777777" w:rsidR="008338F0" w:rsidRPr="00603221" w:rsidRDefault="003355E7" w:rsidP="003A109E">
      <w:pPr>
        <w:pStyle w:val="Heading2"/>
        <w:rPr>
          <w:rFonts w:cs="Tahoma"/>
          <w:lang w:val="el-GR"/>
        </w:rPr>
      </w:pPr>
      <w:r w:rsidRPr="00603221">
        <w:rPr>
          <w:rFonts w:cs="Tahoma"/>
          <w:lang w:val="el-GR"/>
        </w:rPr>
        <w:tab/>
      </w:r>
      <w:bookmarkStart w:id="559" w:name="_Toc97194324"/>
      <w:bookmarkStart w:id="560" w:name="_Toc97194457"/>
      <w:bookmarkStart w:id="561" w:name="_Toc107309400"/>
      <w:r w:rsidRPr="00603221">
        <w:rPr>
          <w:rFonts w:cs="Tahoma"/>
          <w:lang w:val="el-GR"/>
        </w:rPr>
        <w:t>Δικαίωμα μονομερούς λύσης της σύμβασης</w:t>
      </w:r>
      <w:bookmarkEnd w:id="559"/>
      <w:bookmarkEnd w:id="560"/>
      <w:bookmarkEnd w:id="561"/>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FA4DBCD" w14:textId="77777777" w:rsidR="00FE0D21" w:rsidRPr="00276EDA" w:rsidRDefault="00FE0D21">
      <w:pPr>
        <w:rPr>
          <w:strike/>
          <w:lang w:val="el-GR"/>
        </w:rPr>
      </w:pPr>
      <w:r w:rsidRPr="00FE0D21">
        <w:rPr>
          <w:lang w:val="el-GR"/>
        </w:rPr>
        <w:t xml:space="preserve"> </w:t>
      </w:r>
    </w:p>
    <w:p w14:paraId="12910C8F" w14:textId="77777777" w:rsidR="009649DC" w:rsidRPr="00603221" w:rsidRDefault="009649DC" w:rsidP="00FE0D21">
      <w:pPr>
        <w:rPr>
          <w:b/>
          <w:bCs/>
          <w:lang w:val="el-GR"/>
        </w:rPr>
      </w:pPr>
    </w:p>
    <w:p w14:paraId="619B8F8E" w14:textId="77777777" w:rsidR="008338F0" w:rsidRPr="00603221" w:rsidRDefault="003355E7" w:rsidP="005D1B15">
      <w:pPr>
        <w:pStyle w:val="Heading1"/>
        <w:rPr>
          <w:rFonts w:cs="Tahoma"/>
          <w:sz w:val="22"/>
          <w:szCs w:val="22"/>
        </w:rPr>
      </w:pPr>
      <w:bookmarkStart w:id="562" w:name="_Toc97194458"/>
      <w:bookmarkStart w:id="563" w:name="_Toc107309401"/>
      <w:r w:rsidRPr="00603221">
        <w:rPr>
          <w:rFonts w:cs="Tahoma"/>
          <w:sz w:val="22"/>
          <w:szCs w:val="22"/>
        </w:rPr>
        <w:lastRenderedPageBreak/>
        <w:t>ΕΙΔΙΚΟΙ ΟΡΟΙ ΕΚΤΕΛΕΣΗΣ ΤΗΣ ΣΥΜΒΑΣΗΣ</w:t>
      </w:r>
      <w:bookmarkEnd w:id="562"/>
      <w:bookmarkEnd w:id="563"/>
      <w:r w:rsidRPr="00603221">
        <w:rPr>
          <w:rFonts w:cs="Tahoma"/>
          <w:sz w:val="22"/>
          <w:szCs w:val="22"/>
        </w:rPr>
        <w:t xml:space="preserve"> </w:t>
      </w:r>
    </w:p>
    <w:p w14:paraId="27DF30F9" w14:textId="77777777" w:rsidR="008338F0" w:rsidRPr="00603221" w:rsidRDefault="003355E7" w:rsidP="003A109E">
      <w:pPr>
        <w:pStyle w:val="Heading2"/>
        <w:rPr>
          <w:rFonts w:cs="Tahoma"/>
          <w:lang w:val="el-GR"/>
        </w:rPr>
      </w:pPr>
      <w:r w:rsidRPr="00603221">
        <w:rPr>
          <w:rFonts w:cs="Tahoma"/>
          <w:lang w:val="el-GR"/>
        </w:rPr>
        <w:tab/>
      </w:r>
      <w:bookmarkStart w:id="564" w:name="_Ref496607306"/>
      <w:bookmarkStart w:id="565" w:name="_Toc97194325"/>
      <w:bookmarkStart w:id="566" w:name="_Toc97194459"/>
      <w:bookmarkStart w:id="567" w:name="_Toc107309402"/>
      <w:r w:rsidRPr="00603221">
        <w:rPr>
          <w:rFonts w:cs="Tahoma"/>
          <w:lang w:val="el-GR"/>
        </w:rPr>
        <w:t>Τρόπος πληρωμής</w:t>
      </w:r>
      <w:bookmarkEnd w:id="564"/>
      <w:bookmarkEnd w:id="565"/>
      <w:bookmarkEnd w:id="566"/>
      <w:bookmarkEnd w:id="567"/>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tbl>
      <w:tblPr>
        <w:tblStyle w:val="TableGrid"/>
        <w:tblW w:w="9848" w:type="dxa"/>
        <w:tblLook w:val="04A0" w:firstRow="1" w:lastRow="0" w:firstColumn="1" w:lastColumn="0" w:noHBand="0" w:noVBand="1"/>
      </w:tblPr>
      <w:tblGrid>
        <w:gridCol w:w="497"/>
        <w:gridCol w:w="9351"/>
      </w:tblGrid>
      <w:tr w:rsidR="0061407B" w:rsidRPr="00986915" w14:paraId="672A2711" w14:textId="77777777" w:rsidTr="009D17BE">
        <w:trPr>
          <w:trHeight w:val="378"/>
        </w:trPr>
        <w:tc>
          <w:tcPr>
            <w:tcW w:w="497" w:type="dxa"/>
          </w:tcPr>
          <w:p w14:paraId="5D3F1826" w14:textId="77777777" w:rsidR="0061407B" w:rsidRPr="001E54F6" w:rsidRDefault="0061407B" w:rsidP="00FF106B">
            <w:pPr>
              <w:rPr>
                <w:b/>
                <w:lang w:val="el-GR"/>
              </w:rPr>
            </w:pPr>
            <w:r w:rsidRPr="001E54F6">
              <w:rPr>
                <w:b/>
                <w:lang w:val="el-GR"/>
              </w:rPr>
              <w:t>1)</w:t>
            </w:r>
          </w:p>
        </w:tc>
        <w:tc>
          <w:tcPr>
            <w:tcW w:w="9351" w:type="dxa"/>
          </w:tcPr>
          <w:p w14:paraId="588E539A" w14:textId="77777777" w:rsidR="0061407B" w:rsidRDefault="0061407B" w:rsidP="00FF106B">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61407B" w:rsidRPr="00986915" w14:paraId="6EF96BD4" w14:textId="77777777" w:rsidTr="00DD12CD">
        <w:trPr>
          <w:trHeight w:val="3779"/>
        </w:trPr>
        <w:tc>
          <w:tcPr>
            <w:tcW w:w="497" w:type="dxa"/>
          </w:tcPr>
          <w:p w14:paraId="57299523" w14:textId="77777777" w:rsidR="0061407B" w:rsidRPr="001E54F6" w:rsidRDefault="0061407B" w:rsidP="00FF106B">
            <w:pPr>
              <w:rPr>
                <w:b/>
                <w:lang w:val="el-GR"/>
              </w:rPr>
            </w:pPr>
            <w:r w:rsidRPr="001E54F6">
              <w:rPr>
                <w:b/>
                <w:lang w:val="el-GR"/>
              </w:rPr>
              <w:t>2)</w:t>
            </w:r>
          </w:p>
        </w:tc>
        <w:tc>
          <w:tcPr>
            <w:tcW w:w="9351" w:type="dxa"/>
          </w:tcPr>
          <w:p w14:paraId="714B3102" w14:textId="0D7B828E" w:rsidR="0061407B" w:rsidRDefault="0061407B" w:rsidP="00FF106B">
            <w:pPr>
              <w:pStyle w:val="ListParagraph"/>
              <w:numPr>
                <w:ilvl w:val="0"/>
                <w:numId w:val="136"/>
              </w:numPr>
              <w:spacing w:before="120"/>
              <w:rPr>
                <w:lang w:val="el-GR"/>
              </w:rPr>
            </w:pPr>
            <w:r w:rsidRPr="001E54F6">
              <w:rPr>
                <w:lang w:val="el-GR"/>
              </w:rPr>
              <w:t xml:space="preserve">Χορήγηση έντοκης προκαταβολής μέχρι </w:t>
            </w:r>
            <w:r w:rsidRPr="00A14322">
              <w:rPr>
                <w:b/>
                <w:bCs/>
                <w:lang w:val="el-GR"/>
              </w:rPr>
              <w:t xml:space="preserve">ποσοστού </w:t>
            </w:r>
            <w:r w:rsidR="005B2577" w:rsidRPr="00A14322">
              <w:rPr>
                <w:b/>
                <w:bCs/>
                <w:lang w:val="el-GR"/>
              </w:rPr>
              <w:t>πενή</w:t>
            </w:r>
            <w:r w:rsidR="00CB6685" w:rsidRPr="00A14322">
              <w:rPr>
                <w:b/>
                <w:bCs/>
                <w:lang w:val="el-GR"/>
              </w:rPr>
              <w:t xml:space="preserve">ντα </w:t>
            </w:r>
            <w:r w:rsidRPr="00A14322">
              <w:rPr>
                <w:b/>
                <w:bCs/>
                <w:lang w:val="el-GR"/>
              </w:rPr>
              <w:t>(</w:t>
            </w:r>
            <w:r w:rsidR="005B2577" w:rsidRPr="00A14322">
              <w:rPr>
                <w:b/>
                <w:bCs/>
                <w:lang w:val="el-GR"/>
              </w:rPr>
              <w:t>5</w:t>
            </w:r>
            <w:r w:rsidR="00CB6685" w:rsidRPr="00A14322">
              <w:rPr>
                <w:b/>
                <w:bCs/>
                <w:lang w:val="el-GR"/>
              </w:rPr>
              <w:t>0</w:t>
            </w:r>
            <w:r w:rsidRPr="00A14322">
              <w:rPr>
                <w:b/>
                <w:bCs/>
                <w:lang w:val="el-GR"/>
              </w:rPr>
              <w:t>%</w:t>
            </w:r>
            <w:r w:rsidRPr="00A14322">
              <w:rPr>
                <w:lang w:val="el-GR"/>
              </w:rPr>
              <w:t>)</w:t>
            </w:r>
            <w:r w:rsidRPr="001E54F6">
              <w:rPr>
                <w:lang w:val="el-GR"/>
              </w:rPr>
              <w:t xml:space="preserve"> </w:t>
            </w:r>
            <w:r>
              <w:rPr>
                <w:lang w:val="el-GR"/>
              </w:rPr>
              <w:t>του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7C1336">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6CA41D00" w14:textId="77777777" w:rsidR="0061407B" w:rsidRPr="001E54F6" w:rsidRDefault="0061407B" w:rsidP="00FF106B">
            <w:pPr>
              <w:pStyle w:val="ListParagraph"/>
              <w:numPr>
                <w:ilvl w:val="0"/>
                <w:numId w:val="136"/>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bl>
    <w:p w14:paraId="3181EC17" w14:textId="77777777" w:rsidR="0061407B" w:rsidRDefault="0061407B" w:rsidP="0068732F">
      <w:pPr>
        <w:tabs>
          <w:tab w:val="left" w:pos="426"/>
        </w:tabs>
        <w:ind w:left="426" w:hanging="426"/>
        <w:rPr>
          <w:lang w:val="el-GR"/>
        </w:rPr>
      </w:pPr>
    </w:p>
    <w:p w14:paraId="517C7CA7" w14:textId="5ED521E3"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128FFADA" w14:textId="32D3CA86" w:rsidR="00FD43F3" w:rsidRDefault="00FD43F3" w:rsidP="00FD43F3">
      <w:pPr>
        <w:rPr>
          <w:lang w:val="el-GR"/>
        </w:rPr>
      </w:pPr>
      <w:r w:rsidRPr="00603221">
        <w:rPr>
          <w:lang w:val="el-GR"/>
        </w:rPr>
        <w:t>α) Κράτηση 0,0</w:t>
      </w:r>
      <w:r>
        <w:rPr>
          <w:lang w:val="el-GR"/>
        </w:rPr>
        <w:t>7</w:t>
      </w:r>
      <w:r w:rsidRPr="00603221">
        <w:rPr>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Pr>
          <w:lang w:val="el-GR"/>
        </w:rPr>
        <w:t>υ</w:t>
      </w:r>
      <w:r w:rsidRPr="00603221">
        <w:rPr>
          <w:lang w:val="el-GR"/>
        </w:rPr>
        <w:t>πέρ της Ενιαίας Αρχής Δημοσίων Συμβάσεων</w:t>
      </w:r>
      <w:r>
        <w:rPr>
          <w:lang w:val="el-GR"/>
        </w:rPr>
        <w:t xml:space="preserve"> (</w:t>
      </w:r>
      <w:r w:rsidRPr="006B704A">
        <w:rPr>
          <w:lang w:val="el-GR"/>
        </w:rPr>
        <w:t>Ε.Α.ΔΗ.ΣΥ.)</w:t>
      </w:r>
      <w:r>
        <w:rPr>
          <w:lang w:val="el-GR"/>
        </w:rPr>
        <w:t xml:space="preserve"> </w:t>
      </w:r>
      <w:r w:rsidRPr="002D4EC7">
        <w:rPr>
          <w:lang w:val="el-GR"/>
        </w:rPr>
        <w:t xml:space="preserve">σύμφωνα με το άρθρο 4 παρ. 3 του ν. 4013/2011, ως αντικαταστάθηκε με το </w:t>
      </w:r>
      <w:proofErr w:type="spellStart"/>
      <w:r w:rsidRPr="002D4EC7">
        <w:rPr>
          <w:lang w:val="el-GR"/>
        </w:rPr>
        <w:t>αρ</w:t>
      </w:r>
      <w:proofErr w:type="spellEnd"/>
      <w:r w:rsidRPr="002D4EC7">
        <w:rPr>
          <w:lang w:val="el-GR"/>
        </w:rPr>
        <w:t>. 44 του ν. 4605/2019 (</w:t>
      </w:r>
      <w:proofErr w:type="spellStart"/>
      <w:r w:rsidRPr="002D4EC7">
        <w:rPr>
          <w:lang w:val="el-GR"/>
        </w:rPr>
        <w:t>σχετ</w:t>
      </w:r>
      <w:proofErr w:type="spellEnd"/>
      <w:r w:rsidRPr="002D4EC7">
        <w:rPr>
          <w:lang w:val="el-GR"/>
        </w:rPr>
        <w:t xml:space="preserve">. </w:t>
      </w:r>
      <w:proofErr w:type="spellStart"/>
      <w:r w:rsidRPr="002D4EC7">
        <w:rPr>
          <w:lang w:val="el-GR"/>
        </w:rPr>
        <w:t>πρβλ</w:t>
      </w:r>
      <w:proofErr w:type="spellEnd"/>
      <w:r w:rsidRPr="002D4EC7">
        <w:rPr>
          <w:lang w:val="el-GR"/>
        </w:rPr>
        <w:t xml:space="preserve">. </w:t>
      </w:r>
      <w:proofErr w:type="spellStart"/>
      <w:r w:rsidRPr="002D4EC7">
        <w:rPr>
          <w:lang w:val="el-GR"/>
        </w:rPr>
        <w:t>αρ</w:t>
      </w:r>
      <w:proofErr w:type="spellEnd"/>
      <w:r w:rsidRPr="002D4EC7">
        <w:rPr>
          <w:lang w:val="el-GR"/>
        </w:rPr>
        <w:t xml:space="preserve">. 235 παρ. 1 ν. 4610/2019), </w:t>
      </w:r>
      <w:r>
        <w:rPr>
          <w:lang w:val="el-GR"/>
        </w:rPr>
        <w:t xml:space="preserve">το οποίο </w:t>
      </w:r>
      <w:r w:rsidRPr="002D4EC7">
        <w:rPr>
          <w:lang w:val="el-GR"/>
        </w:rPr>
        <w:t>εξακολουθεί να ισχύει</w:t>
      </w:r>
      <w:r>
        <w:rPr>
          <w:lang w:val="el-GR"/>
        </w:rPr>
        <w:t xml:space="preserve"> μέχρι καταργήσεώς του σύμφωνα με </w:t>
      </w:r>
      <w:r w:rsidRPr="00A2508F">
        <w:rPr>
          <w:lang w:val="el-GR"/>
        </w:rPr>
        <w:t xml:space="preserve">τις μεταβατικές διατάξεις </w:t>
      </w:r>
      <w:r>
        <w:rPr>
          <w:lang w:val="el-GR"/>
        </w:rPr>
        <w:t xml:space="preserve">του </w:t>
      </w:r>
      <w:r w:rsidRPr="002D4EC7">
        <w:rPr>
          <w:lang w:val="el-GR"/>
        </w:rPr>
        <w:t>άρθρο</w:t>
      </w:r>
      <w:r>
        <w:rPr>
          <w:lang w:val="el-GR"/>
        </w:rPr>
        <w:t>υ</w:t>
      </w:r>
      <w:r w:rsidRPr="002D4EC7">
        <w:rPr>
          <w:lang w:val="el-GR"/>
        </w:rPr>
        <w:t xml:space="preserve"> 17</w:t>
      </w:r>
      <w:r>
        <w:rPr>
          <w:lang w:val="el-GR"/>
        </w:rPr>
        <w:t xml:space="preserve"> </w:t>
      </w:r>
      <w:r w:rsidRPr="002D4EC7">
        <w:rPr>
          <w:lang w:val="el-GR"/>
        </w:rPr>
        <w:t>του ν. 4912/2022</w:t>
      </w:r>
      <w:r>
        <w:rPr>
          <w:lang w:val="el-GR"/>
        </w:rPr>
        <w:t>.</w:t>
      </w:r>
    </w:p>
    <w:p w14:paraId="52B773EC" w14:textId="3EF46D8B" w:rsidR="00FD43F3" w:rsidRPr="00603221" w:rsidRDefault="00FD43F3" w:rsidP="00FD43F3">
      <w:pPr>
        <w:rPr>
          <w:lang w:val="el-GR"/>
        </w:rPr>
      </w:pPr>
      <w:r>
        <w:rPr>
          <w:lang w:val="el-GR"/>
        </w:rPr>
        <w:t>β</w:t>
      </w:r>
      <w:r w:rsidRPr="00603221">
        <w:rPr>
          <w:lang w:val="el-GR"/>
        </w:rPr>
        <w:t>)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r w:rsidRPr="002D4EC7">
        <w:rPr>
          <w:lang w:val="el-GR"/>
        </w:rPr>
        <w:t xml:space="preserve"> </w:t>
      </w:r>
      <w:r>
        <w:rPr>
          <w:lang w:val="el-GR"/>
        </w:rPr>
        <w:t>(</w:t>
      </w:r>
      <w:r w:rsidRPr="006B704A">
        <w:rPr>
          <w:lang w:val="el-GR"/>
        </w:rPr>
        <w:t>Ε.Α.ΔΗ.ΣΥ.)</w:t>
      </w:r>
      <w:r>
        <w:rPr>
          <w:lang w:val="el-GR"/>
        </w:rPr>
        <w:t xml:space="preserve"> (πρώην ΑΕΠΠ άρθρο </w:t>
      </w:r>
      <w:r w:rsidRPr="00603221">
        <w:rPr>
          <w:lang w:val="el-GR"/>
        </w:rPr>
        <w:t>3 του ν. 4</w:t>
      </w:r>
      <w:r>
        <w:rPr>
          <w:lang w:val="el-GR"/>
        </w:rPr>
        <w:t>912</w:t>
      </w:r>
      <w:r w:rsidRPr="00603221">
        <w:rPr>
          <w:lang w:val="el-GR"/>
        </w:rPr>
        <w:t>/20</w:t>
      </w:r>
      <w:r>
        <w:rPr>
          <w:lang w:val="el-GR"/>
        </w:rPr>
        <w:t>22</w:t>
      </w:r>
      <w:r w:rsidRPr="00603221">
        <w:rPr>
          <w:lang w:val="el-GR"/>
        </w:rPr>
        <w:t>)</w:t>
      </w:r>
      <w:r>
        <w:rPr>
          <w:lang w:val="el-GR"/>
        </w:rPr>
        <w:t xml:space="preserve"> σύμφωνα με το άρθρο 350 του Ν. 4412/16 το οποίο εξακολουθεί να ισχύει μέχρι καταργήσεώς του σύμφωνα με </w:t>
      </w:r>
      <w:r w:rsidRPr="00A2508F">
        <w:rPr>
          <w:lang w:val="el-GR"/>
        </w:rPr>
        <w:t xml:space="preserve">τις μεταβατικές διατάξεις </w:t>
      </w:r>
      <w:r>
        <w:rPr>
          <w:lang w:val="el-GR"/>
        </w:rPr>
        <w:t xml:space="preserve">του </w:t>
      </w:r>
      <w:r w:rsidRPr="002D4EC7">
        <w:rPr>
          <w:lang w:val="el-GR"/>
        </w:rPr>
        <w:t>άρθρο</w:t>
      </w:r>
      <w:r>
        <w:rPr>
          <w:lang w:val="el-GR"/>
        </w:rPr>
        <w:t>υ</w:t>
      </w:r>
      <w:r w:rsidRPr="002D4EC7">
        <w:rPr>
          <w:lang w:val="el-GR"/>
        </w:rPr>
        <w:t xml:space="preserve"> 17</w:t>
      </w:r>
      <w:r>
        <w:rPr>
          <w:lang w:val="el-GR"/>
        </w:rPr>
        <w:t xml:space="preserve"> </w:t>
      </w:r>
      <w:r w:rsidRPr="002D4EC7">
        <w:rPr>
          <w:lang w:val="el-GR"/>
        </w:rPr>
        <w:t>του ν. 4912/2022</w:t>
      </w:r>
      <w:r>
        <w:rPr>
          <w:lang w:val="el-GR"/>
        </w:rPr>
        <w:t>.</w:t>
      </w:r>
    </w:p>
    <w:p w14:paraId="020D4908" w14:textId="77777777" w:rsidR="00FD43F3" w:rsidRPr="00603221" w:rsidRDefault="00FD43F3" w:rsidP="00FD43F3">
      <w:pPr>
        <w:rPr>
          <w:lang w:val="el-GR"/>
        </w:rPr>
      </w:pPr>
    </w:p>
    <w:p w14:paraId="2827AB60" w14:textId="233BC64C" w:rsidR="008338F0" w:rsidRPr="00685FDF" w:rsidRDefault="00FD43F3">
      <w:pPr>
        <w:rPr>
          <w:lang w:val="el-GR"/>
        </w:rPr>
      </w:pPr>
      <w:r>
        <w:rPr>
          <w:lang w:val="el-GR"/>
        </w:rPr>
        <w:lastRenderedPageBreak/>
        <w:t>γ</w:t>
      </w:r>
      <w:r w:rsidR="003355E7" w:rsidRPr="00685FDF">
        <w:rPr>
          <w:lang w:val="el-GR"/>
        </w:rPr>
        <w:t xml:space="preserve">)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Heading2"/>
        <w:rPr>
          <w:rFonts w:cs="Tahoma"/>
          <w:lang w:val="el-GR"/>
        </w:rPr>
      </w:pPr>
      <w:r w:rsidRPr="00603221">
        <w:rPr>
          <w:rFonts w:cs="Tahoma"/>
          <w:lang w:val="el-GR"/>
        </w:rPr>
        <w:tab/>
      </w:r>
      <w:bookmarkStart w:id="568" w:name="_Ref496607484"/>
      <w:bookmarkStart w:id="569" w:name="_Toc97194326"/>
      <w:bookmarkStart w:id="570" w:name="_Toc97194460"/>
      <w:bookmarkStart w:id="571" w:name="_Toc107309403"/>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568"/>
      <w:bookmarkEnd w:id="569"/>
      <w:bookmarkEnd w:id="570"/>
      <w:bookmarkEnd w:id="571"/>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41F22099" w14:textId="54F096DB" w:rsidR="004B6F85" w:rsidRDefault="004B6F85">
      <w:pPr>
        <w:suppressAutoHyphens w:val="0"/>
        <w:autoSpaceDE w:val="0"/>
        <w:spacing w:after="0"/>
        <w:rPr>
          <w:rFonts w:eastAsia="SimSun"/>
          <w:lang w:val="el-GR"/>
        </w:rPr>
      </w:pPr>
    </w:p>
    <w:p w14:paraId="5F582406" w14:textId="5AE394ED" w:rsidR="004B6F85" w:rsidRPr="006F1D06" w:rsidRDefault="004B6F85" w:rsidP="004B6F85">
      <w:pPr>
        <w:suppressAutoHyphens w:val="0"/>
        <w:autoSpaceDE w:val="0"/>
        <w:rPr>
          <w:b/>
          <w:bCs/>
          <w:u w:val="single"/>
          <w:lang w:val="el-GR"/>
        </w:rPr>
      </w:pPr>
      <w:r w:rsidRPr="006F1D06">
        <w:rPr>
          <w:b/>
          <w:bCs/>
          <w:u w:val="single"/>
          <w:lang w:val="el-GR"/>
        </w:rPr>
        <w:t xml:space="preserve">5.2.2 </w:t>
      </w:r>
      <w:r w:rsidR="00662D23">
        <w:rPr>
          <w:b/>
          <w:bCs/>
          <w:u w:val="single"/>
          <w:lang w:val="el-GR"/>
        </w:rPr>
        <w:t xml:space="preserve">Υλικά </w:t>
      </w:r>
      <w:r w:rsidRPr="006F1D06">
        <w:rPr>
          <w:b/>
          <w:bCs/>
          <w:u w:val="single"/>
          <w:lang w:val="el-GR"/>
        </w:rPr>
        <w:t xml:space="preserve"> </w:t>
      </w:r>
    </w:p>
    <w:p w14:paraId="536AE51A" w14:textId="6A40309B" w:rsidR="004B6F85" w:rsidRPr="006F1D06" w:rsidRDefault="004B6F85" w:rsidP="004B6F85">
      <w:pPr>
        <w:suppressAutoHyphens w:val="0"/>
        <w:autoSpaceDE w:val="0"/>
        <w:rPr>
          <w:lang w:val="el-GR"/>
        </w:rPr>
      </w:pPr>
      <w:r w:rsidRPr="006F1D06">
        <w:rPr>
          <w:lang w:val="el-GR"/>
        </w:rPr>
        <w:t>Αν η Προμήθεια</w:t>
      </w:r>
      <w:r w:rsidR="00662D23">
        <w:rPr>
          <w:lang w:val="el-GR"/>
        </w:rPr>
        <w:t xml:space="preserve"> υλικών</w:t>
      </w:r>
      <w:r w:rsidRPr="006F1D06">
        <w:rPr>
          <w:lang w:val="el-GR"/>
        </w:rPr>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6F1D06">
        <w:rPr>
          <w:lang w:val="el-GR"/>
        </w:rPr>
        <w:t>παραδοθέντων</w:t>
      </w:r>
      <w:proofErr w:type="spellEnd"/>
      <w:r w:rsidRPr="006F1D06">
        <w:rPr>
          <w:lang w:val="el-GR"/>
        </w:rPr>
        <w:t>, χωρίς ΦΠΑ.</w:t>
      </w:r>
    </w:p>
    <w:p w14:paraId="46E3F800" w14:textId="77777777" w:rsidR="004B6F85" w:rsidRPr="006F1D06" w:rsidRDefault="004B6F85" w:rsidP="004B6F85">
      <w:pPr>
        <w:suppressAutoHyphens w:val="0"/>
        <w:autoSpaceDE w:val="0"/>
        <w:rPr>
          <w:lang w:val="el-GR"/>
        </w:rPr>
      </w:pPr>
      <w:r w:rsidRPr="006F1D06">
        <w:rPr>
          <w:lang w:val="el-GR"/>
        </w:rPr>
        <w:lastRenderedPageBreak/>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32AE04DF" w14:textId="77777777" w:rsidR="004B6F85" w:rsidRPr="006F1D06" w:rsidRDefault="004B6F85" w:rsidP="004B6F85">
      <w:pPr>
        <w:suppressAutoHyphens w:val="0"/>
        <w:autoSpaceDE w:val="0"/>
        <w:rPr>
          <w:lang w:val="el-GR"/>
        </w:rPr>
      </w:pPr>
      <w:r w:rsidRPr="006F1D06">
        <w:rPr>
          <w:lang w:val="el-GR"/>
        </w:rPr>
        <w:t xml:space="preserve">Το παραπάνω πρόστιμο υπολογίζεται επί της συμβατικής αξίας των εκπρόθεσμα </w:t>
      </w:r>
      <w:proofErr w:type="spellStart"/>
      <w:r w:rsidRPr="006F1D06">
        <w:rPr>
          <w:lang w:val="el-GR"/>
        </w:rPr>
        <w:t>παραδοθέντων</w:t>
      </w:r>
      <w:proofErr w:type="spellEnd"/>
      <w:r w:rsidRPr="006F1D06">
        <w:rPr>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58FDB5ED" w14:textId="77777777" w:rsidR="004B6F85" w:rsidRPr="006F1D06" w:rsidRDefault="004B6F85" w:rsidP="004B6F85">
      <w:pPr>
        <w:suppressAutoHyphens w:val="0"/>
        <w:autoSpaceDE w:val="0"/>
        <w:rPr>
          <w:lang w:val="el-GR"/>
        </w:rPr>
      </w:pPr>
      <w:r w:rsidRPr="006F1D06">
        <w:rPr>
          <w:lang w:val="el-GR"/>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6F1D06">
        <w:rPr>
          <w:lang w:val="el-GR"/>
        </w:rPr>
        <w:t>αποφαινομένου</w:t>
      </w:r>
      <w:proofErr w:type="spellEnd"/>
      <w:r w:rsidRPr="006F1D06">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183939EA" w14:textId="77777777" w:rsidR="004B6F85" w:rsidRPr="006F1D06" w:rsidRDefault="004B6F85" w:rsidP="004B6F85">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666F804D" w14:textId="77777777" w:rsidR="004B6F85" w:rsidRPr="006F1D06" w:rsidRDefault="004B6F85" w:rsidP="004B6F85">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5E99EFF3" w14:textId="77777777" w:rsidR="004B6F85" w:rsidRPr="006F1D06" w:rsidRDefault="004B6F85" w:rsidP="004B6F85">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52971F48" w14:textId="77777777" w:rsidR="004B6F85" w:rsidRPr="006F1D06" w:rsidRDefault="004B6F85" w:rsidP="004B6F85">
      <w:pPr>
        <w:suppressAutoHyphens w:val="0"/>
        <w:autoSpaceDE w:val="0"/>
        <w:rPr>
          <w:b/>
          <w:bCs/>
          <w:u w:val="single"/>
          <w:lang w:val="el-GR"/>
        </w:rPr>
      </w:pPr>
      <w:r w:rsidRPr="006F1D06">
        <w:rPr>
          <w:b/>
          <w:bCs/>
          <w:u w:val="single"/>
          <w:lang w:val="el-GR"/>
        </w:rPr>
        <w:t xml:space="preserve">5.2.3 Υπηρεσίες </w:t>
      </w:r>
    </w:p>
    <w:p w14:paraId="0A97FD7A" w14:textId="77777777" w:rsidR="004B6F85" w:rsidRPr="006F1D06" w:rsidRDefault="004B6F85" w:rsidP="004B6F85">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03E3EF84" w14:textId="77777777" w:rsidR="004B6F85" w:rsidRPr="006F1D06" w:rsidRDefault="004B6F85" w:rsidP="004B6F85">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A684549" w14:textId="77777777" w:rsidR="004B6F85" w:rsidRPr="006F1D06" w:rsidRDefault="004B6F85" w:rsidP="004B6F85">
      <w:pPr>
        <w:suppressAutoHyphens w:val="0"/>
        <w:autoSpaceDE w:val="0"/>
        <w:rPr>
          <w:lang w:val="el-GR"/>
        </w:rPr>
      </w:pPr>
      <w:r w:rsidRPr="006F1D06">
        <w:rPr>
          <w:lang w:val="el-GR"/>
        </w:rPr>
        <w:t>Οι ποινικές ρήτρες υπολογίζονται ως εξής:</w:t>
      </w:r>
    </w:p>
    <w:p w14:paraId="6D36F368" w14:textId="77777777" w:rsidR="004B6F85" w:rsidRPr="006F1D06" w:rsidRDefault="004B6F85" w:rsidP="004B6F85">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024E094" w14:textId="77777777" w:rsidR="004B6F85" w:rsidRPr="006F1D06" w:rsidRDefault="004B6F85" w:rsidP="004B6F85">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1C87B16" w14:textId="77777777" w:rsidR="004B6F85" w:rsidRPr="006F1D06" w:rsidRDefault="004B6F85" w:rsidP="004B6F85">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326D56F" w14:textId="77777777" w:rsidR="004B6F85" w:rsidRPr="006F1D06" w:rsidRDefault="004B6F85" w:rsidP="004B6F85">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53D6C004" w14:textId="77777777" w:rsidR="004B6F85" w:rsidRPr="006F1D06" w:rsidRDefault="004B6F85" w:rsidP="004B6F85">
      <w:pPr>
        <w:suppressAutoHyphens w:val="0"/>
        <w:autoSpaceDE w:val="0"/>
        <w:rPr>
          <w:lang w:val="el-GR"/>
        </w:rPr>
      </w:pPr>
      <w:r w:rsidRPr="006F1D06">
        <w:rPr>
          <w:lang w:val="el-GR"/>
        </w:rPr>
        <w:lastRenderedPageBreak/>
        <w:t>Η επιβολή ποινικών ρητρών δεν στερεί από την αναθέτουσα αρχή το δικαίωμα να κηρύξει τον ανάδοχο έκπτωτο.</w:t>
      </w:r>
    </w:p>
    <w:p w14:paraId="62C269D0" w14:textId="77777777" w:rsidR="004B6F85" w:rsidRDefault="004B6F85">
      <w:pPr>
        <w:suppressAutoHyphens w:val="0"/>
        <w:autoSpaceDE w:val="0"/>
        <w:spacing w:after="0"/>
        <w:rPr>
          <w:rFonts w:eastAsia="SimSun"/>
          <w:lang w:val="el-GR"/>
        </w:rPr>
      </w:pPr>
    </w:p>
    <w:p w14:paraId="7D09FE5B" w14:textId="77777777" w:rsidR="008338F0" w:rsidRPr="00603221" w:rsidRDefault="003355E7" w:rsidP="003A109E">
      <w:pPr>
        <w:pStyle w:val="Heading2"/>
        <w:rPr>
          <w:rFonts w:cs="Tahoma"/>
          <w:lang w:val="el-GR"/>
        </w:rPr>
      </w:pPr>
      <w:bookmarkStart w:id="572" w:name="_Toc105492206"/>
      <w:bookmarkStart w:id="573" w:name="_Toc105492207"/>
      <w:bookmarkStart w:id="574" w:name="_Toc105492208"/>
      <w:bookmarkStart w:id="575" w:name="_Toc105492209"/>
      <w:bookmarkStart w:id="576" w:name="_Toc105492210"/>
      <w:bookmarkStart w:id="577" w:name="_Toc105492211"/>
      <w:bookmarkStart w:id="578" w:name="_Toc105492212"/>
      <w:bookmarkStart w:id="579" w:name="_Toc105492213"/>
      <w:bookmarkStart w:id="580" w:name="_Toc105492214"/>
      <w:bookmarkEnd w:id="572"/>
      <w:bookmarkEnd w:id="573"/>
      <w:bookmarkEnd w:id="574"/>
      <w:bookmarkEnd w:id="575"/>
      <w:bookmarkEnd w:id="576"/>
      <w:bookmarkEnd w:id="577"/>
      <w:bookmarkEnd w:id="578"/>
      <w:bookmarkEnd w:id="579"/>
      <w:bookmarkEnd w:id="580"/>
      <w:r w:rsidRPr="00603221">
        <w:rPr>
          <w:rFonts w:cs="Tahoma"/>
          <w:lang w:val="el-GR"/>
        </w:rPr>
        <w:tab/>
      </w:r>
      <w:bookmarkStart w:id="581" w:name="_Ref55324340"/>
      <w:bookmarkStart w:id="582" w:name="_Toc97194327"/>
      <w:bookmarkStart w:id="583" w:name="_Toc97194461"/>
      <w:bookmarkStart w:id="584" w:name="_Toc107309404"/>
      <w:r w:rsidRPr="00603221">
        <w:rPr>
          <w:rFonts w:cs="Tahoma"/>
          <w:lang w:val="el-GR"/>
        </w:rPr>
        <w:t>Διοικητικές προσφυγές κατά τη διαδικασία εκτέλεσης</w:t>
      </w:r>
      <w:bookmarkEnd w:id="581"/>
      <w:bookmarkEnd w:id="582"/>
      <w:bookmarkEnd w:id="583"/>
      <w:bookmarkEnd w:id="584"/>
      <w:r w:rsidRPr="00603221">
        <w:rPr>
          <w:rFonts w:cs="Tahoma"/>
          <w:lang w:val="el-GR"/>
        </w:rPr>
        <w:t xml:space="preserve"> </w:t>
      </w:r>
    </w:p>
    <w:p w14:paraId="036FE66B" w14:textId="434947BF"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7C133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Heading2"/>
        <w:rPr>
          <w:rFonts w:cs="Tahoma"/>
          <w:b w:val="0"/>
          <w:lang w:val="el-GR"/>
        </w:rPr>
      </w:pPr>
      <w:bookmarkStart w:id="585" w:name="_Toc13748951"/>
      <w:r w:rsidRPr="00F82A8D">
        <w:rPr>
          <w:rFonts w:cs="Tahoma"/>
          <w:lang w:val="el-GR"/>
        </w:rPr>
        <w:tab/>
      </w:r>
      <w:bookmarkStart w:id="586" w:name="_Toc97194328"/>
      <w:bookmarkStart w:id="587" w:name="_Toc97194462"/>
      <w:bookmarkStart w:id="588" w:name="_Toc107309405"/>
      <w:r w:rsidRPr="00F82A8D">
        <w:rPr>
          <w:rFonts w:cs="Tahoma"/>
          <w:lang w:val="el-GR"/>
        </w:rPr>
        <w:t>Δικαστική επίλυση διαφορών</w:t>
      </w:r>
      <w:bookmarkEnd w:id="585"/>
      <w:bookmarkEnd w:id="586"/>
      <w:bookmarkEnd w:id="587"/>
      <w:bookmarkEnd w:id="588"/>
    </w:p>
    <w:p w14:paraId="114104F6" w14:textId="0621CCFD"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17"/>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7C1336">
        <w:rPr>
          <w:lang w:val="el-GR"/>
        </w:rPr>
        <w:t>5.2</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Heading1"/>
        <w:rPr>
          <w:rFonts w:cs="Tahoma"/>
          <w:szCs w:val="22"/>
        </w:rPr>
      </w:pPr>
      <w:bookmarkStart w:id="594" w:name="_Ref75870221"/>
      <w:bookmarkStart w:id="595" w:name="_Toc97194463"/>
      <w:bookmarkStart w:id="596" w:name="_Toc107309406"/>
      <w:r w:rsidRPr="00BB5BD6">
        <w:rPr>
          <w:rFonts w:cs="Tahoma"/>
          <w:szCs w:val="22"/>
        </w:rPr>
        <w:lastRenderedPageBreak/>
        <w:t xml:space="preserve">ΧΡΟΝΟΣ ΚΑΙ ΤΡΟΠΟΣ </w:t>
      </w:r>
      <w:r w:rsidR="003355E7" w:rsidRPr="00603221">
        <w:rPr>
          <w:rFonts w:cs="Tahoma"/>
          <w:szCs w:val="22"/>
        </w:rPr>
        <w:t>ΕΚΤΕΛΕΣΗΣ</w:t>
      </w:r>
      <w:bookmarkEnd w:id="594"/>
      <w:bookmarkEnd w:id="595"/>
      <w:bookmarkEnd w:id="596"/>
      <w:r w:rsidR="003355E7" w:rsidRPr="00603221">
        <w:rPr>
          <w:rFonts w:cs="Tahoma"/>
          <w:szCs w:val="22"/>
        </w:rPr>
        <w:t xml:space="preserve"> </w:t>
      </w:r>
    </w:p>
    <w:p w14:paraId="77208E1F" w14:textId="77777777" w:rsidR="008338F0" w:rsidRPr="00603221" w:rsidRDefault="003355E7" w:rsidP="003A109E">
      <w:pPr>
        <w:pStyle w:val="Heading2"/>
        <w:rPr>
          <w:rFonts w:cs="Tahoma"/>
          <w:lang w:val="el-GR"/>
        </w:rPr>
      </w:pPr>
      <w:r w:rsidRPr="00603221">
        <w:rPr>
          <w:rFonts w:cs="Tahoma"/>
          <w:lang w:val="el-GR"/>
        </w:rPr>
        <w:tab/>
      </w:r>
      <w:bookmarkStart w:id="597" w:name="_Ref63782029"/>
      <w:bookmarkStart w:id="598" w:name="_Toc97194329"/>
      <w:bookmarkStart w:id="599" w:name="_Toc97194464"/>
      <w:bookmarkStart w:id="600" w:name="_Toc107309407"/>
      <w:r w:rsidRPr="00603221">
        <w:rPr>
          <w:rFonts w:cs="Tahoma"/>
          <w:lang w:val="el-GR"/>
        </w:rPr>
        <w:t>Παρακολούθηση της σύμβασης</w:t>
      </w:r>
      <w:bookmarkEnd w:id="597"/>
      <w:bookmarkEnd w:id="598"/>
      <w:bookmarkEnd w:id="599"/>
      <w:bookmarkEnd w:id="600"/>
      <w:r w:rsidRPr="00603221">
        <w:rPr>
          <w:rFonts w:cs="Tahoma"/>
          <w:lang w:val="el-GR"/>
        </w:rPr>
        <w:t xml:space="preserve"> </w:t>
      </w:r>
    </w:p>
    <w:p w14:paraId="36F9268F" w14:textId="0FE8DA08" w:rsidR="00CE12C7" w:rsidRDefault="00512083">
      <w:pPr>
        <w:rPr>
          <w:lang w:val="el-GR"/>
        </w:rPr>
      </w:pPr>
      <w:r w:rsidRPr="00512083">
        <w:rPr>
          <w:lang w:val="el-GR"/>
        </w:rPr>
        <w:t xml:space="preserve">6.1.1. </w:t>
      </w:r>
      <w:bookmarkStart w:id="60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39A6D110"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FB62FB">
        <w:rPr>
          <w:lang w:val="el-GR"/>
        </w:rPr>
        <w:t xml:space="preserve">και Παραλαβής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601"/>
    <w:p w14:paraId="1E69F45B" w14:textId="77777777" w:rsidR="008338F0" w:rsidRPr="00603221" w:rsidRDefault="003355E7" w:rsidP="003A109E">
      <w:pPr>
        <w:pStyle w:val="Heading2"/>
        <w:rPr>
          <w:rFonts w:cs="Tahoma"/>
          <w:lang w:val="el-GR"/>
        </w:rPr>
      </w:pPr>
      <w:r w:rsidRPr="00603221">
        <w:rPr>
          <w:rFonts w:cs="Tahoma"/>
          <w:lang w:val="el-GR"/>
        </w:rPr>
        <w:tab/>
      </w:r>
      <w:bookmarkStart w:id="602" w:name="_Toc97194330"/>
      <w:bookmarkStart w:id="603" w:name="_Toc97194465"/>
      <w:bookmarkStart w:id="604" w:name="_Toc107309408"/>
      <w:r w:rsidRPr="00603221">
        <w:rPr>
          <w:rFonts w:cs="Tahoma"/>
          <w:lang w:val="el-GR"/>
        </w:rPr>
        <w:t>Διάρκεια σύμβασης</w:t>
      </w:r>
      <w:bookmarkEnd w:id="602"/>
      <w:bookmarkEnd w:id="603"/>
      <w:bookmarkEnd w:id="604"/>
      <w:r w:rsidRPr="00603221">
        <w:rPr>
          <w:rFonts w:cs="Tahoma"/>
          <w:lang w:val="el-GR"/>
        </w:rPr>
        <w:t xml:space="preserve"> </w:t>
      </w:r>
    </w:p>
    <w:p w14:paraId="61D003E7" w14:textId="77EF6345"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C31DCA">
        <w:rPr>
          <w:lang w:val="el-GR"/>
        </w:rPr>
        <w:t>ορίζεται σε</w:t>
      </w:r>
      <w:r w:rsidR="0061407B" w:rsidRPr="009D17BE">
        <w:rPr>
          <w:lang w:val="el-GR"/>
        </w:rPr>
        <w:t xml:space="preserve"> </w:t>
      </w:r>
      <w:r w:rsidR="0038315F" w:rsidRPr="009D17BE">
        <w:rPr>
          <w:b/>
          <w:bCs/>
          <w:lang w:val="el-GR"/>
        </w:rPr>
        <w:t>5</w:t>
      </w:r>
      <w:r w:rsidR="008702D8" w:rsidRPr="009D17BE">
        <w:rPr>
          <w:b/>
          <w:bCs/>
          <w:lang w:val="el-GR"/>
        </w:rPr>
        <w:t xml:space="preserve"> μήνες</w:t>
      </w:r>
      <w:r w:rsidR="008702D8" w:rsidRPr="00C31DCA">
        <w:rPr>
          <w:lang w:val="el-GR"/>
        </w:rPr>
        <w:t xml:space="preserve"> και</w:t>
      </w:r>
      <w:r w:rsidR="0029613C" w:rsidRPr="00C31DCA">
        <w:rPr>
          <w:lang w:val="el-GR"/>
        </w:rPr>
        <w:t xml:space="preserve"> </w:t>
      </w:r>
      <w:r w:rsidR="008702D8" w:rsidRPr="00C31DCA">
        <w:rPr>
          <w:lang w:val="el-GR"/>
        </w:rPr>
        <w:t>νοείται το χρονι</w:t>
      </w:r>
      <w:r w:rsidR="008702D8" w:rsidRPr="00C31DCA">
        <w:rPr>
          <w:lang w:val="el-GR"/>
        </w:rPr>
        <w:softHyphen/>
        <w:t>κό διάστημα από την ημερομηνία υπογραφής της σύμβασης</w:t>
      </w:r>
      <w:r w:rsidR="00E1337D" w:rsidRPr="00C31DCA">
        <w:rPr>
          <w:lang w:val="el-GR"/>
        </w:rPr>
        <w:t xml:space="preserve"> </w:t>
      </w:r>
      <w:r w:rsidR="008702D8" w:rsidRPr="00C31DCA">
        <w:rPr>
          <w:lang w:val="el-GR"/>
        </w:rPr>
        <w:t>έως την υποβολή του τελευταίου</w:t>
      </w:r>
      <w:r w:rsidR="008702D8" w:rsidRPr="00603221">
        <w:rPr>
          <w:lang w:val="el-GR"/>
        </w:rPr>
        <w:t xml:space="preserve">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7C1336"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2C4B4D0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7C1336">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A109E">
      <w:pPr>
        <w:pStyle w:val="Heading2"/>
        <w:rPr>
          <w:rFonts w:cs="Tahoma"/>
          <w:lang w:val="el-GR"/>
        </w:rPr>
      </w:pPr>
      <w:r w:rsidRPr="00603221">
        <w:rPr>
          <w:rFonts w:cs="Tahoma"/>
          <w:lang w:val="el-GR"/>
        </w:rPr>
        <w:tab/>
      </w:r>
      <w:bookmarkStart w:id="605" w:name="_Ref40954198"/>
      <w:bookmarkStart w:id="606" w:name="_Ref55381059"/>
      <w:bookmarkStart w:id="607" w:name="_Toc97194331"/>
      <w:bookmarkStart w:id="608" w:name="_Toc97194466"/>
      <w:bookmarkStart w:id="609" w:name="_Toc107309409"/>
      <w:r w:rsidRPr="00603221">
        <w:rPr>
          <w:rFonts w:cs="Tahoma"/>
          <w:lang w:val="el-GR"/>
        </w:rPr>
        <w:t>Παραλαβή του αντικειμένου της σύμβασης</w:t>
      </w:r>
      <w:bookmarkEnd w:id="605"/>
      <w:bookmarkEnd w:id="606"/>
      <w:bookmarkEnd w:id="607"/>
      <w:bookmarkEnd w:id="608"/>
      <w:bookmarkEnd w:id="609"/>
      <w:r w:rsidRPr="00603221">
        <w:rPr>
          <w:rFonts w:cs="Tahoma"/>
          <w:lang w:val="el-GR"/>
        </w:rPr>
        <w:t xml:space="preserve"> </w:t>
      </w:r>
    </w:p>
    <w:p w14:paraId="5938F746" w14:textId="626F9E88" w:rsidR="00FB62FB" w:rsidRPr="00D57165" w:rsidRDefault="00B8528C" w:rsidP="00FB62FB">
      <w:pPr>
        <w:rPr>
          <w:lang w:val="el-GR"/>
        </w:rPr>
      </w:pPr>
      <w:bookmarkStart w:id="610" w:name="_Hlk520910148"/>
      <w:r w:rsidRPr="00252398">
        <w:rPr>
          <w:b/>
          <w:lang w:val="el-GR"/>
        </w:rPr>
        <w:t>6.3.1</w:t>
      </w:r>
      <w:r w:rsidRPr="00C00860">
        <w:rPr>
          <w:lang w:val="el-GR"/>
        </w:rPr>
        <w:t xml:space="preserve"> </w:t>
      </w:r>
      <w:r w:rsidR="00FB62FB" w:rsidRPr="00867653">
        <w:t>H</w:t>
      </w:r>
      <w:r w:rsidR="00FB62FB" w:rsidRPr="00D57165">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w:t>
      </w:r>
      <w:r w:rsidR="00FB62FB">
        <w:rPr>
          <w:lang w:val="el-GR"/>
        </w:rPr>
        <w:t>, παρ.</w:t>
      </w:r>
      <w:r w:rsidR="00FB62FB" w:rsidRPr="00D57165">
        <w:rPr>
          <w:lang w:val="el-GR"/>
        </w:rPr>
        <w:t xml:space="preserve"> </w:t>
      </w:r>
      <w:r w:rsidR="00756EF6">
        <w:rPr>
          <w:lang w:val="el-GR"/>
        </w:rPr>
        <w:fldChar w:fldCharType="begin"/>
      </w:r>
      <w:r w:rsidR="00756EF6">
        <w:rPr>
          <w:lang w:val="el-GR"/>
        </w:rPr>
        <w:instrText xml:space="preserve"> REF _Ref104367427 \r \h </w:instrText>
      </w:r>
      <w:r w:rsidR="00756EF6">
        <w:rPr>
          <w:lang w:val="el-GR"/>
        </w:rPr>
      </w:r>
      <w:r w:rsidR="00756EF6">
        <w:rPr>
          <w:lang w:val="el-GR"/>
        </w:rPr>
        <w:fldChar w:fldCharType="separate"/>
      </w:r>
      <w:r w:rsidR="007C1336">
        <w:rPr>
          <w:lang w:val="el-GR"/>
        </w:rPr>
        <w:t>7.2.6</w:t>
      </w:r>
      <w:r w:rsidR="00756EF6">
        <w:rPr>
          <w:lang w:val="el-GR"/>
        </w:rPr>
        <w:fldChar w:fldCharType="end"/>
      </w:r>
      <w:r w:rsidR="00FB62FB" w:rsidRPr="00D57165">
        <w:rPr>
          <w:lang w:val="el-GR"/>
        </w:rPr>
        <w:t xml:space="preserve"> της παρούσας</w:t>
      </w:r>
      <w:r w:rsidR="00756EF6">
        <w:rPr>
          <w:lang w:val="el-GR"/>
        </w:rPr>
        <w:t>,</w:t>
      </w:r>
      <w:r w:rsidR="00FB62FB" w:rsidRPr="00D57165">
        <w:rPr>
          <w:lang w:val="el-GR"/>
        </w:rPr>
        <w:t xml:space="preserve"> όπου περιγράφεται ο Χρόνος Υποβολής και η Διαδικασία Οριστικοποίησης Παραδοτέων ανά φάση υλοποίησης καθώς και το χρονοδιάγραμμα παράδοσης.</w:t>
      </w:r>
    </w:p>
    <w:p w14:paraId="531FBE3B" w14:textId="77777777" w:rsidR="00FB62FB" w:rsidRPr="00D57165" w:rsidRDefault="00FB62FB" w:rsidP="00FD43F3">
      <w:pPr>
        <w:rPr>
          <w:lang w:val="el-GR"/>
        </w:rPr>
      </w:pPr>
      <w:r w:rsidRPr="00D57165">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0611ACAB" w14:textId="0D0A77DA" w:rsidR="00B8528C" w:rsidRDefault="00B8528C" w:rsidP="00FB62FB">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7A2EC48B" w14:textId="77777777" w:rsidR="00FB62FB" w:rsidRPr="00D57165" w:rsidRDefault="00FB62FB" w:rsidP="00FB62FB">
      <w:pPr>
        <w:rPr>
          <w:b/>
          <w:bCs/>
          <w:lang w:val="el-GR"/>
        </w:rPr>
      </w:pPr>
      <w:r w:rsidRPr="00D57165">
        <w:rPr>
          <w:b/>
          <w:bCs/>
          <w:lang w:val="el-GR"/>
        </w:rPr>
        <w:t xml:space="preserve">Παραλαβή υλικών </w:t>
      </w:r>
    </w:p>
    <w:p w14:paraId="6F371296" w14:textId="77777777" w:rsidR="00FB62FB" w:rsidRPr="00D57165" w:rsidRDefault="00FB62FB" w:rsidP="00FB62FB">
      <w:pPr>
        <w:rPr>
          <w:lang w:val="el-GR"/>
        </w:rPr>
      </w:pPr>
      <w:r w:rsidRPr="00D57165">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2ED0FBB4" w14:textId="77777777" w:rsidR="00FB62FB" w:rsidRPr="00D57165" w:rsidRDefault="00FB62FB" w:rsidP="00FB62FB">
      <w:pPr>
        <w:rPr>
          <w:lang w:val="el-GR"/>
        </w:rPr>
      </w:pPr>
      <w:r w:rsidRPr="00D57165">
        <w:rPr>
          <w:lang w:val="el-GR"/>
        </w:rPr>
        <w:t>Το κόστος της διενέργειας των ελέγχων βαρύνει τον ανάδοχο.</w:t>
      </w:r>
    </w:p>
    <w:p w14:paraId="225501EF" w14:textId="77777777" w:rsidR="00FB62FB" w:rsidRPr="00D57165" w:rsidRDefault="00FB62FB" w:rsidP="00FB62FB">
      <w:pPr>
        <w:rPr>
          <w:lang w:val="el-GR"/>
        </w:rPr>
      </w:pPr>
      <w:r w:rsidRPr="00D57165">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3237E3A0" w14:textId="77777777" w:rsidR="00FB62FB" w:rsidRPr="00D57165" w:rsidRDefault="00FB62FB" w:rsidP="00FB62FB">
      <w:pPr>
        <w:rPr>
          <w:lang w:val="el-GR"/>
        </w:rPr>
      </w:pPr>
      <w:r w:rsidRPr="00D57165">
        <w:rPr>
          <w:lang w:val="el-GR"/>
        </w:rPr>
        <w:t xml:space="preserve">Υλικά που απορρίφθηκαν ή κρίθηκαν </w:t>
      </w:r>
      <w:proofErr w:type="spellStart"/>
      <w:r w:rsidRPr="00D57165">
        <w:rPr>
          <w:lang w:val="el-GR"/>
        </w:rPr>
        <w:t>παραληπτέα</w:t>
      </w:r>
      <w:proofErr w:type="spellEnd"/>
      <w:r w:rsidRPr="00D57165">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252434A3" w14:textId="77777777" w:rsidR="00FB62FB" w:rsidRPr="00D57165" w:rsidRDefault="00FB62FB" w:rsidP="00FB62FB">
      <w:pPr>
        <w:rPr>
          <w:lang w:val="el-GR"/>
        </w:rPr>
      </w:pPr>
      <w:r w:rsidRPr="00D57165">
        <w:rPr>
          <w:lang w:val="el-GR"/>
        </w:rPr>
        <w:t xml:space="preserve">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w:t>
      </w:r>
      <w:proofErr w:type="spellStart"/>
      <w:r w:rsidRPr="00D57165">
        <w:rPr>
          <w:lang w:val="el-GR"/>
        </w:rPr>
        <w:t>κατ΄εφεση</w:t>
      </w:r>
      <w:proofErr w:type="spellEnd"/>
      <w:r w:rsidRPr="00D57165">
        <w:rPr>
          <w:lang w:val="el-GR"/>
        </w:rPr>
        <w:t xml:space="preserve"> των οικείων </w:t>
      </w:r>
      <w:proofErr w:type="spellStart"/>
      <w:r w:rsidRPr="00D57165">
        <w:rPr>
          <w:lang w:val="el-GR"/>
        </w:rPr>
        <w:t>αντιδειγμάτων</w:t>
      </w:r>
      <w:proofErr w:type="spellEnd"/>
      <w:r w:rsidRPr="00D57165">
        <w:rPr>
          <w:lang w:val="el-GR"/>
        </w:rPr>
        <w:t>,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79041DF0" w14:textId="77777777" w:rsidR="00FB62FB" w:rsidRPr="00D57165" w:rsidRDefault="00FB62FB" w:rsidP="00FB62FB">
      <w:pPr>
        <w:rPr>
          <w:lang w:val="el-GR"/>
        </w:rPr>
      </w:pPr>
      <w:r w:rsidRPr="00D57165">
        <w:rPr>
          <w:lang w:val="el-GR"/>
        </w:rPr>
        <w:t>Το αποτέλεσμα  της κατ’ έφεση εξέτασης είναι υποχρεωτικό και τελεσίδικο και για τα δύο μέρη.</w:t>
      </w:r>
    </w:p>
    <w:p w14:paraId="2DFD8064" w14:textId="77777777" w:rsidR="00FB62FB" w:rsidRPr="00D57165" w:rsidRDefault="00FB62FB" w:rsidP="00FB62FB">
      <w:pPr>
        <w:rPr>
          <w:lang w:val="el-GR"/>
        </w:rPr>
      </w:pPr>
      <w:r w:rsidRPr="00D57165">
        <w:rPr>
          <w:lang w:val="el-GR"/>
        </w:rPr>
        <w:t>Ο ανάδοχος δεν μπορεί να ζητήσει παραπομπή σε δευτεροβάθμια επιτροπή παραλαβής μετά τα αποτελέσματα της κατ’ έφεση εξέτασης.</w:t>
      </w:r>
    </w:p>
    <w:p w14:paraId="71334E12" w14:textId="04B936A1" w:rsidR="00FB62FB" w:rsidRPr="00D57165" w:rsidRDefault="00FB62FB" w:rsidP="00FB62FB">
      <w:pPr>
        <w:rPr>
          <w:i/>
          <w:iCs/>
          <w:color w:val="5B9BD5"/>
          <w:spacing w:val="5"/>
          <w:kern w:val="1"/>
          <w:lang w:val="el-GR"/>
        </w:rPr>
      </w:pPr>
      <w:r w:rsidRPr="00D57165">
        <w:rPr>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w:t>
      </w:r>
      <w:proofErr w:type="spellStart"/>
      <w:r w:rsidRPr="00D57165">
        <w:rPr>
          <w:lang w:val="el-GR"/>
        </w:rPr>
        <w:t>Ι</w:t>
      </w:r>
      <w:r>
        <w:rPr>
          <w:lang w:val="el-GR"/>
        </w:rPr>
        <w:t>,παρ</w:t>
      </w:r>
      <w:proofErr w:type="spellEnd"/>
      <w:r>
        <w:rPr>
          <w:lang w:val="el-GR"/>
        </w:rPr>
        <w:t>.</w:t>
      </w:r>
      <w:r w:rsidRPr="006F04E7">
        <w:rPr>
          <w:lang w:val="el-GR"/>
        </w:rPr>
        <w:t xml:space="preserve"> </w:t>
      </w:r>
      <w:r>
        <w:rPr>
          <w:lang w:val="el-GR"/>
        </w:rPr>
        <w:fldChar w:fldCharType="begin"/>
      </w:r>
      <w:r>
        <w:rPr>
          <w:lang w:val="el-GR"/>
        </w:rPr>
        <w:instrText xml:space="preserve"> REF _Ref104297947 \r \h </w:instrText>
      </w:r>
      <w:r>
        <w:rPr>
          <w:lang w:val="el-GR"/>
        </w:rPr>
      </w:r>
      <w:r>
        <w:rPr>
          <w:lang w:val="el-GR"/>
        </w:rPr>
        <w:fldChar w:fldCharType="separate"/>
      </w:r>
      <w:r w:rsidR="007C1336">
        <w:rPr>
          <w:b/>
          <w:bCs/>
          <w:lang w:val="el-GR"/>
        </w:rPr>
        <w:t>Σφάλμα! Το αρχείο προέλευσης της αναφοράς δεν βρέθηκε.</w:t>
      </w:r>
      <w:r>
        <w:rPr>
          <w:lang w:val="el-GR"/>
        </w:rPr>
        <w:fldChar w:fldCharType="end"/>
      </w:r>
      <w:r w:rsidR="00756EF6">
        <w:rPr>
          <w:lang w:val="el-GR"/>
        </w:rPr>
        <w:t xml:space="preserve"> </w:t>
      </w:r>
      <w:r w:rsidRPr="00D57165">
        <w:rPr>
          <w:lang w:val="el-GR"/>
        </w:rPr>
        <w:t xml:space="preserve">της παρούσας. </w:t>
      </w:r>
    </w:p>
    <w:p w14:paraId="58470F42" w14:textId="77777777" w:rsidR="00FB62FB" w:rsidRPr="00D57165" w:rsidRDefault="00FB62FB" w:rsidP="00FB62FB">
      <w:pPr>
        <w:rPr>
          <w:lang w:val="el-GR"/>
        </w:rPr>
      </w:pPr>
      <w:r w:rsidRPr="00D57165">
        <w:rPr>
          <w:lang w:val="el-GR"/>
        </w:rPr>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w:t>
      </w:r>
      <w:proofErr w:type="spellStart"/>
      <w:r w:rsidRPr="00D57165">
        <w:rPr>
          <w:lang w:val="el-GR"/>
        </w:rPr>
        <w:t>συντελέσθηκε</w:t>
      </w:r>
      <w:proofErr w:type="spellEnd"/>
      <w:r w:rsidRPr="00D57165">
        <w:rPr>
          <w:lang w:val="el-GR"/>
        </w:rPr>
        <w:t xml:space="preserve"> αυτοδίκαια, με κάθε επιφύλαξη των δικαιωμάτων του Δημοσίου και εκδίδεται προς τούτο σχετική απόφαση του αρμοδίου </w:t>
      </w:r>
      <w:proofErr w:type="spellStart"/>
      <w:r w:rsidRPr="00D57165">
        <w:rPr>
          <w:lang w:val="el-GR"/>
        </w:rPr>
        <w:t>αποφαινομένου</w:t>
      </w:r>
      <w:proofErr w:type="spellEnd"/>
      <w:r w:rsidRPr="00D57165">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39214798" w14:textId="51C58BD8" w:rsidR="00FB62FB" w:rsidRDefault="00FB62FB" w:rsidP="00FB62FB">
      <w:pPr>
        <w:rPr>
          <w:lang w:val="el-GR"/>
        </w:rPr>
      </w:pPr>
      <w:r w:rsidRPr="00D57165">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w:t>
      </w:r>
      <w:proofErr w:type="spellStart"/>
      <w:r w:rsidRPr="00D57165">
        <w:rPr>
          <w:lang w:val="el-GR"/>
        </w:rPr>
        <w:t>αποφαινομένου</w:t>
      </w:r>
      <w:proofErr w:type="spellEnd"/>
      <w:r w:rsidRPr="00D57165">
        <w:rPr>
          <w:lang w:val="el-GR"/>
        </w:rPr>
        <w:t xml:space="preserve">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D57165">
        <w:rPr>
          <w:lang w:val="el-GR"/>
        </w:rPr>
        <w:t>προβλεπομένων</w:t>
      </w:r>
      <w:proofErr w:type="spellEnd"/>
      <w:r w:rsidRPr="00D57165">
        <w:rPr>
          <w:lang w:val="el-GR"/>
        </w:rPr>
        <w:t xml:space="preserve"> από τη σύμβαση ελέγχων και τη σύνταξη των σχετικών πρωτοκόλλων.</w:t>
      </w:r>
    </w:p>
    <w:p w14:paraId="7552180B" w14:textId="77777777" w:rsidR="00FB62FB" w:rsidRPr="00D57165" w:rsidRDefault="00FB62FB" w:rsidP="00FB62FB">
      <w:pPr>
        <w:rPr>
          <w:b/>
          <w:bCs/>
          <w:u w:val="single"/>
          <w:lang w:val="el-GR"/>
        </w:rPr>
      </w:pPr>
      <w:r w:rsidRPr="00D57165">
        <w:rPr>
          <w:b/>
          <w:bCs/>
          <w:u w:val="single"/>
          <w:lang w:val="el-GR"/>
        </w:rPr>
        <w:t xml:space="preserve">Παραλαβή Υπηρεσιών </w:t>
      </w:r>
    </w:p>
    <w:p w14:paraId="69715E45" w14:textId="77777777" w:rsidR="00FB62FB" w:rsidRPr="00D57165" w:rsidRDefault="00FB62FB" w:rsidP="00FB62FB">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w:t>
      </w:r>
      <w:r w:rsidRPr="00D57165">
        <w:rPr>
          <w:lang w:val="el-GR"/>
        </w:rPr>
        <w:lastRenderedPageBreak/>
        <w:t xml:space="preserve">εφόσον καλύπτονται οι απαιτήσεις της σύμβασης χωρίς έγκριση ή απόφαση του </w:t>
      </w:r>
      <w:proofErr w:type="spellStart"/>
      <w:r w:rsidRPr="00D57165">
        <w:rPr>
          <w:lang w:val="el-GR"/>
        </w:rPr>
        <w:t>αποφαινομένου</w:t>
      </w:r>
      <w:proofErr w:type="spellEnd"/>
      <w:r w:rsidRPr="00D57165">
        <w:rPr>
          <w:lang w:val="el-GR"/>
        </w:rPr>
        <w:t xml:space="preserve"> οργάνου, β) είτε εισηγείται για την παραλαβή με παρατηρήσεις ή την απόρριψη των </w:t>
      </w:r>
      <w:proofErr w:type="spellStart"/>
      <w:r w:rsidRPr="00D57165">
        <w:rPr>
          <w:lang w:val="el-GR"/>
        </w:rPr>
        <w:t>παρεχομένων</w:t>
      </w:r>
      <w:proofErr w:type="spellEnd"/>
      <w:r w:rsidRPr="00D57165">
        <w:rPr>
          <w:lang w:val="el-GR"/>
        </w:rPr>
        <w:t xml:space="preserve"> υπηρεσιών ή παραδοτέων, σύμφωνα με τις παραγράφους κατωτέρω δύο παραγράφους. Τα ανωτέρω εφαρμόζονται και σε τμηματικές παραλαβές. </w:t>
      </w:r>
    </w:p>
    <w:p w14:paraId="3D3A7C12" w14:textId="77777777" w:rsidR="00FB62FB" w:rsidRPr="00D57165" w:rsidRDefault="00FB62FB" w:rsidP="00FB62FB">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07B693D0" w14:textId="77777777" w:rsidR="00FB62FB" w:rsidRPr="00D57165" w:rsidRDefault="00FB62FB" w:rsidP="00FB62FB">
      <w:pPr>
        <w:rPr>
          <w:lang w:val="el-GR"/>
        </w:rPr>
      </w:pPr>
      <w:r w:rsidRPr="00D57165">
        <w:rPr>
          <w:lang w:val="el-GR"/>
        </w:rPr>
        <w:t xml:space="preserve">2) Για την εφαρμογή της προηγούμενης παραγράφου ορίζονται τα ακόλουθα: </w:t>
      </w:r>
    </w:p>
    <w:p w14:paraId="02513ACE" w14:textId="77777777" w:rsidR="00FB62FB" w:rsidRPr="00D57165" w:rsidRDefault="00FB62FB" w:rsidP="00FB62FB">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14992B5" w14:textId="77777777" w:rsidR="00FB62FB" w:rsidRPr="00D57165" w:rsidRDefault="00FB62FB" w:rsidP="00FB62FB">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7E8DE120" w14:textId="77777777" w:rsidR="00FB62FB" w:rsidRPr="00D57165" w:rsidRDefault="00FB62FB" w:rsidP="00FB62FB">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24028261" w14:textId="77777777" w:rsidR="00FB62FB" w:rsidRPr="00D57165" w:rsidRDefault="00FB62FB" w:rsidP="00FB62FB">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D57165">
        <w:rPr>
          <w:lang w:val="el-GR"/>
        </w:rPr>
        <w:t>αποφαινομένου</w:t>
      </w:r>
      <w:proofErr w:type="spellEnd"/>
      <w:r w:rsidRPr="00D57165">
        <w:rPr>
          <w:lang w:val="el-GR"/>
        </w:rPr>
        <w:t xml:space="preserve">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D57165">
        <w:rPr>
          <w:lang w:val="el-GR"/>
        </w:rPr>
        <w:t>προβλεπομένων</w:t>
      </w:r>
      <w:proofErr w:type="spellEnd"/>
      <w:r w:rsidRPr="00D57165">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610"/>
    <w:p w14:paraId="775CD989" w14:textId="77777777" w:rsidR="008338F0" w:rsidRPr="00603221" w:rsidRDefault="003355E7" w:rsidP="003A109E">
      <w:pPr>
        <w:pStyle w:val="Heading2"/>
        <w:rPr>
          <w:rFonts w:cs="Tahoma"/>
          <w:lang w:val="el-GR"/>
        </w:rPr>
      </w:pPr>
      <w:r w:rsidRPr="00603221">
        <w:rPr>
          <w:rFonts w:cs="Tahoma"/>
          <w:lang w:val="el-GR"/>
        </w:rPr>
        <w:tab/>
      </w:r>
      <w:bookmarkStart w:id="611" w:name="_Ref496625354"/>
      <w:bookmarkStart w:id="612" w:name="_Toc97194332"/>
      <w:bookmarkStart w:id="613" w:name="_Toc97194467"/>
      <w:bookmarkStart w:id="614" w:name="_Toc107309410"/>
      <w:r w:rsidRPr="00603221">
        <w:rPr>
          <w:rFonts w:cs="Tahoma"/>
          <w:lang w:val="el-GR"/>
        </w:rPr>
        <w:t>Απόρριψη παραδοτέων – Αντικατάσταση</w:t>
      </w:r>
      <w:bookmarkEnd w:id="611"/>
      <w:bookmarkEnd w:id="612"/>
      <w:bookmarkEnd w:id="613"/>
      <w:bookmarkEnd w:id="614"/>
      <w:r w:rsidRPr="00603221">
        <w:rPr>
          <w:rFonts w:cs="Tahoma"/>
          <w:lang w:val="el-GR"/>
        </w:rPr>
        <w:t xml:space="preserve"> </w:t>
      </w:r>
    </w:p>
    <w:p w14:paraId="40124ED0" w14:textId="6BFF85FC"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7C1336">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6FC8518" w14:textId="77777777" w:rsidR="00662D23" w:rsidRPr="006F1D06" w:rsidRDefault="00662D23" w:rsidP="00662D23">
      <w:pPr>
        <w:rPr>
          <w:rFonts w:eastAsia="SimSun"/>
          <w:b/>
          <w:bCs/>
          <w:u w:val="single"/>
          <w:lang w:val="el-GR"/>
        </w:rPr>
      </w:pPr>
      <w:bookmarkStart w:id="615" w:name="_Toc74566947"/>
      <w:bookmarkStart w:id="616" w:name="_Toc74566948"/>
      <w:bookmarkStart w:id="617" w:name="_Toc74566949"/>
      <w:bookmarkStart w:id="618" w:name="_Toc74566950"/>
      <w:bookmarkStart w:id="619" w:name="_Toc74566951"/>
      <w:bookmarkEnd w:id="615"/>
      <w:bookmarkEnd w:id="616"/>
      <w:bookmarkEnd w:id="617"/>
      <w:bookmarkEnd w:id="618"/>
      <w:bookmarkEnd w:id="619"/>
      <w:r w:rsidRPr="006F1D06">
        <w:rPr>
          <w:rFonts w:eastAsia="SimSun"/>
          <w:b/>
          <w:bCs/>
          <w:u w:val="single"/>
          <w:lang w:val="el-GR"/>
        </w:rPr>
        <w:t xml:space="preserve">Υλικά </w:t>
      </w:r>
    </w:p>
    <w:p w14:paraId="308AC97A" w14:textId="77777777" w:rsidR="00662D23" w:rsidRPr="006F1D06" w:rsidRDefault="00662D23" w:rsidP="00662D23">
      <w:pPr>
        <w:rPr>
          <w:rFonts w:eastAsia="SimSun"/>
          <w:lang w:val="el-GR"/>
        </w:rPr>
      </w:pPr>
      <w:r w:rsidRPr="006F1D06">
        <w:rPr>
          <w:rFonts w:eastAsia="SimSun"/>
          <w:lang w:val="el-GR"/>
        </w:rPr>
        <w:t xml:space="preserve">Σε περίπτωση οριστικής απόρριψης ολόκληρης ή μέρους της συμβατικής ποσότητας των υλικών, με απόφαση του </w:t>
      </w:r>
      <w:proofErr w:type="spellStart"/>
      <w:r w:rsidRPr="006F1D06">
        <w:rPr>
          <w:rFonts w:eastAsia="SimSun"/>
          <w:lang w:val="el-GR"/>
        </w:rPr>
        <w:t>αποφαινομένου</w:t>
      </w:r>
      <w:proofErr w:type="spellEnd"/>
      <w:r w:rsidRPr="006F1D06">
        <w:rPr>
          <w:rFonts w:eastAsia="SimSun"/>
          <w:lang w:val="el-GR"/>
        </w:rPr>
        <w:t xml:space="preserve"> οργάνου ύστερα από γνωμοδότηση του αρμόδιου οργάνου, μπορεί να </w:t>
      </w:r>
      <w:r w:rsidRPr="006F1D06">
        <w:rPr>
          <w:rFonts w:eastAsia="SimSun"/>
          <w:lang w:val="el-GR"/>
        </w:rPr>
        <w:lastRenderedPageBreak/>
        <w:t>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7602C67" w14:textId="77777777" w:rsidR="00662D23" w:rsidRPr="006F1D06" w:rsidRDefault="00662D23" w:rsidP="00662D23">
      <w:pPr>
        <w:rPr>
          <w:rFonts w:eastAsia="SimSun"/>
          <w:lang w:val="el-GR"/>
        </w:rPr>
      </w:pPr>
      <w:r w:rsidRPr="006F1D06">
        <w:rPr>
          <w:rFonts w:eastAsia="SimSun"/>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6F1D06">
        <w:rPr>
          <w:rFonts w:eastAsia="SimSun"/>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F945884" w14:textId="77777777" w:rsidR="00662D23" w:rsidRPr="006F1D06" w:rsidRDefault="00662D23" w:rsidP="00662D23">
      <w:pPr>
        <w:rPr>
          <w:rFonts w:eastAsia="SimSun"/>
          <w:lang w:val="el-GR"/>
        </w:rPr>
      </w:pPr>
      <w:r w:rsidRPr="006F1D06">
        <w:rPr>
          <w:rFonts w:eastAsia="SimSun"/>
          <w:lang w:val="el-GR"/>
        </w:rPr>
        <w:t>Η επιστροφή των υλικών που απορρίφθηκαν γίνεται σύμφωνα με τα προβλεπόμενα στις παρ. 2 και 3  του άρθρου 213 του ν. 4412/2016.</w:t>
      </w:r>
    </w:p>
    <w:p w14:paraId="1914856A" w14:textId="77777777" w:rsidR="00662D23" w:rsidRPr="006F1D06" w:rsidRDefault="00662D23" w:rsidP="00662D23">
      <w:pPr>
        <w:rPr>
          <w:rFonts w:eastAsia="SimSun"/>
          <w:b/>
          <w:bCs/>
          <w:lang w:val="el-GR"/>
        </w:rPr>
      </w:pPr>
    </w:p>
    <w:p w14:paraId="434EF598" w14:textId="77777777" w:rsidR="00662D23" w:rsidRPr="006F1D06" w:rsidRDefault="00662D23" w:rsidP="00662D23">
      <w:pPr>
        <w:rPr>
          <w:b/>
          <w:bCs/>
          <w:lang w:val="el-GR"/>
        </w:rPr>
      </w:pPr>
      <w:r w:rsidRPr="006F1D06">
        <w:rPr>
          <w:b/>
          <w:bCs/>
          <w:lang w:val="el-GR"/>
        </w:rPr>
        <w:t xml:space="preserve">Συνοδευτικές Υπηρεσίες /Παραδοτέα </w:t>
      </w:r>
    </w:p>
    <w:p w14:paraId="4730AA00" w14:textId="77777777" w:rsidR="00662D23" w:rsidRPr="006F1D06" w:rsidRDefault="00662D23" w:rsidP="00662D23">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30F69D6A" w14:textId="77777777" w:rsidR="00662D23" w:rsidRPr="006F1D06" w:rsidRDefault="00662D23" w:rsidP="00662D23">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EA32CF2" w14:textId="77777777" w:rsidR="008338F0" w:rsidRPr="00603221" w:rsidRDefault="008338F0">
      <w:pPr>
        <w:rPr>
          <w:i/>
          <w:iCs/>
          <w:color w:val="5B9BD5"/>
          <w:spacing w:val="5"/>
          <w:kern w:val="1"/>
          <w:lang w:val="el-GR"/>
        </w:rPr>
      </w:pPr>
    </w:p>
    <w:p w14:paraId="4500152F" w14:textId="7B396B31" w:rsidR="008338F0" w:rsidRPr="00603221" w:rsidRDefault="003355E7" w:rsidP="003329FF">
      <w:pPr>
        <w:pStyle w:val="Heading1"/>
        <w:numPr>
          <w:ilvl w:val="0"/>
          <w:numId w:val="0"/>
        </w:numPr>
        <w:ind w:left="432" w:hanging="432"/>
        <w:rPr>
          <w:lang w:val="el-GR"/>
        </w:rPr>
      </w:pPr>
      <w:bookmarkStart w:id="620" w:name="_Toc97194469"/>
      <w:bookmarkStart w:id="621" w:name="_Toc107309411"/>
      <w:r w:rsidRPr="00603221">
        <w:rPr>
          <w:lang w:val="el-GR"/>
        </w:rPr>
        <w:lastRenderedPageBreak/>
        <w:t>ΠΑΡΑΡΤΗΜΑΤΑ</w:t>
      </w:r>
      <w:bookmarkEnd w:id="620"/>
      <w:bookmarkEnd w:id="621"/>
    </w:p>
    <w:p w14:paraId="2F397AAD" w14:textId="77777777" w:rsidR="008338F0" w:rsidRPr="00603221" w:rsidRDefault="003355E7" w:rsidP="003329FF">
      <w:pPr>
        <w:pStyle w:val="Heading2"/>
        <w:numPr>
          <w:ilvl w:val="0"/>
          <w:numId w:val="0"/>
        </w:numPr>
        <w:tabs>
          <w:tab w:val="clear" w:pos="567"/>
        </w:tabs>
        <w:rPr>
          <w:rFonts w:cs="Tahoma"/>
          <w:lang w:val="el-GR"/>
        </w:rPr>
      </w:pPr>
      <w:bookmarkStart w:id="622" w:name="_Ref496625830"/>
      <w:bookmarkStart w:id="623" w:name="_Toc97194334"/>
      <w:bookmarkStart w:id="624" w:name="_Toc97194470"/>
      <w:bookmarkStart w:id="625" w:name="_Toc107309412"/>
      <w:bookmarkStart w:id="626" w:name="_Ref496625399"/>
      <w:r w:rsidRPr="00603221">
        <w:rPr>
          <w:rFonts w:cs="Tahoma"/>
          <w:lang w:val="el-GR"/>
        </w:rPr>
        <w:t>ΠΑΡΑΡΤΗΜΑ Ι – Αναλυτική Περιγραφή Φυσικού και Οικονομικού Αντικειμένου της Σύμβασης</w:t>
      </w:r>
      <w:bookmarkEnd w:id="622"/>
      <w:bookmarkEnd w:id="623"/>
      <w:bookmarkEnd w:id="624"/>
      <w:bookmarkEnd w:id="625"/>
      <w:r w:rsidRPr="00603221">
        <w:rPr>
          <w:rFonts w:cs="Tahoma"/>
          <w:lang w:val="el-GR"/>
        </w:rPr>
        <w:t xml:space="preserve"> </w:t>
      </w:r>
      <w:bookmarkEnd w:id="626"/>
    </w:p>
    <w:p w14:paraId="40306800" w14:textId="77777777" w:rsidR="008338F0" w:rsidRPr="00EF2204" w:rsidRDefault="00A22261" w:rsidP="00CD2A7F">
      <w:pPr>
        <w:pStyle w:val="Heading3"/>
        <w:numPr>
          <w:ilvl w:val="0"/>
          <w:numId w:val="65"/>
        </w:numPr>
        <w:rPr>
          <w:lang w:val="el-GR"/>
        </w:rPr>
      </w:pPr>
      <w:bookmarkStart w:id="627" w:name="_Toc103257376"/>
      <w:bookmarkStart w:id="628" w:name="_Toc103275121"/>
      <w:bookmarkStart w:id="629" w:name="_Toc103277349"/>
      <w:bookmarkStart w:id="630" w:name="_Toc103279556"/>
      <w:bookmarkStart w:id="631" w:name="_Toc103281737"/>
      <w:bookmarkStart w:id="632" w:name="_Toc103282803"/>
      <w:bookmarkStart w:id="633" w:name="_Toc103947797"/>
      <w:bookmarkStart w:id="634" w:name="_Toc104281390"/>
      <w:bookmarkStart w:id="635" w:name="_Toc104308528"/>
      <w:bookmarkStart w:id="636" w:name="_Toc97194335"/>
      <w:bookmarkStart w:id="637" w:name="_Toc97194471"/>
      <w:bookmarkStart w:id="638" w:name="_Ref97199257"/>
      <w:bookmarkStart w:id="639" w:name="_Ref103281945"/>
      <w:bookmarkStart w:id="640" w:name="_Ref103281946"/>
      <w:bookmarkStart w:id="641" w:name="_Ref103281947"/>
      <w:bookmarkStart w:id="642" w:name="_Toc107309413"/>
      <w:bookmarkEnd w:id="627"/>
      <w:bookmarkEnd w:id="628"/>
      <w:bookmarkEnd w:id="629"/>
      <w:bookmarkEnd w:id="630"/>
      <w:bookmarkEnd w:id="631"/>
      <w:bookmarkEnd w:id="632"/>
      <w:bookmarkEnd w:id="633"/>
      <w:bookmarkEnd w:id="634"/>
      <w:bookmarkEnd w:id="635"/>
      <w:r w:rsidRPr="00EF2204">
        <w:rPr>
          <w:lang w:val="el-GR"/>
        </w:rPr>
        <w:t>Π</w:t>
      </w:r>
      <w:r>
        <w:rPr>
          <w:lang w:val="el-GR"/>
        </w:rPr>
        <w:t>εριβάλλον της Σύμβασης</w:t>
      </w:r>
      <w:bookmarkEnd w:id="636"/>
      <w:bookmarkEnd w:id="637"/>
      <w:bookmarkEnd w:id="638"/>
      <w:bookmarkEnd w:id="639"/>
      <w:bookmarkEnd w:id="640"/>
      <w:bookmarkEnd w:id="641"/>
      <w:bookmarkEnd w:id="642"/>
    </w:p>
    <w:p w14:paraId="132D9764" w14:textId="77777777" w:rsidR="004D1C23" w:rsidRPr="00EF2204" w:rsidRDefault="004D1C23" w:rsidP="00CD2A7F">
      <w:pPr>
        <w:pStyle w:val="Heading4"/>
        <w:numPr>
          <w:ilvl w:val="1"/>
          <w:numId w:val="25"/>
        </w:numPr>
        <w:tabs>
          <w:tab w:val="left" w:pos="993"/>
        </w:tabs>
        <w:rPr>
          <w:rFonts w:eastAsia="SimSun" w:cs="Tahoma"/>
          <w:szCs w:val="22"/>
          <w:lang w:val="el-GR"/>
        </w:rPr>
      </w:pPr>
      <w:bookmarkStart w:id="643" w:name="_Toc103257378"/>
      <w:bookmarkStart w:id="644" w:name="_Toc103275123"/>
      <w:bookmarkStart w:id="645" w:name="_Toc103277351"/>
      <w:bookmarkStart w:id="646" w:name="_Toc103279558"/>
      <w:bookmarkStart w:id="647" w:name="_Toc103281739"/>
      <w:bookmarkStart w:id="648" w:name="_Toc103282805"/>
      <w:bookmarkStart w:id="649" w:name="_Toc103947799"/>
      <w:bookmarkStart w:id="650" w:name="_Toc104281392"/>
      <w:bookmarkStart w:id="651" w:name="_Toc104308530"/>
      <w:bookmarkStart w:id="652" w:name="_Toc516836612"/>
      <w:bookmarkStart w:id="653" w:name="_Toc45706959"/>
      <w:bookmarkStart w:id="654" w:name="_Toc46478230"/>
      <w:bookmarkStart w:id="655" w:name="_Toc97194336"/>
      <w:bookmarkStart w:id="656" w:name="_Toc107309414"/>
      <w:bookmarkEnd w:id="643"/>
      <w:bookmarkEnd w:id="644"/>
      <w:bookmarkEnd w:id="645"/>
      <w:bookmarkEnd w:id="646"/>
      <w:bookmarkEnd w:id="647"/>
      <w:bookmarkEnd w:id="648"/>
      <w:bookmarkEnd w:id="649"/>
      <w:bookmarkEnd w:id="650"/>
      <w:bookmarkEnd w:id="651"/>
      <w:r w:rsidRPr="00EF2204">
        <w:rPr>
          <w:rFonts w:eastAsia="SimSun" w:cs="Tahoma"/>
          <w:szCs w:val="22"/>
          <w:lang w:val="el-GR"/>
        </w:rPr>
        <w:t>Εμπλεκόμενοι στην υλοποίηση της Σύμβασης</w:t>
      </w:r>
      <w:bookmarkEnd w:id="652"/>
      <w:bookmarkEnd w:id="653"/>
      <w:bookmarkEnd w:id="654"/>
      <w:bookmarkEnd w:id="655"/>
      <w:bookmarkEnd w:id="656"/>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2D57EA" w14:paraId="28DA94F0" w14:textId="77777777" w:rsidTr="00AB1716">
        <w:tc>
          <w:tcPr>
            <w:tcW w:w="3397" w:type="dxa"/>
            <w:vAlign w:val="center"/>
          </w:tcPr>
          <w:p w14:paraId="02C1E28C" w14:textId="77777777" w:rsidR="004D1C23" w:rsidRPr="009E3F4E" w:rsidRDefault="004D1C23" w:rsidP="00AB1716">
            <w:pPr>
              <w:widowControl w:val="0"/>
              <w:suppressAutoHyphens w:val="0"/>
              <w:spacing w:after="0"/>
              <w:rPr>
                <w:lang w:val="el-GR" w:eastAsia="en-US"/>
              </w:rPr>
            </w:pPr>
            <w:r w:rsidRPr="009E3F4E">
              <w:rPr>
                <w:lang w:val="el-GR" w:eastAsia="en-US"/>
              </w:rPr>
              <w:t>Φορέας Υλοποίησης</w:t>
            </w:r>
          </w:p>
        </w:tc>
        <w:tc>
          <w:tcPr>
            <w:tcW w:w="2530" w:type="dxa"/>
            <w:vAlign w:val="center"/>
          </w:tcPr>
          <w:p w14:paraId="631CD0E0" w14:textId="77777777" w:rsidR="004D1C23" w:rsidRPr="009D17BE" w:rsidRDefault="004D1C23" w:rsidP="009D17BE">
            <w:pPr>
              <w:widowControl w:val="0"/>
              <w:suppressAutoHyphens w:val="0"/>
              <w:spacing w:after="0"/>
              <w:jc w:val="left"/>
              <w:rPr>
                <w:lang w:val="el-GR" w:eastAsia="en-US"/>
              </w:rPr>
            </w:pPr>
            <w:r w:rsidRPr="009E3F4E">
              <w:rPr>
                <w:lang w:val="el-GR" w:eastAsia="en-US"/>
              </w:rPr>
              <w:t xml:space="preserve">Κοινωνία της Πληροφορίας </w:t>
            </w:r>
            <w:r w:rsidR="00B8683B" w:rsidRPr="009E3F4E">
              <w:rPr>
                <w:lang w:val="el-GR" w:eastAsia="en-US"/>
              </w:rPr>
              <w:t>Μ.</w:t>
            </w:r>
            <w:r w:rsidRPr="009E3F4E">
              <w:rPr>
                <w:lang w:val="el-GR" w:eastAsia="en-US"/>
              </w:rPr>
              <w:t>Α.Ε</w:t>
            </w:r>
          </w:p>
        </w:tc>
        <w:tc>
          <w:tcPr>
            <w:tcW w:w="3928" w:type="dxa"/>
            <w:vAlign w:val="center"/>
          </w:tcPr>
          <w:p w14:paraId="48B8C552" w14:textId="77777777" w:rsidR="007C1336" w:rsidRPr="007C1336" w:rsidRDefault="004D1C23" w:rsidP="00CD2A7F">
            <w:pPr>
              <w:rPr>
                <w:rFonts w:eastAsia="SimSun"/>
                <w:lang w:val="el-GR"/>
              </w:rPr>
            </w:pPr>
            <w:r w:rsidRPr="009E3F4E">
              <w:rPr>
                <w:lang w:val="el-GR" w:eastAsia="en-US"/>
              </w:rPr>
              <w:t xml:space="preserve">Βλ. Παρ. </w:t>
            </w:r>
            <w:r w:rsidR="0038315F">
              <w:rPr>
                <w:lang w:val="el-GR" w:eastAsia="en-US"/>
              </w:rPr>
              <w:fldChar w:fldCharType="begin"/>
            </w:r>
            <w:r w:rsidR="0038315F">
              <w:rPr>
                <w:lang w:val="el-GR" w:eastAsia="en-US"/>
              </w:rPr>
              <w:instrText xml:space="preserve"> REF _Ref104281694 \r \h </w:instrText>
            </w:r>
            <w:r w:rsidR="0038315F">
              <w:rPr>
                <w:lang w:val="el-GR" w:eastAsia="en-US"/>
              </w:rPr>
            </w:r>
            <w:r w:rsidR="0038315F">
              <w:rPr>
                <w:lang w:val="el-GR" w:eastAsia="en-US"/>
              </w:rPr>
              <w:fldChar w:fldCharType="separate"/>
            </w:r>
            <w:r w:rsidR="007C1336">
              <w:rPr>
                <w:lang w:val="el-GR" w:eastAsia="en-US"/>
              </w:rPr>
              <w:t>1.1.1</w:t>
            </w:r>
            <w:r w:rsidR="0038315F">
              <w:rPr>
                <w:lang w:val="el-GR" w:eastAsia="en-US"/>
              </w:rPr>
              <w:fldChar w:fldCharType="end"/>
            </w:r>
            <w:r w:rsidR="00556A23" w:rsidRPr="008837C4">
              <w:rPr>
                <w:lang w:val="el-GR" w:eastAsia="en-US"/>
              </w:rPr>
              <w:fldChar w:fldCharType="begin"/>
            </w:r>
            <w:r w:rsidR="00556A23" w:rsidRPr="009E3F4E">
              <w:rPr>
                <w:lang w:val="el-GR" w:eastAsia="en-US"/>
              </w:rPr>
              <w:instrText xml:space="preserve"> REF _Ref51336725 \h </w:instrText>
            </w:r>
            <w:r w:rsidR="009E3F4E">
              <w:rPr>
                <w:lang w:val="el-GR" w:eastAsia="en-US"/>
              </w:rPr>
              <w:instrText xml:space="preserve"> \* MERGEFORMAT </w:instrText>
            </w:r>
            <w:r w:rsidR="00556A23" w:rsidRPr="008837C4">
              <w:rPr>
                <w:lang w:val="el-GR" w:eastAsia="en-US"/>
              </w:rPr>
            </w:r>
            <w:r w:rsidR="00556A23" w:rsidRPr="008837C4">
              <w:rPr>
                <w:lang w:val="el-GR" w:eastAsia="en-US"/>
              </w:rPr>
              <w:fldChar w:fldCharType="separate"/>
            </w:r>
          </w:p>
          <w:p w14:paraId="7376C988" w14:textId="77777777" w:rsidR="007C1336" w:rsidRPr="007C1336" w:rsidRDefault="007C1336" w:rsidP="007C1336">
            <w:pPr>
              <w:widowControl w:val="0"/>
              <w:suppressAutoHyphens w:val="0"/>
              <w:spacing w:after="0"/>
              <w:rPr>
                <w:rFonts w:eastAsia="SimSun"/>
                <w:bCs/>
                <w:lang w:val="el-GR"/>
              </w:rPr>
            </w:pPr>
          </w:p>
          <w:p w14:paraId="63860E2C" w14:textId="393FA3DB" w:rsidR="004D1C23" w:rsidRPr="009E3F4E" w:rsidRDefault="007C1336" w:rsidP="00AB1716">
            <w:pPr>
              <w:widowControl w:val="0"/>
              <w:suppressAutoHyphens w:val="0"/>
              <w:spacing w:after="0"/>
              <w:rPr>
                <w:lang w:val="el-GR" w:eastAsia="en-US"/>
              </w:rPr>
            </w:pPr>
            <w:r w:rsidRPr="007C1336">
              <w:rPr>
                <w:rFonts w:eastAsia="SimSun"/>
                <w:bCs/>
                <w:lang w:val="el-GR"/>
              </w:rPr>
              <w:t>Φορέας Υλοποίησης – Αναθέτουσα Αρχή</w:t>
            </w:r>
            <w:r w:rsidR="00556A23" w:rsidRPr="008837C4">
              <w:rPr>
                <w:lang w:val="el-GR" w:eastAsia="en-US"/>
              </w:rPr>
              <w:fldChar w:fldCharType="end"/>
            </w:r>
          </w:p>
        </w:tc>
      </w:tr>
      <w:tr w:rsidR="004D1C23" w:rsidRPr="009E3F4E" w14:paraId="0DBC6420" w14:textId="77777777" w:rsidTr="00AB1716">
        <w:tc>
          <w:tcPr>
            <w:tcW w:w="3397" w:type="dxa"/>
            <w:vAlign w:val="center"/>
          </w:tcPr>
          <w:p w14:paraId="649084B1" w14:textId="77777777" w:rsidR="004D1C23" w:rsidRPr="009E3F4E" w:rsidRDefault="004D1C23" w:rsidP="00AB1716">
            <w:pPr>
              <w:widowControl w:val="0"/>
              <w:suppressAutoHyphens w:val="0"/>
              <w:spacing w:after="0"/>
              <w:rPr>
                <w:lang w:val="el-GR" w:eastAsia="en-US"/>
              </w:rPr>
            </w:pPr>
            <w:r w:rsidRPr="009E3F4E">
              <w:rPr>
                <w:lang w:val="el-GR" w:eastAsia="en-US"/>
              </w:rPr>
              <w:t>Φορέας Χρηματοδότησης</w:t>
            </w:r>
          </w:p>
        </w:tc>
        <w:tc>
          <w:tcPr>
            <w:tcW w:w="2530" w:type="dxa"/>
            <w:vAlign w:val="center"/>
          </w:tcPr>
          <w:p w14:paraId="173F5B69" w14:textId="3113FBBB" w:rsidR="004D1C23" w:rsidRPr="009E3F4E" w:rsidRDefault="00F14830" w:rsidP="00AB1716">
            <w:pPr>
              <w:widowControl w:val="0"/>
              <w:suppressAutoHyphens w:val="0"/>
              <w:spacing w:after="0"/>
              <w:rPr>
                <w:lang w:val="el-GR" w:eastAsia="en-US"/>
              </w:rPr>
            </w:pPr>
            <w:r w:rsidRPr="009D17BE">
              <w:rPr>
                <w:lang w:val="el-GR"/>
              </w:rPr>
              <w:t xml:space="preserve">Υπουργείο Κλιματικής Κρίσης και Πολιτικής Προστασίας </w:t>
            </w:r>
          </w:p>
        </w:tc>
        <w:tc>
          <w:tcPr>
            <w:tcW w:w="3928" w:type="dxa"/>
            <w:vAlign w:val="center"/>
          </w:tcPr>
          <w:p w14:paraId="00B97784" w14:textId="77777777" w:rsidR="00F14830" w:rsidRPr="009E3F4E" w:rsidRDefault="00986915" w:rsidP="00F14830">
            <w:pPr>
              <w:widowControl w:val="0"/>
              <w:suppressAutoHyphens w:val="0"/>
              <w:spacing w:after="0"/>
              <w:rPr>
                <w:lang w:val="el-GR" w:eastAsia="en-US"/>
              </w:rPr>
            </w:pPr>
            <w:r>
              <w:fldChar w:fldCharType="begin"/>
            </w:r>
            <w:r w:rsidRPr="00986915">
              <w:rPr>
                <w:lang w:val="el-GR"/>
              </w:rPr>
              <w:instrText xml:space="preserve"> </w:instrText>
            </w:r>
            <w:r>
              <w:instrText>HYPERLINK</w:instrText>
            </w:r>
            <w:r w:rsidRPr="00986915">
              <w:rPr>
                <w:lang w:val="el-GR"/>
              </w:rPr>
              <w:instrText xml:space="preserve"> "</w:instrText>
            </w:r>
            <w:r>
              <w:instrText>http</w:instrText>
            </w:r>
            <w:r w:rsidRPr="00986915">
              <w:rPr>
                <w:lang w:val="el-GR"/>
              </w:rPr>
              <w:instrText>://</w:instrText>
            </w:r>
            <w:r>
              <w:instrText>www</w:instrText>
            </w:r>
            <w:r w:rsidRPr="00986915">
              <w:rPr>
                <w:lang w:val="el-GR"/>
              </w:rPr>
              <w:instrText>.</w:instrText>
            </w:r>
            <w:r>
              <w:instrText>mindigital</w:instrText>
            </w:r>
            <w:r w:rsidRPr="00986915">
              <w:rPr>
                <w:lang w:val="el-GR"/>
              </w:rPr>
              <w:instrText>.</w:instrText>
            </w:r>
            <w:r>
              <w:instrText>gr</w:instrText>
            </w:r>
            <w:r w:rsidRPr="00986915">
              <w:rPr>
                <w:lang w:val="el-GR"/>
              </w:rPr>
              <w:instrText xml:space="preserve">" </w:instrText>
            </w:r>
            <w:r>
              <w:fldChar w:fldCharType="separate"/>
            </w:r>
            <w:r w:rsidR="00F14830" w:rsidRPr="009E3F4E">
              <w:rPr>
                <w:lang w:val="el-GR"/>
              </w:rPr>
              <w:t xml:space="preserve"> </w:t>
            </w:r>
            <w:r w:rsidR="00F14830" w:rsidRPr="009E3F4E">
              <w:rPr>
                <w:rStyle w:val="Hyperlink"/>
                <w:lang w:val="el-GR" w:eastAsia="en-US"/>
              </w:rPr>
              <w:t>https://www.civilprotection.gr/el</w:t>
            </w:r>
            <w:r w:rsidR="00F14830" w:rsidRPr="009E3F4E" w:rsidDel="00091AC1">
              <w:rPr>
                <w:rStyle w:val="Hyperlink"/>
                <w:lang w:val="el-GR" w:eastAsia="en-US"/>
              </w:rPr>
              <w:t xml:space="preserve"> </w:t>
            </w:r>
            <w:r>
              <w:rPr>
                <w:rStyle w:val="Hyperlink"/>
                <w:lang w:val="el-GR" w:eastAsia="en-US"/>
              </w:rPr>
              <w:fldChar w:fldCharType="end"/>
            </w:r>
            <w:r w:rsidR="00F14830" w:rsidRPr="009E3F4E">
              <w:rPr>
                <w:lang w:val="el-GR" w:eastAsia="en-US"/>
              </w:rPr>
              <w:t xml:space="preserve"> </w:t>
            </w:r>
          </w:p>
          <w:p w14:paraId="1B365089" w14:textId="4B1BAEFB" w:rsidR="004D1C23" w:rsidRPr="009E3F4E" w:rsidRDefault="00945FD8" w:rsidP="00AB1716">
            <w:pPr>
              <w:widowControl w:val="0"/>
              <w:suppressAutoHyphens w:val="0"/>
              <w:spacing w:after="0"/>
              <w:rPr>
                <w:lang w:val="el-GR" w:eastAsia="en-US"/>
              </w:rPr>
            </w:pPr>
            <w:r w:rsidRPr="009D17BE" w:rsidDel="00945FD8">
              <w:rPr>
                <w:lang w:val="el-GR"/>
              </w:rPr>
              <w:t xml:space="preserve"> </w:t>
            </w:r>
            <w:r w:rsidR="004D1C23" w:rsidRPr="009E3F4E">
              <w:rPr>
                <w:lang w:val="el-GR" w:eastAsia="en-US"/>
              </w:rPr>
              <w:t xml:space="preserve">Βλ. Παρ. </w:t>
            </w:r>
            <w:r w:rsidR="00DF6A45" w:rsidRPr="008837C4">
              <w:rPr>
                <w:lang w:val="el-GR" w:eastAsia="en-US"/>
              </w:rPr>
              <w:fldChar w:fldCharType="begin"/>
            </w:r>
            <w:r w:rsidR="00DF6A45" w:rsidRPr="009E3F4E">
              <w:rPr>
                <w:lang w:val="el-GR" w:eastAsia="en-US"/>
              </w:rPr>
              <w:instrText xml:space="preserve"> REF _Ref55370316 \r \h </w:instrText>
            </w:r>
            <w:r w:rsidR="009E3F4E">
              <w:rPr>
                <w:lang w:val="el-GR" w:eastAsia="en-US"/>
              </w:rPr>
              <w:instrText xml:space="preserve"> \* MERGEFORMAT </w:instrText>
            </w:r>
            <w:r w:rsidR="00DF6A45" w:rsidRPr="008837C4">
              <w:rPr>
                <w:lang w:val="el-GR" w:eastAsia="en-US"/>
              </w:rPr>
            </w:r>
            <w:r w:rsidR="00DF6A45" w:rsidRPr="008837C4">
              <w:rPr>
                <w:lang w:val="el-GR" w:eastAsia="en-US"/>
              </w:rPr>
              <w:fldChar w:fldCharType="separate"/>
            </w:r>
            <w:r w:rsidR="007C1336">
              <w:rPr>
                <w:lang w:val="el-GR" w:eastAsia="en-US"/>
              </w:rPr>
              <w:t>1.1.2</w:t>
            </w:r>
            <w:r w:rsidR="00DF6A45" w:rsidRPr="008837C4">
              <w:rPr>
                <w:lang w:val="el-GR" w:eastAsia="en-US"/>
              </w:rPr>
              <w:fldChar w:fldCharType="end"/>
            </w:r>
          </w:p>
        </w:tc>
      </w:tr>
      <w:tr w:rsidR="004E7C6F" w:rsidRPr="009E3F4E" w14:paraId="6460A757" w14:textId="77777777" w:rsidTr="009D17BE">
        <w:tc>
          <w:tcPr>
            <w:tcW w:w="3397" w:type="dxa"/>
            <w:vAlign w:val="center"/>
          </w:tcPr>
          <w:p w14:paraId="0F59D6A0" w14:textId="77777777" w:rsidR="004E7C6F" w:rsidRPr="009E3F4E" w:rsidRDefault="004E7C6F" w:rsidP="004E7C6F">
            <w:pPr>
              <w:widowControl w:val="0"/>
              <w:suppressAutoHyphens w:val="0"/>
              <w:spacing w:after="0"/>
              <w:rPr>
                <w:lang w:val="el-GR" w:eastAsia="en-US"/>
              </w:rPr>
            </w:pPr>
            <w:r w:rsidRPr="009E3F4E">
              <w:rPr>
                <w:lang w:val="el-GR" w:eastAsia="en-US"/>
              </w:rPr>
              <w:t>Κύριος του Έργου</w:t>
            </w:r>
          </w:p>
        </w:tc>
        <w:tc>
          <w:tcPr>
            <w:tcW w:w="2530" w:type="dxa"/>
          </w:tcPr>
          <w:p w14:paraId="048B780B" w14:textId="05EF1335" w:rsidR="004E7C6F" w:rsidRPr="009D17BE" w:rsidRDefault="004E7C6F" w:rsidP="004E7C6F">
            <w:pPr>
              <w:widowControl w:val="0"/>
              <w:suppressAutoHyphens w:val="0"/>
              <w:spacing w:after="0"/>
              <w:rPr>
                <w:lang w:val="el-GR" w:eastAsia="en-US"/>
              </w:rPr>
            </w:pPr>
            <w:r w:rsidRPr="009D17BE">
              <w:rPr>
                <w:lang w:val="el-GR"/>
              </w:rPr>
              <w:t xml:space="preserve">Υπουργείο Κλιματικής Κρίσης και Πολιτικής Προστασίας </w:t>
            </w:r>
          </w:p>
        </w:tc>
        <w:tc>
          <w:tcPr>
            <w:tcW w:w="3928" w:type="dxa"/>
          </w:tcPr>
          <w:p w14:paraId="7588EF25" w14:textId="5CAC7F08" w:rsidR="004E7C6F" w:rsidRPr="009E3F4E" w:rsidRDefault="00986915" w:rsidP="004E7C6F">
            <w:pPr>
              <w:widowControl w:val="0"/>
              <w:suppressAutoHyphens w:val="0"/>
              <w:spacing w:after="0"/>
              <w:rPr>
                <w:lang w:val="el-GR" w:eastAsia="en-US"/>
              </w:rPr>
            </w:pPr>
            <w:r>
              <w:fldChar w:fldCharType="begin"/>
            </w:r>
            <w:r w:rsidRPr="00986915">
              <w:rPr>
                <w:lang w:val="el-GR"/>
              </w:rPr>
              <w:instrText xml:space="preserve"> </w:instrText>
            </w:r>
            <w:r>
              <w:instrText>HYPERLINK</w:instrText>
            </w:r>
            <w:r w:rsidRPr="00986915">
              <w:rPr>
                <w:lang w:val="el-GR"/>
              </w:rPr>
              <w:instrText xml:space="preserve"> "</w:instrText>
            </w:r>
            <w:r>
              <w:instrText>http</w:instrText>
            </w:r>
            <w:r w:rsidRPr="00986915">
              <w:rPr>
                <w:lang w:val="el-GR"/>
              </w:rPr>
              <w:instrText>://</w:instrText>
            </w:r>
            <w:r>
              <w:instrText>www</w:instrText>
            </w:r>
            <w:r w:rsidRPr="00986915">
              <w:rPr>
                <w:lang w:val="el-GR"/>
              </w:rPr>
              <w:instrText>.</w:instrText>
            </w:r>
            <w:r>
              <w:instrText>mindigital</w:instrText>
            </w:r>
            <w:r w:rsidRPr="00986915">
              <w:rPr>
                <w:lang w:val="el-GR"/>
              </w:rPr>
              <w:instrText>.</w:instrText>
            </w:r>
            <w:r>
              <w:instrText>gr</w:instrText>
            </w:r>
            <w:r w:rsidRPr="00986915">
              <w:rPr>
                <w:lang w:val="el-GR"/>
              </w:rPr>
              <w:instrText xml:space="preserve">" </w:instrText>
            </w:r>
            <w:r>
              <w:fldChar w:fldCharType="separate"/>
            </w:r>
            <w:r w:rsidR="00091AC1" w:rsidRPr="009D17BE">
              <w:rPr>
                <w:lang w:val="el-GR"/>
              </w:rPr>
              <w:t xml:space="preserve"> </w:t>
            </w:r>
            <w:r w:rsidR="00091AC1" w:rsidRPr="009E3F4E">
              <w:rPr>
                <w:rStyle w:val="Hyperlink"/>
                <w:lang w:val="el-GR" w:eastAsia="en-US"/>
              </w:rPr>
              <w:t>https://www.civilprotection.gr/el</w:t>
            </w:r>
            <w:r w:rsidR="00091AC1" w:rsidRPr="009E3F4E" w:rsidDel="00091AC1">
              <w:rPr>
                <w:rStyle w:val="Hyperlink"/>
                <w:lang w:val="el-GR" w:eastAsia="en-US"/>
              </w:rPr>
              <w:t xml:space="preserve"> </w:t>
            </w:r>
            <w:r>
              <w:rPr>
                <w:rStyle w:val="Hyperlink"/>
                <w:lang w:val="el-GR" w:eastAsia="en-US"/>
              </w:rPr>
              <w:fldChar w:fldCharType="end"/>
            </w:r>
            <w:r w:rsidR="004E7C6F" w:rsidRPr="009E3F4E">
              <w:rPr>
                <w:lang w:val="el-GR" w:eastAsia="en-US"/>
              </w:rPr>
              <w:t xml:space="preserve"> </w:t>
            </w:r>
          </w:p>
          <w:p w14:paraId="214B64A4" w14:textId="3310BE6F" w:rsidR="004E7C6F" w:rsidRPr="009E3F4E" w:rsidRDefault="004E7C6F" w:rsidP="004E7C6F">
            <w:pPr>
              <w:widowControl w:val="0"/>
              <w:suppressAutoHyphens w:val="0"/>
              <w:spacing w:after="0"/>
              <w:rPr>
                <w:lang w:val="el-GR" w:eastAsia="en-US"/>
              </w:rPr>
            </w:pPr>
            <w:r w:rsidRPr="009E3F4E">
              <w:rPr>
                <w:lang w:val="el-GR" w:eastAsia="en-US"/>
              </w:rPr>
              <w:t xml:space="preserve">Βλ. Παρ. </w:t>
            </w:r>
            <w:r w:rsidRPr="008837C4">
              <w:rPr>
                <w:lang w:val="el-GR" w:eastAsia="en-US"/>
              </w:rPr>
              <w:fldChar w:fldCharType="begin"/>
            </w:r>
            <w:r w:rsidRPr="009E3F4E">
              <w:rPr>
                <w:lang w:val="el-GR" w:eastAsia="en-US"/>
              </w:rPr>
              <w:instrText xml:space="preserve"> REF _Ref55370267 \r \h </w:instrText>
            </w:r>
            <w:r w:rsidR="009E3F4E">
              <w:rPr>
                <w:lang w:val="el-GR" w:eastAsia="en-US"/>
              </w:rPr>
              <w:instrText xml:space="preserve"> \* MERGEFORMAT </w:instrText>
            </w:r>
            <w:r w:rsidRPr="008837C4">
              <w:rPr>
                <w:lang w:val="el-GR" w:eastAsia="en-US"/>
              </w:rPr>
            </w:r>
            <w:r w:rsidRPr="008837C4">
              <w:rPr>
                <w:lang w:val="el-GR" w:eastAsia="en-US"/>
              </w:rPr>
              <w:fldChar w:fldCharType="separate"/>
            </w:r>
            <w:r w:rsidR="007C1336">
              <w:rPr>
                <w:lang w:val="el-GR" w:eastAsia="en-US"/>
              </w:rPr>
              <w:t>1.1.3</w:t>
            </w:r>
            <w:r w:rsidRPr="008837C4">
              <w:rPr>
                <w:lang w:val="el-GR" w:eastAsia="en-US"/>
              </w:rPr>
              <w:fldChar w:fldCharType="end"/>
            </w:r>
          </w:p>
        </w:tc>
      </w:tr>
      <w:tr w:rsidR="004E7C6F" w:rsidRPr="009E3F4E" w14:paraId="7DF70F82" w14:textId="77777777" w:rsidTr="009D17BE">
        <w:tc>
          <w:tcPr>
            <w:tcW w:w="3397" w:type="dxa"/>
            <w:vAlign w:val="center"/>
          </w:tcPr>
          <w:p w14:paraId="6B00A48C" w14:textId="77777777" w:rsidR="004E7C6F" w:rsidRPr="009E3F4E" w:rsidRDefault="004E7C6F" w:rsidP="004E7C6F">
            <w:pPr>
              <w:widowControl w:val="0"/>
              <w:suppressAutoHyphens w:val="0"/>
              <w:spacing w:after="0"/>
              <w:rPr>
                <w:lang w:val="el-GR" w:eastAsia="en-US"/>
              </w:rPr>
            </w:pPr>
            <w:r w:rsidRPr="009E3F4E">
              <w:rPr>
                <w:lang w:val="el-GR" w:eastAsia="en-US"/>
              </w:rPr>
              <w:t>Φορέας Λειτουργίας του Έργου</w:t>
            </w:r>
          </w:p>
        </w:tc>
        <w:tc>
          <w:tcPr>
            <w:tcW w:w="2530" w:type="dxa"/>
          </w:tcPr>
          <w:p w14:paraId="12B576F0" w14:textId="60924493" w:rsidR="004E7C6F" w:rsidRPr="009D17BE" w:rsidRDefault="00F14830" w:rsidP="009D17BE">
            <w:pPr>
              <w:widowControl w:val="0"/>
              <w:suppressAutoHyphens w:val="0"/>
              <w:spacing w:after="0"/>
              <w:jc w:val="left"/>
              <w:rPr>
                <w:lang w:val="el-GR" w:eastAsia="en-US"/>
              </w:rPr>
            </w:pPr>
            <w:r w:rsidRPr="009D17BE">
              <w:rPr>
                <w:lang w:val="el-GR"/>
              </w:rPr>
              <w:t xml:space="preserve">Γενική Γραμματεία Πολιτικής Προστασίας/ </w:t>
            </w:r>
            <w:r w:rsidR="004E7C6F" w:rsidRPr="009D17BE">
              <w:rPr>
                <w:lang w:val="el-GR"/>
              </w:rPr>
              <w:t xml:space="preserve">Πυροσβεστικό Σώμα Ελλάδος.  </w:t>
            </w:r>
          </w:p>
        </w:tc>
        <w:tc>
          <w:tcPr>
            <w:tcW w:w="3928" w:type="dxa"/>
          </w:tcPr>
          <w:p w14:paraId="12E30D12" w14:textId="51A17AB3" w:rsidR="00091AC1" w:rsidRPr="009E3F4E" w:rsidRDefault="00986915" w:rsidP="004E7C6F">
            <w:pPr>
              <w:widowControl w:val="0"/>
              <w:suppressAutoHyphens w:val="0"/>
              <w:spacing w:after="0"/>
              <w:rPr>
                <w:lang w:val="el-GR" w:eastAsia="en-US"/>
              </w:rPr>
            </w:pPr>
            <w:hyperlink r:id="rId23" w:history="1">
              <w:r w:rsidR="00091AC1" w:rsidRPr="009E3F4E">
                <w:rPr>
                  <w:rStyle w:val="Hyperlink"/>
                </w:rPr>
                <w:t>https</w:t>
              </w:r>
              <w:r w:rsidR="00091AC1" w:rsidRPr="009D17BE">
                <w:rPr>
                  <w:rStyle w:val="Hyperlink"/>
                  <w:lang w:val="el-GR"/>
                </w:rPr>
                <w:t>://</w:t>
              </w:r>
              <w:r w:rsidR="00091AC1" w:rsidRPr="009E3F4E">
                <w:rPr>
                  <w:rStyle w:val="Hyperlink"/>
                </w:rPr>
                <w:t>www</w:t>
              </w:r>
              <w:r w:rsidR="00091AC1" w:rsidRPr="009D17BE">
                <w:rPr>
                  <w:rStyle w:val="Hyperlink"/>
                  <w:lang w:val="el-GR"/>
                </w:rPr>
                <w:t>.</w:t>
              </w:r>
              <w:proofErr w:type="spellStart"/>
              <w:r w:rsidR="00091AC1" w:rsidRPr="009E3F4E">
                <w:rPr>
                  <w:rStyle w:val="Hyperlink"/>
                </w:rPr>
                <w:t>fireservice</w:t>
              </w:r>
              <w:proofErr w:type="spellEnd"/>
              <w:r w:rsidR="00091AC1" w:rsidRPr="009D17BE">
                <w:rPr>
                  <w:rStyle w:val="Hyperlink"/>
                  <w:lang w:val="el-GR"/>
                </w:rPr>
                <w:t>.</w:t>
              </w:r>
              <w:r w:rsidR="00091AC1" w:rsidRPr="009E3F4E">
                <w:rPr>
                  <w:rStyle w:val="Hyperlink"/>
                </w:rPr>
                <w:t>gr</w:t>
              </w:r>
              <w:r w:rsidR="00091AC1" w:rsidRPr="009D17BE">
                <w:rPr>
                  <w:rStyle w:val="Hyperlink"/>
                  <w:lang w:val="el-GR"/>
                </w:rPr>
                <w:t>/</w:t>
              </w:r>
              <w:proofErr w:type="spellStart"/>
              <w:r w:rsidR="00091AC1" w:rsidRPr="009E3F4E">
                <w:rPr>
                  <w:rStyle w:val="Hyperlink"/>
                </w:rPr>
                <w:t>el</w:t>
              </w:r>
              <w:proofErr w:type="spellEnd"/>
            </w:hyperlink>
            <w:r w:rsidR="00091AC1" w:rsidRPr="009D17BE" w:rsidDel="00091AC1">
              <w:rPr>
                <w:lang w:val="el-GR"/>
              </w:rPr>
              <w:t xml:space="preserve"> </w:t>
            </w:r>
          </w:p>
          <w:p w14:paraId="68AC4954" w14:textId="77777777" w:rsidR="00091AC1" w:rsidRPr="009E3F4E" w:rsidRDefault="00091AC1" w:rsidP="004E7C6F">
            <w:pPr>
              <w:widowControl w:val="0"/>
              <w:suppressAutoHyphens w:val="0"/>
              <w:spacing w:after="0"/>
              <w:rPr>
                <w:lang w:val="el-GR" w:eastAsia="en-US"/>
              </w:rPr>
            </w:pPr>
          </w:p>
          <w:p w14:paraId="69625F83" w14:textId="07667511" w:rsidR="004E7C6F" w:rsidRPr="009E3F4E" w:rsidRDefault="004E7C6F" w:rsidP="004E7C6F">
            <w:pPr>
              <w:widowControl w:val="0"/>
              <w:suppressAutoHyphens w:val="0"/>
              <w:spacing w:after="0"/>
              <w:rPr>
                <w:lang w:val="el-GR" w:eastAsia="en-US"/>
              </w:rPr>
            </w:pPr>
            <w:r w:rsidRPr="009E3F4E">
              <w:rPr>
                <w:lang w:val="el-GR" w:eastAsia="en-US"/>
              </w:rPr>
              <w:t xml:space="preserve">Βλ. Παρ. </w:t>
            </w:r>
            <w:r w:rsidRPr="008837C4">
              <w:rPr>
                <w:lang w:val="el-GR" w:eastAsia="en-US"/>
              </w:rPr>
              <w:fldChar w:fldCharType="begin"/>
            </w:r>
            <w:r w:rsidRPr="009E3F4E">
              <w:rPr>
                <w:lang w:val="el-GR" w:eastAsia="en-US"/>
              </w:rPr>
              <w:instrText xml:space="preserve"> REF _Ref55370267 \r \h </w:instrText>
            </w:r>
            <w:r w:rsidR="009E3F4E">
              <w:rPr>
                <w:lang w:val="el-GR" w:eastAsia="en-US"/>
              </w:rPr>
              <w:instrText xml:space="preserve"> \* MERGEFORMAT </w:instrText>
            </w:r>
            <w:r w:rsidRPr="008837C4">
              <w:rPr>
                <w:lang w:val="el-GR" w:eastAsia="en-US"/>
              </w:rPr>
            </w:r>
            <w:r w:rsidRPr="008837C4">
              <w:rPr>
                <w:lang w:val="el-GR" w:eastAsia="en-US"/>
              </w:rPr>
              <w:fldChar w:fldCharType="separate"/>
            </w:r>
            <w:r w:rsidR="007C1336">
              <w:rPr>
                <w:lang w:val="el-GR" w:eastAsia="en-US"/>
              </w:rPr>
              <w:t>1.1.3</w:t>
            </w:r>
            <w:r w:rsidRPr="008837C4">
              <w:rPr>
                <w:lang w:val="el-GR" w:eastAsia="en-US"/>
              </w:rPr>
              <w:fldChar w:fldCharType="end"/>
            </w:r>
          </w:p>
        </w:tc>
      </w:tr>
      <w:tr w:rsidR="004D1C23" w:rsidRPr="00D63725" w:rsidDel="00DF55C4" w14:paraId="6FE4EC6A" w14:textId="77777777" w:rsidTr="00AB1716">
        <w:tc>
          <w:tcPr>
            <w:tcW w:w="3397" w:type="dxa"/>
            <w:vAlign w:val="center"/>
          </w:tcPr>
          <w:p w14:paraId="0A1AF626" w14:textId="77777777" w:rsidR="004D1C23" w:rsidRPr="009E3F4E" w:rsidDel="00DF55C4" w:rsidRDefault="004D1C23" w:rsidP="0096383F">
            <w:pPr>
              <w:widowControl w:val="0"/>
              <w:suppressAutoHyphens w:val="0"/>
              <w:spacing w:after="0"/>
              <w:jc w:val="left"/>
              <w:rPr>
                <w:lang w:val="el-GR" w:eastAsia="en-US"/>
              </w:rPr>
            </w:pPr>
            <w:r w:rsidRPr="009E3F4E">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9E3F4E" w:rsidDel="00DF55C4" w:rsidRDefault="004D1C23" w:rsidP="00AB1716">
            <w:pPr>
              <w:widowControl w:val="0"/>
              <w:suppressAutoHyphens w:val="0"/>
              <w:spacing w:after="0"/>
              <w:rPr>
                <w:lang w:val="el-GR" w:eastAsia="en-US"/>
              </w:rPr>
            </w:pPr>
            <w:r w:rsidRPr="009E3F4E">
              <w:rPr>
                <w:lang w:val="el-GR" w:eastAsia="en-US"/>
              </w:rPr>
              <w:t>-</w:t>
            </w:r>
          </w:p>
        </w:tc>
        <w:tc>
          <w:tcPr>
            <w:tcW w:w="3928" w:type="dxa"/>
            <w:vAlign w:val="center"/>
          </w:tcPr>
          <w:p w14:paraId="0F6D51B9" w14:textId="73C2627B" w:rsidR="004D1C23" w:rsidRPr="00D63725" w:rsidDel="00DF55C4" w:rsidRDefault="004D1C23" w:rsidP="00AB1716">
            <w:pPr>
              <w:widowControl w:val="0"/>
              <w:suppressAutoHyphens w:val="0"/>
              <w:spacing w:after="0"/>
              <w:rPr>
                <w:lang w:eastAsia="en-US"/>
              </w:rPr>
            </w:pPr>
            <w:proofErr w:type="spellStart"/>
            <w:r w:rsidRPr="009E3F4E">
              <w:rPr>
                <w:lang w:val="el-GR" w:eastAsia="en-US"/>
              </w:rPr>
              <w:t>Βλ</w:t>
            </w:r>
            <w:proofErr w:type="spellEnd"/>
            <w:r w:rsidRPr="009E3F4E">
              <w:rPr>
                <w:lang w:eastAsia="en-US"/>
              </w:rPr>
              <w:t xml:space="preserve">. </w:t>
            </w:r>
            <w:r w:rsidR="00DF6A45" w:rsidRPr="009E3F4E">
              <w:rPr>
                <w:lang w:val="el-GR" w:eastAsia="en-US"/>
              </w:rPr>
              <w:t>Π</w:t>
            </w:r>
            <w:r w:rsidRPr="009E3F4E">
              <w:rPr>
                <w:lang w:val="el-GR" w:eastAsia="en-US"/>
              </w:rPr>
              <w:t>αρ</w:t>
            </w:r>
            <w:r w:rsidRPr="009E3F4E">
              <w:rPr>
                <w:lang w:eastAsia="en-US"/>
              </w:rPr>
              <w:t xml:space="preserve">. </w:t>
            </w:r>
            <w:r w:rsidR="0038315F">
              <w:rPr>
                <w:lang w:eastAsia="en-US"/>
              </w:rPr>
              <w:fldChar w:fldCharType="begin"/>
            </w:r>
            <w:r w:rsidR="0038315F">
              <w:rPr>
                <w:lang w:eastAsia="en-US"/>
              </w:rPr>
              <w:instrText xml:space="preserve"> REF _Ref104281750 \r \h </w:instrText>
            </w:r>
            <w:r w:rsidR="0038315F">
              <w:rPr>
                <w:lang w:eastAsia="en-US"/>
              </w:rPr>
            </w:r>
            <w:r w:rsidR="0038315F">
              <w:rPr>
                <w:lang w:eastAsia="en-US"/>
              </w:rPr>
              <w:fldChar w:fldCharType="separate"/>
            </w:r>
            <w:r w:rsidR="007C1336">
              <w:rPr>
                <w:lang w:eastAsia="en-US"/>
              </w:rPr>
              <w:t>1.1.4</w:t>
            </w:r>
            <w:r w:rsidR="0038315F">
              <w:rPr>
                <w:lang w:eastAsia="en-US"/>
              </w:rPr>
              <w:fldChar w:fldCharType="end"/>
            </w:r>
          </w:p>
        </w:tc>
      </w:tr>
    </w:tbl>
    <w:p w14:paraId="3C4E7FEA" w14:textId="2ABC4B0D" w:rsidR="00B42BA2" w:rsidRDefault="00B42BA2" w:rsidP="00CD2A7F">
      <w:pPr>
        <w:rPr>
          <w:rFonts w:eastAsia="SimSun"/>
          <w:lang w:val="en-US"/>
        </w:rPr>
      </w:pPr>
      <w:bookmarkStart w:id="657" w:name="_Ref51336725"/>
      <w:bookmarkStart w:id="658" w:name="_Toc53671308"/>
    </w:p>
    <w:p w14:paraId="14980D96" w14:textId="284E017F" w:rsidR="00F14830" w:rsidRDefault="00F14830" w:rsidP="00CD2A7F">
      <w:pPr>
        <w:rPr>
          <w:rFonts w:eastAsia="SimSun"/>
          <w:lang w:val="en-US"/>
        </w:rPr>
      </w:pPr>
    </w:p>
    <w:p w14:paraId="2A8E12F2" w14:textId="77777777" w:rsidR="00556A23" w:rsidRPr="002373E7" w:rsidRDefault="00556A23" w:rsidP="00CD2A7F">
      <w:pPr>
        <w:pStyle w:val="Heading5"/>
        <w:numPr>
          <w:ilvl w:val="2"/>
          <w:numId w:val="25"/>
        </w:numPr>
        <w:rPr>
          <w:rFonts w:eastAsia="SimSun" w:cs="Tahoma"/>
          <w:bCs/>
        </w:rPr>
      </w:pPr>
      <w:bookmarkStart w:id="659" w:name="_Toc104281394"/>
      <w:bookmarkStart w:id="660" w:name="_Toc104308532"/>
      <w:bookmarkStart w:id="661" w:name="_Ref104281694"/>
      <w:bookmarkStart w:id="662" w:name="_Toc107309415"/>
      <w:bookmarkEnd w:id="659"/>
      <w:bookmarkEnd w:id="660"/>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657"/>
      <w:bookmarkEnd w:id="658"/>
      <w:bookmarkEnd w:id="661"/>
      <w:bookmarkEnd w:id="662"/>
      <w:proofErr w:type="spellEnd"/>
      <w:r w:rsidRPr="002373E7">
        <w:rPr>
          <w:rFonts w:eastAsia="SimSun" w:cs="Tahoma"/>
          <w:bCs/>
        </w:rPr>
        <w:t xml:space="preserve"> </w:t>
      </w:r>
    </w:p>
    <w:p w14:paraId="02C3C26C" w14:textId="77777777" w:rsidR="004E7C6F" w:rsidRPr="009D17BE" w:rsidRDefault="004E7C6F" w:rsidP="004E7C6F">
      <w:pPr>
        <w:rPr>
          <w:rFonts w:eastAsia="SimSun"/>
          <w:lang w:val="el-GR"/>
        </w:rPr>
      </w:pPr>
      <w:r w:rsidRPr="009D17BE">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4E7C6F">
        <w:rPr>
          <w:rFonts w:eastAsia="SimSun"/>
          <w:lang w:val="en-US"/>
        </w:rPr>
        <w:t>N</w:t>
      </w:r>
      <w:r w:rsidRPr="009D17BE">
        <w:rPr>
          <w:rFonts w:eastAsia="SimSun"/>
          <w:lang w:val="el-GR"/>
        </w:rPr>
        <w:t xml:space="preserve">. 3429/2005 στο πλαίσιο των διατάξεων του </w:t>
      </w:r>
      <w:r w:rsidRPr="004E7C6F">
        <w:rPr>
          <w:rFonts w:eastAsia="SimSun"/>
          <w:lang w:val="en-US"/>
        </w:rPr>
        <w:t>N</w:t>
      </w:r>
      <w:r w:rsidRPr="009D17BE">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B0657B1" w14:textId="77777777" w:rsidR="004E7C6F" w:rsidRPr="009D17BE" w:rsidRDefault="004E7C6F" w:rsidP="004E7C6F">
      <w:pPr>
        <w:rPr>
          <w:rFonts w:eastAsia="SimSun"/>
          <w:lang w:val="el-GR"/>
        </w:rPr>
      </w:pPr>
      <w:r w:rsidRPr="009D17BE">
        <w:rPr>
          <w:rFonts w:eastAsia="SimSun"/>
          <w:lang w:val="el-GR"/>
        </w:rPr>
        <w:t>Βασικός σκοπός της Εταιρείας, όπως ορίζεται στην τελευταία τροποποίηση του καταστατικού αυτής (ΦΕΚ 343/Β/07-02-2020), είναι:</w:t>
      </w:r>
    </w:p>
    <w:p w14:paraId="2D5EEC75" w14:textId="77777777" w:rsidR="004E7C6F" w:rsidRPr="009D17BE" w:rsidRDefault="004E7C6F" w:rsidP="004E7C6F">
      <w:pPr>
        <w:rPr>
          <w:rFonts w:eastAsia="SimSun"/>
          <w:lang w:val="el-GR"/>
        </w:rPr>
      </w:pPr>
      <w:r w:rsidRPr="009D17BE">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9D17BE">
        <w:rPr>
          <w:rFonts w:eastAsia="SimSun"/>
          <w:lang w:val="el-GR"/>
        </w:rPr>
        <w:t>ενωσιακούς</w:t>
      </w:r>
      <w:proofErr w:type="spellEnd"/>
      <w:r w:rsidRPr="009D17BE">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DA2161A" w14:textId="77777777" w:rsidR="004E7C6F" w:rsidRPr="009D17BE" w:rsidRDefault="004E7C6F" w:rsidP="004E7C6F">
      <w:pPr>
        <w:rPr>
          <w:rFonts w:eastAsia="SimSun"/>
          <w:lang w:val="el-GR"/>
        </w:rPr>
      </w:pPr>
      <w:r w:rsidRPr="009D17BE">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r w:rsidRPr="009D17BE">
        <w:rPr>
          <w:rFonts w:eastAsia="SimSun"/>
          <w:lang w:val="el-GR"/>
        </w:rPr>
        <w:lastRenderedPageBreak/>
        <w:t xml:space="preserve">απ’ όπου κι εάν αυτά χρηματοδοτούνται (λ.χ. από </w:t>
      </w:r>
      <w:proofErr w:type="spellStart"/>
      <w:r w:rsidRPr="009D17BE">
        <w:rPr>
          <w:rFonts w:eastAsia="SimSun"/>
          <w:lang w:val="el-GR"/>
        </w:rPr>
        <w:t>ενωσιακούς</w:t>
      </w:r>
      <w:proofErr w:type="spellEnd"/>
      <w:r w:rsidRPr="009D17BE">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E36B5DE" w14:textId="77777777" w:rsidR="004E7C6F" w:rsidRPr="009D17BE" w:rsidRDefault="004E7C6F" w:rsidP="004E7C6F">
      <w:pPr>
        <w:rPr>
          <w:rFonts w:eastAsia="SimSun"/>
          <w:lang w:val="el-GR"/>
        </w:rPr>
      </w:pPr>
      <w:r w:rsidRPr="009D17BE">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3EBD7FE" w14:textId="77777777" w:rsidR="004E7C6F" w:rsidRPr="009D17BE" w:rsidRDefault="004E7C6F" w:rsidP="004E7C6F">
      <w:pPr>
        <w:rPr>
          <w:rFonts w:eastAsia="SimSun"/>
          <w:lang w:val="el-GR"/>
        </w:rPr>
      </w:pPr>
      <w:r w:rsidRPr="009D17BE">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9CA1D04" w14:textId="77777777" w:rsidR="004E7C6F" w:rsidRPr="009D17BE" w:rsidRDefault="004E7C6F" w:rsidP="004E7C6F">
      <w:pPr>
        <w:rPr>
          <w:rFonts w:eastAsia="SimSun"/>
          <w:lang w:val="el-GR"/>
        </w:rPr>
      </w:pPr>
      <w:r w:rsidRPr="009D17BE">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9C7F1F3" w14:textId="77777777" w:rsidR="004E7C6F" w:rsidRPr="009D17BE" w:rsidRDefault="004E7C6F" w:rsidP="004E7C6F">
      <w:pPr>
        <w:rPr>
          <w:rFonts w:eastAsia="SimSun"/>
          <w:lang w:val="el-GR"/>
        </w:rPr>
      </w:pPr>
      <w:proofErr w:type="spellStart"/>
      <w:r w:rsidRPr="009D17BE">
        <w:rPr>
          <w:rFonts w:eastAsia="SimSun"/>
          <w:lang w:val="el-GR"/>
        </w:rPr>
        <w:t>στ</w:t>
      </w:r>
      <w:proofErr w:type="spellEnd"/>
      <w:r w:rsidRPr="009D17BE">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9D17BE">
        <w:rPr>
          <w:rFonts w:eastAsia="SimSun"/>
          <w:lang w:val="el-GR"/>
        </w:rPr>
        <w:t>ενωσιακή</w:t>
      </w:r>
      <w:proofErr w:type="spellEnd"/>
      <w:r w:rsidRPr="009D17BE">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0699ECC5" w14:textId="77777777" w:rsidR="004E7C6F" w:rsidRPr="009D17BE" w:rsidRDefault="004E7C6F" w:rsidP="004E7C6F">
      <w:pPr>
        <w:rPr>
          <w:rFonts w:eastAsia="SimSun"/>
          <w:lang w:val="el-GR"/>
        </w:rPr>
      </w:pPr>
      <w:r w:rsidRPr="009D17BE">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A1CEDD9" w14:textId="77777777" w:rsidR="004E7C6F" w:rsidRPr="009D17BE" w:rsidRDefault="004E7C6F" w:rsidP="004E7C6F">
      <w:pPr>
        <w:rPr>
          <w:rFonts w:eastAsia="SimSun"/>
          <w:lang w:val="el-GR"/>
        </w:rPr>
      </w:pPr>
      <w:r w:rsidRPr="009D17BE">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9D17BE">
        <w:rPr>
          <w:rFonts w:eastAsia="SimSun"/>
          <w:lang w:val="el-GR"/>
        </w:rPr>
        <w:t>ενωσιακούς</w:t>
      </w:r>
      <w:proofErr w:type="spellEnd"/>
      <w:r w:rsidRPr="009D17BE">
        <w:rPr>
          <w:rFonts w:eastAsia="SimSun"/>
          <w:lang w:val="el-GR"/>
        </w:rPr>
        <w:t xml:space="preserve"> ή/και εθνικούς πόρους ή/ και μέσω του Προγράμματος Δημοσίων Επενδύσεων. </w:t>
      </w:r>
    </w:p>
    <w:p w14:paraId="22DD8516" w14:textId="77777777" w:rsidR="004E7C6F" w:rsidRPr="009D17BE" w:rsidRDefault="004E7C6F" w:rsidP="004E7C6F">
      <w:pPr>
        <w:rPr>
          <w:rFonts w:eastAsia="SimSun"/>
          <w:lang w:val="el-GR"/>
        </w:rPr>
      </w:pPr>
      <w:r w:rsidRPr="009D17BE">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7475C02" w14:textId="77777777" w:rsidR="004E7C6F" w:rsidRPr="009D17BE" w:rsidRDefault="004E7C6F" w:rsidP="004E7C6F">
      <w:pPr>
        <w:rPr>
          <w:rFonts w:eastAsia="SimSun"/>
          <w:lang w:val="el-GR"/>
        </w:rPr>
      </w:pPr>
      <w:r w:rsidRPr="009D17BE">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9D17BE">
        <w:rPr>
          <w:rFonts w:eastAsia="SimSun"/>
          <w:lang w:val="el-GR"/>
        </w:rPr>
        <w:t>διέπεται</w:t>
      </w:r>
      <w:proofErr w:type="spellEnd"/>
      <w:r w:rsidRPr="009D17BE">
        <w:rPr>
          <w:rFonts w:eastAsia="SimSun"/>
          <w:lang w:val="el-GR"/>
        </w:rPr>
        <w:t xml:space="preserve"> από τεχνολογίες πληροφορικής και ηλεκτρονικών επικοινωνιών. </w:t>
      </w:r>
    </w:p>
    <w:p w14:paraId="277986B6" w14:textId="066BAACC" w:rsidR="00556A23" w:rsidRDefault="004E7C6F" w:rsidP="004E7C6F">
      <w:pPr>
        <w:rPr>
          <w:rFonts w:eastAsia="SimSun"/>
          <w:lang w:val="el-GR"/>
        </w:rPr>
      </w:pPr>
      <w:proofErr w:type="spellStart"/>
      <w:r w:rsidRPr="009D17BE">
        <w:rPr>
          <w:rFonts w:eastAsia="SimSun"/>
          <w:lang w:val="el-GR"/>
        </w:rPr>
        <w:t>ια</w:t>
      </w:r>
      <w:proofErr w:type="spellEnd"/>
      <w:r w:rsidRPr="009D17BE">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B8417EB" w14:textId="77777777" w:rsidR="003A68E2" w:rsidRPr="009D17BE" w:rsidRDefault="003A68E2" w:rsidP="004E7C6F">
      <w:pPr>
        <w:rPr>
          <w:rFonts w:eastAsia="SimSun"/>
          <w:lang w:val="el-GR"/>
        </w:rPr>
      </w:pPr>
    </w:p>
    <w:p w14:paraId="7C31C1D1" w14:textId="77777777" w:rsidR="00556A23" w:rsidRPr="002373E7" w:rsidRDefault="00556A23" w:rsidP="00CD2A7F">
      <w:pPr>
        <w:pStyle w:val="Heading5"/>
        <w:numPr>
          <w:ilvl w:val="2"/>
          <w:numId w:val="25"/>
        </w:numPr>
        <w:rPr>
          <w:rFonts w:eastAsia="SimSun" w:cs="Tahoma"/>
          <w:bCs/>
        </w:rPr>
      </w:pPr>
      <w:bookmarkStart w:id="663" w:name="_Ref55370316"/>
      <w:bookmarkStart w:id="664" w:name="_Toc107309416"/>
      <w:proofErr w:type="spellStart"/>
      <w:r w:rsidRPr="00EF2204">
        <w:rPr>
          <w:rFonts w:eastAsia="SimSun" w:cs="Tahoma"/>
          <w:bCs/>
        </w:rPr>
        <w:t>Φορέ</w:t>
      </w:r>
      <w:proofErr w:type="spellEnd"/>
      <w:r w:rsidRPr="00EF2204">
        <w:rPr>
          <w:rFonts w:eastAsia="SimSun" w:cs="Tahoma"/>
          <w:bCs/>
        </w:rPr>
        <w:t xml:space="preserve">ας </w:t>
      </w:r>
      <w:proofErr w:type="spellStart"/>
      <w:r w:rsidRPr="00EF2204">
        <w:rPr>
          <w:rFonts w:eastAsia="SimSun" w:cs="Tahoma"/>
          <w:bCs/>
        </w:rPr>
        <w:t>Χρημ</w:t>
      </w:r>
      <w:proofErr w:type="spellEnd"/>
      <w:r w:rsidRPr="00EF2204">
        <w:rPr>
          <w:rFonts w:eastAsia="SimSun" w:cs="Tahoma"/>
          <w:bCs/>
        </w:rPr>
        <w:t>ατοδότησης</w:t>
      </w:r>
      <w:bookmarkEnd w:id="663"/>
      <w:bookmarkEnd w:id="664"/>
      <w:r w:rsidRPr="002373E7">
        <w:rPr>
          <w:rFonts w:eastAsia="SimSun" w:cs="Tahoma"/>
          <w:bCs/>
        </w:rPr>
        <w:t xml:space="preserve"> </w:t>
      </w:r>
    </w:p>
    <w:p w14:paraId="4FBD2F67" w14:textId="33AD1F55" w:rsidR="00091AC1" w:rsidRPr="009D17BE" w:rsidRDefault="004E7C6F" w:rsidP="00091AC1">
      <w:pPr>
        <w:pStyle w:val="normalwithoutspacing"/>
        <w:rPr>
          <w:rFonts w:eastAsia="SimSun"/>
        </w:rPr>
      </w:pPr>
      <w:r w:rsidRPr="009D17BE">
        <w:rPr>
          <w:rFonts w:eastAsia="SimSun"/>
        </w:rPr>
        <w:t xml:space="preserve">Φορέας Χρηματοδότησης του Έργου είναι το </w:t>
      </w:r>
      <w:r w:rsidR="00091AC1" w:rsidRPr="009D17BE">
        <w:rPr>
          <w:rFonts w:eastAsia="SimSun"/>
        </w:rPr>
        <w:t xml:space="preserve">Υπουργείο Κλιματικής Κρίσης και Πολιτικής Προστασίας </w:t>
      </w:r>
    </w:p>
    <w:p w14:paraId="1164F5AA" w14:textId="31A114D2" w:rsidR="004E7C6F" w:rsidRPr="009D17BE" w:rsidRDefault="004E7C6F">
      <w:pPr>
        <w:rPr>
          <w:rFonts w:eastAsia="SimSun"/>
          <w:lang w:val="el-GR"/>
        </w:rPr>
      </w:pPr>
      <w:r w:rsidRPr="009D17BE">
        <w:rPr>
          <w:rFonts w:eastAsia="SimSun"/>
          <w:lang w:val="el-GR"/>
        </w:rPr>
        <w:t>(Φορέας Κεντρικής Κυβέρνησης), αποστολή του οποίου είναι:</w:t>
      </w:r>
    </w:p>
    <w:p w14:paraId="379BF339" w14:textId="2BDE4E52" w:rsidR="003A68E2" w:rsidRPr="009D17BE" w:rsidRDefault="003A68E2" w:rsidP="009D17BE">
      <w:pPr>
        <w:pStyle w:val="ListParagraph"/>
        <w:numPr>
          <w:ilvl w:val="0"/>
          <w:numId w:val="295"/>
        </w:numPr>
        <w:rPr>
          <w:rFonts w:eastAsia="SimSun"/>
          <w:lang w:val="el-GR"/>
        </w:rPr>
      </w:pPr>
      <w:r w:rsidRPr="009D17BE">
        <w:rPr>
          <w:rFonts w:eastAsia="SimSun"/>
          <w:lang w:val="el-GR"/>
        </w:rPr>
        <w:t>Η μελέτη, ο σχεδιασμός και η οργάνωση και ο συντονισμός της δράσης για την πρόληψη και αντιμετώπιση των φυσικών, τεχνολογικών και λοιπών καταστροφών ή καταστάσεων έκτακτης ανάγκης, καθώς και η ενημέρωση του κοινού για τα ζητήματα αυτά.</w:t>
      </w:r>
    </w:p>
    <w:p w14:paraId="74CE97C3" w14:textId="5318EB75" w:rsidR="003A68E2" w:rsidRPr="009D17BE" w:rsidRDefault="003A68E2" w:rsidP="009D17BE">
      <w:pPr>
        <w:pStyle w:val="ListParagraph"/>
        <w:numPr>
          <w:ilvl w:val="0"/>
          <w:numId w:val="295"/>
        </w:numPr>
        <w:rPr>
          <w:rFonts w:eastAsia="SimSun"/>
          <w:lang w:val="el-GR"/>
        </w:rPr>
      </w:pPr>
      <w:r w:rsidRPr="009D17BE">
        <w:rPr>
          <w:rFonts w:eastAsia="SimSun"/>
          <w:lang w:val="el-GR"/>
        </w:rPr>
        <w:t>Η προετοιμασία, κινητοποίηση και ο συντονισμός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34A10DAD" w14:textId="1486B374" w:rsidR="003A68E2" w:rsidRPr="009D17BE" w:rsidRDefault="003A68E2" w:rsidP="009D17BE">
      <w:pPr>
        <w:pStyle w:val="ListParagraph"/>
        <w:numPr>
          <w:ilvl w:val="0"/>
          <w:numId w:val="295"/>
        </w:numPr>
        <w:rPr>
          <w:rFonts w:eastAsia="SimSun"/>
          <w:lang w:val="el-GR"/>
        </w:rPr>
      </w:pPr>
      <w:r w:rsidRPr="009D17BE">
        <w:rPr>
          <w:rFonts w:eastAsia="SimSun"/>
          <w:lang w:val="el-GR"/>
        </w:rPr>
        <w:lastRenderedPageBreak/>
        <w:t>Η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219666D0" w14:textId="6089A8B2" w:rsidR="003A68E2" w:rsidRPr="009D17BE" w:rsidRDefault="003A68E2" w:rsidP="009D17BE">
      <w:pPr>
        <w:pStyle w:val="ListParagraph"/>
        <w:numPr>
          <w:ilvl w:val="0"/>
          <w:numId w:val="295"/>
        </w:numPr>
        <w:rPr>
          <w:rFonts w:eastAsia="SimSun"/>
          <w:lang w:val="el-GR"/>
        </w:rPr>
      </w:pPr>
      <w:r w:rsidRPr="009D17BE">
        <w:rPr>
          <w:rFonts w:eastAsia="SimSun"/>
          <w:lang w:val="el-GR"/>
        </w:rPr>
        <w:t>Ο συντονισμός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2C873D7C" w14:textId="7C324C83" w:rsidR="003A68E2" w:rsidRPr="009D17BE" w:rsidRDefault="003A68E2">
      <w:pPr>
        <w:rPr>
          <w:rFonts w:eastAsia="SimSun"/>
          <w:lang w:val="el-GR"/>
        </w:rPr>
      </w:pPr>
    </w:p>
    <w:p w14:paraId="483920F3" w14:textId="6467FD85" w:rsidR="00556A23" w:rsidRPr="009D17BE" w:rsidRDefault="00556A23" w:rsidP="00CD2A7F">
      <w:pPr>
        <w:pStyle w:val="Heading5"/>
        <w:numPr>
          <w:ilvl w:val="2"/>
          <w:numId w:val="25"/>
        </w:numPr>
        <w:rPr>
          <w:rFonts w:eastAsia="SimSun" w:cs="Tahoma"/>
          <w:bCs/>
          <w:lang w:val="el-GR"/>
        </w:rPr>
      </w:pPr>
      <w:bookmarkStart w:id="665" w:name="_Ref55370267"/>
      <w:bookmarkStart w:id="666" w:name="_Toc107309417"/>
      <w:r w:rsidRPr="009D17BE">
        <w:rPr>
          <w:rFonts w:eastAsia="SimSun" w:cs="Tahoma"/>
          <w:bCs/>
          <w:lang w:val="el-GR"/>
        </w:rPr>
        <w:t>Κύριος του Έργου – Φορέας Λειτουργίας</w:t>
      </w:r>
      <w:bookmarkEnd w:id="665"/>
      <w:bookmarkEnd w:id="666"/>
    </w:p>
    <w:p w14:paraId="11B84E3A" w14:textId="4BB2E245" w:rsidR="00047C57" w:rsidRDefault="004E7C6F" w:rsidP="00047C57">
      <w:pPr>
        <w:rPr>
          <w:rFonts w:eastAsia="SimSun"/>
          <w:lang w:val="el-GR"/>
        </w:rPr>
      </w:pPr>
      <w:bookmarkStart w:id="667" w:name="_Ref55370327"/>
      <w:r w:rsidRPr="009D17BE">
        <w:rPr>
          <w:rFonts w:eastAsia="SimSun"/>
          <w:lang w:val="el-GR"/>
        </w:rPr>
        <w:t>Κύριος του Έργου θα είναι το Υπουργείο Κλιματικής Κρίσης και Πολιτικής Προστασίας</w:t>
      </w:r>
      <w:r w:rsidR="008728D5">
        <w:rPr>
          <w:rFonts w:eastAsia="SimSun"/>
          <w:lang w:val="el-GR"/>
        </w:rPr>
        <w:t xml:space="preserve"> και ειδικότερα </w:t>
      </w:r>
      <w:r w:rsidRPr="009D17BE">
        <w:rPr>
          <w:rFonts w:eastAsia="SimSun"/>
          <w:lang w:val="el-GR"/>
        </w:rPr>
        <w:t xml:space="preserve"> η Γενική Γραμματεία Πολιτικής Προστασίας (Γ.Γ.Π.Π.) και το Πυροσβεστικό Σώμα Ελλάδος.</w:t>
      </w:r>
    </w:p>
    <w:p w14:paraId="01B8751F" w14:textId="77777777" w:rsidR="00017A63" w:rsidRDefault="00017A63" w:rsidP="004E7C6F">
      <w:pPr>
        <w:rPr>
          <w:rFonts w:eastAsia="SimSun"/>
          <w:b/>
          <w:bCs/>
          <w:lang w:val="el-GR"/>
        </w:rPr>
      </w:pPr>
    </w:p>
    <w:p w14:paraId="4341E711" w14:textId="4537413C" w:rsidR="004E7C6F" w:rsidRPr="008837C4" w:rsidRDefault="004E7C6F" w:rsidP="009D17BE">
      <w:pPr>
        <w:pStyle w:val="Heading4"/>
        <w:numPr>
          <w:ilvl w:val="3"/>
          <w:numId w:val="296"/>
        </w:numPr>
        <w:rPr>
          <w:rFonts w:eastAsia="SimSun"/>
          <w:lang w:val="el-GR"/>
        </w:rPr>
      </w:pPr>
      <w:bookmarkStart w:id="668" w:name="_Toc107309418"/>
      <w:r w:rsidRPr="00613BC2">
        <w:rPr>
          <w:rFonts w:eastAsia="SimSun"/>
          <w:lang w:val="el-GR"/>
        </w:rPr>
        <w:t>Υπουργείο Κλιματικής Κρίσης και Πολιτικής Προστασίας</w:t>
      </w:r>
      <w:bookmarkEnd w:id="668"/>
    </w:p>
    <w:p w14:paraId="524A476C" w14:textId="77777777" w:rsidR="004E7C6F" w:rsidRPr="004E7C6F" w:rsidRDefault="004E7C6F" w:rsidP="004E7C6F">
      <w:pPr>
        <w:rPr>
          <w:rFonts w:eastAsia="SimSun"/>
          <w:lang w:val="el-GR"/>
        </w:rPr>
      </w:pPr>
      <w:r w:rsidRPr="004E7C6F">
        <w:rPr>
          <w:rFonts w:eastAsia="SimSun"/>
          <w:lang w:val="el-GR"/>
        </w:rPr>
        <w:t>Με βάση τις διατάξεις του ΠΔ 70/ 2021 (ΦΕΚ 161/ Α/ 9-9-2021) συστάθηκε Υπουργείο Κλιματικής Κρίσης και Πολιτικής Προστασίας ενώ έγινε και μεταφορά υπηρεσιών και αρμοδιοτήτων μεταξύ Υπουργείων.</w:t>
      </w:r>
    </w:p>
    <w:p w14:paraId="06A2E8AF" w14:textId="77777777" w:rsidR="004E7C6F" w:rsidRPr="004E7C6F" w:rsidRDefault="004E7C6F" w:rsidP="004E7C6F">
      <w:pPr>
        <w:rPr>
          <w:rFonts w:eastAsia="SimSun"/>
          <w:lang w:val="el-GR"/>
        </w:rPr>
      </w:pPr>
      <w:r w:rsidRPr="004E7C6F">
        <w:rPr>
          <w:rFonts w:eastAsia="SimSun"/>
          <w:lang w:val="el-GR"/>
        </w:rPr>
        <w:t>Στις αρμοδιότητες του Υπουργείου  Κλιματικής Κρίσης και Πολιτικής Προστασίας περιλαμβάνονται η διαχείριση φυσικών καταστροφών και κρίσεων καθώς και η αντιμετώπιση της κλιματικής αλλαγής.</w:t>
      </w:r>
    </w:p>
    <w:p w14:paraId="32C52B03" w14:textId="77777777" w:rsidR="004E7C6F" w:rsidRPr="004E7C6F" w:rsidRDefault="004E7C6F" w:rsidP="004E7C6F">
      <w:pPr>
        <w:rPr>
          <w:rFonts w:eastAsia="SimSun"/>
          <w:lang w:val="el-GR"/>
        </w:rPr>
      </w:pPr>
      <w:r w:rsidRPr="004E7C6F">
        <w:rPr>
          <w:rFonts w:eastAsia="SimSun"/>
          <w:lang w:val="el-GR"/>
        </w:rPr>
        <w:t>Επίσης, υπό την αρμοδιότητά του τέθηκαν οι ακόλουθες υπηρεσίες:</w:t>
      </w:r>
    </w:p>
    <w:p w14:paraId="510FD6B9" w14:textId="77777777" w:rsidR="004E7C6F" w:rsidRPr="004E7C6F" w:rsidRDefault="004E7C6F" w:rsidP="004E7C6F">
      <w:pPr>
        <w:rPr>
          <w:rFonts w:eastAsia="SimSun"/>
          <w:lang w:val="el-GR"/>
        </w:rPr>
      </w:pPr>
      <w:r w:rsidRPr="004E7C6F">
        <w:rPr>
          <w:rFonts w:eastAsia="SimSun"/>
          <w:lang w:val="el-GR"/>
        </w:rPr>
        <w:t>•    Η Γενική Γραμματεία Πολιτικής Προστασίας,</w:t>
      </w:r>
    </w:p>
    <w:p w14:paraId="67AD5FBB" w14:textId="77777777" w:rsidR="004E7C6F" w:rsidRPr="004E7C6F" w:rsidRDefault="004E7C6F" w:rsidP="004E7C6F">
      <w:pPr>
        <w:rPr>
          <w:rFonts w:eastAsia="SimSun"/>
          <w:lang w:val="el-GR"/>
        </w:rPr>
      </w:pPr>
      <w:r w:rsidRPr="004E7C6F">
        <w:rPr>
          <w:rFonts w:eastAsia="SimSun"/>
          <w:lang w:val="el-GR"/>
        </w:rPr>
        <w:t>•    Το Πυροσβεστικό Σώμα Ελλάδος,</w:t>
      </w:r>
    </w:p>
    <w:p w14:paraId="013E71B0" w14:textId="77777777" w:rsidR="004E7C6F" w:rsidRPr="004E7C6F" w:rsidRDefault="004E7C6F" w:rsidP="004E7C6F">
      <w:pPr>
        <w:rPr>
          <w:rFonts w:eastAsia="SimSun"/>
          <w:lang w:val="el-GR"/>
        </w:rPr>
      </w:pPr>
      <w:r w:rsidRPr="004E7C6F">
        <w:rPr>
          <w:rFonts w:eastAsia="SimSun"/>
          <w:lang w:val="el-GR"/>
        </w:rPr>
        <w:t>•    Το σύνολο των επιχειρησιακών και διοικητικών δομών και λειτουργιών της Πολιτικής Προστασίας (μέρη Α΄ έως Γ΄ του νόμου 4662/2020), συμπεριλαμβανομένου του Εθνικού Μηχανισμού Διαχείρισης Κρίσεων και Αντιμετώπισης Καταστροφών,</w:t>
      </w:r>
    </w:p>
    <w:p w14:paraId="539C1DDD" w14:textId="77777777" w:rsidR="004E7C6F" w:rsidRPr="004E7C6F" w:rsidRDefault="004E7C6F" w:rsidP="004E7C6F">
      <w:pPr>
        <w:rPr>
          <w:rFonts w:eastAsia="SimSun"/>
          <w:lang w:val="el-GR"/>
        </w:rPr>
      </w:pPr>
      <w:r w:rsidRPr="004E7C6F">
        <w:rPr>
          <w:rFonts w:eastAsia="SimSun"/>
          <w:lang w:val="el-GR"/>
        </w:rPr>
        <w:t>•    από το Υπουργείο Περιβάλλοντος και Ενέργειας η αρμοδιότητα της παρακολούθησης των Ευρωπαϊκών θεμάτων και των πολιτικών ως προς την προσαρμογή στην κλιματική αλλαγή,</w:t>
      </w:r>
    </w:p>
    <w:p w14:paraId="6BAF56EA" w14:textId="565BDDFA" w:rsidR="004E7C6F" w:rsidRDefault="004E7C6F" w:rsidP="004E7C6F">
      <w:pPr>
        <w:rPr>
          <w:rFonts w:eastAsia="SimSun"/>
          <w:lang w:val="el-GR"/>
        </w:rPr>
      </w:pPr>
      <w:r w:rsidRPr="004E7C6F">
        <w:rPr>
          <w:rFonts w:eastAsia="SimSun"/>
          <w:lang w:val="el-GR"/>
        </w:rPr>
        <w:t>•    από το Υπουργείο Υποδομών και Μεταφορών η  εποπτεία του Οργανισμού Αντισεισμικού Σχεδιασμού και Προστασίας (Ο.Α.Σ.Π.) του άρθρου 1 του ν. 1349/1983.</w:t>
      </w:r>
    </w:p>
    <w:p w14:paraId="1D5F9431" w14:textId="77777777" w:rsidR="00017A63" w:rsidRDefault="00017A63" w:rsidP="004E7C6F">
      <w:pPr>
        <w:rPr>
          <w:rFonts w:eastAsia="SimSun"/>
          <w:lang w:val="el-GR"/>
        </w:rPr>
      </w:pPr>
    </w:p>
    <w:p w14:paraId="40F3E1CA" w14:textId="77777777" w:rsidR="004E7C6F" w:rsidRPr="009D17BE" w:rsidRDefault="004E7C6F" w:rsidP="009D17BE">
      <w:pPr>
        <w:pStyle w:val="Heading4"/>
        <w:numPr>
          <w:ilvl w:val="3"/>
          <w:numId w:val="296"/>
        </w:numPr>
        <w:rPr>
          <w:rFonts w:eastAsia="SimSun"/>
          <w:b w:val="0"/>
          <w:bCs w:val="0"/>
          <w:lang w:val="el-GR"/>
        </w:rPr>
      </w:pPr>
      <w:bookmarkStart w:id="669" w:name="_Toc107309419"/>
      <w:r w:rsidRPr="009D17BE">
        <w:rPr>
          <w:rFonts w:eastAsia="SimSun"/>
          <w:lang w:val="el-GR"/>
        </w:rPr>
        <w:t>Γενική Γραμματεία Πολιτικής Προστασίας</w:t>
      </w:r>
      <w:bookmarkEnd w:id="669"/>
    </w:p>
    <w:p w14:paraId="6729EC67" w14:textId="77777777" w:rsidR="004E7C6F" w:rsidRPr="009D17BE" w:rsidRDefault="004E7C6F" w:rsidP="004E7C6F">
      <w:pPr>
        <w:rPr>
          <w:rFonts w:eastAsia="SimSun"/>
          <w:lang w:val="el-GR"/>
        </w:rPr>
      </w:pPr>
      <w:r w:rsidRPr="009D17BE">
        <w:rPr>
          <w:rFonts w:eastAsia="SimSun"/>
          <w:lang w:val="el-GR"/>
        </w:rPr>
        <w:t>Η Γενική Γραμματεία Πολιτικής Προστασίας (Γ.Γ.Π.Π.) συστάθηκε με την παράγραφο 1 του άρθρου 4 του ν. 2344/1995 (Α' 212) και υπάγεται στο Υπουργείο Κλιματικής Αλλαγής και Πολιτικής Προστασίας.</w:t>
      </w:r>
    </w:p>
    <w:p w14:paraId="3438E303" w14:textId="77777777" w:rsidR="004E7C6F" w:rsidRDefault="004E7C6F" w:rsidP="004E7C6F">
      <w:pPr>
        <w:rPr>
          <w:rFonts w:eastAsia="SimSun"/>
          <w:lang w:val="el-GR"/>
        </w:rPr>
      </w:pPr>
      <w:r w:rsidRPr="009D17BE">
        <w:rPr>
          <w:rFonts w:eastAsia="SimSun"/>
          <w:lang w:val="el-GR"/>
        </w:rPr>
        <w:t>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64FDA358" w14:textId="77777777" w:rsidR="004E7C6F" w:rsidRPr="009D17BE" w:rsidRDefault="004E7C6F" w:rsidP="009D17BE">
      <w:pPr>
        <w:pStyle w:val="Heading4"/>
        <w:numPr>
          <w:ilvl w:val="3"/>
          <w:numId w:val="296"/>
        </w:numPr>
        <w:rPr>
          <w:rFonts w:eastAsia="SimSun"/>
          <w:b w:val="0"/>
          <w:bCs w:val="0"/>
          <w:lang w:val="el-GR"/>
        </w:rPr>
      </w:pPr>
      <w:bookmarkStart w:id="670" w:name="_Toc107309420"/>
      <w:r w:rsidRPr="0028062D">
        <w:rPr>
          <w:rFonts w:eastAsia="SimSun"/>
          <w:lang w:val="el-GR"/>
        </w:rPr>
        <w:t>Πυροσβεστικό Σώμα Ελλάδος</w:t>
      </w:r>
      <w:bookmarkEnd w:id="670"/>
    </w:p>
    <w:p w14:paraId="71704C1F" w14:textId="77777777" w:rsidR="004E7C6F" w:rsidRPr="0038749C" w:rsidRDefault="004E7C6F" w:rsidP="009D17BE">
      <w:pPr>
        <w:rPr>
          <w:rFonts w:eastAsia="SimSun"/>
          <w:lang w:val="el-GR"/>
        </w:rPr>
      </w:pPr>
      <w:r w:rsidRPr="0038749C">
        <w:rPr>
          <w:rFonts w:eastAsia="SimSun"/>
          <w:lang w:val="el-GR"/>
        </w:rPr>
        <w:t xml:space="preserve">Το Πυροσβεστικό Σώμα (Π.Σ.) είναι ιδιαίτερο Σώμα Ασφαλείας, το οποίο διοικείται από τον Αρχηγό του και συνιστά επιχειρησιακή δομή υπαγόμενη στη Γενική Γραμματεία Πολιτικής Προστασίας του </w:t>
      </w:r>
      <w:r w:rsidRPr="0038749C">
        <w:rPr>
          <w:rFonts w:eastAsia="SimSun"/>
          <w:lang w:val="el-GR"/>
        </w:rPr>
        <w:lastRenderedPageBreak/>
        <w:t xml:space="preserve">Υπουργείου </w:t>
      </w:r>
      <w:r>
        <w:rPr>
          <w:rFonts w:eastAsia="SimSun"/>
          <w:lang w:val="el-GR"/>
        </w:rPr>
        <w:t xml:space="preserve">Κλιματικής Αλλαγής και Πολιτικής </w:t>
      </w:r>
      <w:r w:rsidRPr="0038749C">
        <w:rPr>
          <w:rFonts w:eastAsia="SimSun"/>
          <w:lang w:val="el-GR"/>
        </w:rPr>
        <w:t>Προστασίας, με αρμοδιότητα που εκτείνεται σε όλη την Επικράτεια εκτός από τους χώρους για τους οποίους ειδικές διατάξεις προβλέπουν αρμοδιότητα άλλων υπηρεσιών και έχει ως αποστολή:</w:t>
      </w:r>
    </w:p>
    <w:p w14:paraId="7C252357" w14:textId="28D165E8" w:rsidR="004E7C6F" w:rsidRPr="004E7C6F" w:rsidRDefault="004E7C6F" w:rsidP="009D17BE">
      <w:pPr>
        <w:pStyle w:val="ListParagraph"/>
        <w:numPr>
          <w:ilvl w:val="0"/>
          <w:numId w:val="9"/>
        </w:numPr>
        <w:rPr>
          <w:rFonts w:eastAsia="SimSun"/>
          <w:lang w:val="el-GR"/>
        </w:rPr>
      </w:pPr>
      <w:r w:rsidRPr="004E7C6F">
        <w:rPr>
          <w:rFonts w:eastAsia="SimSun"/>
          <w:lang w:val="el-GR"/>
        </w:rPr>
        <w:t>Την ασφάλεια και προστασία της ζωής και περιουσίας των πολιτών και του Κράτους, του φυσικού περιβάλλοντος και, ιδίως, του δασικού πλούτου της Χώρας από κινδύνους φυσικών και τεχνολογικών καταστροφών και λοιπών απειλών.</w:t>
      </w:r>
    </w:p>
    <w:p w14:paraId="37C9B7F8" w14:textId="1BAF7055" w:rsidR="004E7C6F" w:rsidRPr="004E7C6F" w:rsidRDefault="004E7C6F" w:rsidP="009D17BE">
      <w:pPr>
        <w:pStyle w:val="ListParagraph"/>
        <w:numPr>
          <w:ilvl w:val="0"/>
          <w:numId w:val="9"/>
        </w:numPr>
        <w:rPr>
          <w:rFonts w:eastAsia="SimSun"/>
          <w:lang w:val="el-GR"/>
        </w:rPr>
      </w:pPr>
      <w:r w:rsidRPr="004E7C6F">
        <w:rPr>
          <w:rFonts w:eastAsia="SimSun"/>
          <w:lang w:val="el-GR"/>
        </w:rPr>
        <w:t>Την ευθύνη και τον επιχειρησιακό σχεδιασμό της αντιμετώπισης των πυρκαγιών και των πλημμυρών, καθώς και την παροχή συνδρομής για τη διάσωση των ατόμων και των υλικών αγαθών που απειλούνται από αυτές. Ως «επιχειρησιακός σχεδιασμός» νοείται η οργάνωση, η διαχείριση και ο συντονισμός όλων των εμπλεκόμενων δυνάμεων και μέσων πυρόσβεσης και διάσωσης, συμπεριλαμβανομένου και του εξοπλισμού αυτών. Ο «επιχειρησιακός σχεδιασμός» περιλαμβάνει ενέργειες που εξασφαλίζουν τον έγκαιρο εντοπισμό, την αναγγελία και επέμβαση, ώστε να επιτυγχάνεται η άμεση και αποτελεσματική αντιμετώπιση όχι μόνο των πυρκαγιών και των κινδύνων που απορρέουν από αυτές, αλλά και κάθε κινδύνου από φυσικές και τεχνολογικές καταστροφές.</w:t>
      </w:r>
    </w:p>
    <w:p w14:paraId="50A36635" w14:textId="150E99FC" w:rsidR="004E7C6F" w:rsidRPr="004E7C6F" w:rsidRDefault="004E7C6F" w:rsidP="009D17BE">
      <w:pPr>
        <w:pStyle w:val="ListParagraph"/>
        <w:numPr>
          <w:ilvl w:val="0"/>
          <w:numId w:val="9"/>
        </w:numPr>
        <w:rPr>
          <w:rFonts w:eastAsia="SimSun"/>
          <w:lang w:val="el-GR"/>
        </w:rPr>
      </w:pPr>
      <w:r w:rsidRPr="004E7C6F">
        <w:rPr>
          <w:rFonts w:eastAsia="SimSun"/>
          <w:lang w:val="el-GR"/>
        </w:rPr>
        <w:t>Την ευθύνη για τη διεξαγωγή των πυροσβεστικών- διασωστικών επιχειρήσεων της Πολιτικής Προστασίας της Χώρας.</w:t>
      </w:r>
    </w:p>
    <w:p w14:paraId="2794D32D" w14:textId="77777777" w:rsidR="004E7C6F" w:rsidRPr="0028062D" w:rsidRDefault="004E7C6F" w:rsidP="004E7C6F">
      <w:pPr>
        <w:rPr>
          <w:rFonts w:eastAsia="SimSun"/>
          <w:lang w:val="el-GR"/>
        </w:rPr>
      </w:pPr>
      <w:r w:rsidRPr="0038749C">
        <w:rPr>
          <w:rFonts w:eastAsia="SimSun"/>
          <w:lang w:val="el-GR"/>
        </w:rPr>
        <w:t>Το Πυροσβεστικό Σώμα στο πλαίσιο της αποστολής του, συμμετέχει στην αντιμετώπιση κάθε έκτακτης ανάγκης που ανακύπτει σε περίοδο ειρήνης ή πολέμου, και σε συνεργασία με τις συναρμόδιες αρχές και υπηρεσίες, συμβάλλει στην εξασφάλιση της πολιτικής προστασίας και της πολιτικής άμυνας της Χώρας.</w:t>
      </w:r>
    </w:p>
    <w:p w14:paraId="2D525CDA" w14:textId="77777777" w:rsidR="004E7C6F" w:rsidRPr="009D17BE" w:rsidRDefault="004E7C6F" w:rsidP="004E7C6F">
      <w:pPr>
        <w:rPr>
          <w:rFonts w:eastAsia="SimSun"/>
          <w:lang w:val="el-GR"/>
        </w:rPr>
      </w:pPr>
    </w:p>
    <w:p w14:paraId="0E32BCF2" w14:textId="77777777" w:rsidR="00556A23" w:rsidRPr="003329FF" w:rsidRDefault="00556A23" w:rsidP="00CD2A7F">
      <w:pPr>
        <w:pStyle w:val="Heading5"/>
        <w:numPr>
          <w:ilvl w:val="2"/>
          <w:numId w:val="25"/>
        </w:numPr>
        <w:rPr>
          <w:rFonts w:eastAsia="SimSun" w:cs="Tahoma"/>
          <w:bCs/>
          <w:lang w:val="el-GR"/>
        </w:rPr>
      </w:pPr>
      <w:bookmarkStart w:id="671" w:name="_Ref104281750"/>
      <w:bookmarkStart w:id="672" w:name="_Toc107309421"/>
      <w:r w:rsidRPr="003329FF">
        <w:rPr>
          <w:rFonts w:eastAsia="SimSun" w:cs="Tahoma"/>
          <w:bCs/>
          <w:lang w:val="el-GR"/>
        </w:rPr>
        <w:t>Όργανα &amp; Επιτροπές Παρακολούθησης, Διακυβέρνησης και Ελέγχου του Έργου</w:t>
      </w:r>
      <w:bookmarkEnd w:id="667"/>
      <w:bookmarkEnd w:id="671"/>
      <w:bookmarkEnd w:id="672"/>
    </w:p>
    <w:p w14:paraId="4B8735FA" w14:textId="289F5D6A"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E0686B">
      <w:pPr>
        <w:pStyle w:val="ListParagraph"/>
        <w:numPr>
          <w:ilvl w:val="0"/>
          <w:numId w:val="20"/>
        </w:numPr>
        <w:ind w:left="0" w:firstLine="6"/>
        <w:rPr>
          <w:b/>
          <w:bCs/>
          <w:lang w:val="el-GR"/>
        </w:rPr>
      </w:pPr>
      <w:r w:rsidRPr="000A1F30">
        <w:rPr>
          <w:b/>
          <w:bCs/>
          <w:lang w:val="el-GR"/>
        </w:rPr>
        <w:t>Επιτροπή Εποπτείας Προγραμματικής Συμφωνίας (ΕΕΠΣ)</w:t>
      </w:r>
    </w:p>
    <w:p w14:paraId="20293FF7" w14:textId="263BD00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w:t>
      </w:r>
      <w:r w:rsidRPr="008728D5">
        <w:rPr>
          <w:lang w:val="el-GR"/>
        </w:rPr>
        <w:t xml:space="preserve">εκτέλεση της Προγραμματικής Συμφωνίας (ΠΣ) που έχει συναφθεί μεταξύ της ΚτΠ </w:t>
      </w:r>
      <w:r w:rsidR="00B8683B" w:rsidRPr="008728D5">
        <w:rPr>
          <w:lang w:val="el-GR"/>
        </w:rPr>
        <w:t>Μ</w:t>
      </w:r>
      <w:r w:rsidRPr="008728D5">
        <w:rPr>
          <w:lang w:val="el-GR"/>
        </w:rPr>
        <w:t xml:space="preserve">ΑΕ και του </w:t>
      </w:r>
      <w:r w:rsidR="004E7C6F" w:rsidRPr="009D17BE">
        <w:rPr>
          <w:lang w:val="el-GR"/>
        </w:rPr>
        <w:t xml:space="preserve">Υπουργείου Κλιματικής Αλλαγής και Πολιτικής Προστασίας (ΥΚΑΠΠ) </w:t>
      </w:r>
      <w:r w:rsidRPr="008728D5">
        <w:rPr>
          <w:lang w:val="el-GR"/>
        </w:rPr>
        <w:t>στο πλαίσιο</w:t>
      </w:r>
      <w:r w:rsidRPr="000A1F30">
        <w:rPr>
          <w:lang w:val="el-GR"/>
        </w:rPr>
        <w:t xml:space="preserve">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E0686B">
      <w:pPr>
        <w:pStyle w:val="ListParagraph"/>
        <w:numPr>
          <w:ilvl w:val="0"/>
          <w:numId w:val="15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E0686B">
      <w:pPr>
        <w:pStyle w:val="ListParagraph"/>
        <w:numPr>
          <w:ilvl w:val="0"/>
          <w:numId w:val="15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E0686B">
      <w:pPr>
        <w:pStyle w:val="ListParagraph"/>
        <w:numPr>
          <w:ilvl w:val="0"/>
          <w:numId w:val="15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E0686B">
      <w:pPr>
        <w:pStyle w:val="ListParagraph"/>
        <w:numPr>
          <w:ilvl w:val="0"/>
          <w:numId w:val="153"/>
        </w:numPr>
        <w:ind w:hanging="294"/>
        <w:rPr>
          <w:lang w:val="el-GR"/>
        </w:rPr>
      </w:pPr>
      <w:r w:rsidRPr="000A1F30">
        <w:rPr>
          <w:lang w:val="el-GR"/>
        </w:rPr>
        <w:t xml:space="preserve">Την τροποποίηση της σύμβασης του Έργου </w:t>
      </w:r>
    </w:p>
    <w:p w14:paraId="0FC7D882" w14:textId="77777777" w:rsidR="00E0686B" w:rsidRPr="000A1F30" w:rsidRDefault="00E0686B" w:rsidP="00E0686B">
      <w:pPr>
        <w:ind w:hanging="294"/>
        <w:rPr>
          <w:lang w:val="el-GR"/>
        </w:rPr>
      </w:pPr>
    </w:p>
    <w:p w14:paraId="00C9A369" w14:textId="77777777" w:rsidR="00E0686B" w:rsidRPr="000A1F30" w:rsidRDefault="00E0686B" w:rsidP="00E0686B">
      <w:pPr>
        <w:pStyle w:val="ListParagraph"/>
        <w:numPr>
          <w:ilvl w:val="0"/>
          <w:numId w:val="20"/>
        </w:numPr>
        <w:ind w:left="0" w:hanging="294"/>
        <w:rPr>
          <w:b/>
          <w:bCs/>
          <w:lang w:val="el-GR"/>
        </w:rPr>
      </w:pPr>
      <w:r w:rsidRPr="000A1F30">
        <w:rPr>
          <w:b/>
          <w:bCs/>
          <w:lang w:val="el-GR"/>
        </w:rPr>
        <w:t>Ομάδα Διοίκησης Έργου (ΟΔΕ)</w:t>
      </w:r>
    </w:p>
    <w:p w14:paraId="49A30543" w14:textId="78E4D9A0" w:rsidR="004E7C6F" w:rsidRPr="009D17BE" w:rsidRDefault="004E7C6F" w:rsidP="004E7C6F">
      <w:pPr>
        <w:rPr>
          <w:lang w:val="el-GR"/>
        </w:rPr>
      </w:pPr>
      <w:r w:rsidRPr="000A1F30">
        <w:rPr>
          <w:lang w:val="el-GR"/>
        </w:rPr>
        <w:t xml:space="preserve">Στο πλαίσιο της ΠΣ που έχει συναφθεί μεταξύ της ΚτΠ ΑΕ και του </w:t>
      </w:r>
      <w:r w:rsidRPr="009D17BE">
        <w:rPr>
          <w:lang w:val="el-GR"/>
        </w:rPr>
        <w:t>ΥΚΑΠΠ</w:t>
      </w:r>
      <w:r w:rsidRPr="009D17BE" w:rsidDel="008A6373">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Έργου, τα συμβαλλόμενα μέρη ορίζουν Ομάδα Διοίκησης Έργου (ΟΔΕ)</w:t>
      </w:r>
      <w:r>
        <w:rPr>
          <w:lang w:val="el-GR"/>
        </w:rPr>
        <w:t xml:space="preserve">. </w:t>
      </w:r>
      <w:r w:rsidRPr="000A1F30">
        <w:rPr>
          <w:lang w:val="el-GR"/>
        </w:rPr>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ΚτΠ ΑΕ). Η ΟΔΕ θα συνδράμει τις Επιτροπές Παρακολούθησης και Παραλαβής του έργου και θα </w:t>
      </w:r>
      <w:r w:rsidRPr="000A1F30">
        <w:rPr>
          <w:lang w:val="el-GR"/>
        </w:rPr>
        <w:lastRenderedPageBreak/>
        <w:t>εισηγείται για την αρτιότητα των παραδοτέων, λαμβάνοντας υπόψη τα ορόσημα υλοποίησης της σύμβασης.</w:t>
      </w:r>
    </w:p>
    <w:p w14:paraId="2CBB16FF" w14:textId="7E7DD0D3" w:rsidR="00E0686B" w:rsidRPr="009D17BE" w:rsidRDefault="00E0686B" w:rsidP="00E0686B">
      <w:pPr>
        <w:pStyle w:val="ListParagraph"/>
        <w:numPr>
          <w:ilvl w:val="0"/>
          <w:numId w:val="20"/>
        </w:numPr>
        <w:ind w:left="0" w:firstLine="6"/>
        <w:rPr>
          <w:b/>
          <w:bCs/>
          <w:lang w:val="el-GR"/>
        </w:rPr>
      </w:pPr>
      <w:r w:rsidRPr="009D17BE">
        <w:rPr>
          <w:b/>
          <w:bCs/>
          <w:lang w:val="el-GR"/>
        </w:rPr>
        <w:t>Επιτροπή Παρακολούθησης</w:t>
      </w:r>
      <w:r w:rsidR="008728D5" w:rsidRPr="009D17BE">
        <w:rPr>
          <w:b/>
          <w:bCs/>
          <w:lang w:val="el-GR"/>
        </w:rPr>
        <w:t xml:space="preserve"> &amp; Παραλαβής </w:t>
      </w:r>
      <w:r w:rsidRPr="009D17BE">
        <w:rPr>
          <w:b/>
          <w:bCs/>
          <w:lang w:val="el-GR"/>
        </w:rPr>
        <w:t>Έργου (ΕΠ</w:t>
      </w:r>
      <w:r w:rsidR="008728D5" w:rsidRPr="009D17BE">
        <w:rPr>
          <w:b/>
          <w:bCs/>
          <w:lang w:val="el-GR"/>
        </w:rPr>
        <w:t>Π</w:t>
      </w:r>
      <w:r w:rsidRPr="009D17BE">
        <w:rPr>
          <w:b/>
          <w:bCs/>
          <w:lang w:val="el-GR"/>
        </w:rPr>
        <w:t>Ε)</w:t>
      </w:r>
    </w:p>
    <w:p w14:paraId="7E8DE28B" w14:textId="4599BFC6" w:rsidR="00E0686B" w:rsidRPr="000A1F30" w:rsidRDefault="00050646" w:rsidP="009D17BE">
      <w:pPr>
        <w:rPr>
          <w:lang w:val="el-GR"/>
        </w:rPr>
      </w:pPr>
      <w:r w:rsidRPr="00050646">
        <w:rPr>
          <w:lang w:val="el-GR"/>
        </w:rPr>
        <w:t xml:space="preserve">H </w:t>
      </w:r>
      <w:r>
        <w:rPr>
          <w:lang w:val="el-GR"/>
        </w:rPr>
        <w:t xml:space="preserve">παρακολούθηση και </w:t>
      </w:r>
      <w:r w:rsidRPr="00050646">
        <w:rPr>
          <w:lang w:val="el-GR"/>
        </w:rPr>
        <w:t xml:space="preserve">παραλαβή του </w:t>
      </w:r>
      <w:r>
        <w:rPr>
          <w:lang w:val="el-GR"/>
        </w:rPr>
        <w:t>του αντικειμένου του παρόντος έργου</w:t>
      </w:r>
      <w:r w:rsidRPr="00050646">
        <w:rPr>
          <w:lang w:val="el-GR"/>
        </w:rPr>
        <w:t xml:space="preserve">, των σχετικών παραδοτέων, </w:t>
      </w:r>
      <w:r>
        <w:rPr>
          <w:lang w:val="el-GR"/>
        </w:rPr>
        <w:t xml:space="preserve">υλικών, </w:t>
      </w:r>
      <w:r w:rsidRPr="00050646">
        <w:rPr>
          <w:lang w:val="el-GR"/>
        </w:rPr>
        <w:t xml:space="preserve">συνοδευτικών υπηρεσιών ή/και φάσεων και υπηρεσιών γίνεται από Επιτροπή </w:t>
      </w:r>
      <w:r>
        <w:rPr>
          <w:lang w:val="el-GR"/>
        </w:rPr>
        <w:t xml:space="preserve">Παρακολούθησης &amp; </w:t>
      </w:r>
      <w:r w:rsidRPr="00050646">
        <w:rPr>
          <w:lang w:val="el-GR"/>
        </w:rPr>
        <w:t>Παραλαβής (τριμελής ή πενταμελής) που συγκροτείται σύμφωνα με το Άρθρο 221 του Ν.4412/16</w:t>
      </w:r>
      <w:r w:rsidR="00E0686B" w:rsidRPr="00050646">
        <w:rPr>
          <w:lang w:val="el-GR"/>
        </w:rPr>
        <w:t>.</w:t>
      </w:r>
      <w:r w:rsidR="00E0686B" w:rsidRPr="000A1F30">
        <w:rPr>
          <w:lang w:val="el-GR"/>
        </w:rPr>
        <w:t xml:space="preserve"> </w:t>
      </w: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365EDAD5" w:rsidR="00E0686B" w:rsidRDefault="00E0686B" w:rsidP="00E0686B">
      <w:pPr>
        <w:rPr>
          <w:rFonts w:eastAsia="SimSun"/>
          <w:lang w:val="el-GR"/>
        </w:rPr>
      </w:pPr>
      <w:r w:rsidRPr="000A1F30">
        <w:rPr>
          <w:lang w:val="el-GR"/>
        </w:rPr>
        <w:t xml:space="preserve">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w:t>
      </w:r>
      <w:r w:rsidR="00050646">
        <w:rPr>
          <w:lang w:val="el-GR"/>
        </w:rPr>
        <w:t xml:space="preserve">τυχόν </w:t>
      </w:r>
      <w:r w:rsidRPr="000A1F30">
        <w:rPr>
          <w:lang w:val="el-GR"/>
        </w:rPr>
        <w:t>συνεργαζόμενους φορείς.</w:t>
      </w:r>
    </w:p>
    <w:p w14:paraId="7BFBFCE0" w14:textId="77777777" w:rsidR="002B7D7E" w:rsidRDefault="002B7D7E" w:rsidP="002B7D7E">
      <w:pPr>
        <w:rPr>
          <w:rFonts w:eastAsia="SimSun"/>
          <w:lang w:val="el-GR"/>
        </w:rPr>
      </w:pPr>
    </w:p>
    <w:p w14:paraId="0D212500" w14:textId="77777777" w:rsidR="002B7D7E" w:rsidRDefault="002B7D7E" w:rsidP="00CD2A7F">
      <w:pPr>
        <w:pStyle w:val="Heading4"/>
        <w:numPr>
          <w:ilvl w:val="1"/>
          <w:numId w:val="25"/>
        </w:numPr>
        <w:tabs>
          <w:tab w:val="left" w:pos="993"/>
        </w:tabs>
        <w:rPr>
          <w:rFonts w:eastAsia="SimSun" w:cs="Tahoma"/>
          <w:szCs w:val="22"/>
          <w:lang w:val="el-GR"/>
        </w:rPr>
      </w:pPr>
      <w:bookmarkStart w:id="673" w:name="_Toc97194337"/>
      <w:bookmarkStart w:id="674" w:name="_Toc107309422"/>
      <w:r w:rsidRPr="00EF2204">
        <w:rPr>
          <w:rFonts w:eastAsia="SimSun" w:cs="Tahoma"/>
          <w:szCs w:val="22"/>
          <w:lang w:val="el-GR"/>
        </w:rPr>
        <w:t>Υφιστάμενη Κατάσταση</w:t>
      </w:r>
      <w:bookmarkEnd w:id="673"/>
      <w:bookmarkEnd w:id="674"/>
      <w:r w:rsidRPr="00EF2204">
        <w:rPr>
          <w:rFonts w:eastAsia="SimSun" w:cs="Tahoma"/>
          <w:szCs w:val="22"/>
          <w:lang w:val="el-GR"/>
        </w:rPr>
        <w:t xml:space="preserve"> </w:t>
      </w:r>
    </w:p>
    <w:p w14:paraId="12229580" w14:textId="335DC040" w:rsidR="00FC3085" w:rsidRPr="005D6014" w:rsidRDefault="002B7D7E" w:rsidP="00CD2A7F">
      <w:pPr>
        <w:pStyle w:val="Heading5"/>
        <w:numPr>
          <w:ilvl w:val="2"/>
          <w:numId w:val="25"/>
        </w:numPr>
        <w:rPr>
          <w:rFonts w:eastAsia="SimSun" w:cs="Tahoma"/>
          <w:bCs/>
          <w:lang w:val="el-GR"/>
        </w:rPr>
      </w:pPr>
      <w:bookmarkStart w:id="675" w:name="_Toc103257385"/>
      <w:bookmarkStart w:id="676" w:name="_Toc103275130"/>
      <w:bookmarkStart w:id="677" w:name="_Toc103277358"/>
      <w:bookmarkStart w:id="678" w:name="_Toc103279565"/>
      <w:bookmarkStart w:id="679" w:name="_Toc103281746"/>
      <w:bookmarkStart w:id="680" w:name="_Toc103282812"/>
      <w:bookmarkStart w:id="681" w:name="_Toc103947806"/>
      <w:bookmarkStart w:id="682" w:name="_Toc104281403"/>
      <w:bookmarkStart w:id="683" w:name="_Toc104308541"/>
      <w:bookmarkStart w:id="684" w:name="_Toc103257386"/>
      <w:bookmarkStart w:id="685" w:name="_Toc103275131"/>
      <w:bookmarkStart w:id="686" w:name="_Toc103277359"/>
      <w:bookmarkStart w:id="687" w:name="_Toc103279566"/>
      <w:bookmarkStart w:id="688" w:name="_Toc103281747"/>
      <w:bookmarkStart w:id="689" w:name="_Toc103282813"/>
      <w:bookmarkStart w:id="690" w:name="_Toc103947807"/>
      <w:bookmarkStart w:id="691" w:name="_Toc104281404"/>
      <w:bookmarkStart w:id="692" w:name="_Toc104308542"/>
      <w:bookmarkStart w:id="693" w:name="_Toc103257387"/>
      <w:bookmarkStart w:id="694" w:name="_Toc103275132"/>
      <w:bookmarkStart w:id="695" w:name="_Toc103277360"/>
      <w:bookmarkStart w:id="696" w:name="_Toc103279567"/>
      <w:bookmarkStart w:id="697" w:name="_Toc103281748"/>
      <w:bookmarkStart w:id="698" w:name="_Toc103282814"/>
      <w:bookmarkStart w:id="699" w:name="_Toc103947808"/>
      <w:bookmarkStart w:id="700" w:name="_Toc104281405"/>
      <w:bookmarkStart w:id="701" w:name="_Toc104308543"/>
      <w:bookmarkStart w:id="702" w:name="_Toc103257388"/>
      <w:bookmarkStart w:id="703" w:name="_Toc103275133"/>
      <w:bookmarkStart w:id="704" w:name="_Toc103277361"/>
      <w:bookmarkStart w:id="705" w:name="_Toc103279568"/>
      <w:bookmarkStart w:id="706" w:name="_Toc103281749"/>
      <w:bookmarkStart w:id="707" w:name="_Toc103282815"/>
      <w:bookmarkStart w:id="708" w:name="_Toc103947809"/>
      <w:bookmarkStart w:id="709" w:name="_Toc104281406"/>
      <w:bookmarkStart w:id="710" w:name="_Toc104308544"/>
      <w:bookmarkStart w:id="711" w:name="_Toc107309423"/>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5D6014">
        <w:rPr>
          <w:rFonts w:eastAsia="SimSun" w:cs="Tahoma"/>
          <w:bCs/>
          <w:lang w:val="el-GR"/>
        </w:rPr>
        <w:t>Συνοπτική Περιγραφή των υπηρεσιών και της λειτουργίας του Φορέα Λειτουργία</w:t>
      </w:r>
      <w:r w:rsidR="009D7084">
        <w:rPr>
          <w:rFonts w:eastAsia="SimSun" w:cs="Tahoma"/>
          <w:bCs/>
          <w:lang w:val="el-GR"/>
        </w:rPr>
        <w:t>ς</w:t>
      </w:r>
      <w:r w:rsidRPr="005D6014">
        <w:rPr>
          <w:rFonts w:eastAsia="SimSun" w:cs="Tahoma"/>
          <w:bCs/>
          <w:lang w:val="el-GR"/>
        </w:rPr>
        <w:t xml:space="preserve"> </w:t>
      </w:r>
      <w:r w:rsidR="00C6427F" w:rsidRPr="005D6014">
        <w:rPr>
          <w:rFonts w:eastAsia="SimSun" w:cs="Tahoma"/>
          <w:bCs/>
          <w:lang w:val="el-GR"/>
        </w:rPr>
        <w:t>(</w:t>
      </w:r>
      <w:r w:rsidRPr="005D6014">
        <w:rPr>
          <w:rFonts w:eastAsia="SimSun" w:cs="Tahoma"/>
          <w:bCs/>
          <w:lang w:val="el-GR"/>
        </w:rPr>
        <w:t>σε σχέση με το αντικείμενο και τις απαιτήσεις του έργου</w:t>
      </w:r>
      <w:r w:rsidR="00C6427F" w:rsidRPr="005D6014">
        <w:rPr>
          <w:rFonts w:eastAsia="SimSun" w:cs="Tahoma"/>
          <w:bCs/>
          <w:lang w:val="el-GR"/>
        </w:rPr>
        <w:t>)</w:t>
      </w:r>
      <w:bookmarkEnd w:id="711"/>
    </w:p>
    <w:p w14:paraId="2C6B6C82" w14:textId="77777777" w:rsidR="009334F7" w:rsidRPr="009334F7" w:rsidRDefault="009334F7" w:rsidP="009334F7">
      <w:pPr>
        <w:rPr>
          <w:rFonts w:eastAsia="SimSun"/>
          <w:lang w:val="el-GR"/>
        </w:rPr>
      </w:pPr>
      <w:r w:rsidRPr="009334F7">
        <w:rPr>
          <w:rFonts w:eastAsia="SimSun"/>
          <w:lang w:val="el-GR"/>
        </w:rPr>
        <w:t xml:space="preserve">Η </w:t>
      </w:r>
      <w:r w:rsidRPr="009D17BE">
        <w:rPr>
          <w:rFonts w:eastAsia="SimSun"/>
          <w:b/>
          <w:bCs/>
          <w:lang w:val="el-GR"/>
        </w:rPr>
        <w:t>Γενική Γραμματεία Πολιτικής Προστασίας</w:t>
      </w:r>
      <w:r w:rsidRPr="009334F7">
        <w:rPr>
          <w:rFonts w:eastAsia="SimSun"/>
          <w:lang w:val="el-GR"/>
        </w:rPr>
        <w:t xml:space="preserve"> (Γ.Γ.Π.Π) εποπτεύει τον  Εθνικό Μηχανισμό Πολιτικής Προστασίας, ο οποίος διαρθρώνεται και λειτουργεί επιχειρησιακά μέσω των κάτωθι δομών και λειτουργιών:</w:t>
      </w:r>
    </w:p>
    <w:p w14:paraId="302E744B" w14:textId="77777777" w:rsidR="009334F7" w:rsidRPr="009334F7" w:rsidRDefault="009334F7" w:rsidP="009334F7">
      <w:pPr>
        <w:rPr>
          <w:rFonts w:eastAsia="SimSun"/>
          <w:lang w:val="el-GR"/>
        </w:rPr>
      </w:pPr>
      <w:r w:rsidRPr="009334F7">
        <w:rPr>
          <w:rFonts w:eastAsia="SimSun"/>
          <w:lang w:val="el-GR"/>
        </w:rPr>
        <w:t>α. Του Εθνικού Συντονιστικού Κέντρου Διαχείρισης Κρίσεων (Ε.Σ.ΚΕ.ΔΙ.Κ.).</w:t>
      </w:r>
    </w:p>
    <w:p w14:paraId="01303C83" w14:textId="77777777" w:rsidR="009334F7" w:rsidRPr="009334F7" w:rsidRDefault="009334F7" w:rsidP="009334F7">
      <w:pPr>
        <w:rPr>
          <w:rFonts w:eastAsia="SimSun"/>
          <w:lang w:val="el-GR"/>
        </w:rPr>
      </w:pPr>
      <w:r w:rsidRPr="009334F7">
        <w:rPr>
          <w:rFonts w:eastAsia="SimSun"/>
          <w:lang w:val="el-GR"/>
        </w:rPr>
        <w:t xml:space="preserve">β. Των Συντονιστικών Οργάνων Πολιτικής Προστασίας. </w:t>
      </w:r>
    </w:p>
    <w:p w14:paraId="328E2A35" w14:textId="77777777" w:rsidR="009334F7" w:rsidRPr="009334F7" w:rsidRDefault="009334F7" w:rsidP="009334F7">
      <w:pPr>
        <w:rPr>
          <w:rFonts w:eastAsia="SimSun"/>
          <w:lang w:val="el-GR"/>
        </w:rPr>
      </w:pPr>
      <w:r w:rsidRPr="009334F7">
        <w:rPr>
          <w:rFonts w:eastAsia="SimSun"/>
          <w:lang w:val="el-GR"/>
        </w:rPr>
        <w:t>γ. Των Περιφερειακών Επιχειρησιακών Κέντρων Πολιτικής Προστασίας (ΠΕ.ΚΕ.Π.Π.).</w:t>
      </w:r>
    </w:p>
    <w:p w14:paraId="12F60B13" w14:textId="77777777" w:rsidR="009334F7" w:rsidRPr="009334F7" w:rsidRDefault="009334F7" w:rsidP="009334F7">
      <w:pPr>
        <w:rPr>
          <w:rFonts w:eastAsia="SimSun"/>
          <w:lang w:val="el-GR"/>
        </w:rPr>
      </w:pPr>
      <w:r w:rsidRPr="009334F7">
        <w:rPr>
          <w:rFonts w:eastAsia="SimSun"/>
          <w:lang w:val="el-GR"/>
        </w:rPr>
        <w:t>δ. Των Πλαισίων Διαχείρισης Εκτάκτων Αναγκών (Π.Δ.Ε.Α.).</w:t>
      </w:r>
    </w:p>
    <w:p w14:paraId="53CE00CD" w14:textId="798A29B3" w:rsidR="000E0B6C" w:rsidRDefault="009334F7" w:rsidP="009334F7">
      <w:pPr>
        <w:rPr>
          <w:rFonts w:eastAsia="SimSun"/>
          <w:lang w:val="el-GR"/>
        </w:rPr>
      </w:pPr>
      <w:r w:rsidRPr="009334F7">
        <w:rPr>
          <w:rFonts w:eastAsia="SimSun"/>
          <w:lang w:val="el-GR"/>
        </w:rPr>
        <w:t>Οι ως άνω (β), (γ) και (δ) επιχειρησιακές δομές και λειτουργίες υποστηρίζονται από τις υποστηρικτικές υπηρεσίες των Αυτοτελών Διευθύνσεων Πολιτικής Προστασίας Περιφερειών και των Αυτοτελών Τμημάτων Πολιτικής Προστασίας Δήμων.</w:t>
      </w:r>
    </w:p>
    <w:p w14:paraId="446EA8F2" w14:textId="77777777" w:rsidR="009334F7" w:rsidRDefault="009334F7" w:rsidP="009334F7">
      <w:pPr>
        <w:rPr>
          <w:rFonts w:eastAsia="SimSun"/>
          <w:lang w:val="el-GR"/>
        </w:rPr>
      </w:pPr>
    </w:p>
    <w:p w14:paraId="159814D6" w14:textId="3F4652A1" w:rsidR="009334F7" w:rsidRDefault="009334F7" w:rsidP="009334F7">
      <w:pPr>
        <w:rPr>
          <w:rFonts w:eastAsia="SimSun"/>
          <w:lang w:val="el-GR"/>
        </w:rPr>
      </w:pPr>
      <w:r w:rsidRPr="009334F7">
        <w:rPr>
          <w:rFonts w:eastAsia="SimSun"/>
          <w:lang w:val="el-GR"/>
        </w:rPr>
        <w:t xml:space="preserve">Το </w:t>
      </w:r>
      <w:r w:rsidRPr="009D17BE">
        <w:rPr>
          <w:rFonts w:eastAsia="SimSun"/>
          <w:b/>
          <w:bCs/>
          <w:lang w:val="el-GR"/>
        </w:rPr>
        <w:t>Πυροσβεστικό Σώμα</w:t>
      </w:r>
      <w:r w:rsidRPr="009334F7">
        <w:rPr>
          <w:rFonts w:eastAsia="SimSun"/>
          <w:lang w:val="el-GR"/>
        </w:rPr>
        <w:t xml:space="preserve"> (Π.Σ.) είναι η αρμόδια κρατική υπηρεσία, που έχει ως αποστολή την ασφάλεια και προστασία της ζωής και της περιουσίας των πολιτών και του Κράτους, του φυσικού περιβάλλοντος και ιδίως του δασικού πλούτου της Χώρας από τους κινδύνους των πυρκαγιών, θεομηνιών και άλλων καταστροφών, καθώς επίσης την ευθύνη και τον επιχειρησιακό σχεδιασμό της καταστολής των πάσης φύσεως πυρκαγιών και την παροχή κάθε είδους δυνατής συνδρομής για τη διάσωση των ατόμων και υλικών αγαθών, που απειλούνται από αυτές.</w:t>
      </w:r>
    </w:p>
    <w:p w14:paraId="4D10C5D4" w14:textId="77777777" w:rsidR="009334F7" w:rsidRPr="009D17BE" w:rsidRDefault="009334F7" w:rsidP="009334F7">
      <w:pPr>
        <w:rPr>
          <w:rFonts w:eastAsia="SimSun"/>
          <w:b/>
          <w:bCs/>
          <w:lang w:val="el-GR"/>
        </w:rPr>
      </w:pPr>
      <w:r w:rsidRPr="009D17BE">
        <w:rPr>
          <w:rFonts w:eastAsia="SimSun"/>
          <w:b/>
          <w:bCs/>
          <w:lang w:val="el-GR"/>
        </w:rPr>
        <w:t>Αποστολή</w:t>
      </w:r>
    </w:p>
    <w:p w14:paraId="17824344" w14:textId="77777777" w:rsidR="009334F7" w:rsidRPr="009334F7" w:rsidRDefault="009334F7" w:rsidP="009334F7">
      <w:pPr>
        <w:rPr>
          <w:rFonts w:eastAsia="SimSun"/>
          <w:lang w:val="el-GR"/>
        </w:rPr>
      </w:pPr>
      <w:r w:rsidRPr="009334F7">
        <w:rPr>
          <w:rFonts w:eastAsia="SimSun"/>
          <w:lang w:val="el-GR"/>
        </w:rPr>
        <w:t>Ειδικότερα το Π.Σ. επεμβαίνει σε συμβάντα όπως:</w:t>
      </w:r>
    </w:p>
    <w:p w14:paraId="7B5B34BB" w14:textId="1F470978" w:rsidR="009334F7" w:rsidRPr="009D17BE" w:rsidRDefault="009334F7" w:rsidP="009D17BE">
      <w:pPr>
        <w:pStyle w:val="ListParagraph"/>
        <w:numPr>
          <w:ilvl w:val="0"/>
          <w:numId w:val="153"/>
        </w:numPr>
        <w:ind w:hanging="294"/>
        <w:rPr>
          <w:lang w:val="el-GR"/>
        </w:rPr>
      </w:pPr>
      <w:r w:rsidRPr="009D17BE">
        <w:rPr>
          <w:lang w:val="el-GR"/>
        </w:rPr>
        <w:t>Πυρκαγιές (σε ειρηνική και πολεμική περίοδο).</w:t>
      </w:r>
    </w:p>
    <w:p w14:paraId="7502F080" w14:textId="39BF5693" w:rsidR="009334F7" w:rsidRPr="009D17BE" w:rsidRDefault="009334F7" w:rsidP="009D17BE">
      <w:pPr>
        <w:pStyle w:val="ListParagraph"/>
        <w:numPr>
          <w:ilvl w:val="0"/>
          <w:numId w:val="153"/>
        </w:numPr>
        <w:ind w:hanging="294"/>
        <w:rPr>
          <w:lang w:val="el-GR"/>
        </w:rPr>
      </w:pPr>
      <w:r w:rsidRPr="009D17BE">
        <w:rPr>
          <w:lang w:val="el-GR"/>
        </w:rPr>
        <w:t>Δασοπυρόσβεση.</w:t>
      </w:r>
    </w:p>
    <w:p w14:paraId="0CD16766" w14:textId="56FC6F55" w:rsidR="009334F7" w:rsidRPr="009D17BE" w:rsidRDefault="009334F7" w:rsidP="009D17BE">
      <w:pPr>
        <w:pStyle w:val="ListParagraph"/>
        <w:numPr>
          <w:ilvl w:val="0"/>
          <w:numId w:val="153"/>
        </w:numPr>
        <w:ind w:hanging="294"/>
        <w:rPr>
          <w:lang w:val="el-GR"/>
        </w:rPr>
      </w:pPr>
      <w:r w:rsidRPr="009D17BE">
        <w:rPr>
          <w:lang w:val="el-GR"/>
        </w:rPr>
        <w:t>Τροχαία ατυχήματα.</w:t>
      </w:r>
    </w:p>
    <w:p w14:paraId="58786222" w14:textId="39715636" w:rsidR="009334F7" w:rsidRPr="009D17BE" w:rsidRDefault="009334F7" w:rsidP="009D17BE">
      <w:pPr>
        <w:pStyle w:val="ListParagraph"/>
        <w:numPr>
          <w:ilvl w:val="0"/>
          <w:numId w:val="153"/>
        </w:numPr>
        <w:ind w:hanging="294"/>
        <w:rPr>
          <w:lang w:val="el-GR"/>
        </w:rPr>
      </w:pPr>
      <w:r w:rsidRPr="009D17BE">
        <w:rPr>
          <w:lang w:val="el-GR"/>
        </w:rPr>
        <w:t>Τεχνολογικά ατυχήματα και βιομηχανικές καταστροφές.</w:t>
      </w:r>
    </w:p>
    <w:p w14:paraId="1D59A764" w14:textId="03410E00" w:rsidR="009334F7" w:rsidRPr="009D17BE" w:rsidRDefault="009334F7" w:rsidP="009D17BE">
      <w:pPr>
        <w:pStyle w:val="ListParagraph"/>
        <w:numPr>
          <w:ilvl w:val="0"/>
          <w:numId w:val="153"/>
        </w:numPr>
        <w:ind w:hanging="294"/>
        <w:rPr>
          <w:lang w:val="el-GR"/>
        </w:rPr>
      </w:pPr>
      <w:r w:rsidRPr="009D17BE">
        <w:rPr>
          <w:lang w:val="el-GR"/>
        </w:rPr>
        <w:t>Θεομηνίες (πλημμύρες, σεισμοί, καταρρεύσεις).</w:t>
      </w:r>
    </w:p>
    <w:p w14:paraId="13777688" w14:textId="7260C964" w:rsidR="009334F7" w:rsidRPr="009D17BE" w:rsidRDefault="009334F7" w:rsidP="009D17BE">
      <w:pPr>
        <w:pStyle w:val="ListParagraph"/>
        <w:numPr>
          <w:ilvl w:val="0"/>
          <w:numId w:val="153"/>
        </w:numPr>
        <w:ind w:hanging="294"/>
        <w:rPr>
          <w:lang w:val="el-GR"/>
        </w:rPr>
      </w:pPr>
      <w:r w:rsidRPr="009D17BE">
        <w:rPr>
          <w:lang w:val="el-GR"/>
        </w:rPr>
        <w:t>Παροχή βοήθειας και διάσωσης ατόμων σε όλες τις προηγούμενες περιπτώσεις.</w:t>
      </w:r>
    </w:p>
    <w:p w14:paraId="690AF2A8" w14:textId="5D008613" w:rsidR="009334F7" w:rsidRPr="009D17BE" w:rsidRDefault="009334F7" w:rsidP="009D17BE">
      <w:pPr>
        <w:pStyle w:val="ListParagraph"/>
        <w:numPr>
          <w:ilvl w:val="0"/>
          <w:numId w:val="153"/>
        </w:numPr>
        <w:ind w:hanging="294"/>
        <w:rPr>
          <w:lang w:val="el-GR"/>
        </w:rPr>
      </w:pPr>
      <w:r w:rsidRPr="009D17BE">
        <w:rPr>
          <w:lang w:val="el-GR"/>
        </w:rPr>
        <w:t>Επιβολή προληπτικών μέτρων για τις αστικές πυρκαγιές.</w:t>
      </w:r>
    </w:p>
    <w:p w14:paraId="640BFA29" w14:textId="041AF166" w:rsidR="009334F7" w:rsidRPr="009D17BE" w:rsidRDefault="009334F7" w:rsidP="009D17BE">
      <w:pPr>
        <w:pStyle w:val="ListParagraph"/>
        <w:numPr>
          <w:ilvl w:val="0"/>
          <w:numId w:val="153"/>
        </w:numPr>
        <w:ind w:hanging="294"/>
        <w:rPr>
          <w:lang w:val="el-GR"/>
        </w:rPr>
      </w:pPr>
      <w:r w:rsidRPr="009D17BE">
        <w:rPr>
          <w:lang w:val="el-GR"/>
        </w:rPr>
        <w:t>Απεγκλωβισμό ατόμων από ανελκυστήρες.</w:t>
      </w:r>
    </w:p>
    <w:p w14:paraId="3A88DCA6" w14:textId="6AF04B7C" w:rsidR="009334F7" w:rsidRPr="009D17BE" w:rsidRDefault="009334F7" w:rsidP="009D17BE">
      <w:pPr>
        <w:pStyle w:val="ListParagraph"/>
        <w:numPr>
          <w:ilvl w:val="0"/>
          <w:numId w:val="153"/>
        </w:numPr>
        <w:ind w:hanging="294"/>
        <w:rPr>
          <w:lang w:val="el-GR"/>
        </w:rPr>
      </w:pPr>
      <w:r w:rsidRPr="009D17BE">
        <w:rPr>
          <w:lang w:val="el-GR"/>
        </w:rPr>
        <w:t>Διενέργεια προανάκρισης σε περιπτώσεις εμπρησμών.</w:t>
      </w:r>
    </w:p>
    <w:p w14:paraId="2F859968" w14:textId="6D517104" w:rsidR="009334F7" w:rsidRPr="009D17BE" w:rsidRDefault="009334F7" w:rsidP="009D17BE">
      <w:pPr>
        <w:pStyle w:val="ListParagraph"/>
        <w:numPr>
          <w:ilvl w:val="0"/>
          <w:numId w:val="153"/>
        </w:numPr>
        <w:ind w:hanging="294"/>
        <w:rPr>
          <w:lang w:val="el-GR"/>
        </w:rPr>
      </w:pPr>
      <w:r w:rsidRPr="009D17BE">
        <w:rPr>
          <w:lang w:val="el-GR"/>
        </w:rPr>
        <w:t>Συγκρότηση μικτών Υπηρεσιών Πολιτικής Σχεδίασης και Έκτακτης Ανάγκης (ΠΣΕΑ).</w:t>
      </w:r>
    </w:p>
    <w:p w14:paraId="335B011A" w14:textId="5DD1562A" w:rsidR="009334F7" w:rsidRPr="009D17BE" w:rsidRDefault="009334F7" w:rsidP="009D17BE">
      <w:pPr>
        <w:pStyle w:val="ListParagraph"/>
        <w:numPr>
          <w:ilvl w:val="0"/>
          <w:numId w:val="153"/>
        </w:numPr>
        <w:ind w:hanging="294"/>
        <w:rPr>
          <w:lang w:val="el-GR"/>
        </w:rPr>
      </w:pPr>
      <w:r w:rsidRPr="009D17BE">
        <w:rPr>
          <w:lang w:val="el-GR"/>
        </w:rPr>
        <w:lastRenderedPageBreak/>
        <w:t>Ενίσχυση άλλων Αρχών εφόσον ζητείται για θέματα που έχουν σχέση με την αποστολή του.</w:t>
      </w:r>
    </w:p>
    <w:p w14:paraId="4545FF83" w14:textId="2BAC3FCD" w:rsidR="009334F7" w:rsidRPr="009D17BE" w:rsidRDefault="009334F7" w:rsidP="009D17BE">
      <w:pPr>
        <w:pStyle w:val="ListParagraph"/>
        <w:numPr>
          <w:ilvl w:val="0"/>
          <w:numId w:val="153"/>
        </w:numPr>
        <w:ind w:hanging="294"/>
        <w:rPr>
          <w:lang w:val="el-GR"/>
        </w:rPr>
      </w:pPr>
      <w:r w:rsidRPr="009D17BE">
        <w:rPr>
          <w:lang w:val="el-GR"/>
        </w:rPr>
        <w:t>Εκπαίδευση του κοινού σε θέματα αντιμετώπισης πυρκαγιών.</w:t>
      </w:r>
    </w:p>
    <w:p w14:paraId="07DCD292" w14:textId="1C227019" w:rsidR="009334F7" w:rsidRPr="009D17BE" w:rsidRDefault="009334F7" w:rsidP="009D17BE">
      <w:pPr>
        <w:pStyle w:val="ListParagraph"/>
        <w:numPr>
          <w:ilvl w:val="0"/>
          <w:numId w:val="153"/>
        </w:numPr>
        <w:ind w:hanging="294"/>
        <w:rPr>
          <w:lang w:val="el-GR"/>
        </w:rPr>
      </w:pPr>
      <w:r w:rsidRPr="009D17BE">
        <w:rPr>
          <w:lang w:val="el-GR"/>
        </w:rPr>
        <w:t>Επιβολή και έλεγχο μέτρων προστασίας, όπου προβλέπεται δια νόμου ή κρίνεται απαραίτητο.</w:t>
      </w:r>
    </w:p>
    <w:p w14:paraId="6D6F8A98" w14:textId="77777777" w:rsidR="00CD2A7F" w:rsidRPr="002A32EA" w:rsidRDefault="00CD2A7F" w:rsidP="002373E7">
      <w:pPr>
        <w:rPr>
          <w:rFonts w:eastAsia="SimSun"/>
          <w:lang w:val="el-GR"/>
        </w:rPr>
      </w:pPr>
    </w:p>
    <w:p w14:paraId="2101A63F" w14:textId="77777777" w:rsidR="00FC3085" w:rsidRPr="00CD2A7F" w:rsidRDefault="002B7D7E" w:rsidP="00CD2A7F">
      <w:pPr>
        <w:pStyle w:val="Heading5"/>
        <w:numPr>
          <w:ilvl w:val="2"/>
          <w:numId w:val="25"/>
        </w:numPr>
        <w:rPr>
          <w:rFonts w:eastAsia="SimSun" w:cs="Tahoma"/>
          <w:bCs/>
        </w:rPr>
      </w:pPr>
      <w:bookmarkStart w:id="712" w:name="_Toc107309424"/>
      <w:proofErr w:type="spellStart"/>
      <w:r w:rsidRPr="00CD2A7F">
        <w:rPr>
          <w:rFonts w:eastAsia="SimSun" w:cs="Tahoma"/>
          <w:bCs/>
        </w:rPr>
        <w:t>Πληροφορι</w:t>
      </w:r>
      <w:proofErr w:type="spellEnd"/>
      <w:r w:rsidRPr="00CD2A7F">
        <w:rPr>
          <w:rFonts w:eastAsia="SimSun" w:cs="Tahoma"/>
          <w:bCs/>
        </w:rPr>
        <w:t>ακή Υπ</w:t>
      </w:r>
      <w:proofErr w:type="spellStart"/>
      <w:r w:rsidRPr="00CD2A7F">
        <w:rPr>
          <w:rFonts w:eastAsia="SimSun" w:cs="Tahoma"/>
          <w:bCs/>
        </w:rPr>
        <w:t>οδομή</w:t>
      </w:r>
      <w:bookmarkEnd w:id="712"/>
      <w:proofErr w:type="spellEnd"/>
      <w:r w:rsidR="00FC3085" w:rsidRPr="00CD2A7F">
        <w:rPr>
          <w:rFonts w:eastAsia="SimSun" w:cs="Tahoma"/>
          <w:bCs/>
        </w:rPr>
        <w:t xml:space="preserve"> </w:t>
      </w:r>
    </w:p>
    <w:p w14:paraId="3B7AC833" w14:textId="77777777" w:rsidR="003D47FE" w:rsidRDefault="003D47FE" w:rsidP="003D47FE">
      <w:pPr>
        <w:rPr>
          <w:rFonts w:eastAsia="SimSun"/>
          <w:lang w:val="el-GR"/>
        </w:rPr>
      </w:pPr>
      <w:r w:rsidRPr="00C415A7">
        <w:rPr>
          <w:rFonts w:eastAsia="SimSun"/>
          <w:lang w:val="el-GR"/>
        </w:rPr>
        <w:t>Οι Υπηρεσίες της Πυροσβεστικής είναι σήμερα συνδεδεμένες σε ένα Δίκτυο Πληροφορικής βασισμένο κατά κύριο λόγο στο ΣΥΖΕΥΞΙΣ μέσω του οποίου υπάρχει η δυνατότητα πρόσβασης στο σύνολο των εφαρμογών</w:t>
      </w:r>
    </w:p>
    <w:p w14:paraId="705F1355" w14:textId="38326107" w:rsidR="003D47FE" w:rsidRPr="009334F7" w:rsidRDefault="003D47FE" w:rsidP="003D47FE">
      <w:pPr>
        <w:rPr>
          <w:rFonts w:eastAsia="SimSun"/>
          <w:lang w:val="el-GR"/>
        </w:rPr>
      </w:pPr>
      <w:r w:rsidRPr="009334F7">
        <w:rPr>
          <w:rFonts w:eastAsia="SimSun"/>
          <w:lang w:val="el-GR"/>
        </w:rPr>
        <w:t>Ο υφιστάμενος Εξοπλισμός σχετικός με τ</w:t>
      </w:r>
      <w:r w:rsidR="0036076E">
        <w:rPr>
          <w:rFonts w:eastAsia="SimSun"/>
          <w:lang w:val="el-GR"/>
        </w:rPr>
        <w:t>ο</w:t>
      </w:r>
      <w:r w:rsidRPr="009334F7">
        <w:rPr>
          <w:rFonts w:eastAsia="SimSun"/>
          <w:lang w:val="el-GR"/>
        </w:rPr>
        <w:t xml:space="preserve"> παρ</w:t>
      </w:r>
      <w:r w:rsidR="0036076E">
        <w:rPr>
          <w:rFonts w:eastAsia="SimSun"/>
          <w:lang w:val="el-GR"/>
        </w:rPr>
        <w:t>ό</w:t>
      </w:r>
      <w:r w:rsidRPr="009334F7">
        <w:rPr>
          <w:rFonts w:eastAsia="SimSun"/>
          <w:lang w:val="el-GR"/>
        </w:rPr>
        <w:t>ν έργο είναι ο ακόλουθος:</w:t>
      </w:r>
    </w:p>
    <w:p w14:paraId="0A7596AC" w14:textId="77777777" w:rsidR="003D47FE" w:rsidRPr="0028062D" w:rsidRDefault="003D47FE" w:rsidP="003D47FE">
      <w:pPr>
        <w:pStyle w:val="ListParagraph"/>
        <w:numPr>
          <w:ilvl w:val="0"/>
          <w:numId w:val="153"/>
        </w:numPr>
        <w:ind w:hanging="294"/>
        <w:rPr>
          <w:lang w:val="el-GR"/>
        </w:rPr>
      </w:pPr>
      <w:proofErr w:type="spellStart"/>
      <w:r w:rsidRPr="0028062D">
        <w:rPr>
          <w:b/>
          <w:bCs/>
          <w:lang w:val="el-GR"/>
        </w:rPr>
        <w:t>Firewall</w:t>
      </w:r>
      <w:proofErr w:type="spellEnd"/>
      <w:r w:rsidRPr="0028062D">
        <w:rPr>
          <w:lang w:val="el-GR"/>
        </w:rPr>
        <w:t xml:space="preserve"> – Δύο (2) </w:t>
      </w:r>
      <w:proofErr w:type="spellStart"/>
      <w:r w:rsidRPr="0028062D">
        <w:rPr>
          <w:lang w:val="el-GR"/>
        </w:rPr>
        <w:t>FortiGate</w:t>
      </w:r>
      <w:proofErr w:type="spellEnd"/>
      <w:r w:rsidRPr="0028062D">
        <w:rPr>
          <w:lang w:val="el-GR"/>
        </w:rPr>
        <w:t xml:space="preserve"> 201Ε</w:t>
      </w:r>
    </w:p>
    <w:p w14:paraId="5C220273" w14:textId="77777777" w:rsidR="003D47FE" w:rsidRPr="0028062D" w:rsidRDefault="003D47FE" w:rsidP="003D47FE">
      <w:pPr>
        <w:pStyle w:val="ListParagraph"/>
        <w:numPr>
          <w:ilvl w:val="0"/>
          <w:numId w:val="153"/>
        </w:numPr>
        <w:ind w:hanging="294"/>
        <w:rPr>
          <w:lang w:val="el-GR"/>
        </w:rPr>
      </w:pPr>
      <w:proofErr w:type="spellStart"/>
      <w:r w:rsidRPr="0028062D">
        <w:rPr>
          <w:b/>
          <w:bCs/>
          <w:lang w:val="el-GR"/>
        </w:rPr>
        <w:t>Load</w:t>
      </w:r>
      <w:proofErr w:type="spellEnd"/>
      <w:r w:rsidRPr="0028062D">
        <w:rPr>
          <w:b/>
          <w:bCs/>
          <w:lang w:val="el-GR"/>
        </w:rPr>
        <w:t xml:space="preserve"> </w:t>
      </w:r>
      <w:proofErr w:type="spellStart"/>
      <w:r w:rsidRPr="0028062D">
        <w:rPr>
          <w:b/>
          <w:bCs/>
          <w:lang w:val="el-GR"/>
        </w:rPr>
        <w:t>Balancers</w:t>
      </w:r>
      <w:proofErr w:type="spellEnd"/>
      <w:r w:rsidRPr="0028062D">
        <w:rPr>
          <w:lang w:val="el-GR"/>
        </w:rPr>
        <w:t xml:space="preserve"> – Δύο </w:t>
      </w:r>
      <w:proofErr w:type="spellStart"/>
      <w:r w:rsidRPr="0028062D">
        <w:rPr>
          <w:lang w:val="el-GR"/>
        </w:rPr>
        <w:t>FortiADC</w:t>
      </w:r>
      <w:proofErr w:type="spellEnd"/>
      <w:r w:rsidRPr="0028062D">
        <w:rPr>
          <w:lang w:val="el-GR"/>
        </w:rPr>
        <w:t xml:space="preserve"> 200D</w:t>
      </w:r>
    </w:p>
    <w:p w14:paraId="1FC4D7F0" w14:textId="77777777" w:rsidR="003D47FE" w:rsidRPr="0028062D" w:rsidRDefault="003D47FE" w:rsidP="003D47FE">
      <w:pPr>
        <w:pStyle w:val="ListParagraph"/>
        <w:numPr>
          <w:ilvl w:val="0"/>
          <w:numId w:val="153"/>
        </w:numPr>
        <w:ind w:hanging="294"/>
        <w:rPr>
          <w:lang w:val="el-GR"/>
        </w:rPr>
      </w:pPr>
      <w:proofErr w:type="spellStart"/>
      <w:r w:rsidRPr="0028062D">
        <w:rPr>
          <w:b/>
          <w:bCs/>
          <w:lang w:val="el-GR"/>
        </w:rPr>
        <w:t>Switches</w:t>
      </w:r>
      <w:proofErr w:type="spellEnd"/>
      <w:r w:rsidRPr="0028062D">
        <w:rPr>
          <w:lang w:val="el-GR"/>
        </w:rPr>
        <w:t xml:space="preserve"> – </w:t>
      </w:r>
      <w:proofErr w:type="spellStart"/>
      <w:r w:rsidRPr="0028062D">
        <w:rPr>
          <w:lang w:val="el-GR"/>
        </w:rPr>
        <w:t>Oracle</w:t>
      </w:r>
      <w:proofErr w:type="spellEnd"/>
      <w:r w:rsidRPr="0028062D">
        <w:rPr>
          <w:lang w:val="el-GR"/>
        </w:rPr>
        <w:t xml:space="preserve"> ES1-24</w:t>
      </w:r>
    </w:p>
    <w:p w14:paraId="5D9CC3B7" w14:textId="77777777" w:rsidR="003D47FE" w:rsidRPr="0028062D" w:rsidRDefault="003D47FE" w:rsidP="003D47FE">
      <w:pPr>
        <w:pStyle w:val="ListParagraph"/>
        <w:numPr>
          <w:ilvl w:val="0"/>
          <w:numId w:val="153"/>
        </w:numPr>
        <w:ind w:hanging="294"/>
        <w:rPr>
          <w:lang w:val="el-GR"/>
        </w:rPr>
      </w:pPr>
      <w:r w:rsidRPr="0028062D">
        <w:rPr>
          <w:b/>
          <w:bCs/>
          <w:lang w:val="el-GR"/>
        </w:rPr>
        <w:t>Φάρμα εξυπηρετητών εφαρμογών</w:t>
      </w:r>
      <w:r w:rsidRPr="0028062D">
        <w:rPr>
          <w:lang w:val="el-GR"/>
        </w:rPr>
        <w:t xml:space="preserve"> (</w:t>
      </w:r>
      <w:proofErr w:type="spellStart"/>
      <w:r w:rsidRPr="0028062D">
        <w:rPr>
          <w:lang w:val="el-GR"/>
        </w:rPr>
        <w:t>application</w:t>
      </w:r>
      <w:proofErr w:type="spellEnd"/>
      <w:r w:rsidRPr="0028062D">
        <w:rPr>
          <w:lang w:val="el-GR"/>
        </w:rPr>
        <w:t xml:space="preserve"> </w:t>
      </w:r>
      <w:proofErr w:type="spellStart"/>
      <w:r w:rsidRPr="0028062D">
        <w:rPr>
          <w:lang w:val="el-GR"/>
        </w:rPr>
        <w:t>servers</w:t>
      </w:r>
      <w:proofErr w:type="spellEnd"/>
      <w:r w:rsidRPr="0028062D">
        <w:rPr>
          <w:lang w:val="el-GR"/>
        </w:rPr>
        <w:t xml:space="preserve">): βασίζεται στην υφιστάμενη εγκατάσταση </w:t>
      </w:r>
      <w:proofErr w:type="spellStart"/>
      <w:r w:rsidRPr="0028062D">
        <w:rPr>
          <w:lang w:val="el-GR"/>
        </w:rPr>
        <w:t>Oracle</w:t>
      </w:r>
      <w:proofErr w:type="spellEnd"/>
      <w:r w:rsidRPr="0028062D">
        <w:rPr>
          <w:lang w:val="el-GR"/>
        </w:rPr>
        <w:t xml:space="preserve"> x86 </w:t>
      </w:r>
      <w:proofErr w:type="spellStart"/>
      <w:r w:rsidRPr="0028062D">
        <w:rPr>
          <w:lang w:val="el-GR"/>
        </w:rPr>
        <w:t>Servers</w:t>
      </w:r>
      <w:proofErr w:type="spellEnd"/>
      <w:r w:rsidRPr="0028062D">
        <w:rPr>
          <w:lang w:val="el-GR"/>
        </w:rPr>
        <w:t xml:space="preserve"> με χώρο αποθήκευσης στο διαμοιραζόμενο ZFS </w:t>
      </w:r>
      <w:proofErr w:type="spellStart"/>
      <w:r w:rsidRPr="0028062D">
        <w:rPr>
          <w:lang w:val="el-GR"/>
        </w:rPr>
        <w:t>Storage</w:t>
      </w:r>
      <w:proofErr w:type="spellEnd"/>
      <w:r w:rsidRPr="0028062D">
        <w:rPr>
          <w:lang w:val="el-GR"/>
        </w:rPr>
        <w:t xml:space="preserve"> </w:t>
      </w:r>
      <w:proofErr w:type="spellStart"/>
      <w:r w:rsidRPr="0028062D">
        <w:rPr>
          <w:lang w:val="el-GR"/>
        </w:rPr>
        <w:t>Appliance</w:t>
      </w:r>
      <w:proofErr w:type="spellEnd"/>
      <w:r w:rsidRPr="0028062D">
        <w:rPr>
          <w:lang w:val="el-GR"/>
        </w:rPr>
        <w:t xml:space="preserve"> ZS3-2. Όλα τα συστήματα χρησιμοποιούν λογισμικό </w:t>
      </w:r>
      <w:proofErr w:type="spellStart"/>
      <w:r w:rsidRPr="0028062D">
        <w:rPr>
          <w:lang w:val="el-GR"/>
        </w:rPr>
        <w:t>εικονικοποίησης</w:t>
      </w:r>
      <w:proofErr w:type="spellEnd"/>
      <w:r w:rsidRPr="0028062D">
        <w:rPr>
          <w:lang w:val="el-GR"/>
        </w:rPr>
        <w:t xml:space="preserve"> </w:t>
      </w:r>
      <w:proofErr w:type="spellStart"/>
      <w:r w:rsidRPr="0028062D">
        <w:rPr>
          <w:lang w:val="el-GR"/>
        </w:rPr>
        <w:t>Oracle</w:t>
      </w:r>
      <w:proofErr w:type="spellEnd"/>
      <w:r w:rsidRPr="0028062D">
        <w:rPr>
          <w:lang w:val="el-GR"/>
        </w:rPr>
        <w:t xml:space="preserve"> VM και λειτουργικό σύστημα </w:t>
      </w:r>
      <w:proofErr w:type="spellStart"/>
      <w:r w:rsidRPr="0028062D">
        <w:rPr>
          <w:lang w:val="el-GR"/>
        </w:rPr>
        <w:t>Oracle</w:t>
      </w:r>
      <w:proofErr w:type="spellEnd"/>
      <w:r w:rsidRPr="0028062D">
        <w:rPr>
          <w:lang w:val="el-GR"/>
        </w:rPr>
        <w:t xml:space="preserve"> </w:t>
      </w:r>
      <w:proofErr w:type="spellStart"/>
      <w:r w:rsidRPr="0028062D">
        <w:rPr>
          <w:lang w:val="el-GR"/>
        </w:rPr>
        <w:t>Linux</w:t>
      </w:r>
      <w:proofErr w:type="spellEnd"/>
      <w:r w:rsidRPr="0028062D">
        <w:rPr>
          <w:lang w:val="el-GR"/>
        </w:rPr>
        <w:t>. Το σύστημα περιλαμβάνει:</w:t>
      </w:r>
    </w:p>
    <w:p w14:paraId="620D1FCA" w14:textId="77777777" w:rsidR="003D47FE" w:rsidRPr="0028062D" w:rsidRDefault="003D47FE" w:rsidP="003D47FE">
      <w:pPr>
        <w:pStyle w:val="ListParagraph"/>
        <w:numPr>
          <w:ilvl w:val="1"/>
          <w:numId w:val="153"/>
        </w:numPr>
        <w:rPr>
          <w:lang w:val="el-GR"/>
        </w:rPr>
      </w:pPr>
      <w:r w:rsidRPr="0028062D">
        <w:rPr>
          <w:lang w:val="el-GR"/>
        </w:rPr>
        <w:t xml:space="preserve">8x </w:t>
      </w:r>
      <w:proofErr w:type="spellStart"/>
      <w:r w:rsidRPr="0028062D">
        <w:rPr>
          <w:lang w:val="el-GR"/>
        </w:rPr>
        <w:t>Oracle</w:t>
      </w:r>
      <w:proofErr w:type="spellEnd"/>
      <w:r w:rsidRPr="0028062D">
        <w:rPr>
          <w:lang w:val="el-GR"/>
        </w:rPr>
        <w:t xml:space="preserve"> X5-2 </w:t>
      </w:r>
      <w:proofErr w:type="spellStart"/>
      <w:r w:rsidRPr="0028062D">
        <w:rPr>
          <w:lang w:val="el-GR"/>
        </w:rPr>
        <w:t>Servers</w:t>
      </w:r>
      <w:proofErr w:type="spellEnd"/>
      <w:r w:rsidRPr="0028062D">
        <w:rPr>
          <w:lang w:val="el-GR"/>
        </w:rPr>
        <w:t>, έκαστος με</w:t>
      </w:r>
    </w:p>
    <w:p w14:paraId="2C898032" w14:textId="77777777" w:rsidR="003D47FE" w:rsidRPr="00F116F1" w:rsidRDefault="003D47FE" w:rsidP="003D47FE">
      <w:pPr>
        <w:pStyle w:val="ListParagraph"/>
        <w:numPr>
          <w:ilvl w:val="1"/>
          <w:numId w:val="153"/>
        </w:numPr>
        <w:rPr>
          <w:lang w:val="pt-PT"/>
        </w:rPr>
      </w:pPr>
      <w:r w:rsidRPr="00F116F1">
        <w:rPr>
          <w:lang w:val="pt-PT"/>
        </w:rPr>
        <w:t xml:space="preserve">2x Intel Xeon </w:t>
      </w:r>
      <w:r w:rsidRPr="0028062D">
        <w:rPr>
          <w:lang w:val="el-GR"/>
        </w:rPr>
        <w:t>Επεξεργαστές</w:t>
      </w:r>
      <w:r w:rsidRPr="00F116F1">
        <w:rPr>
          <w:lang w:val="pt-PT"/>
        </w:rPr>
        <w:t xml:space="preserve"> E5-2690 v3 12-core 2.6 GHz</w:t>
      </w:r>
    </w:p>
    <w:p w14:paraId="3207C2A6" w14:textId="77777777" w:rsidR="003D47FE" w:rsidRPr="0028062D" w:rsidRDefault="003D47FE" w:rsidP="003D47FE">
      <w:pPr>
        <w:pStyle w:val="ListParagraph"/>
        <w:numPr>
          <w:ilvl w:val="1"/>
          <w:numId w:val="153"/>
        </w:numPr>
        <w:rPr>
          <w:lang w:val="el-GR"/>
        </w:rPr>
      </w:pPr>
      <w:r w:rsidRPr="0028062D">
        <w:rPr>
          <w:lang w:val="el-GR"/>
        </w:rPr>
        <w:t>48 GB Μνήμη</w:t>
      </w:r>
    </w:p>
    <w:p w14:paraId="6EC334E4" w14:textId="77777777" w:rsidR="003D47FE" w:rsidRPr="0028062D" w:rsidRDefault="003D47FE" w:rsidP="003D47FE">
      <w:pPr>
        <w:pStyle w:val="ListParagraph"/>
        <w:numPr>
          <w:ilvl w:val="1"/>
          <w:numId w:val="153"/>
        </w:numPr>
        <w:rPr>
          <w:lang w:val="el-GR"/>
        </w:rPr>
      </w:pPr>
      <w:r w:rsidRPr="0028062D">
        <w:rPr>
          <w:lang w:val="el-GR"/>
        </w:rPr>
        <w:t xml:space="preserve">2x </w:t>
      </w:r>
      <w:proofErr w:type="spellStart"/>
      <w:r w:rsidRPr="0028062D">
        <w:rPr>
          <w:lang w:val="el-GR"/>
        </w:rPr>
        <w:t>Oracle</w:t>
      </w:r>
      <w:proofErr w:type="spellEnd"/>
      <w:r w:rsidRPr="0028062D">
        <w:rPr>
          <w:lang w:val="el-GR"/>
        </w:rPr>
        <w:t xml:space="preserve"> X7-2 </w:t>
      </w:r>
      <w:proofErr w:type="spellStart"/>
      <w:r w:rsidRPr="0028062D">
        <w:rPr>
          <w:lang w:val="el-GR"/>
        </w:rPr>
        <w:t>Servers</w:t>
      </w:r>
      <w:proofErr w:type="spellEnd"/>
      <w:r w:rsidRPr="0028062D">
        <w:rPr>
          <w:lang w:val="el-GR"/>
        </w:rPr>
        <w:t>, έκαστος με</w:t>
      </w:r>
    </w:p>
    <w:p w14:paraId="51D0FFD2" w14:textId="77777777" w:rsidR="003D47FE" w:rsidRPr="00E1757C" w:rsidRDefault="003D47FE" w:rsidP="003D47FE">
      <w:pPr>
        <w:pStyle w:val="ListParagraph"/>
        <w:numPr>
          <w:ilvl w:val="1"/>
          <w:numId w:val="153"/>
        </w:numPr>
        <w:rPr>
          <w:lang w:val="en-US"/>
        </w:rPr>
      </w:pPr>
      <w:r w:rsidRPr="00E1757C">
        <w:rPr>
          <w:lang w:val="en-US"/>
        </w:rPr>
        <w:t>2</w:t>
      </w:r>
      <w:r w:rsidRPr="0028062D">
        <w:rPr>
          <w:lang w:val="en-US"/>
        </w:rPr>
        <w:t>x</w:t>
      </w:r>
      <w:r w:rsidRPr="00E1757C">
        <w:rPr>
          <w:lang w:val="en-US"/>
        </w:rPr>
        <w:t xml:space="preserve"> </w:t>
      </w:r>
      <w:r w:rsidRPr="0028062D">
        <w:rPr>
          <w:lang w:val="en-US"/>
        </w:rPr>
        <w:t>Intel</w:t>
      </w:r>
      <w:r w:rsidRPr="00E1757C">
        <w:rPr>
          <w:lang w:val="en-US"/>
        </w:rPr>
        <w:t xml:space="preserve"> </w:t>
      </w:r>
      <w:r w:rsidRPr="0028062D">
        <w:rPr>
          <w:lang w:val="en-US"/>
        </w:rPr>
        <w:t>Xeon</w:t>
      </w:r>
      <w:r w:rsidRPr="00E1757C">
        <w:rPr>
          <w:lang w:val="en-US"/>
        </w:rPr>
        <w:t xml:space="preserve"> </w:t>
      </w:r>
      <w:r w:rsidRPr="0028062D">
        <w:rPr>
          <w:lang w:val="el-GR"/>
        </w:rPr>
        <w:t>Επεξεργαστές</w:t>
      </w:r>
      <w:r w:rsidRPr="00E1757C">
        <w:rPr>
          <w:lang w:val="en-US"/>
        </w:rPr>
        <w:t xml:space="preserve"> 6140 18-</w:t>
      </w:r>
      <w:r w:rsidRPr="0028062D">
        <w:rPr>
          <w:lang w:val="en-US"/>
        </w:rPr>
        <w:t>core</w:t>
      </w:r>
      <w:r w:rsidRPr="00E1757C">
        <w:rPr>
          <w:lang w:val="en-US"/>
        </w:rPr>
        <w:t xml:space="preserve"> 2.3 </w:t>
      </w:r>
      <w:r w:rsidRPr="0028062D">
        <w:rPr>
          <w:lang w:val="en-US"/>
        </w:rPr>
        <w:t>GHz</w:t>
      </w:r>
    </w:p>
    <w:p w14:paraId="59F2F1D4" w14:textId="77777777" w:rsidR="003D47FE" w:rsidRPr="0028062D" w:rsidRDefault="003D47FE" w:rsidP="003D47FE">
      <w:pPr>
        <w:pStyle w:val="ListParagraph"/>
        <w:numPr>
          <w:ilvl w:val="1"/>
          <w:numId w:val="153"/>
        </w:numPr>
        <w:rPr>
          <w:lang w:val="el-GR"/>
        </w:rPr>
      </w:pPr>
      <w:r w:rsidRPr="0028062D">
        <w:rPr>
          <w:lang w:val="el-GR"/>
        </w:rPr>
        <w:t>450 GB Μνήμη</w:t>
      </w:r>
    </w:p>
    <w:p w14:paraId="58344A59" w14:textId="77777777" w:rsidR="003D47FE" w:rsidRPr="0028062D" w:rsidRDefault="003D47FE" w:rsidP="003D47FE">
      <w:pPr>
        <w:pStyle w:val="ListParagraph"/>
        <w:numPr>
          <w:ilvl w:val="1"/>
          <w:numId w:val="153"/>
        </w:numPr>
        <w:rPr>
          <w:lang w:val="el-GR"/>
        </w:rPr>
      </w:pPr>
      <w:r w:rsidRPr="0028062D">
        <w:rPr>
          <w:lang w:val="el-GR"/>
        </w:rPr>
        <w:t xml:space="preserve">3x </w:t>
      </w:r>
      <w:proofErr w:type="spellStart"/>
      <w:r w:rsidRPr="0028062D">
        <w:rPr>
          <w:lang w:val="el-GR"/>
        </w:rPr>
        <w:t>Oracle</w:t>
      </w:r>
      <w:proofErr w:type="spellEnd"/>
      <w:r w:rsidRPr="0028062D">
        <w:rPr>
          <w:lang w:val="el-GR"/>
        </w:rPr>
        <w:t xml:space="preserve"> X8-2 </w:t>
      </w:r>
      <w:proofErr w:type="spellStart"/>
      <w:r w:rsidRPr="0028062D">
        <w:rPr>
          <w:lang w:val="el-GR"/>
        </w:rPr>
        <w:t>Servers</w:t>
      </w:r>
      <w:proofErr w:type="spellEnd"/>
      <w:r w:rsidRPr="0028062D">
        <w:rPr>
          <w:lang w:val="el-GR"/>
        </w:rPr>
        <w:t>, έκαστος με</w:t>
      </w:r>
    </w:p>
    <w:p w14:paraId="69152D98" w14:textId="77777777" w:rsidR="003D47FE" w:rsidRPr="00E1757C" w:rsidRDefault="003D47FE" w:rsidP="003D47FE">
      <w:pPr>
        <w:pStyle w:val="ListParagraph"/>
        <w:numPr>
          <w:ilvl w:val="1"/>
          <w:numId w:val="153"/>
        </w:numPr>
        <w:rPr>
          <w:lang w:val="en-US"/>
        </w:rPr>
      </w:pPr>
      <w:r w:rsidRPr="00E1757C">
        <w:rPr>
          <w:lang w:val="en-US"/>
        </w:rPr>
        <w:t>2</w:t>
      </w:r>
      <w:r w:rsidRPr="0028062D">
        <w:rPr>
          <w:lang w:val="en-US"/>
        </w:rPr>
        <w:t>x</w:t>
      </w:r>
      <w:r w:rsidRPr="00E1757C">
        <w:rPr>
          <w:lang w:val="en-US"/>
        </w:rPr>
        <w:t xml:space="preserve"> </w:t>
      </w:r>
      <w:r w:rsidRPr="0028062D">
        <w:rPr>
          <w:lang w:val="en-US"/>
        </w:rPr>
        <w:t>Intel</w:t>
      </w:r>
      <w:r w:rsidRPr="00E1757C">
        <w:rPr>
          <w:lang w:val="en-US"/>
        </w:rPr>
        <w:t xml:space="preserve"> </w:t>
      </w:r>
      <w:r w:rsidRPr="0028062D">
        <w:rPr>
          <w:lang w:val="en-US"/>
        </w:rPr>
        <w:t>Xeon</w:t>
      </w:r>
      <w:r w:rsidRPr="00E1757C">
        <w:rPr>
          <w:lang w:val="en-US"/>
        </w:rPr>
        <w:t xml:space="preserve"> </w:t>
      </w:r>
      <w:r w:rsidRPr="0028062D">
        <w:rPr>
          <w:lang w:val="el-GR"/>
        </w:rPr>
        <w:t>Επεξεργαστές</w:t>
      </w:r>
      <w:r w:rsidRPr="00E1757C">
        <w:rPr>
          <w:lang w:val="en-US"/>
        </w:rPr>
        <w:t xml:space="preserve"> 5218 16-</w:t>
      </w:r>
      <w:r w:rsidRPr="0028062D">
        <w:rPr>
          <w:lang w:val="en-US"/>
        </w:rPr>
        <w:t>core</w:t>
      </w:r>
      <w:r w:rsidRPr="00E1757C">
        <w:rPr>
          <w:lang w:val="en-US"/>
        </w:rPr>
        <w:t xml:space="preserve"> 2.3 </w:t>
      </w:r>
      <w:r w:rsidRPr="0028062D">
        <w:rPr>
          <w:lang w:val="en-US"/>
        </w:rPr>
        <w:t>GHz</w:t>
      </w:r>
    </w:p>
    <w:p w14:paraId="6C830452" w14:textId="77777777" w:rsidR="003D47FE" w:rsidRPr="0028062D" w:rsidRDefault="003D47FE" w:rsidP="003D47FE">
      <w:pPr>
        <w:pStyle w:val="ListParagraph"/>
        <w:numPr>
          <w:ilvl w:val="1"/>
          <w:numId w:val="153"/>
        </w:numPr>
        <w:rPr>
          <w:lang w:val="el-GR"/>
        </w:rPr>
      </w:pPr>
      <w:r w:rsidRPr="0028062D">
        <w:rPr>
          <w:lang w:val="el-GR"/>
        </w:rPr>
        <w:t>384 GB Μνήμη</w:t>
      </w:r>
    </w:p>
    <w:p w14:paraId="7949B166" w14:textId="77777777" w:rsidR="003D47FE" w:rsidRPr="0028062D" w:rsidRDefault="003D47FE" w:rsidP="003D47FE">
      <w:pPr>
        <w:pStyle w:val="ListParagraph"/>
        <w:numPr>
          <w:ilvl w:val="0"/>
          <w:numId w:val="153"/>
        </w:numPr>
        <w:ind w:hanging="294"/>
        <w:rPr>
          <w:lang w:val="el-GR"/>
        </w:rPr>
      </w:pPr>
      <w:r w:rsidRPr="0028062D">
        <w:rPr>
          <w:b/>
          <w:bCs/>
          <w:lang w:val="el-GR"/>
        </w:rPr>
        <w:t>Σύστημα Βάσεων Δεδομένων</w:t>
      </w:r>
      <w:r w:rsidRPr="0028062D">
        <w:rPr>
          <w:lang w:val="el-GR"/>
        </w:rPr>
        <w:t xml:space="preserve">: βασίζεται </w:t>
      </w:r>
      <w:proofErr w:type="spellStart"/>
      <w:r w:rsidRPr="0028062D">
        <w:rPr>
          <w:lang w:val="el-GR"/>
        </w:rPr>
        <w:t>στo</w:t>
      </w:r>
      <w:proofErr w:type="spellEnd"/>
      <w:r w:rsidRPr="0028062D">
        <w:rPr>
          <w:lang w:val="el-GR"/>
        </w:rPr>
        <w:t xml:space="preserve"> σύστημα </w:t>
      </w:r>
      <w:proofErr w:type="spellStart"/>
      <w:r w:rsidRPr="0028062D">
        <w:rPr>
          <w:lang w:val="el-GR"/>
        </w:rPr>
        <w:t>Oracle</w:t>
      </w:r>
      <w:proofErr w:type="spellEnd"/>
      <w:r w:rsidRPr="0028062D">
        <w:rPr>
          <w:lang w:val="el-GR"/>
        </w:rPr>
        <w:t xml:space="preserve"> </w:t>
      </w:r>
      <w:proofErr w:type="spellStart"/>
      <w:r w:rsidRPr="0028062D">
        <w:rPr>
          <w:lang w:val="el-GR"/>
        </w:rPr>
        <w:t>Exadata</w:t>
      </w:r>
      <w:proofErr w:type="spellEnd"/>
      <w:r w:rsidRPr="0028062D">
        <w:rPr>
          <w:lang w:val="el-GR"/>
        </w:rPr>
        <w:t xml:space="preserve"> X5-2 </w:t>
      </w:r>
      <w:proofErr w:type="spellStart"/>
      <w:r w:rsidRPr="0028062D">
        <w:rPr>
          <w:lang w:val="el-GR"/>
        </w:rPr>
        <w:t>Eighth</w:t>
      </w:r>
      <w:proofErr w:type="spellEnd"/>
      <w:r w:rsidRPr="0028062D">
        <w:rPr>
          <w:lang w:val="el-GR"/>
        </w:rPr>
        <w:t xml:space="preserve"> </w:t>
      </w:r>
      <w:proofErr w:type="spellStart"/>
      <w:r w:rsidRPr="0028062D">
        <w:rPr>
          <w:lang w:val="el-GR"/>
        </w:rPr>
        <w:t>Rack</w:t>
      </w:r>
      <w:proofErr w:type="spellEnd"/>
      <w:r w:rsidRPr="0028062D">
        <w:rPr>
          <w:lang w:val="el-GR"/>
        </w:rPr>
        <w:t xml:space="preserve"> </w:t>
      </w:r>
      <w:proofErr w:type="spellStart"/>
      <w:r w:rsidRPr="0028062D">
        <w:rPr>
          <w:lang w:val="el-GR"/>
        </w:rPr>
        <w:t>Database</w:t>
      </w:r>
      <w:proofErr w:type="spellEnd"/>
      <w:r w:rsidRPr="0028062D">
        <w:rPr>
          <w:lang w:val="el-GR"/>
        </w:rPr>
        <w:t xml:space="preserve"> </w:t>
      </w:r>
      <w:proofErr w:type="spellStart"/>
      <w:r w:rsidRPr="0028062D">
        <w:rPr>
          <w:lang w:val="el-GR"/>
        </w:rPr>
        <w:t>Machine</w:t>
      </w:r>
      <w:proofErr w:type="spellEnd"/>
      <w:r w:rsidRPr="0028062D">
        <w:rPr>
          <w:lang w:val="el-GR"/>
        </w:rPr>
        <w:t xml:space="preserve"> High </w:t>
      </w:r>
      <w:proofErr w:type="spellStart"/>
      <w:r w:rsidRPr="0028062D">
        <w:rPr>
          <w:lang w:val="el-GR"/>
        </w:rPr>
        <w:t>Capacity</w:t>
      </w:r>
      <w:proofErr w:type="spellEnd"/>
      <w:r w:rsidRPr="0028062D">
        <w:rPr>
          <w:lang w:val="el-GR"/>
        </w:rPr>
        <w:t xml:space="preserve">. Το σύστημα αυτό παρέχει υψηλές επιδόσεις με την χρήση ενός κοινού διαμοιραζόμενου υποσυστήματος αποθήκευσης μέσω </w:t>
      </w:r>
      <w:proofErr w:type="spellStart"/>
      <w:r w:rsidRPr="0028062D">
        <w:rPr>
          <w:lang w:val="el-GR"/>
        </w:rPr>
        <w:t>Infiniband</w:t>
      </w:r>
      <w:proofErr w:type="spellEnd"/>
      <w:r w:rsidRPr="0028062D">
        <w:rPr>
          <w:lang w:val="el-GR"/>
        </w:rPr>
        <w:t xml:space="preserve"> συνδεσιμότητας. Η προσέγγιση αυτή αρχιτεκτονικά είναι </w:t>
      </w:r>
      <w:proofErr w:type="spellStart"/>
      <w:r w:rsidRPr="0028062D">
        <w:rPr>
          <w:lang w:val="el-GR"/>
        </w:rPr>
        <w:t>Share</w:t>
      </w:r>
      <w:proofErr w:type="spellEnd"/>
      <w:r w:rsidRPr="0028062D">
        <w:rPr>
          <w:lang w:val="el-GR"/>
        </w:rPr>
        <w:t xml:space="preserve"> </w:t>
      </w:r>
      <w:proofErr w:type="spellStart"/>
      <w:r w:rsidRPr="0028062D">
        <w:rPr>
          <w:lang w:val="el-GR"/>
        </w:rPr>
        <w:t>Everything</w:t>
      </w:r>
      <w:proofErr w:type="spellEnd"/>
      <w:r w:rsidRPr="0028062D">
        <w:rPr>
          <w:lang w:val="el-GR"/>
        </w:rPr>
        <w:t xml:space="preserve"> </w:t>
      </w:r>
      <w:proofErr w:type="spellStart"/>
      <w:r w:rsidRPr="0028062D">
        <w:rPr>
          <w:lang w:val="el-GR"/>
        </w:rPr>
        <w:t>Architecture</w:t>
      </w:r>
      <w:proofErr w:type="spellEnd"/>
      <w:r w:rsidRPr="0028062D">
        <w:rPr>
          <w:lang w:val="el-GR"/>
        </w:rPr>
        <w:t xml:space="preserve"> (διαμοιράζονται από κοινού όλα τα δεδομένα των κόμβων αποθήκευσης), σε ότι έχει να κάνει με το τρόπο που τα </w:t>
      </w:r>
      <w:proofErr w:type="spellStart"/>
      <w:r w:rsidRPr="0028062D">
        <w:rPr>
          <w:lang w:val="el-GR"/>
        </w:rPr>
        <w:t>compute</w:t>
      </w:r>
      <w:proofErr w:type="spellEnd"/>
      <w:r w:rsidRPr="0028062D">
        <w:rPr>
          <w:lang w:val="el-GR"/>
        </w:rPr>
        <w:t xml:space="preserve"> </w:t>
      </w:r>
      <w:proofErr w:type="spellStart"/>
      <w:r w:rsidRPr="0028062D">
        <w:rPr>
          <w:lang w:val="el-GR"/>
        </w:rPr>
        <w:t>nodes</w:t>
      </w:r>
      <w:proofErr w:type="spellEnd"/>
      <w:r w:rsidRPr="0028062D">
        <w:rPr>
          <w:lang w:val="el-GR"/>
        </w:rPr>
        <w:t xml:space="preserve"> (Εξυπηρετητές βάσης δεδομένων) έχουν πρόσβαση στα δεδομένα. Παράλληλα οι κόμβοι αποθήκευσης λειτουργούν ως μια ενιαία υποδομή με χαρακτηριστικά </w:t>
      </w:r>
      <w:proofErr w:type="spellStart"/>
      <w:r w:rsidRPr="0028062D">
        <w:rPr>
          <w:lang w:val="el-GR"/>
        </w:rPr>
        <w:t>Massive</w:t>
      </w:r>
      <w:proofErr w:type="spellEnd"/>
      <w:r w:rsidRPr="0028062D">
        <w:rPr>
          <w:lang w:val="el-GR"/>
        </w:rPr>
        <w:t xml:space="preserve"> </w:t>
      </w:r>
      <w:proofErr w:type="spellStart"/>
      <w:r w:rsidRPr="0028062D">
        <w:rPr>
          <w:lang w:val="el-GR"/>
        </w:rPr>
        <w:t>parallel</w:t>
      </w:r>
      <w:proofErr w:type="spellEnd"/>
      <w:r w:rsidRPr="0028062D">
        <w:rPr>
          <w:lang w:val="el-GR"/>
        </w:rPr>
        <w:t xml:space="preserve"> </w:t>
      </w:r>
      <w:proofErr w:type="spellStart"/>
      <w:r w:rsidRPr="0028062D">
        <w:rPr>
          <w:lang w:val="el-GR"/>
        </w:rPr>
        <w:t>processing</w:t>
      </w:r>
      <w:proofErr w:type="spellEnd"/>
      <w:r w:rsidRPr="0028062D">
        <w:rPr>
          <w:lang w:val="el-GR"/>
        </w:rPr>
        <w:t xml:space="preserve"> (MPP), που αποδίδουν με υψηλό παραλληλισμό. Το σύστημα περιλαμβάνει δύο (2) </w:t>
      </w:r>
      <w:proofErr w:type="spellStart"/>
      <w:r w:rsidRPr="0028062D">
        <w:rPr>
          <w:lang w:val="el-GR"/>
        </w:rPr>
        <w:t>Database</w:t>
      </w:r>
      <w:proofErr w:type="spellEnd"/>
      <w:r w:rsidRPr="0028062D">
        <w:rPr>
          <w:lang w:val="el-GR"/>
        </w:rPr>
        <w:t xml:space="preserve"> </w:t>
      </w:r>
      <w:proofErr w:type="spellStart"/>
      <w:r w:rsidRPr="0028062D">
        <w:rPr>
          <w:lang w:val="el-GR"/>
        </w:rPr>
        <w:t>Servers</w:t>
      </w:r>
      <w:proofErr w:type="spellEnd"/>
      <w:r w:rsidRPr="0028062D">
        <w:rPr>
          <w:lang w:val="el-GR"/>
        </w:rPr>
        <w:t xml:space="preserve"> και τρεις (3) </w:t>
      </w:r>
      <w:proofErr w:type="spellStart"/>
      <w:r w:rsidRPr="0028062D">
        <w:rPr>
          <w:lang w:val="el-GR"/>
        </w:rPr>
        <w:t>storage</w:t>
      </w:r>
      <w:proofErr w:type="spellEnd"/>
      <w:r w:rsidRPr="0028062D">
        <w:rPr>
          <w:lang w:val="el-GR"/>
        </w:rPr>
        <w:t xml:space="preserve"> </w:t>
      </w:r>
      <w:proofErr w:type="spellStart"/>
      <w:r w:rsidRPr="0028062D">
        <w:rPr>
          <w:lang w:val="el-GR"/>
        </w:rPr>
        <w:t>servers</w:t>
      </w:r>
      <w:proofErr w:type="spellEnd"/>
      <w:r w:rsidRPr="0028062D">
        <w:rPr>
          <w:lang w:val="el-GR"/>
        </w:rPr>
        <w:t xml:space="preserve"> (Συνολικά υπάρχουν 60 CPU </w:t>
      </w:r>
      <w:proofErr w:type="spellStart"/>
      <w:r w:rsidRPr="0028062D">
        <w:rPr>
          <w:lang w:val="el-GR"/>
        </w:rPr>
        <w:t>cores</w:t>
      </w:r>
      <w:proofErr w:type="spellEnd"/>
      <w:r w:rsidRPr="0028062D">
        <w:rPr>
          <w:lang w:val="el-GR"/>
        </w:rPr>
        <w:t xml:space="preserve"> στο επίπεδο της Βάσης Δεδομένων στη κύρια κεντρική υποδομή).</w:t>
      </w:r>
    </w:p>
    <w:p w14:paraId="1B27A0C0" w14:textId="77777777" w:rsidR="003D47FE" w:rsidRPr="009334F7" w:rsidRDefault="003D47FE" w:rsidP="003D47FE">
      <w:pPr>
        <w:pStyle w:val="ListParagraph"/>
        <w:numPr>
          <w:ilvl w:val="1"/>
          <w:numId w:val="153"/>
        </w:numPr>
        <w:rPr>
          <w:rFonts w:eastAsia="SimSun"/>
          <w:lang w:val="el-GR"/>
        </w:rPr>
      </w:pPr>
      <w:r w:rsidRPr="009334F7">
        <w:rPr>
          <w:rFonts w:eastAsia="SimSun"/>
          <w:lang w:val="el-GR"/>
        </w:rPr>
        <w:t xml:space="preserve">Οι δύο </w:t>
      </w:r>
      <w:proofErr w:type="spellStart"/>
      <w:r w:rsidRPr="009334F7">
        <w:rPr>
          <w:rFonts w:eastAsia="SimSun"/>
          <w:lang w:val="el-GR"/>
        </w:rPr>
        <w:t>Database</w:t>
      </w:r>
      <w:proofErr w:type="spellEnd"/>
      <w:r w:rsidRPr="009334F7">
        <w:rPr>
          <w:rFonts w:eastAsia="SimSun"/>
          <w:lang w:val="el-GR"/>
        </w:rPr>
        <w:t xml:space="preserve"> </w:t>
      </w:r>
      <w:proofErr w:type="spellStart"/>
      <w:r w:rsidRPr="009334F7">
        <w:rPr>
          <w:rFonts w:eastAsia="SimSun"/>
          <w:lang w:val="el-GR"/>
        </w:rPr>
        <w:t>Servers</w:t>
      </w:r>
      <w:proofErr w:type="spellEnd"/>
      <w:r w:rsidRPr="009334F7">
        <w:rPr>
          <w:rFonts w:eastAsia="SimSun"/>
          <w:lang w:val="el-GR"/>
        </w:rPr>
        <w:t xml:space="preserve"> προσφέρουν συνολικά 36 </w:t>
      </w:r>
      <w:proofErr w:type="spellStart"/>
      <w:r w:rsidRPr="009334F7">
        <w:rPr>
          <w:rFonts w:eastAsia="SimSun"/>
          <w:lang w:val="el-GR"/>
        </w:rPr>
        <w:t>cores</w:t>
      </w:r>
      <w:proofErr w:type="spellEnd"/>
      <w:r w:rsidRPr="009334F7">
        <w:rPr>
          <w:rFonts w:eastAsia="SimSun"/>
          <w:lang w:val="el-GR"/>
        </w:rPr>
        <w:t xml:space="preserve"> και 512 GB μνήμη</w:t>
      </w:r>
    </w:p>
    <w:p w14:paraId="5A4EA19E" w14:textId="77777777" w:rsidR="003D47FE" w:rsidRPr="009334F7" w:rsidRDefault="003D47FE" w:rsidP="003D47FE">
      <w:pPr>
        <w:pStyle w:val="ListParagraph"/>
        <w:numPr>
          <w:ilvl w:val="1"/>
          <w:numId w:val="153"/>
        </w:numPr>
        <w:rPr>
          <w:rFonts w:eastAsia="SimSun"/>
          <w:lang w:val="el-GR"/>
        </w:rPr>
      </w:pPr>
      <w:r w:rsidRPr="009334F7">
        <w:rPr>
          <w:rFonts w:eastAsia="SimSun"/>
          <w:lang w:val="el-GR"/>
        </w:rPr>
        <w:t xml:space="preserve">Οι </w:t>
      </w:r>
      <w:proofErr w:type="spellStart"/>
      <w:r w:rsidRPr="009334F7">
        <w:rPr>
          <w:rFonts w:eastAsia="SimSun"/>
          <w:lang w:val="el-GR"/>
        </w:rPr>
        <w:t>Storage</w:t>
      </w:r>
      <w:proofErr w:type="spellEnd"/>
      <w:r w:rsidRPr="009334F7">
        <w:rPr>
          <w:rFonts w:eastAsia="SimSun"/>
          <w:lang w:val="el-GR"/>
        </w:rPr>
        <w:t xml:space="preserve"> </w:t>
      </w:r>
      <w:proofErr w:type="spellStart"/>
      <w:r w:rsidRPr="009334F7">
        <w:rPr>
          <w:rFonts w:eastAsia="SimSun"/>
          <w:lang w:val="el-GR"/>
        </w:rPr>
        <w:t>Servers</w:t>
      </w:r>
      <w:proofErr w:type="spellEnd"/>
      <w:r w:rsidRPr="009334F7">
        <w:rPr>
          <w:rFonts w:eastAsia="SimSun"/>
          <w:lang w:val="el-GR"/>
        </w:rPr>
        <w:t xml:space="preserve"> περιέχουν συνολικά 24 CPU </w:t>
      </w:r>
      <w:proofErr w:type="spellStart"/>
      <w:r w:rsidRPr="009334F7">
        <w:rPr>
          <w:rFonts w:eastAsia="SimSun"/>
          <w:lang w:val="el-GR"/>
        </w:rPr>
        <w:t>cores</w:t>
      </w:r>
      <w:proofErr w:type="spellEnd"/>
      <w:r w:rsidRPr="009334F7">
        <w:rPr>
          <w:rFonts w:eastAsia="SimSun"/>
          <w:lang w:val="el-GR"/>
        </w:rPr>
        <w:t xml:space="preserve"> και 18 δίσκους</w:t>
      </w:r>
    </w:p>
    <w:p w14:paraId="159B0943" w14:textId="77777777" w:rsidR="003D47FE" w:rsidRPr="0028062D" w:rsidRDefault="003D47FE" w:rsidP="003D47FE">
      <w:pPr>
        <w:pStyle w:val="ListParagraph"/>
        <w:numPr>
          <w:ilvl w:val="0"/>
          <w:numId w:val="153"/>
        </w:numPr>
        <w:ind w:hanging="294"/>
        <w:rPr>
          <w:lang w:val="el-GR"/>
        </w:rPr>
      </w:pPr>
      <w:r w:rsidRPr="0028062D">
        <w:rPr>
          <w:b/>
          <w:bCs/>
          <w:lang w:val="el-GR"/>
        </w:rPr>
        <w:t xml:space="preserve">Σύστημα Αποθήκευσης και Αντιγράφων Ασφαλείας </w:t>
      </w:r>
      <w:proofErr w:type="spellStart"/>
      <w:r w:rsidRPr="0028062D">
        <w:rPr>
          <w:b/>
          <w:bCs/>
          <w:lang w:val="el-GR"/>
        </w:rPr>
        <w:t>Bάσεων</w:t>
      </w:r>
      <w:proofErr w:type="spellEnd"/>
      <w:r w:rsidRPr="0028062D">
        <w:rPr>
          <w:b/>
          <w:bCs/>
          <w:lang w:val="el-GR"/>
        </w:rPr>
        <w:t xml:space="preserve"> Δεδομένων</w:t>
      </w:r>
      <w:r w:rsidRPr="0028062D">
        <w:rPr>
          <w:lang w:val="el-GR"/>
        </w:rPr>
        <w:t xml:space="preserve">: βασίζεται </w:t>
      </w:r>
      <w:proofErr w:type="spellStart"/>
      <w:r w:rsidRPr="0028062D">
        <w:rPr>
          <w:lang w:val="el-GR"/>
        </w:rPr>
        <w:t>στo</w:t>
      </w:r>
      <w:proofErr w:type="spellEnd"/>
      <w:r w:rsidRPr="0028062D">
        <w:rPr>
          <w:lang w:val="el-GR"/>
        </w:rPr>
        <w:t xml:space="preserve"> σύστημα </w:t>
      </w:r>
      <w:proofErr w:type="spellStart"/>
      <w:r w:rsidRPr="0028062D">
        <w:rPr>
          <w:lang w:val="el-GR"/>
        </w:rPr>
        <w:t>Oracle</w:t>
      </w:r>
      <w:proofErr w:type="spellEnd"/>
      <w:r w:rsidRPr="0028062D">
        <w:rPr>
          <w:lang w:val="el-GR"/>
        </w:rPr>
        <w:t xml:space="preserve"> ZFS </w:t>
      </w:r>
      <w:proofErr w:type="spellStart"/>
      <w:r w:rsidRPr="0028062D">
        <w:rPr>
          <w:lang w:val="el-GR"/>
        </w:rPr>
        <w:t>Storage</w:t>
      </w:r>
      <w:proofErr w:type="spellEnd"/>
      <w:r w:rsidRPr="0028062D">
        <w:rPr>
          <w:lang w:val="el-GR"/>
        </w:rPr>
        <w:t xml:space="preserve"> </w:t>
      </w:r>
      <w:proofErr w:type="spellStart"/>
      <w:r w:rsidRPr="0028062D">
        <w:rPr>
          <w:lang w:val="el-GR"/>
        </w:rPr>
        <w:t>Appliance</w:t>
      </w:r>
      <w:proofErr w:type="spellEnd"/>
      <w:r w:rsidRPr="0028062D">
        <w:rPr>
          <w:lang w:val="el-GR"/>
        </w:rPr>
        <w:t xml:space="preserve"> ZS3-2. Το </w:t>
      </w:r>
      <w:proofErr w:type="spellStart"/>
      <w:r w:rsidRPr="0028062D">
        <w:rPr>
          <w:lang w:val="el-GR"/>
        </w:rPr>
        <w:t>Oracle</w:t>
      </w:r>
      <w:proofErr w:type="spellEnd"/>
      <w:r w:rsidRPr="0028062D">
        <w:rPr>
          <w:lang w:val="el-GR"/>
        </w:rPr>
        <w:t xml:space="preserve"> ZFS </w:t>
      </w:r>
      <w:proofErr w:type="spellStart"/>
      <w:r w:rsidRPr="0028062D">
        <w:rPr>
          <w:lang w:val="el-GR"/>
        </w:rPr>
        <w:t>Storage</w:t>
      </w:r>
      <w:proofErr w:type="spellEnd"/>
      <w:r w:rsidRPr="0028062D">
        <w:rPr>
          <w:lang w:val="el-GR"/>
        </w:rPr>
        <w:t xml:space="preserve"> </w:t>
      </w:r>
      <w:proofErr w:type="spellStart"/>
      <w:r w:rsidRPr="0028062D">
        <w:rPr>
          <w:lang w:val="el-GR"/>
        </w:rPr>
        <w:t>Appliance</w:t>
      </w:r>
      <w:proofErr w:type="spellEnd"/>
      <w:r w:rsidRPr="0028062D">
        <w:rPr>
          <w:lang w:val="el-GR"/>
        </w:rPr>
        <w:t xml:space="preserve"> είναι βασισμένο σε μία προηγμένη αρχιτεκτονική υλικού και λογισμικού η οποία περιλαμβάνει ένα ιδιαίτερα ευφυές λειτουργικό σύστημα αποθήκευσης που αξιοποιεί στο έπακρο το υλικό, επιτρέποντας έτσι την ταυτόχρονη υποστήριξη πολλαπλών φόρτων εργασίας αλλά και προηγμένων υπηρεσιών δεδομένων χωρίς μείωση της απόδοσης. Το σύστημα περιλαμβάνει:</w:t>
      </w:r>
    </w:p>
    <w:p w14:paraId="77BF012A" w14:textId="77777777" w:rsidR="003D47FE" w:rsidRPr="0028062D" w:rsidRDefault="003D47FE" w:rsidP="003D47FE">
      <w:pPr>
        <w:pStyle w:val="ListParagraph"/>
        <w:numPr>
          <w:ilvl w:val="1"/>
          <w:numId w:val="9"/>
        </w:numPr>
        <w:rPr>
          <w:rFonts w:eastAsia="SimSun"/>
          <w:lang w:val="en-US"/>
        </w:rPr>
      </w:pPr>
      <w:r w:rsidRPr="0028062D">
        <w:rPr>
          <w:rFonts w:eastAsia="SimSun"/>
          <w:lang w:val="en-US"/>
        </w:rPr>
        <w:t xml:space="preserve">2 x Oracle ZFS Storage Appliance ZS3-2 Controllers </w:t>
      </w:r>
      <w:r w:rsidRPr="009334F7">
        <w:rPr>
          <w:rFonts w:eastAsia="SimSun"/>
          <w:lang w:val="el-GR"/>
        </w:rPr>
        <w:t>σε</w:t>
      </w:r>
      <w:r w:rsidRPr="0028062D">
        <w:rPr>
          <w:rFonts w:eastAsia="SimSun"/>
          <w:lang w:val="en-US"/>
        </w:rPr>
        <w:t xml:space="preserve"> Active/Passive configuration, </w:t>
      </w:r>
      <w:r w:rsidRPr="009334F7">
        <w:rPr>
          <w:rFonts w:eastAsia="SimSun"/>
          <w:lang w:val="el-GR"/>
        </w:rPr>
        <w:t>έκαστος</w:t>
      </w:r>
      <w:r w:rsidRPr="0028062D">
        <w:rPr>
          <w:rFonts w:eastAsia="SimSun"/>
          <w:lang w:val="en-US"/>
        </w:rPr>
        <w:t xml:space="preserve"> </w:t>
      </w:r>
      <w:r w:rsidRPr="009334F7">
        <w:rPr>
          <w:rFonts w:eastAsia="SimSun"/>
          <w:lang w:val="el-GR"/>
        </w:rPr>
        <w:t>με</w:t>
      </w:r>
      <w:r w:rsidRPr="0028062D">
        <w:rPr>
          <w:rFonts w:eastAsia="SimSun"/>
          <w:lang w:val="en-US"/>
        </w:rPr>
        <w:t>:</w:t>
      </w:r>
    </w:p>
    <w:p w14:paraId="759CA071" w14:textId="77777777" w:rsidR="003D47FE" w:rsidRPr="009334F7" w:rsidRDefault="003D47FE" w:rsidP="003D47FE">
      <w:pPr>
        <w:pStyle w:val="ListParagraph"/>
        <w:numPr>
          <w:ilvl w:val="2"/>
          <w:numId w:val="9"/>
        </w:numPr>
        <w:rPr>
          <w:rFonts w:eastAsia="SimSun"/>
          <w:lang w:val="el-GR"/>
        </w:rPr>
      </w:pPr>
      <w:r w:rsidRPr="009334F7">
        <w:rPr>
          <w:rFonts w:eastAsia="SimSun"/>
          <w:lang w:val="el-GR"/>
        </w:rPr>
        <w:t xml:space="preserve">2 x </w:t>
      </w:r>
      <w:proofErr w:type="spellStart"/>
      <w:r w:rsidRPr="009334F7">
        <w:rPr>
          <w:rFonts w:eastAsia="SimSun"/>
          <w:lang w:val="el-GR"/>
        </w:rPr>
        <w:t>Intel</w:t>
      </w:r>
      <w:proofErr w:type="spellEnd"/>
      <w:r w:rsidRPr="009334F7">
        <w:rPr>
          <w:rFonts w:eastAsia="SimSun"/>
          <w:lang w:val="el-GR"/>
        </w:rPr>
        <w:t xml:space="preserve"> </w:t>
      </w:r>
      <w:proofErr w:type="spellStart"/>
      <w:r w:rsidRPr="009334F7">
        <w:rPr>
          <w:rFonts w:eastAsia="SimSun"/>
          <w:lang w:val="el-GR"/>
        </w:rPr>
        <w:t>Xeon</w:t>
      </w:r>
      <w:proofErr w:type="spellEnd"/>
      <w:r w:rsidRPr="009334F7">
        <w:rPr>
          <w:rFonts w:eastAsia="SimSun"/>
          <w:lang w:val="el-GR"/>
        </w:rPr>
        <w:t xml:space="preserve"> Επεξεργαστές 2.1 </w:t>
      </w:r>
      <w:proofErr w:type="spellStart"/>
      <w:r w:rsidRPr="009334F7">
        <w:rPr>
          <w:rFonts w:eastAsia="SimSun"/>
          <w:lang w:val="el-GR"/>
        </w:rPr>
        <w:t>GHz</w:t>
      </w:r>
      <w:proofErr w:type="spellEnd"/>
      <w:r w:rsidRPr="009334F7">
        <w:rPr>
          <w:rFonts w:eastAsia="SimSun"/>
          <w:lang w:val="el-GR"/>
        </w:rPr>
        <w:t>, 8 πυρήνων έκαστος</w:t>
      </w:r>
    </w:p>
    <w:p w14:paraId="14C3F661" w14:textId="77777777" w:rsidR="003D47FE" w:rsidRPr="009334F7" w:rsidRDefault="003D47FE" w:rsidP="003D47FE">
      <w:pPr>
        <w:pStyle w:val="ListParagraph"/>
        <w:numPr>
          <w:ilvl w:val="2"/>
          <w:numId w:val="9"/>
        </w:numPr>
        <w:rPr>
          <w:rFonts w:eastAsia="SimSun"/>
          <w:lang w:val="el-GR"/>
        </w:rPr>
      </w:pPr>
      <w:r w:rsidRPr="009334F7">
        <w:rPr>
          <w:rFonts w:eastAsia="SimSun"/>
          <w:lang w:val="el-GR"/>
        </w:rPr>
        <w:t xml:space="preserve">256 GB Μνήμη </w:t>
      </w:r>
      <w:proofErr w:type="spellStart"/>
      <w:r w:rsidRPr="009334F7">
        <w:rPr>
          <w:rFonts w:eastAsia="SimSun"/>
          <w:lang w:val="el-GR"/>
        </w:rPr>
        <w:t>Cache</w:t>
      </w:r>
      <w:proofErr w:type="spellEnd"/>
    </w:p>
    <w:p w14:paraId="3CCFAD4C" w14:textId="77777777" w:rsidR="003D47FE" w:rsidRPr="0028062D" w:rsidRDefault="003D47FE" w:rsidP="003D47FE">
      <w:pPr>
        <w:pStyle w:val="ListParagraph"/>
        <w:numPr>
          <w:ilvl w:val="2"/>
          <w:numId w:val="9"/>
        </w:numPr>
        <w:rPr>
          <w:rFonts w:eastAsia="SimSun"/>
          <w:lang w:val="en-US"/>
        </w:rPr>
      </w:pPr>
      <w:r w:rsidRPr="0028062D">
        <w:rPr>
          <w:rFonts w:eastAsia="SimSun"/>
          <w:lang w:val="en-US"/>
        </w:rPr>
        <w:t xml:space="preserve">4 x 1/10 Gbps Ethernet </w:t>
      </w:r>
      <w:r w:rsidRPr="009334F7">
        <w:rPr>
          <w:rFonts w:eastAsia="SimSun"/>
          <w:lang w:val="el-GR"/>
        </w:rPr>
        <w:t>θύρες</w:t>
      </w:r>
      <w:r w:rsidRPr="0028062D">
        <w:rPr>
          <w:rFonts w:eastAsia="SimSun"/>
          <w:lang w:val="en-US"/>
        </w:rPr>
        <w:t xml:space="preserve"> (</w:t>
      </w:r>
      <w:r w:rsidRPr="009334F7">
        <w:rPr>
          <w:rFonts w:eastAsia="SimSun"/>
          <w:lang w:val="el-GR"/>
        </w:rPr>
        <w:t>χαλκός</w:t>
      </w:r>
      <w:r w:rsidRPr="0028062D">
        <w:rPr>
          <w:rFonts w:eastAsia="SimSun"/>
          <w:lang w:val="en-US"/>
        </w:rPr>
        <w:t>)</w:t>
      </w:r>
    </w:p>
    <w:p w14:paraId="06381015" w14:textId="77777777" w:rsidR="003D47FE" w:rsidRPr="0028062D" w:rsidRDefault="003D47FE" w:rsidP="003D47FE">
      <w:pPr>
        <w:pStyle w:val="ListParagraph"/>
        <w:numPr>
          <w:ilvl w:val="2"/>
          <w:numId w:val="9"/>
        </w:numPr>
        <w:rPr>
          <w:rFonts w:eastAsia="SimSun"/>
          <w:lang w:val="en-US"/>
        </w:rPr>
      </w:pPr>
      <w:r w:rsidRPr="0028062D">
        <w:rPr>
          <w:rFonts w:eastAsia="SimSun"/>
          <w:lang w:val="en-US"/>
        </w:rPr>
        <w:t>2 x Redundant Hot-Swappable Power Supplies</w:t>
      </w:r>
    </w:p>
    <w:p w14:paraId="2FCDB671" w14:textId="77777777" w:rsidR="003D47FE" w:rsidRPr="009334F7" w:rsidRDefault="003D47FE" w:rsidP="003D47FE">
      <w:pPr>
        <w:pStyle w:val="ListParagraph"/>
        <w:numPr>
          <w:ilvl w:val="2"/>
          <w:numId w:val="9"/>
        </w:numPr>
        <w:rPr>
          <w:rFonts w:eastAsia="SimSun"/>
          <w:lang w:val="el-GR"/>
        </w:rPr>
      </w:pPr>
      <w:r w:rsidRPr="009334F7">
        <w:rPr>
          <w:rFonts w:eastAsia="SimSun"/>
          <w:lang w:val="el-GR"/>
        </w:rPr>
        <w:t xml:space="preserve">2 x 40 </w:t>
      </w:r>
      <w:proofErr w:type="spellStart"/>
      <w:r w:rsidRPr="009334F7">
        <w:rPr>
          <w:rFonts w:eastAsia="SimSun"/>
          <w:lang w:val="el-GR"/>
        </w:rPr>
        <w:t>Gbps</w:t>
      </w:r>
      <w:proofErr w:type="spellEnd"/>
      <w:r w:rsidRPr="009334F7">
        <w:rPr>
          <w:rFonts w:eastAsia="SimSun"/>
          <w:lang w:val="el-GR"/>
        </w:rPr>
        <w:t xml:space="preserve"> </w:t>
      </w:r>
      <w:proofErr w:type="spellStart"/>
      <w:r w:rsidRPr="009334F7">
        <w:rPr>
          <w:rFonts w:eastAsia="SimSun"/>
          <w:lang w:val="el-GR"/>
        </w:rPr>
        <w:t>InfiniBand</w:t>
      </w:r>
      <w:proofErr w:type="spellEnd"/>
      <w:r w:rsidRPr="009334F7">
        <w:rPr>
          <w:rFonts w:eastAsia="SimSun"/>
          <w:lang w:val="el-GR"/>
        </w:rPr>
        <w:t xml:space="preserve"> θύρες</w:t>
      </w:r>
    </w:p>
    <w:p w14:paraId="01DCEB77" w14:textId="77777777" w:rsidR="003D47FE" w:rsidRPr="0028062D" w:rsidRDefault="003D47FE" w:rsidP="003D47FE">
      <w:pPr>
        <w:pStyle w:val="ListParagraph"/>
        <w:numPr>
          <w:ilvl w:val="1"/>
          <w:numId w:val="9"/>
        </w:numPr>
        <w:rPr>
          <w:rFonts w:eastAsia="SimSun"/>
          <w:lang w:val="en-US"/>
        </w:rPr>
      </w:pPr>
      <w:r w:rsidRPr="0028062D">
        <w:rPr>
          <w:rFonts w:eastAsia="SimSun"/>
          <w:lang w:val="en-US"/>
        </w:rPr>
        <w:lastRenderedPageBreak/>
        <w:t xml:space="preserve">1 x Oracle Storage Drive Enclosure DE2-24C, </w:t>
      </w:r>
      <w:proofErr w:type="spellStart"/>
      <w:r w:rsidRPr="0028062D">
        <w:rPr>
          <w:rFonts w:eastAsia="SimSun"/>
          <w:lang w:val="en-US"/>
        </w:rPr>
        <w:t>με</w:t>
      </w:r>
      <w:proofErr w:type="spellEnd"/>
      <w:r w:rsidRPr="0028062D">
        <w:rPr>
          <w:rFonts w:eastAsia="SimSun"/>
          <w:lang w:val="en-US"/>
        </w:rPr>
        <w:t>:</w:t>
      </w:r>
    </w:p>
    <w:p w14:paraId="1341E29D" w14:textId="77777777" w:rsidR="003D47FE" w:rsidRPr="0028062D" w:rsidRDefault="003D47FE" w:rsidP="003D47FE">
      <w:pPr>
        <w:pStyle w:val="ListParagraph"/>
        <w:numPr>
          <w:ilvl w:val="2"/>
          <w:numId w:val="9"/>
        </w:numPr>
        <w:rPr>
          <w:rFonts w:eastAsia="SimSun"/>
          <w:lang w:val="en-US"/>
        </w:rPr>
      </w:pPr>
      <w:r w:rsidRPr="0028062D">
        <w:rPr>
          <w:rFonts w:eastAsia="SimSun"/>
          <w:lang w:val="en-US"/>
        </w:rPr>
        <w:t xml:space="preserve">20 x 8 TB 7200 RPM High Capacity </w:t>
      </w:r>
      <w:r w:rsidRPr="009334F7">
        <w:rPr>
          <w:rFonts w:eastAsia="SimSun"/>
          <w:lang w:val="el-GR"/>
        </w:rPr>
        <w:t>σκληροί</w:t>
      </w:r>
      <w:r w:rsidRPr="0028062D">
        <w:rPr>
          <w:rFonts w:eastAsia="SimSun"/>
          <w:lang w:val="en-US"/>
        </w:rPr>
        <w:t xml:space="preserve"> </w:t>
      </w:r>
      <w:r w:rsidRPr="009334F7">
        <w:rPr>
          <w:rFonts w:eastAsia="SimSun"/>
          <w:lang w:val="el-GR"/>
        </w:rPr>
        <w:t>δίσκοι</w:t>
      </w:r>
    </w:p>
    <w:p w14:paraId="3E069763" w14:textId="77777777" w:rsidR="003D47FE" w:rsidRPr="009D17BE" w:rsidRDefault="003D47FE" w:rsidP="003D47FE">
      <w:pPr>
        <w:rPr>
          <w:rFonts w:eastAsia="SimSun"/>
          <w:b/>
          <w:bCs/>
          <w:lang w:val="el-GR"/>
        </w:rPr>
      </w:pPr>
      <w:r w:rsidRPr="009D17BE">
        <w:rPr>
          <w:rFonts w:eastAsia="SimSun"/>
          <w:b/>
          <w:bCs/>
          <w:lang w:val="el-GR"/>
        </w:rPr>
        <w:t>Εφαρμογές στον Υφιστάμενο Εξοπλισμό</w:t>
      </w:r>
    </w:p>
    <w:p w14:paraId="1DEA8137" w14:textId="60F285E0" w:rsidR="003D47FE" w:rsidRPr="009D17BE" w:rsidRDefault="003D47FE" w:rsidP="003D47FE">
      <w:pPr>
        <w:rPr>
          <w:rFonts w:eastAsia="SimSun"/>
          <w:lang w:val="el-GR"/>
        </w:rPr>
      </w:pPr>
      <w:r w:rsidRPr="009D17BE">
        <w:rPr>
          <w:rFonts w:eastAsia="SimSun"/>
          <w:lang w:val="el-GR"/>
        </w:rPr>
        <w:t>Ειδικά για τις εφαρμογές και υπηρεσίες δεδομένων, πρέπει να σημειωθεί ότι στα κτίρια του σώματος που έχουν διασύνδεση έχουν πλέον την δυνατότητα οι εκεί χρήστες να μετέχουν στο δίκτυο στο οποίο λειτουργούν εφαρμογές προφέροντας υπηρεσίες όπως:</w:t>
      </w:r>
    </w:p>
    <w:p w14:paraId="486BE310" w14:textId="331BC2C1" w:rsidR="003D47FE" w:rsidRPr="009D17BE" w:rsidRDefault="003D47FE" w:rsidP="009D17BE">
      <w:pPr>
        <w:pStyle w:val="ListParagraph"/>
        <w:numPr>
          <w:ilvl w:val="0"/>
          <w:numId w:val="153"/>
        </w:numPr>
        <w:ind w:hanging="294"/>
        <w:rPr>
          <w:lang w:val="el-GR"/>
        </w:rPr>
      </w:pPr>
      <w:proofErr w:type="spellStart"/>
      <w:r w:rsidRPr="009D17BE">
        <w:rPr>
          <w:lang w:val="el-GR"/>
        </w:rPr>
        <w:t>Portal</w:t>
      </w:r>
      <w:proofErr w:type="spellEnd"/>
      <w:r w:rsidRPr="009D17BE">
        <w:rPr>
          <w:lang w:val="el-GR"/>
        </w:rPr>
        <w:t xml:space="preserve"> Πυροσβεστικού Σώματος (www.fireservice.gr) για ενημέρωση του κοινού σε θέματα Πυροσβεστικού ενδιαφέροντος.</w:t>
      </w:r>
    </w:p>
    <w:p w14:paraId="6DF2AC9C" w14:textId="7915654B" w:rsidR="003D47FE" w:rsidRPr="009D17BE" w:rsidRDefault="003D47FE" w:rsidP="009D17BE">
      <w:pPr>
        <w:pStyle w:val="ListParagraph"/>
        <w:numPr>
          <w:ilvl w:val="0"/>
          <w:numId w:val="153"/>
        </w:numPr>
        <w:ind w:hanging="294"/>
        <w:rPr>
          <w:lang w:val="el-GR"/>
        </w:rPr>
      </w:pPr>
      <w:r w:rsidRPr="009D17BE">
        <w:rPr>
          <w:lang w:val="el-GR"/>
        </w:rPr>
        <w:t xml:space="preserve">Εφαρμογή Συστήματος Διαχείρισης Περιστατικών, Πόρων και </w:t>
      </w:r>
      <w:proofErr w:type="spellStart"/>
      <w:r w:rsidRPr="009D17BE">
        <w:rPr>
          <w:lang w:val="el-GR"/>
        </w:rPr>
        <w:t>Τηλεματικών</w:t>
      </w:r>
      <w:proofErr w:type="spellEnd"/>
      <w:r w:rsidRPr="009D17BE">
        <w:rPr>
          <w:lang w:val="el-GR"/>
        </w:rPr>
        <w:t xml:space="preserve"> Δεδομένων - ENGAGE IMS/CAD </w:t>
      </w:r>
      <w:proofErr w:type="spellStart"/>
      <w:r w:rsidRPr="009D17BE">
        <w:rPr>
          <w:lang w:val="el-GR"/>
        </w:rPr>
        <w:t>Desktop</w:t>
      </w:r>
      <w:proofErr w:type="spellEnd"/>
      <w:r w:rsidRPr="009D17BE">
        <w:rPr>
          <w:lang w:val="el-GR"/>
        </w:rPr>
        <w:t xml:space="preserve"> με την οποία όλα τα Κέντρα, Υπηρεσίες και Σταθμοί καταχωρούν και διαχειρίζονται συμβάντα, εισάγουν τις πληροφορίες </w:t>
      </w:r>
      <w:proofErr w:type="spellStart"/>
      <w:r w:rsidRPr="009D17BE">
        <w:rPr>
          <w:lang w:val="el-GR"/>
        </w:rPr>
        <w:t>βαρδιολογίου</w:t>
      </w:r>
      <w:proofErr w:type="spellEnd"/>
      <w:r w:rsidRPr="009D17BE">
        <w:rPr>
          <w:lang w:val="el-GR"/>
        </w:rPr>
        <w:t xml:space="preserve"> και ανταλλάσσουν πληροφορίες με το στόλο και προσωπικό στο πεδίο μέσω τηλεματικής διασύνδεσης.</w:t>
      </w:r>
    </w:p>
    <w:p w14:paraId="11D4C7AC" w14:textId="0E33EF34" w:rsidR="003D47FE" w:rsidRPr="009D17BE" w:rsidRDefault="003D47FE" w:rsidP="009D17BE">
      <w:pPr>
        <w:pStyle w:val="ListParagraph"/>
        <w:numPr>
          <w:ilvl w:val="0"/>
          <w:numId w:val="153"/>
        </w:numPr>
        <w:ind w:hanging="294"/>
        <w:rPr>
          <w:lang w:val="el-GR"/>
        </w:rPr>
      </w:pPr>
      <w:r w:rsidRPr="009D17BE">
        <w:rPr>
          <w:lang w:val="el-GR"/>
        </w:rPr>
        <w:t xml:space="preserve">Εφαρμογή Διαχείρισης Συμβάντων στο Πεδίο – ENGAGE </w:t>
      </w:r>
      <w:proofErr w:type="spellStart"/>
      <w:r w:rsidRPr="009D17BE">
        <w:rPr>
          <w:lang w:val="el-GR"/>
        </w:rPr>
        <w:t>Commander</w:t>
      </w:r>
      <w:proofErr w:type="spellEnd"/>
      <w:r w:rsidRPr="009D17BE">
        <w:rPr>
          <w:lang w:val="el-GR"/>
        </w:rPr>
        <w:t xml:space="preserve"> με την οποία είναι εφικτή η διαχείριση συμβάντων στο πεδίο από τους </w:t>
      </w:r>
      <w:proofErr w:type="spellStart"/>
      <w:r w:rsidRPr="009D17BE">
        <w:rPr>
          <w:lang w:val="el-GR"/>
        </w:rPr>
        <w:t>επικεφαλείς</w:t>
      </w:r>
      <w:proofErr w:type="spellEnd"/>
      <w:r w:rsidRPr="009D17BE">
        <w:rPr>
          <w:lang w:val="el-GR"/>
        </w:rPr>
        <w:t>.</w:t>
      </w:r>
    </w:p>
    <w:p w14:paraId="2AFCD3A6" w14:textId="466EE593" w:rsidR="003D47FE" w:rsidRPr="009D17BE" w:rsidRDefault="003D47FE" w:rsidP="009D17BE">
      <w:pPr>
        <w:pStyle w:val="ListParagraph"/>
        <w:numPr>
          <w:ilvl w:val="0"/>
          <w:numId w:val="153"/>
        </w:numPr>
        <w:ind w:hanging="294"/>
        <w:rPr>
          <w:lang w:val="el-GR"/>
        </w:rPr>
      </w:pPr>
      <w:r w:rsidRPr="009D17BE">
        <w:rPr>
          <w:lang w:val="el-GR"/>
        </w:rPr>
        <w:t xml:space="preserve">Εφαρμογή Έξυπνων Κινητών Τερματικών – ENGAGE </w:t>
      </w:r>
      <w:proofErr w:type="spellStart"/>
      <w:r w:rsidRPr="009D17BE">
        <w:rPr>
          <w:lang w:val="el-GR"/>
        </w:rPr>
        <w:t>Mobile</w:t>
      </w:r>
      <w:proofErr w:type="spellEnd"/>
      <w:r w:rsidRPr="009D17BE">
        <w:rPr>
          <w:lang w:val="el-GR"/>
        </w:rPr>
        <w:t xml:space="preserve"> με την οποία είναι δυνατή η ανταλλαγή πληροφοριών συμβάντων και τηλεματικής με το προσωπικό πεδίου.</w:t>
      </w:r>
    </w:p>
    <w:p w14:paraId="405049B1" w14:textId="18DDF78A" w:rsidR="003D47FE" w:rsidRPr="009D17BE" w:rsidRDefault="003D47FE" w:rsidP="009D17BE">
      <w:pPr>
        <w:pStyle w:val="ListParagraph"/>
        <w:numPr>
          <w:ilvl w:val="0"/>
          <w:numId w:val="153"/>
        </w:numPr>
        <w:ind w:hanging="294"/>
        <w:rPr>
          <w:lang w:val="el-GR"/>
        </w:rPr>
      </w:pPr>
      <w:r w:rsidRPr="009D17BE">
        <w:rPr>
          <w:lang w:val="el-GR"/>
        </w:rPr>
        <w:t>Εφαρμογή Δελτίων Συμβάντων-Στατιστικά.</w:t>
      </w:r>
    </w:p>
    <w:p w14:paraId="6327E297" w14:textId="3023B4E3" w:rsidR="003D47FE" w:rsidRPr="009D17BE" w:rsidRDefault="003D47FE" w:rsidP="009D17BE">
      <w:pPr>
        <w:pStyle w:val="ListParagraph"/>
        <w:numPr>
          <w:ilvl w:val="0"/>
          <w:numId w:val="153"/>
        </w:numPr>
        <w:ind w:hanging="294"/>
        <w:rPr>
          <w:lang w:val="el-GR"/>
        </w:rPr>
      </w:pPr>
      <w:r w:rsidRPr="009D17BE">
        <w:rPr>
          <w:lang w:val="el-GR"/>
        </w:rPr>
        <w:t>Εφαρμογή Πρωτοκόλλου και Αλληλογραφίας</w:t>
      </w:r>
    </w:p>
    <w:p w14:paraId="0C2CAC27" w14:textId="47839CE8" w:rsidR="003D47FE" w:rsidRPr="009D17BE" w:rsidRDefault="003D47FE" w:rsidP="009D17BE">
      <w:pPr>
        <w:pStyle w:val="ListParagraph"/>
        <w:numPr>
          <w:ilvl w:val="0"/>
          <w:numId w:val="153"/>
        </w:numPr>
        <w:ind w:hanging="294"/>
        <w:rPr>
          <w:lang w:val="el-GR"/>
        </w:rPr>
      </w:pPr>
      <w:r w:rsidRPr="009D17BE">
        <w:rPr>
          <w:lang w:val="el-GR"/>
        </w:rPr>
        <w:t xml:space="preserve">Εφαρμογή Οχημάτων. </w:t>
      </w:r>
    </w:p>
    <w:p w14:paraId="28D4F9DC" w14:textId="5F4CFAEE" w:rsidR="003D47FE" w:rsidRPr="009D17BE" w:rsidRDefault="003D47FE" w:rsidP="009D17BE">
      <w:pPr>
        <w:pStyle w:val="ListParagraph"/>
        <w:numPr>
          <w:ilvl w:val="0"/>
          <w:numId w:val="153"/>
        </w:numPr>
        <w:ind w:hanging="294"/>
        <w:rPr>
          <w:lang w:val="el-GR"/>
        </w:rPr>
      </w:pPr>
      <w:r w:rsidRPr="009D17BE">
        <w:rPr>
          <w:lang w:val="el-GR"/>
        </w:rPr>
        <w:t>Εφαρμογή Προσωπικού</w:t>
      </w:r>
    </w:p>
    <w:p w14:paraId="0D822E6A" w14:textId="62854E92" w:rsidR="003D47FE" w:rsidRPr="009D17BE" w:rsidRDefault="003D47FE" w:rsidP="009D17BE">
      <w:pPr>
        <w:pStyle w:val="ListParagraph"/>
        <w:numPr>
          <w:ilvl w:val="0"/>
          <w:numId w:val="153"/>
        </w:numPr>
        <w:ind w:hanging="294"/>
        <w:rPr>
          <w:lang w:val="el-GR"/>
        </w:rPr>
      </w:pPr>
      <w:r w:rsidRPr="009D17BE">
        <w:rPr>
          <w:lang w:val="el-GR"/>
        </w:rPr>
        <w:t xml:space="preserve">Εφαρμογή καταχώρησης μεταβολών που αφορούν το προσωπικό του Π.Σ. (Μισθοδοσία, Μεταθέσεις, Υγειονομικές, </w:t>
      </w:r>
      <w:proofErr w:type="spellStart"/>
      <w:r w:rsidRPr="009D17BE">
        <w:rPr>
          <w:lang w:val="el-GR"/>
        </w:rPr>
        <w:t>κ.α</w:t>
      </w:r>
      <w:proofErr w:type="spellEnd"/>
      <w:r w:rsidRPr="009D17BE">
        <w:rPr>
          <w:lang w:val="el-GR"/>
        </w:rPr>
        <w:t>) με έκδοση των αντιστοίχων καταστάσεων.</w:t>
      </w:r>
    </w:p>
    <w:p w14:paraId="563B428B" w14:textId="172A90DC" w:rsidR="003D47FE" w:rsidRPr="009D17BE" w:rsidRDefault="003D47FE" w:rsidP="009D17BE">
      <w:pPr>
        <w:pStyle w:val="ListParagraph"/>
        <w:numPr>
          <w:ilvl w:val="0"/>
          <w:numId w:val="153"/>
        </w:numPr>
        <w:ind w:hanging="294"/>
        <w:rPr>
          <w:lang w:val="el-GR"/>
        </w:rPr>
      </w:pPr>
      <w:proofErr w:type="spellStart"/>
      <w:r w:rsidRPr="009D17BE">
        <w:rPr>
          <w:lang w:val="el-GR"/>
        </w:rPr>
        <w:t>Eσωτερική</w:t>
      </w:r>
      <w:proofErr w:type="spellEnd"/>
      <w:r w:rsidRPr="009D17BE">
        <w:rPr>
          <w:lang w:val="el-GR"/>
        </w:rPr>
        <w:t xml:space="preserve"> Υπηρεσιακή Ιστοσελίδα (www.psnet.gr)  με χρήσιμες πληροφορίες υπηρεσιακού και πυροσβεστικού ενδιαφέροντος (Νομοθεσία, Εγκύκλιοι, Διαταγές, Τηλεφωνικός Κατάλογος, Στατιστικά κ.α.), διαθέσιμη στο εσωτερικό δίκτυο.</w:t>
      </w:r>
    </w:p>
    <w:p w14:paraId="3A74A484" w14:textId="6CCBEBB6" w:rsidR="003D47FE" w:rsidRPr="009D17BE" w:rsidRDefault="003D47FE" w:rsidP="009D17BE">
      <w:pPr>
        <w:pStyle w:val="ListParagraph"/>
        <w:numPr>
          <w:ilvl w:val="0"/>
          <w:numId w:val="153"/>
        </w:numPr>
        <w:ind w:hanging="294"/>
        <w:rPr>
          <w:lang w:val="el-GR"/>
        </w:rPr>
      </w:pPr>
      <w:r w:rsidRPr="009D17BE">
        <w:rPr>
          <w:lang w:val="el-GR"/>
        </w:rPr>
        <w:t>Εφαρμογή Διαχείρισης Υλικού (κεντρική αποθήκη μόνο)</w:t>
      </w:r>
    </w:p>
    <w:p w14:paraId="27D82383" w14:textId="0C5385C8" w:rsidR="003D47FE" w:rsidRPr="009D17BE" w:rsidRDefault="003D47FE" w:rsidP="009D17BE">
      <w:pPr>
        <w:pStyle w:val="ListParagraph"/>
        <w:numPr>
          <w:ilvl w:val="0"/>
          <w:numId w:val="153"/>
        </w:numPr>
        <w:ind w:hanging="294"/>
        <w:rPr>
          <w:lang w:val="el-GR"/>
        </w:rPr>
      </w:pPr>
      <w:r w:rsidRPr="009D17BE">
        <w:rPr>
          <w:lang w:val="el-GR"/>
        </w:rPr>
        <w:t>Πρόσβαση των Πυροσβεστικών Υπηρεσιών στο Internet και παροχή υπηρεσίας ηλεκτρονικού ταχυδρομείου στα στελέχη του σώματος.</w:t>
      </w:r>
    </w:p>
    <w:p w14:paraId="29D71DFA" w14:textId="77777777" w:rsidR="003D47FE" w:rsidRPr="009D17BE" w:rsidRDefault="003D47FE" w:rsidP="003D47FE">
      <w:pPr>
        <w:rPr>
          <w:rFonts w:eastAsia="SimSun"/>
          <w:lang w:val="el-GR"/>
        </w:rPr>
      </w:pPr>
    </w:p>
    <w:p w14:paraId="3CA5BAF0" w14:textId="77777777" w:rsidR="003D47FE" w:rsidRPr="009D17BE" w:rsidRDefault="003D47FE" w:rsidP="003D47FE">
      <w:pPr>
        <w:rPr>
          <w:rFonts w:eastAsia="SimSun"/>
          <w:lang w:val="el-GR"/>
        </w:rPr>
      </w:pPr>
      <w:r w:rsidRPr="009D17BE">
        <w:rPr>
          <w:rFonts w:eastAsia="SimSun"/>
          <w:lang w:val="el-GR"/>
        </w:rPr>
        <w:t xml:space="preserve">Τα δεδομένα υπάρχουν σε ψηφιακή μορφή (βάσεις δεδομένων, </w:t>
      </w:r>
      <w:r w:rsidRPr="003D47FE">
        <w:rPr>
          <w:rFonts w:eastAsia="SimSun"/>
        </w:rPr>
        <w:t>Excel</w:t>
      </w:r>
      <w:r w:rsidRPr="009D17BE">
        <w:rPr>
          <w:rFonts w:eastAsia="SimSun"/>
          <w:lang w:val="el-GR"/>
        </w:rPr>
        <w:t xml:space="preserve"> </w:t>
      </w:r>
      <w:proofErr w:type="spellStart"/>
      <w:r w:rsidRPr="009D17BE">
        <w:rPr>
          <w:rFonts w:eastAsia="SimSun"/>
          <w:lang w:val="el-GR"/>
        </w:rPr>
        <w:t>κ.ο.κ.</w:t>
      </w:r>
      <w:proofErr w:type="spellEnd"/>
      <w:r w:rsidRPr="009D17BE">
        <w:rPr>
          <w:rFonts w:eastAsia="SimSun"/>
          <w:lang w:val="el-GR"/>
        </w:rPr>
        <w:t xml:space="preserve">). Οι επιχειρησιακές εφαρμογές βασίζονται σε Βάσεις Δεδομένων </w:t>
      </w:r>
      <w:r w:rsidRPr="003D47FE">
        <w:rPr>
          <w:rFonts w:eastAsia="SimSun"/>
        </w:rPr>
        <w:t>Oracle</w:t>
      </w:r>
      <w:r w:rsidRPr="009D17BE">
        <w:rPr>
          <w:rFonts w:eastAsia="SimSun"/>
          <w:lang w:val="el-GR"/>
        </w:rPr>
        <w:t xml:space="preserve"> 12</w:t>
      </w:r>
      <w:r w:rsidRPr="003D47FE">
        <w:rPr>
          <w:rFonts w:eastAsia="SimSun"/>
        </w:rPr>
        <w:t>c</w:t>
      </w:r>
      <w:r w:rsidRPr="009D17BE">
        <w:rPr>
          <w:rFonts w:eastAsia="SimSun"/>
          <w:lang w:val="el-GR"/>
        </w:rPr>
        <w:t>.</w:t>
      </w:r>
    </w:p>
    <w:p w14:paraId="7B0FA064" w14:textId="77777777" w:rsidR="003D47FE" w:rsidRPr="009D17BE" w:rsidRDefault="003D47FE" w:rsidP="003D47FE">
      <w:pPr>
        <w:rPr>
          <w:rFonts w:eastAsia="SimSun"/>
          <w:lang w:val="el-GR"/>
        </w:rPr>
      </w:pPr>
    </w:p>
    <w:p w14:paraId="218910C5" w14:textId="77777777" w:rsidR="003D47FE" w:rsidRPr="009D17BE" w:rsidRDefault="003D47FE" w:rsidP="003D47FE">
      <w:pPr>
        <w:rPr>
          <w:rFonts w:eastAsia="SimSun"/>
          <w:b/>
          <w:bCs/>
          <w:lang w:val="el-GR"/>
        </w:rPr>
      </w:pPr>
      <w:r w:rsidRPr="009D17BE">
        <w:rPr>
          <w:rFonts w:eastAsia="SimSun"/>
          <w:b/>
          <w:bCs/>
          <w:lang w:val="el-GR"/>
        </w:rPr>
        <w:t>Δίκτυο ΣΥΖΕΥΞΙΣ</w:t>
      </w:r>
    </w:p>
    <w:p w14:paraId="22551389" w14:textId="77777777" w:rsidR="003D47FE" w:rsidRPr="009D17BE" w:rsidRDefault="003D47FE" w:rsidP="003D47FE">
      <w:pPr>
        <w:rPr>
          <w:rFonts w:eastAsia="SimSun"/>
          <w:lang w:val="el-GR"/>
        </w:rPr>
      </w:pPr>
      <w:r w:rsidRPr="009D17BE">
        <w:rPr>
          <w:rFonts w:eastAsia="SimSun"/>
          <w:lang w:val="el-GR"/>
        </w:rPr>
        <w:t xml:space="preserve">Κύριος σκοπός του «ΣΥΖΕΥΞΙΣ» είναι η παροχή δικτυακών και </w:t>
      </w:r>
      <w:proofErr w:type="spellStart"/>
      <w:r w:rsidRPr="009D17BE">
        <w:rPr>
          <w:rFonts w:eastAsia="SimSun"/>
          <w:lang w:val="el-GR"/>
        </w:rPr>
        <w:t>τηλεματικών</w:t>
      </w:r>
      <w:proofErr w:type="spellEnd"/>
      <w:r w:rsidRPr="009D17BE">
        <w:rPr>
          <w:rFonts w:eastAsia="SimSun"/>
          <w:lang w:val="el-GR"/>
        </w:rPr>
        <w:t xml:space="preserve"> υπηρεσιών σε όλους τους Φορείς της Δημόσια Διοίκησης (Υπουργεία, Γενικές Γραμματείες, Περιφέρειες, Οργανισμούς Τοπικής Αυτοδιοίκησης, Νομαρχίες, Κέντρα Εξυπηρέτησης Πολιτών), σε όλη την επικράτεια.</w:t>
      </w:r>
    </w:p>
    <w:p w14:paraId="34DB2A90" w14:textId="77777777" w:rsidR="003D47FE" w:rsidRPr="009D17BE" w:rsidRDefault="003D47FE" w:rsidP="003D47FE">
      <w:pPr>
        <w:rPr>
          <w:rFonts w:eastAsia="SimSun"/>
          <w:lang w:val="el-GR"/>
        </w:rPr>
      </w:pPr>
      <w:r w:rsidRPr="009D17BE">
        <w:rPr>
          <w:rFonts w:eastAsia="SimSun"/>
          <w:lang w:val="el-GR"/>
        </w:rPr>
        <w:t>Το δίκτυο, ακολουθεί την αρχιτεκτονική των εικονικών ιδιωτικών δικτύων (</w:t>
      </w:r>
      <w:r w:rsidRPr="003D47FE">
        <w:rPr>
          <w:rFonts w:eastAsia="SimSun"/>
        </w:rPr>
        <w:t>Virtual</w:t>
      </w:r>
      <w:r w:rsidRPr="009D17BE">
        <w:rPr>
          <w:rFonts w:eastAsia="SimSun"/>
          <w:lang w:val="el-GR"/>
        </w:rPr>
        <w:t xml:space="preserve"> </w:t>
      </w:r>
      <w:r w:rsidRPr="003D47FE">
        <w:rPr>
          <w:rFonts w:eastAsia="SimSun"/>
        </w:rPr>
        <w:t>Private</w:t>
      </w:r>
      <w:r w:rsidRPr="009D17BE">
        <w:rPr>
          <w:rFonts w:eastAsia="SimSun"/>
          <w:lang w:val="el-GR"/>
        </w:rPr>
        <w:t xml:space="preserve"> </w:t>
      </w:r>
      <w:r w:rsidRPr="003D47FE">
        <w:rPr>
          <w:rFonts w:eastAsia="SimSun"/>
        </w:rPr>
        <w:t>Networks</w:t>
      </w:r>
      <w:r w:rsidRPr="009D17BE">
        <w:rPr>
          <w:rFonts w:eastAsia="SimSun"/>
          <w:lang w:val="el-GR"/>
        </w:rPr>
        <w:t>), για πολλούς φορείς του δημοσίου όλης της χώρας προκειμένου να καλυφθούν οι ανάγκες για τη μεταξύ τους επικοινωνία με:</w:t>
      </w:r>
    </w:p>
    <w:p w14:paraId="56FCAE34" w14:textId="07ECC76C" w:rsidR="003D47FE" w:rsidRPr="009D17BE" w:rsidRDefault="003D47FE" w:rsidP="009D17BE">
      <w:pPr>
        <w:pStyle w:val="ListParagraph"/>
        <w:numPr>
          <w:ilvl w:val="0"/>
          <w:numId w:val="153"/>
        </w:numPr>
        <w:ind w:hanging="294"/>
        <w:rPr>
          <w:lang w:val="el-GR"/>
        </w:rPr>
      </w:pPr>
      <w:r w:rsidRPr="009D17BE">
        <w:rPr>
          <w:lang w:val="el-GR"/>
        </w:rPr>
        <w:t>Τηλεφωνία (τηλεφωνική επικοινωνία ανάμεσα στους φορείς αλλά και με όλους τους φορείς του έργου «ΣΥΖΕΥΞΙΣ»).</w:t>
      </w:r>
    </w:p>
    <w:p w14:paraId="36B3DD34" w14:textId="0998D0AD" w:rsidR="003D47FE" w:rsidRPr="009D17BE" w:rsidRDefault="003D47FE" w:rsidP="009D17BE">
      <w:pPr>
        <w:pStyle w:val="ListParagraph"/>
        <w:numPr>
          <w:ilvl w:val="0"/>
          <w:numId w:val="153"/>
        </w:numPr>
        <w:ind w:hanging="294"/>
        <w:rPr>
          <w:lang w:val="el-GR"/>
        </w:rPr>
      </w:pPr>
      <w:r w:rsidRPr="009D17BE">
        <w:rPr>
          <w:lang w:val="el-GR"/>
        </w:rPr>
        <w:t>Δεδομένα (Επικοινωνία υπολογιστών – INTERNET).</w:t>
      </w:r>
    </w:p>
    <w:p w14:paraId="2D39E557" w14:textId="565D79A7" w:rsidR="003D47FE" w:rsidRPr="009D17BE" w:rsidRDefault="003D47FE" w:rsidP="009D17BE">
      <w:pPr>
        <w:pStyle w:val="ListParagraph"/>
        <w:numPr>
          <w:ilvl w:val="0"/>
          <w:numId w:val="153"/>
        </w:numPr>
        <w:ind w:hanging="294"/>
        <w:rPr>
          <w:lang w:val="el-GR"/>
        </w:rPr>
      </w:pPr>
      <w:r w:rsidRPr="009D17BE">
        <w:rPr>
          <w:lang w:val="el-GR"/>
        </w:rPr>
        <w:t>Εικόνα (Τηλεδιάσκεψη-Σύγχρονη και Ασύγχρονη Τηλεκπαίδευση).</w:t>
      </w:r>
    </w:p>
    <w:p w14:paraId="211FFF18" w14:textId="404763CF" w:rsidR="003D47FE" w:rsidRPr="009D17BE" w:rsidRDefault="003D47FE" w:rsidP="009D17BE">
      <w:pPr>
        <w:pStyle w:val="ListParagraph"/>
        <w:numPr>
          <w:ilvl w:val="0"/>
          <w:numId w:val="153"/>
        </w:numPr>
        <w:ind w:hanging="294"/>
        <w:rPr>
          <w:lang w:val="el-GR"/>
        </w:rPr>
      </w:pPr>
      <w:r w:rsidRPr="009D17BE">
        <w:rPr>
          <w:lang w:val="el-GR"/>
        </w:rPr>
        <w:t>Τηλεφωνία σε δίκτυα εκτός του δικτύου (κινητή, υπεραστική, διεθνής).</w:t>
      </w:r>
    </w:p>
    <w:p w14:paraId="6389EFF1" w14:textId="77777777" w:rsidR="003D47FE" w:rsidRPr="009D17BE" w:rsidRDefault="003D47FE" w:rsidP="003D47FE">
      <w:pPr>
        <w:rPr>
          <w:rFonts w:eastAsia="SimSun"/>
          <w:lang w:val="el-GR"/>
        </w:rPr>
      </w:pPr>
    </w:p>
    <w:p w14:paraId="3DC6E18B" w14:textId="77777777" w:rsidR="003D47FE" w:rsidRPr="009D17BE" w:rsidRDefault="003D47FE" w:rsidP="003D47FE">
      <w:pPr>
        <w:rPr>
          <w:rFonts w:eastAsia="SimSun"/>
          <w:lang w:val="el-GR"/>
        </w:rPr>
      </w:pPr>
      <w:r w:rsidRPr="009D17BE">
        <w:rPr>
          <w:rFonts w:eastAsia="SimSun"/>
          <w:lang w:val="el-GR"/>
        </w:rPr>
        <w:t>Το δίκτυο ακολουθεί τη λογική της προμήθειας των υπηρεσιών σε επίπεδο παρεχόμενης υπηρεσίας (</w:t>
      </w:r>
      <w:r w:rsidRPr="003D47FE">
        <w:rPr>
          <w:rFonts w:eastAsia="SimSun"/>
        </w:rPr>
        <w:t>SLA</w:t>
      </w:r>
      <w:r w:rsidRPr="009D17BE">
        <w:rPr>
          <w:rFonts w:eastAsia="SimSun"/>
          <w:lang w:val="el-GR"/>
        </w:rPr>
        <w:t>), για το σύνολο των φορέων που κάνουν χρήση των υπηρεσιών.</w:t>
      </w:r>
    </w:p>
    <w:p w14:paraId="11C7680B" w14:textId="77777777" w:rsidR="003D47FE" w:rsidRPr="009D17BE" w:rsidRDefault="003D47FE" w:rsidP="003D47FE">
      <w:pPr>
        <w:rPr>
          <w:rFonts w:eastAsia="SimSun"/>
          <w:lang w:val="el-GR"/>
        </w:rPr>
      </w:pPr>
    </w:p>
    <w:p w14:paraId="29EF199B" w14:textId="77777777" w:rsidR="003D47FE" w:rsidRPr="003D47FE" w:rsidRDefault="003D47FE" w:rsidP="003D47FE">
      <w:pPr>
        <w:rPr>
          <w:rFonts w:eastAsia="SimSun"/>
        </w:rPr>
      </w:pPr>
      <w:proofErr w:type="spellStart"/>
      <w:r w:rsidRPr="003D47FE">
        <w:rPr>
          <w:rFonts w:eastAsia="SimSun"/>
        </w:rPr>
        <w:t>Οι</w:t>
      </w:r>
      <w:proofErr w:type="spellEnd"/>
      <w:r w:rsidRPr="003D47FE">
        <w:rPr>
          <w:rFonts w:eastAsia="SimSun"/>
        </w:rPr>
        <w:t xml:space="preserve"> υπ</w:t>
      </w:r>
      <w:proofErr w:type="spellStart"/>
      <w:r w:rsidRPr="003D47FE">
        <w:rPr>
          <w:rFonts w:eastAsia="SimSun"/>
        </w:rPr>
        <w:t>ηρεσίες</w:t>
      </w:r>
      <w:proofErr w:type="spellEnd"/>
      <w:r w:rsidRPr="003D47FE">
        <w:rPr>
          <w:rFonts w:eastAsia="SimSun"/>
        </w:rPr>
        <w:t xml:space="preserve"> π</w:t>
      </w:r>
      <w:proofErr w:type="spellStart"/>
      <w:r w:rsidRPr="003D47FE">
        <w:rPr>
          <w:rFonts w:eastAsia="SimSun"/>
        </w:rPr>
        <w:t>εριλ</w:t>
      </w:r>
      <w:proofErr w:type="spellEnd"/>
      <w:r w:rsidRPr="003D47FE">
        <w:rPr>
          <w:rFonts w:eastAsia="SimSun"/>
        </w:rPr>
        <w:t>αμβάνουν:</w:t>
      </w:r>
    </w:p>
    <w:p w14:paraId="54B61E35" w14:textId="2E202C8F" w:rsidR="003D47FE" w:rsidRPr="009D17BE" w:rsidRDefault="003D47FE" w:rsidP="009D17BE">
      <w:pPr>
        <w:pStyle w:val="ListParagraph"/>
        <w:numPr>
          <w:ilvl w:val="0"/>
          <w:numId w:val="153"/>
        </w:numPr>
        <w:ind w:hanging="294"/>
      </w:pPr>
      <w:r w:rsidRPr="009D17BE">
        <w:rPr>
          <w:lang w:val="el-GR"/>
        </w:rPr>
        <w:t>Υπηρεσίες</w:t>
      </w:r>
      <w:r w:rsidRPr="009D17BE">
        <w:t xml:space="preserve"> </w:t>
      </w:r>
      <w:r w:rsidRPr="009D17BE">
        <w:rPr>
          <w:lang w:val="el-GR"/>
        </w:rPr>
        <w:t>τηλεπικοινωνιακού</w:t>
      </w:r>
      <w:r w:rsidRPr="009D17BE">
        <w:t xml:space="preserve"> </w:t>
      </w:r>
      <w:r w:rsidRPr="009D17BE">
        <w:rPr>
          <w:lang w:val="el-GR"/>
        </w:rPr>
        <w:t>δικτύου</w:t>
      </w:r>
      <w:r w:rsidRPr="009D17BE">
        <w:t xml:space="preserve"> </w:t>
      </w:r>
      <w:r w:rsidRPr="009D17BE">
        <w:rPr>
          <w:lang w:val="el-GR"/>
        </w:rPr>
        <w:t>με</w:t>
      </w:r>
      <w:r w:rsidRPr="009D17BE">
        <w:t xml:space="preserve"> ISP </w:t>
      </w:r>
      <w:r w:rsidRPr="009D17BE">
        <w:rPr>
          <w:lang w:val="el-GR"/>
        </w:rPr>
        <w:t>υπηρεσίες</w:t>
      </w:r>
      <w:r w:rsidRPr="009D17BE">
        <w:t xml:space="preserve"> (DNS, e-mail, Internet feed, fax, proxy </w:t>
      </w:r>
      <w:r w:rsidRPr="009D17BE">
        <w:rPr>
          <w:lang w:val="el-GR"/>
        </w:rPr>
        <w:t>κ</w:t>
      </w:r>
      <w:r w:rsidRPr="009D17BE">
        <w:t>.</w:t>
      </w:r>
      <w:proofErr w:type="spellStart"/>
      <w:r w:rsidRPr="009D17BE">
        <w:rPr>
          <w:lang w:val="el-GR"/>
        </w:rPr>
        <w:t>λπ</w:t>
      </w:r>
      <w:proofErr w:type="spellEnd"/>
      <w:r w:rsidRPr="009D17BE">
        <w:t xml:space="preserve">.). </w:t>
      </w:r>
    </w:p>
    <w:p w14:paraId="69B1BB5B" w14:textId="26A12032" w:rsidR="003D47FE" w:rsidRPr="009D17BE" w:rsidRDefault="003D47FE" w:rsidP="009D17BE">
      <w:pPr>
        <w:pStyle w:val="ListParagraph"/>
        <w:numPr>
          <w:ilvl w:val="0"/>
          <w:numId w:val="153"/>
        </w:numPr>
        <w:ind w:hanging="294"/>
        <w:rPr>
          <w:lang w:val="el-GR"/>
        </w:rPr>
      </w:pPr>
      <w:r w:rsidRPr="009D17BE">
        <w:rPr>
          <w:lang w:val="el-GR"/>
        </w:rPr>
        <w:t xml:space="preserve">την </w:t>
      </w:r>
      <w:proofErr w:type="spellStart"/>
      <w:r w:rsidRPr="009D17BE">
        <w:rPr>
          <w:lang w:val="el-GR"/>
        </w:rPr>
        <w:t>αριθμοδότηση</w:t>
      </w:r>
      <w:proofErr w:type="spellEnd"/>
      <w:r w:rsidRPr="009D17BE">
        <w:rPr>
          <w:lang w:val="el-GR"/>
        </w:rPr>
        <w:t>, τη συνολική διαχείριση του δικτύου (NMS), την λειτουργία κέντρου υποστήριξης (</w:t>
      </w:r>
      <w:proofErr w:type="spellStart"/>
      <w:r w:rsidRPr="009D17BE">
        <w:rPr>
          <w:lang w:val="el-GR"/>
        </w:rPr>
        <w:t>Help</w:t>
      </w:r>
      <w:proofErr w:type="spellEnd"/>
      <w:r w:rsidRPr="009D17BE">
        <w:rPr>
          <w:lang w:val="el-GR"/>
        </w:rPr>
        <w:t xml:space="preserve"> </w:t>
      </w:r>
      <w:proofErr w:type="spellStart"/>
      <w:r w:rsidRPr="009D17BE">
        <w:rPr>
          <w:lang w:val="el-GR"/>
        </w:rPr>
        <w:t>Desk</w:t>
      </w:r>
      <w:proofErr w:type="spellEnd"/>
      <w:r w:rsidRPr="009D17BE">
        <w:rPr>
          <w:lang w:val="el-GR"/>
        </w:rPr>
        <w:t>) των υπηρεσιών του φορές που το χρησιμοποιεί</w:t>
      </w:r>
    </w:p>
    <w:p w14:paraId="626D85AC" w14:textId="523857B3" w:rsidR="003D47FE" w:rsidRPr="009D17BE" w:rsidRDefault="003D47FE" w:rsidP="009D17BE">
      <w:pPr>
        <w:pStyle w:val="ListParagraph"/>
        <w:numPr>
          <w:ilvl w:val="0"/>
          <w:numId w:val="153"/>
        </w:numPr>
        <w:ind w:hanging="294"/>
        <w:rPr>
          <w:lang w:val="el-GR"/>
        </w:rPr>
      </w:pPr>
      <w:r w:rsidRPr="009D17BE">
        <w:rPr>
          <w:lang w:val="el-GR"/>
        </w:rPr>
        <w:t>Υπηρεσίες τηλεπικοινωνιακού δικτύου με ISP υπηρεσίες (DNS, e-</w:t>
      </w:r>
      <w:proofErr w:type="spellStart"/>
      <w:r w:rsidRPr="009D17BE">
        <w:rPr>
          <w:lang w:val="el-GR"/>
        </w:rPr>
        <w:t>mail</w:t>
      </w:r>
      <w:proofErr w:type="spellEnd"/>
      <w:r w:rsidRPr="009D17BE">
        <w:rPr>
          <w:lang w:val="el-GR"/>
        </w:rPr>
        <w:t xml:space="preserve">, Internet </w:t>
      </w:r>
      <w:proofErr w:type="spellStart"/>
      <w:r w:rsidRPr="009D17BE">
        <w:rPr>
          <w:lang w:val="el-GR"/>
        </w:rPr>
        <w:t>feed</w:t>
      </w:r>
      <w:proofErr w:type="spellEnd"/>
      <w:r w:rsidRPr="009D17BE">
        <w:rPr>
          <w:lang w:val="el-GR"/>
        </w:rPr>
        <w:t xml:space="preserve">, </w:t>
      </w:r>
      <w:proofErr w:type="spellStart"/>
      <w:r w:rsidRPr="009D17BE">
        <w:rPr>
          <w:lang w:val="el-GR"/>
        </w:rPr>
        <w:t>fax</w:t>
      </w:r>
      <w:proofErr w:type="spellEnd"/>
      <w:r w:rsidRPr="009D17BE">
        <w:rPr>
          <w:lang w:val="el-GR"/>
        </w:rPr>
        <w:t xml:space="preserve">, </w:t>
      </w:r>
      <w:proofErr w:type="spellStart"/>
      <w:r w:rsidRPr="009D17BE">
        <w:rPr>
          <w:lang w:val="el-GR"/>
        </w:rPr>
        <w:t>proxy</w:t>
      </w:r>
      <w:proofErr w:type="spellEnd"/>
      <w:r w:rsidRPr="009D17BE">
        <w:rPr>
          <w:lang w:val="el-GR"/>
        </w:rPr>
        <w:t xml:space="preserve"> </w:t>
      </w:r>
      <w:proofErr w:type="spellStart"/>
      <w:r w:rsidRPr="009D17BE">
        <w:rPr>
          <w:lang w:val="el-GR"/>
        </w:rPr>
        <w:t>κ.λ.π</w:t>
      </w:r>
      <w:proofErr w:type="spellEnd"/>
      <w:r w:rsidRPr="009D17BE">
        <w:rPr>
          <w:lang w:val="el-GR"/>
        </w:rPr>
        <w:t>.). Το εύρος (</w:t>
      </w:r>
      <w:proofErr w:type="spellStart"/>
      <w:r w:rsidRPr="009D17BE">
        <w:rPr>
          <w:lang w:val="el-GR"/>
        </w:rPr>
        <w:t>Bandwidth</w:t>
      </w:r>
      <w:proofErr w:type="spellEnd"/>
      <w:r w:rsidRPr="009D17BE">
        <w:rPr>
          <w:lang w:val="el-GR"/>
        </w:rPr>
        <w:t>) του δικτύου θα είναι ανάλογα με το μέγεθος (αριθμός υπαλλήλων) του Φορέα από</w:t>
      </w:r>
    </w:p>
    <w:p w14:paraId="1EADFBBE" w14:textId="46F75876" w:rsidR="003D47FE" w:rsidRPr="009D17BE" w:rsidRDefault="003D47FE" w:rsidP="009D17BE">
      <w:pPr>
        <w:pStyle w:val="ListParagraph"/>
        <w:numPr>
          <w:ilvl w:val="0"/>
          <w:numId w:val="153"/>
        </w:numPr>
        <w:ind w:hanging="294"/>
        <w:rPr>
          <w:lang w:val="el-GR"/>
        </w:rPr>
      </w:pPr>
      <w:r w:rsidRPr="009D17BE">
        <w:rPr>
          <w:lang w:val="el-GR"/>
        </w:rPr>
        <w:t xml:space="preserve">2 </w:t>
      </w:r>
      <w:proofErr w:type="spellStart"/>
      <w:r w:rsidRPr="009D17BE">
        <w:rPr>
          <w:lang w:val="el-GR"/>
        </w:rPr>
        <w:t>Mbps</w:t>
      </w:r>
      <w:proofErr w:type="spellEnd"/>
      <w:r w:rsidRPr="009D17BE">
        <w:rPr>
          <w:lang w:val="el-GR"/>
        </w:rPr>
        <w:t xml:space="preserve"> για μικρούς Φορείς</w:t>
      </w:r>
    </w:p>
    <w:p w14:paraId="139F5CDA" w14:textId="12695286" w:rsidR="003D47FE" w:rsidRPr="009D17BE" w:rsidRDefault="003D47FE" w:rsidP="009D17BE">
      <w:pPr>
        <w:pStyle w:val="ListParagraph"/>
        <w:numPr>
          <w:ilvl w:val="0"/>
          <w:numId w:val="153"/>
        </w:numPr>
        <w:ind w:hanging="294"/>
        <w:rPr>
          <w:lang w:val="el-GR"/>
        </w:rPr>
      </w:pPr>
      <w:r w:rsidRPr="009D17BE">
        <w:rPr>
          <w:lang w:val="el-GR"/>
        </w:rPr>
        <w:t xml:space="preserve">4-8 </w:t>
      </w:r>
      <w:proofErr w:type="spellStart"/>
      <w:r w:rsidRPr="009D17BE">
        <w:rPr>
          <w:lang w:val="el-GR"/>
        </w:rPr>
        <w:t>Μbps</w:t>
      </w:r>
      <w:proofErr w:type="spellEnd"/>
      <w:r w:rsidRPr="009D17BE">
        <w:rPr>
          <w:lang w:val="el-GR"/>
        </w:rPr>
        <w:t xml:space="preserve"> για μεσαίους Φορείς</w:t>
      </w:r>
    </w:p>
    <w:p w14:paraId="63B9CCD8" w14:textId="0870B39A" w:rsidR="003D47FE" w:rsidRPr="009D17BE" w:rsidRDefault="003D47FE" w:rsidP="009D17BE">
      <w:pPr>
        <w:pStyle w:val="ListParagraph"/>
        <w:numPr>
          <w:ilvl w:val="0"/>
          <w:numId w:val="153"/>
        </w:numPr>
        <w:ind w:hanging="294"/>
        <w:rPr>
          <w:lang w:val="el-GR"/>
        </w:rPr>
      </w:pPr>
      <w:r w:rsidRPr="009D17BE">
        <w:rPr>
          <w:lang w:val="el-GR"/>
        </w:rPr>
        <w:t xml:space="preserve">8 </w:t>
      </w:r>
      <w:proofErr w:type="spellStart"/>
      <w:r w:rsidRPr="009D17BE">
        <w:rPr>
          <w:lang w:val="el-GR"/>
        </w:rPr>
        <w:t>Μbps</w:t>
      </w:r>
      <w:proofErr w:type="spellEnd"/>
      <w:r w:rsidRPr="009D17BE">
        <w:rPr>
          <w:lang w:val="el-GR"/>
        </w:rPr>
        <w:t xml:space="preserve"> &lt; &gt;32 </w:t>
      </w:r>
      <w:proofErr w:type="spellStart"/>
      <w:r w:rsidRPr="009D17BE">
        <w:rPr>
          <w:lang w:val="el-GR"/>
        </w:rPr>
        <w:t>Μbps</w:t>
      </w:r>
      <w:proofErr w:type="spellEnd"/>
      <w:r w:rsidRPr="009D17BE">
        <w:rPr>
          <w:lang w:val="el-GR"/>
        </w:rPr>
        <w:t>, για μεγάλους Φορείς</w:t>
      </w:r>
    </w:p>
    <w:p w14:paraId="69F45667" w14:textId="69C08EF8" w:rsidR="003D47FE" w:rsidRPr="009D17BE" w:rsidRDefault="003D47FE" w:rsidP="009D17BE">
      <w:pPr>
        <w:pStyle w:val="ListParagraph"/>
        <w:numPr>
          <w:ilvl w:val="0"/>
          <w:numId w:val="153"/>
        </w:numPr>
        <w:ind w:hanging="294"/>
        <w:rPr>
          <w:lang w:val="el-GR"/>
        </w:rPr>
      </w:pPr>
      <w:r w:rsidRPr="009D17BE">
        <w:rPr>
          <w:lang w:val="el-GR"/>
        </w:rPr>
        <w:t xml:space="preserve">την </w:t>
      </w:r>
      <w:proofErr w:type="spellStart"/>
      <w:r w:rsidRPr="009D17BE">
        <w:rPr>
          <w:lang w:val="el-GR"/>
        </w:rPr>
        <w:t>αριθμοδότηση</w:t>
      </w:r>
      <w:proofErr w:type="spellEnd"/>
      <w:r w:rsidRPr="009D17BE">
        <w:rPr>
          <w:lang w:val="el-GR"/>
        </w:rPr>
        <w:t>, τη συνολική διαχείριση του δικτύου (NMS), την λειτουργία κέντρου υποστήριξης (</w:t>
      </w:r>
      <w:proofErr w:type="spellStart"/>
      <w:r w:rsidRPr="009D17BE">
        <w:rPr>
          <w:lang w:val="el-GR"/>
        </w:rPr>
        <w:t>Help</w:t>
      </w:r>
      <w:proofErr w:type="spellEnd"/>
      <w:r w:rsidRPr="009D17BE">
        <w:rPr>
          <w:lang w:val="el-GR"/>
        </w:rPr>
        <w:t xml:space="preserve"> </w:t>
      </w:r>
      <w:proofErr w:type="spellStart"/>
      <w:r w:rsidRPr="009D17BE">
        <w:rPr>
          <w:lang w:val="el-GR"/>
        </w:rPr>
        <w:t>Desk</w:t>
      </w:r>
      <w:proofErr w:type="spellEnd"/>
      <w:r w:rsidRPr="009D17BE">
        <w:rPr>
          <w:lang w:val="el-GR"/>
        </w:rPr>
        <w:t>) των υπηρεσιών του δικτύου (χωρίς να παρέχονται δυνατότητες παρακολούθησης και διαχείριση στους φορείς).</w:t>
      </w:r>
    </w:p>
    <w:p w14:paraId="5DA3A8C0" w14:textId="77777777" w:rsidR="003D47FE" w:rsidRPr="009D17BE" w:rsidRDefault="003D47FE" w:rsidP="003D47FE">
      <w:pPr>
        <w:rPr>
          <w:rFonts w:eastAsia="SimSun"/>
          <w:lang w:val="el-GR"/>
        </w:rPr>
      </w:pPr>
    </w:p>
    <w:p w14:paraId="0D4ADB6F" w14:textId="070FF0DA" w:rsidR="00CD2A7F" w:rsidRPr="009D17BE" w:rsidRDefault="00A77A07" w:rsidP="003D47FE">
      <w:pPr>
        <w:rPr>
          <w:rFonts w:eastAsia="SimSun"/>
          <w:lang w:val="el-GR"/>
        </w:rPr>
      </w:pPr>
      <w:r>
        <w:rPr>
          <w:rFonts w:eastAsia="SimSun"/>
          <w:lang w:val="el-GR"/>
        </w:rPr>
        <w:t>Επομένως, η</w:t>
      </w:r>
      <w:r w:rsidR="003D47FE" w:rsidRPr="009D17BE">
        <w:rPr>
          <w:rFonts w:eastAsia="SimSun"/>
          <w:lang w:val="el-GR"/>
        </w:rPr>
        <w:t xml:space="preserve"> Τεχνική Προσφορά του Αναδόχου θα πρέπει υποχρεωτικά να διασφαλίζει τη </w:t>
      </w:r>
      <w:proofErr w:type="spellStart"/>
      <w:r w:rsidR="003D47FE" w:rsidRPr="009D17BE">
        <w:rPr>
          <w:rFonts w:eastAsia="SimSun"/>
          <w:lang w:val="el-GR"/>
        </w:rPr>
        <w:t>διαλειτουργικότητα</w:t>
      </w:r>
      <w:proofErr w:type="spellEnd"/>
      <w:r w:rsidR="003D47FE" w:rsidRPr="009D17BE">
        <w:rPr>
          <w:rFonts w:eastAsia="SimSun"/>
          <w:lang w:val="el-GR"/>
        </w:rPr>
        <w:t xml:space="preserve"> του προσφερόμενου Συστήματος με το δίκτυο «ΣΥΖΕΥΞΙΣ».</w:t>
      </w:r>
    </w:p>
    <w:p w14:paraId="37EF849B" w14:textId="77777777" w:rsidR="00FC3085" w:rsidRPr="00CD2A7F" w:rsidRDefault="00FC3085" w:rsidP="00CD2A7F">
      <w:pPr>
        <w:pStyle w:val="Heading5"/>
        <w:numPr>
          <w:ilvl w:val="2"/>
          <w:numId w:val="25"/>
        </w:numPr>
        <w:rPr>
          <w:rFonts w:eastAsia="SimSun" w:cs="Tahoma"/>
          <w:bCs/>
        </w:rPr>
      </w:pPr>
      <w:bookmarkStart w:id="713" w:name="_Toc107309425"/>
      <w:r w:rsidRPr="00CD2A7F">
        <w:rPr>
          <w:rFonts w:eastAsia="SimSun" w:cs="Tahoma"/>
          <w:bCs/>
        </w:rPr>
        <w:t>Πα</w:t>
      </w:r>
      <w:proofErr w:type="spellStart"/>
      <w:r w:rsidRPr="00CD2A7F">
        <w:rPr>
          <w:rFonts w:eastAsia="SimSun" w:cs="Tahoma"/>
          <w:bCs/>
        </w:rPr>
        <w:t>ρούσ</w:t>
      </w:r>
      <w:proofErr w:type="spellEnd"/>
      <w:r w:rsidRPr="00CD2A7F">
        <w:rPr>
          <w:rFonts w:eastAsia="SimSun" w:cs="Tahoma"/>
          <w:bCs/>
        </w:rPr>
        <w:t>α Κα</w:t>
      </w:r>
      <w:proofErr w:type="spellStart"/>
      <w:r w:rsidRPr="00CD2A7F">
        <w:rPr>
          <w:rFonts w:eastAsia="SimSun" w:cs="Tahoma"/>
          <w:bCs/>
        </w:rPr>
        <w:t>τάστ</w:t>
      </w:r>
      <w:proofErr w:type="spellEnd"/>
      <w:r w:rsidRPr="00CD2A7F">
        <w:rPr>
          <w:rFonts w:eastAsia="SimSun" w:cs="Tahoma"/>
          <w:bCs/>
        </w:rPr>
        <w:t xml:space="preserve">αση – </w:t>
      </w:r>
      <w:proofErr w:type="spellStart"/>
      <w:r w:rsidRPr="00CD2A7F">
        <w:rPr>
          <w:rFonts w:eastAsia="SimSun" w:cs="Tahoma"/>
          <w:bCs/>
        </w:rPr>
        <w:t>Αν</w:t>
      </w:r>
      <w:proofErr w:type="spellEnd"/>
      <w:r w:rsidRPr="00CD2A7F">
        <w:rPr>
          <w:rFonts w:eastAsia="SimSun" w:cs="Tahoma"/>
          <w:bCs/>
        </w:rPr>
        <w:t xml:space="preserve">αγκαιότητα </w:t>
      </w:r>
      <w:proofErr w:type="spellStart"/>
      <w:r w:rsidRPr="00CD2A7F">
        <w:rPr>
          <w:rFonts w:eastAsia="SimSun" w:cs="Tahoma"/>
          <w:bCs/>
        </w:rPr>
        <w:t>Υλο</w:t>
      </w:r>
      <w:proofErr w:type="spellEnd"/>
      <w:r w:rsidRPr="00CD2A7F">
        <w:rPr>
          <w:rFonts w:eastAsia="SimSun" w:cs="Tahoma"/>
          <w:bCs/>
        </w:rPr>
        <w:t>ποίησης</w:t>
      </w:r>
      <w:bookmarkEnd w:id="713"/>
    </w:p>
    <w:p w14:paraId="4036B770" w14:textId="5F2DED39" w:rsidR="003D47FE" w:rsidRPr="009D17BE" w:rsidRDefault="003D47FE" w:rsidP="003D47FE">
      <w:pPr>
        <w:rPr>
          <w:rFonts w:eastAsia="SimSun"/>
          <w:lang w:val="el-GR"/>
        </w:rPr>
      </w:pPr>
      <w:r w:rsidRPr="009D17BE">
        <w:rPr>
          <w:rFonts w:eastAsia="SimSun"/>
          <w:lang w:val="el-GR"/>
        </w:rPr>
        <w:t>Τα τελευταία χρόνια ολοένα και περισσότερο γίνεται επιτακτική η βέλτιστη πρόληψη και αντιμετώπιση των συνεπειών από Φυσικές Καταστροφές (Πλημμύρες, Πυρκαγιές, Σεισμ</w:t>
      </w:r>
      <w:r w:rsidR="00B658F9">
        <w:rPr>
          <w:rFonts w:eastAsia="SimSun"/>
          <w:lang w:val="el-GR"/>
        </w:rPr>
        <w:t>ούς</w:t>
      </w:r>
      <w:r w:rsidRPr="009D17BE">
        <w:rPr>
          <w:rFonts w:eastAsia="SimSun"/>
          <w:lang w:val="el-GR"/>
        </w:rPr>
        <w:t xml:space="preserve"> κτλ.) αλλά και Τεχνολογικές Καταστροφές. Για την επίτευξη του σκοπού αυτού, ιδιαίτερα σημαντικός αποδεικνύεται ο συντονισμός των Σωμάτων Ασφαλείας, των τμημάτων Πολιτικής Προστασίας της Τοπικής Αυτοδιοίκησης, καθώς και των Εθελοντικών Οργανώσεων. Η ανταλλαγή πληροφορίας και η δημιουργία κοινής επιχειρησιακής εικόνας τόσο σε Κέντρα Ελέγχου (Εθνικά, Περιφερειακά, Τοπικά) όσο και στο πεδίο του συμβάντος με ταυτόχρονη άντληση σωστής, πλήρους και άμεσης πληροφόρησης από τα ίδια τα σημεία στα οποία </w:t>
      </w:r>
      <w:r w:rsidRPr="0096383F">
        <w:rPr>
          <w:rFonts w:eastAsia="SimSun"/>
          <w:lang w:val="el-GR"/>
        </w:rPr>
        <w:t>υπάρχει κίνδυνος</w:t>
      </w:r>
      <w:r w:rsidR="00B658F9">
        <w:rPr>
          <w:rFonts w:eastAsia="SimSun"/>
          <w:lang w:val="el-GR"/>
        </w:rPr>
        <w:t>,</w:t>
      </w:r>
      <w:r w:rsidRPr="009D17BE">
        <w:rPr>
          <w:rFonts w:eastAsia="SimSun"/>
          <w:lang w:val="el-GR"/>
        </w:rPr>
        <w:t xml:space="preserve"> αποτελούν κρίσιμη πληροφορία που θα πρέπει να αξιολογηθεί και να χρησιμοποιηθεί κατάλληλα για την χάραξη της στρατηγικής άμεσης αντιμετώπισής τ</w:t>
      </w:r>
      <w:r w:rsidR="00B658F9">
        <w:rPr>
          <w:rFonts w:eastAsia="SimSun"/>
          <w:lang w:val="el-GR"/>
        </w:rPr>
        <w:t>ου</w:t>
      </w:r>
      <w:r w:rsidRPr="009D17BE">
        <w:rPr>
          <w:rFonts w:eastAsia="SimSun"/>
          <w:lang w:val="el-GR"/>
        </w:rPr>
        <w:t xml:space="preserve">. </w:t>
      </w:r>
    </w:p>
    <w:p w14:paraId="0E28192F" w14:textId="77777777" w:rsidR="003D47FE" w:rsidRPr="009D17BE" w:rsidRDefault="003D47FE" w:rsidP="003D47FE">
      <w:pPr>
        <w:rPr>
          <w:rFonts w:eastAsia="SimSun"/>
          <w:lang w:val="el-GR"/>
        </w:rPr>
      </w:pPr>
      <w:r w:rsidRPr="009D17BE">
        <w:rPr>
          <w:rFonts w:eastAsia="SimSun"/>
          <w:lang w:val="el-GR"/>
        </w:rPr>
        <w:t>Με βάση όλα τα ανωτέρω κρίνεται αναγκαία η χρήση και αξιοποίηση των νέων τεχνολογιών για μια σύγχρονη και αποτελεσματική αντιμετώπιση των φαινομένων των φυσικών καταστροφών τόσο σε επίπεδο πρόληψης όσο και σε επίπεδο αντιμετώπισής τους.</w:t>
      </w:r>
    </w:p>
    <w:p w14:paraId="335ADD38" w14:textId="77777777" w:rsidR="003D47FE" w:rsidRPr="009D17BE" w:rsidRDefault="003D47FE" w:rsidP="003D47FE">
      <w:pPr>
        <w:rPr>
          <w:rFonts w:eastAsia="SimSun"/>
          <w:lang w:val="el-GR"/>
        </w:rPr>
      </w:pPr>
      <w:r w:rsidRPr="009D17BE">
        <w:rPr>
          <w:rFonts w:eastAsia="SimSun"/>
          <w:lang w:val="el-GR"/>
        </w:rPr>
        <w:t>Στην κατεύθυνση αυτή, το Πυροσβεστικό Σώμα Ελλάδος στο πλαίσιο του έργου «Ψηφιακή Υπηρεσία Ειδοποίησης και Αντιμετώπισης Πυρκαγιάς» προμηθεύτηκε το «Ολοκληρωμένο Πληροφοριακό Συστήμα Συντονισμού Δυνάμεων του Πυροσβεστικού Σώματος και Ενημέρωσης Πολιτών» (ΟΠΣΣΔΠΣΕΠ). Το σύστημα αποτελείται από εξοπλισμό και λογισμικό που παρέχει πληροφοριακή υποστήριξη στις αρμόδιες Υπηρεσίες του Πυροσβεστικού Σώματος για την διαχείριση περιστατικών και πόρων, την παρακολούθηση θέσης του στόλου των οχημάτων της πανελλαδικά και παράλληλα την παροχή ψηφιακών υπηρεσιών ειδοποίησης προς τους πολίτες και άλλους οργανισμούς. Το εν λόγω πληροφοριακό σύστημα έχει εγκατασταθεί στο Π.Σ. και έχουν πρόσβαση σε αυτό όλες οι Υπηρεσίες του Π.Σ. μέσω του Εθνικού Δικτύου ΣΥΖΕΥΞΙΣ, σε πανελλαδική κλίμακα.</w:t>
      </w:r>
    </w:p>
    <w:p w14:paraId="3FE56936" w14:textId="29F0D165" w:rsidR="003D47FE" w:rsidRPr="009D17BE" w:rsidRDefault="003D47FE" w:rsidP="003D47FE">
      <w:pPr>
        <w:rPr>
          <w:rFonts w:eastAsia="SimSun"/>
          <w:lang w:val="el-GR"/>
        </w:rPr>
      </w:pPr>
      <w:r w:rsidRPr="009D17BE">
        <w:rPr>
          <w:rFonts w:eastAsia="SimSun"/>
          <w:lang w:val="el-GR"/>
        </w:rPr>
        <w:t xml:space="preserve">Παρόλα αυτά σε συμβάντα μεγάλης κλίμακας και </w:t>
      </w:r>
      <w:r w:rsidR="00B658C4">
        <w:rPr>
          <w:rFonts w:eastAsia="SimSun"/>
          <w:lang w:val="el-GR"/>
        </w:rPr>
        <w:t xml:space="preserve">σε </w:t>
      </w:r>
      <w:r w:rsidRPr="009D17BE">
        <w:rPr>
          <w:rFonts w:eastAsia="SimSun"/>
          <w:lang w:val="el-GR"/>
        </w:rPr>
        <w:t>κρίσεις</w:t>
      </w:r>
      <w:r w:rsidR="00B658C4">
        <w:rPr>
          <w:rFonts w:eastAsia="SimSun"/>
          <w:lang w:val="el-GR"/>
        </w:rPr>
        <w:t xml:space="preserve">, </w:t>
      </w:r>
      <w:r w:rsidRPr="009D17BE">
        <w:rPr>
          <w:rFonts w:eastAsia="SimSun"/>
          <w:lang w:val="el-GR"/>
        </w:rPr>
        <w:t>στα διάφορα Επίπεδα της Πολιτικής Προστασίας (Στρατηγικό, Τακτικό, Επιχειρησιακό) απαιτείται η άμεση συνεργασία και συντονισμός με τους Φορείς της Τοπικής Αυτοδιοίκησης (Περιφέρειες και Δήμους) μέσω της απόκτησης κοινής επιχειρησιακής εικόνας και επίγνωσης κατάστασης.</w:t>
      </w:r>
    </w:p>
    <w:p w14:paraId="7ABEED18" w14:textId="169DD4C7" w:rsidR="00C6427F" w:rsidRPr="009D17BE" w:rsidRDefault="003D47FE" w:rsidP="003D47FE">
      <w:pPr>
        <w:rPr>
          <w:rFonts w:eastAsia="SimSun"/>
          <w:lang w:val="el-GR"/>
        </w:rPr>
      </w:pPr>
      <w:r w:rsidRPr="009D17BE">
        <w:rPr>
          <w:rFonts w:eastAsia="SimSun"/>
          <w:lang w:val="el-GR"/>
        </w:rPr>
        <w:t>Στόχος της προμήθειας είναι να καλ</w:t>
      </w:r>
      <w:r w:rsidR="00B658C4">
        <w:rPr>
          <w:rFonts w:eastAsia="SimSun"/>
          <w:lang w:val="el-GR"/>
        </w:rPr>
        <w:t xml:space="preserve">υφθεί </w:t>
      </w:r>
      <w:r w:rsidRPr="009D17BE">
        <w:rPr>
          <w:rFonts w:eastAsia="SimSun"/>
          <w:lang w:val="el-GR"/>
        </w:rPr>
        <w:t>άμεσα αυτό το κενό</w:t>
      </w:r>
      <w:r w:rsidR="00B658C4">
        <w:rPr>
          <w:rFonts w:eastAsia="SimSun"/>
          <w:lang w:val="el-GR"/>
        </w:rPr>
        <w:t>,</w:t>
      </w:r>
      <w:r w:rsidRPr="009D17BE">
        <w:rPr>
          <w:rFonts w:eastAsia="SimSun"/>
          <w:lang w:val="el-GR"/>
        </w:rPr>
        <w:t xml:space="preserve"> με την απόκτηση σύγχρονου Πληροφοριακού Συστήματος Συνεργατικής Διαχείρισης Συμβάντων και Τηλεματικής Πόρων των φορέων της Πολιτικής Προστασίας το οποίο θα δίνει τη δυνατότητα της συνεργασίας των φορέων </w:t>
      </w:r>
      <w:r w:rsidRPr="009D17BE">
        <w:rPr>
          <w:rFonts w:eastAsia="SimSun"/>
          <w:lang w:val="el-GR"/>
        </w:rPr>
        <w:lastRenderedPageBreak/>
        <w:t>Πολιτικής Προστασίας σε Κεντρικό, Περιφερειακό και Τοπικό επίπεδο παρέχοντας τις απαραίτητες λειτουργίες συνεργατικής απόκρισης σε συμβάντα κρίσεως ή και καθημερινά συμβάντα που απαιτούν ενέργειες αυτών των Φορέων.</w:t>
      </w:r>
    </w:p>
    <w:p w14:paraId="4A2F4E45" w14:textId="77777777" w:rsidR="00BD0298" w:rsidRPr="00EF2204" w:rsidRDefault="00BD0298" w:rsidP="00EF2204">
      <w:pPr>
        <w:rPr>
          <w:rFonts w:eastAsia="SimSun"/>
          <w:lang w:val="el-GR"/>
        </w:rPr>
      </w:pPr>
    </w:p>
    <w:p w14:paraId="13DA97C4" w14:textId="77777777" w:rsidR="00556A23" w:rsidRDefault="00556A23" w:rsidP="009D17BE">
      <w:pPr>
        <w:pStyle w:val="Heading3"/>
        <w:numPr>
          <w:ilvl w:val="0"/>
          <w:numId w:val="296"/>
        </w:numPr>
        <w:rPr>
          <w:lang w:val="el-GR"/>
        </w:rPr>
      </w:pPr>
      <w:bookmarkStart w:id="714" w:name="_Ref40953149"/>
      <w:bookmarkStart w:id="715" w:name="_Toc97194338"/>
      <w:bookmarkStart w:id="716" w:name="_Toc97194472"/>
      <w:bookmarkStart w:id="717" w:name="_Ref103281948"/>
      <w:bookmarkStart w:id="718" w:name="_Toc107309426"/>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714"/>
      <w:r w:rsidR="00A22261">
        <w:rPr>
          <w:lang w:val="el-GR"/>
        </w:rPr>
        <w:t>ύμβασης</w:t>
      </w:r>
      <w:bookmarkEnd w:id="715"/>
      <w:bookmarkEnd w:id="716"/>
      <w:bookmarkEnd w:id="717"/>
      <w:bookmarkEnd w:id="718"/>
    </w:p>
    <w:p w14:paraId="6A219BC0" w14:textId="5F300B07" w:rsidR="00BD0298" w:rsidRPr="00EF2204" w:rsidRDefault="00BD0298" w:rsidP="009D17BE">
      <w:pPr>
        <w:pStyle w:val="Heading4"/>
        <w:numPr>
          <w:ilvl w:val="1"/>
          <w:numId w:val="296"/>
        </w:numPr>
        <w:ind w:hanging="306"/>
        <w:rPr>
          <w:rFonts w:cs="Tahoma"/>
          <w:szCs w:val="22"/>
          <w:lang w:val="el-GR"/>
        </w:rPr>
      </w:pPr>
      <w:bookmarkStart w:id="719" w:name="_Toc97195373"/>
      <w:bookmarkStart w:id="720" w:name="_Toc97195542"/>
      <w:bookmarkStart w:id="721" w:name="_Toc103275138"/>
      <w:bookmarkStart w:id="722" w:name="_Toc103277366"/>
      <w:bookmarkStart w:id="723" w:name="_Toc103279573"/>
      <w:bookmarkStart w:id="724" w:name="_Toc103281754"/>
      <w:bookmarkStart w:id="725" w:name="_Toc103282820"/>
      <w:bookmarkStart w:id="726" w:name="_Toc103947814"/>
      <w:bookmarkStart w:id="727" w:name="_Toc104281411"/>
      <w:bookmarkStart w:id="728" w:name="_Toc104308549"/>
      <w:bookmarkStart w:id="729" w:name="_Toc97195374"/>
      <w:bookmarkStart w:id="730" w:name="_Toc97195543"/>
      <w:bookmarkStart w:id="731" w:name="_Toc103275139"/>
      <w:bookmarkStart w:id="732" w:name="_Toc103277367"/>
      <w:bookmarkStart w:id="733" w:name="_Toc103279574"/>
      <w:bookmarkStart w:id="734" w:name="_Toc103281755"/>
      <w:bookmarkStart w:id="735" w:name="_Toc103282821"/>
      <w:bookmarkStart w:id="736" w:name="_Toc103947815"/>
      <w:bookmarkStart w:id="737" w:name="_Toc104281412"/>
      <w:bookmarkStart w:id="738" w:name="_Toc104308550"/>
      <w:bookmarkStart w:id="739" w:name="_Toc97194339"/>
      <w:bookmarkStart w:id="740" w:name="_Ref97199271"/>
      <w:bookmarkStart w:id="741" w:name="_Toc107309427"/>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739"/>
      <w:bookmarkEnd w:id="740"/>
      <w:bookmarkEnd w:id="741"/>
      <w:r w:rsidR="00B256BC">
        <w:rPr>
          <w:rFonts w:cs="Tahoma"/>
          <w:szCs w:val="22"/>
          <w:lang w:val="el-GR"/>
        </w:rPr>
        <w:t xml:space="preserve"> </w:t>
      </w:r>
    </w:p>
    <w:p w14:paraId="0DBC8154" w14:textId="10F5E04A" w:rsidR="00BC16CF" w:rsidRPr="0028062D" w:rsidRDefault="00BC16CF" w:rsidP="009D17BE">
      <w:pPr>
        <w:rPr>
          <w:lang w:val="el-GR"/>
        </w:rPr>
      </w:pPr>
      <w:r>
        <w:rPr>
          <w:rFonts w:eastAsia="SimSun"/>
          <w:lang w:val="el-GR"/>
        </w:rPr>
        <w:t xml:space="preserve">Αντικείμενο της Σύμβασης αποτελεί η </w:t>
      </w:r>
      <w:r w:rsidRPr="0028062D">
        <w:rPr>
          <w:lang w:val="el-GR"/>
        </w:rPr>
        <w:t>προμήθεια ενός «</w:t>
      </w:r>
      <w:r w:rsidRPr="0028062D">
        <w:rPr>
          <w:b/>
          <w:bCs/>
          <w:lang w:val="el-GR"/>
        </w:rPr>
        <w:t xml:space="preserve">Ολοκληρωμένου Πληροφοριακού Συστήματος Διαχείρισης Στόλου Οχημάτων </w:t>
      </w:r>
      <w:r w:rsidRPr="0028062D">
        <w:rPr>
          <w:b/>
          <w:bCs/>
          <w:lang w:val="en-US"/>
        </w:rPr>
        <w:t>GPS</w:t>
      </w:r>
      <w:r w:rsidRPr="0028062D">
        <w:rPr>
          <w:b/>
          <w:bCs/>
          <w:lang w:val="el-GR"/>
        </w:rPr>
        <w:t xml:space="preserve"> των Φορέων της Πολιτικής Προστασίας</w:t>
      </w:r>
      <w:r w:rsidRPr="0028062D">
        <w:rPr>
          <w:lang w:val="el-GR"/>
        </w:rPr>
        <w:t>»</w:t>
      </w:r>
      <w:r>
        <w:rPr>
          <w:b/>
          <w:bCs/>
          <w:highlight w:val="cyan"/>
          <w:lang w:val="el-GR"/>
        </w:rPr>
        <w:t xml:space="preserve"> </w:t>
      </w:r>
      <w:r w:rsidRPr="0028062D">
        <w:rPr>
          <w:b/>
          <w:bCs/>
          <w:lang w:val="el-GR"/>
        </w:rPr>
        <w:t xml:space="preserve">(ΟΠΣΔΣΟΦΠΠ), </w:t>
      </w:r>
      <w:r w:rsidRPr="0028062D">
        <w:rPr>
          <w:lang w:val="el-GR"/>
        </w:rPr>
        <w:t xml:space="preserve">δηλαδή </w:t>
      </w:r>
      <w:r w:rsidR="00B658C4">
        <w:rPr>
          <w:lang w:val="el-GR"/>
        </w:rPr>
        <w:t xml:space="preserve">ενός </w:t>
      </w:r>
      <w:r w:rsidRPr="0028062D">
        <w:rPr>
          <w:lang w:val="el-GR"/>
        </w:rPr>
        <w:t>σ</w:t>
      </w:r>
      <w:r w:rsidR="00B658C4">
        <w:rPr>
          <w:lang w:val="el-GR"/>
        </w:rPr>
        <w:t xml:space="preserve">υστήματος που </w:t>
      </w:r>
      <w:r w:rsidRPr="0028062D">
        <w:rPr>
          <w:lang w:val="el-GR"/>
        </w:rPr>
        <w:t>αποτελ</w:t>
      </w:r>
      <w:r w:rsidR="00B658C4">
        <w:rPr>
          <w:lang w:val="el-GR"/>
        </w:rPr>
        <w:t>είται</w:t>
      </w:r>
      <w:r w:rsidRPr="0028062D">
        <w:rPr>
          <w:lang w:val="el-GR"/>
        </w:rPr>
        <w:t xml:space="preserve"> από εξοπλισμό και λογισμικό</w:t>
      </w:r>
      <w:r w:rsidR="00B658C4">
        <w:rPr>
          <w:lang w:val="el-GR"/>
        </w:rPr>
        <w:t xml:space="preserve">, το οποίο </w:t>
      </w:r>
      <w:r w:rsidRPr="0028062D">
        <w:rPr>
          <w:lang w:val="el-GR"/>
        </w:rPr>
        <w:t xml:space="preserve"> θα παρέχει πληροφοριακή υποστήριξη ως προς τα συμβάντα, </w:t>
      </w:r>
      <w:r w:rsidR="00B658C4">
        <w:rPr>
          <w:lang w:val="el-GR"/>
        </w:rPr>
        <w:t xml:space="preserve">τους </w:t>
      </w:r>
      <w:r w:rsidRPr="0028062D">
        <w:rPr>
          <w:lang w:val="el-GR"/>
        </w:rPr>
        <w:t xml:space="preserve">πόρους και </w:t>
      </w:r>
      <w:r w:rsidR="00B658C4">
        <w:rPr>
          <w:lang w:val="el-GR"/>
        </w:rPr>
        <w:t xml:space="preserve">τα </w:t>
      </w:r>
      <w:proofErr w:type="spellStart"/>
      <w:r w:rsidRPr="0028062D">
        <w:rPr>
          <w:lang w:val="el-GR"/>
        </w:rPr>
        <w:t>τηλεματικά</w:t>
      </w:r>
      <w:proofErr w:type="spellEnd"/>
      <w:r w:rsidRPr="0028062D">
        <w:rPr>
          <w:lang w:val="el-GR"/>
        </w:rPr>
        <w:t xml:space="preserve"> δεδομένα στις αρμόδιες Υπηρεσίες Πολιτικής Προστασίας σε Κεντρικό, Περιφερειακό και Τοπικό επίπεδο</w:t>
      </w:r>
      <w:r w:rsidR="00B658C4">
        <w:rPr>
          <w:lang w:val="el-GR"/>
        </w:rPr>
        <w:t>,</w:t>
      </w:r>
      <w:r w:rsidRPr="0028062D">
        <w:rPr>
          <w:lang w:val="el-GR"/>
        </w:rPr>
        <w:t xml:space="preserve"> με σκοπό τη συνεργατική διαχείριση κρίσεων, την κοινή επίγνωση κατάστασης καθώς και την ανταλλαγή πληροφορίας και </w:t>
      </w:r>
      <w:r w:rsidR="00B658C4">
        <w:rPr>
          <w:lang w:val="el-GR"/>
        </w:rPr>
        <w:t xml:space="preserve">τη </w:t>
      </w:r>
      <w:r w:rsidRPr="0028062D">
        <w:rPr>
          <w:lang w:val="el-GR"/>
        </w:rPr>
        <w:t xml:space="preserve">συνεργασία με το Πυροσβεστικό Σώμα. </w:t>
      </w:r>
    </w:p>
    <w:p w14:paraId="13BA396D" w14:textId="216A589B" w:rsidR="00BC16CF" w:rsidRPr="0028062D" w:rsidRDefault="00BC16CF" w:rsidP="009D17BE">
      <w:pPr>
        <w:rPr>
          <w:lang w:val="el-GR"/>
        </w:rPr>
      </w:pPr>
      <w:r w:rsidRPr="0028062D">
        <w:rPr>
          <w:lang w:val="el-GR"/>
        </w:rPr>
        <w:t>Το εν λόγω πληροφοριακό σύστημα θα αποτελείται από έτοιμο λογισμικό που θα εγκατασταθεί στο Κέντρο Δεδομένων (</w:t>
      </w:r>
      <w:r w:rsidRPr="0094422D">
        <w:t>Data</w:t>
      </w:r>
      <w:r w:rsidRPr="0028062D">
        <w:rPr>
          <w:lang w:val="el-GR"/>
        </w:rPr>
        <w:t xml:space="preserve"> </w:t>
      </w:r>
      <w:proofErr w:type="spellStart"/>
      <w:r w:rsidRPr="0094422D">
        <w:t>Center</w:t>
      </w:r>
      <w:proofErr w:type="spellEnd"/>
      <w:r w:rsidRPr="0028062D">
        <w:rPr>
          <w:lang w:val="el-GR"/>
        </w:rPr>
        <w:t>) του Πυροσβεστικού Σώματος</w:t>
      </w:r>
      <w:r>
        <w:rPr>
          <w:lang w:val="el-GR"/>
        </w:rPr>
        <w:t xml:space="preserve"> (Π.Σ.)</w:t>
      </w:r>
      <w:r w:rsidRPr="0028062D">
        <w:rPr>
          <w:lang w:val="el-GR"/>
        </w:rPr>
        <w:t xml:space="preserve"> στο Μοσχάτο Αττικής και </w:t>
      </w:r>
      <w:r w:rsidR="00B658C4">
        <w:rPr>
          <w:lang w:val="el-GR"/>
        </w:rPr>
        <w:t xml:space="preserve">στο οποίο </w:t>
      </w:r>
      <w:r w:rsidRPr="0028062D">
        <w:rPr>
          <w:lang w:val="el-GR"/>
        </w:rPr>
        <w:t xml:space="preserve">θα μπορούν να έχουν πρόσβαση όλες οι Υπηρεσίες Πολιτικής Προστασίας σε Πανελλαδικό Επίπεδο </w:t>
      </w:r>
      <w:r w:rsidR="00DD12CD">
        <w:rPr>
          <w:lang w:val="el-GR"/>
        </w:rPr>
        <w:t xml:space="preserve">τόσο από Η/Υ όσο </w:t>
      </w:r>
      <w:r w:rsidRPr="00DD12CD">
        <w:rPr>
          <w:lang w:val="el-GR"/>
        </w:rPr>
        <w:t>και</w:t>
      </w:r>
      <w:r w:rsidRPr="0028062D">
        <w:rPr>
          <w:lang w:val="el-GR"/>
        </w:rPr>
        <w:t xml:space="preserve"> από φορητές </w:t>
      </w:r>
      <w:proofErr w:type="spellStart"/>
      <w:r w:rsidRPr="0028062D">
        <w:rPr>
          <w:lang w:val="el-GR"/>
        </w:rPr>
        <w:t>τηλεματικές</w:t>
      </w:r>
      <w:proofErr w:type="spellEnd"/>
      <w:r w:rsidRPr="0028062D">
        <w:rPr>
          <w:lang w:val="el-GR"/>
        </w:rPr>
        <w:t xml:space="preserve"> μονάδες παρακολούθησης θέσης επιχειρησιακών πόρων που θα διαμοιραστούν Πανελλαδικά από τη Γ.Γ.Π.Π.</w:t>
      </w:r>
      <w:r>
        <w:rPr>
          <w:lang w:val="el-GR"/>
        </w:rPr>
        <w:t>/Π.Σ.</w:t>
      </w:r>
    </w:p>
    <w:p w14:paraId="6A39D021" w14:textId="43AA3380" w:rsidR="00BC16CF" w:rsidRPr="002311D3" w:rsidRDefault="00BC16CF" w:rsidP="009D17BE">
      <w:pPr>
        <w:suppressAutoHyphens w:val="0"/>
        <w:autoSpaceDE w:val="0"/>
        <w:rPr>
          <w:rFonts w:eastAsia="SimSun"/>
          <w:lang w:val="el-GR"/>
        </w:rPr>
      </w:pPr>
      <w:r w:rsidRPr="0028062D">
        <w:rPr>
          <w:lang w:val="el-GR"/>
        </w:rPr>
        <w:t xml:space="preserve">Το λογισμικό </w:t>
      </w:r>
      <w:r w:rsidRPr="00366D49">
        <w:rPr>
          <w:lang w:val="el-GR"/>
        </w:rPr>
        <w:t xml:space="preserve">Συνεργατικής Διαχείρισης Συμβάντων και Τηλεματικής Πόρων </w:t>
      </w:r>
      <w:r w:rsidRPr="0028062D">
        <w:rPr>
          <w:lang w:val="el-GR"/>
        </w:rPr>
        <w:t xml:space="preserve">του </w:t>
      </w:r>
      <w:r>
        <w:rPr>
          <w:lang w:val="el-GR"/>
        </w:rPr>
        <w:t>ΟΠΣΔΣΟΦΠΠ</w:t>
      </w:r>
      <w:r w:rsidRPr="00FE551F">
        <w:rPr>
          <w:lang w:val="el-GR"/>
        </w:rPr>
        <w:t xml:space="preserve"> </w:t>
      </w:r>
      <w:r w:rsidRPr="0028062D">
        <w:rPr>
          <w:lang w:val="el-GR"/>
        </w:rPr>
        <w:t xml:space="preserve">θα είναι βασισμένο σε τεχνολογίες Πληροφορικής, Επικοινωνιών και Γεωγραφικών Πληροφοριακών Συστημάτων (ΓΣΠ – </w:t>
      </w:r>
      <w:r w:rsidRPr="00287062">
        <w:t>GIS</w:t>
      </w:r>
      <w:r w:rsidRPr="0028062D">
        <w:rPr>
          <w:lang w:val="el-GR"/>
        </w:rPr>
        <w:t xml:space="preserve">) και Τεχνολογίες Ιστού, θα αξιοποιεί χωρικά και μη δεδομένα, που θα καταχωρηθούν σε αυτό και θα </w:t>
      </w:r>
      <w:proofErr w:type="spellStart"/>
      <w:r w:rsidRPr="0028062D">
        <w:rPr>
          <w:lang w:val="el-GR"/>
        </w:rPr>
        <w:t>διαλειτουργεί</w:t>
      </w:r>
      <w:proofErr w:type="spellEnd"/>
      <w:r w:rsidRPr="0028062D">
        <w:rPr>
          <w:lang w:val="el-GR"/>
        </w:rPr>
        <w:t xml:space="preserve"> με το υφιστάμενο σύστημα Διαχείρισης Περιστατικών, Πόρων και </w:t>
      </w:r>
      <w:proofErr w:type="spellStart"/>
      <w:r w:rsidRPr="0028062D">
        <w:rPr>
          <w:lang w:val="el-GR"/>
        </w:rPr>
        <w:t>Τηλεματικών</w:t>
      </w:r>
      <w:proofErr w:type="spellEnd"/>
      <w:r w:rsidRPr="0028062D">
        <w:rPr>
          <w:lang w:val="el-GR"/>
        </w:rPr>
        <w:t xml:space="preserve"> Δεδομένων του Π.Σ. μέσω ανοικτών / τυπικών πρωτοκόλλων επικοινωνίας.</w:t>
      </w:r>
    </w:p>
    <w:p w14:paraId="46F27168" w14:textId="186D012D" w:rsidR="00BC16CF" w:rsidRDefault="00BC16CF" w:rsidP="009D17BE">
      <w:pPr>
        <w:rPr>
          <w:rFonts w:eastAsia="SimSun"/>
          <w:lang w:val="el-GR"/>
        </w:rPr>
      </w:pPr>
      <w:r w:rsidRPr="009F0C6D">
        <w:rPr>
          <w:rFonts w:eastAsia="SimSun"/>
          <w:lang w:val="el-GR"/>
        </w:rPr>
        <w:t>Στο πλαίσιο αυτό θα υλοποιηθούν οι απαραίτητες λειτουργίες διαμοιρασμού των συμβάντων και ανταλλαγής πληροφοριών με το υπάρχον σύστημα του Π.Σ. ΟΠΣΣΔΠΣΕΠ</w:t>
      </w:r>
      <w:r w:rsidR="00C2158E">
        <w:rPr>
          <w:rFonts w:eastAsia="SimSun"/>
          <w:lang w:val="el-GR"/>
        </w:rPr>
        <w:t>,</w:t>
      </w:r>
      <w:r w:rsidRPr="009F0C6D">
        <w:rPr>
          <w:rFonts w:eastAsia="SimSun"/>
          <w:lang w:val="el-GR"/>
        </w:rPr>
        <w:t xml:space="preserve"> καθώς το Π.Σ. αποτελεί τον επιχειρησιακό βραχίονα της Πολιτικής Προστασίας.</w:t>
      </w:r>
    </w:p>
    <w:p w14:paraId="5DF58071" w14:textId="77777777" w:rsidR="00BC16CF" w:rsidRPr="009F0C6D" w:rsidRDefault="00BC16CF" w:rsidP="00BC16CF">
      <w:pPr>
        <w:snapToGrid w:val="0"/>
        <w:rPr>
          <w:lang w:val="el-GR"/>
        </w:rPr>
      </w:pPr>
      <w:r>
        <w:rPr>
          <w:lang w:val="el-GR"/>
        </w:rPr>
        <w:t>Ειδικότερα τ</w:t>
      </w:r>
      <w:r>
        <w:rPr>
          <w:lang w:val="en-US"/>
        </w:rPr>
        <w:t>o</w:t>
      </w:r>
      <w:r w:rsidRPr="009F0C6D">
        <w:rPr>
          <w:lang w:val="el-GR"/>
        </w:rPr>
        <w:t xml:space="preserve"> </w:t>
      </w:r>
      <w:r>
        <w:rPr>
          <w:lang w:val="el-GR"/>
        </w:rPr>
        <w:t>έργο περιλαμβάνει</w:t>
      </w:r>
      <w:r>
        <w:rPr>
          <w:lang w:val="en-US"/>
        </w:rPr>
        <w:t>:</w:t>
      </w:r>
    </w:p>
    <w:p w14:paraId="2E4D4AD7" w14:textId="0BE831C6" w:rsidR="00BC16CF" w:rsidRDefault="00BC16CF" w:rsidP="00BC16CF">
      <w:pPr>
        <w:numPr>
          <w:ilvl w:val="0"/>
          <w:numId w:val="244"/>
        </w:numPr>
        <w:spacing w:before="60" w:after="60"/>
        <w:rPr>
          <w:lang w:val="el-GR"/>
        </w:rPr>
      </w:pPr>
      <w:r>
        <w:rPr>
          <w:lang w:val="el-GR"/>
        </w:rPr>
        <w:t>Την</w:t>
      </w:r>
      <w:r w:rsidRPr="009F0C6D">
        <w:rPr>
          <w:lang w:val="el-GR"/>
        </w:rPr>
        <w:t xml:space="preserve"> προμήθεια και εγκατάσταση του Λογισμικού Συνεργατικής Διαχείρισης Κρίσεων και Τηλεματικής Πόρων στο Κέντρο Δεδομένων (</w:t>
      </w:r>
      <w:r>
        <w:rPr>
          <w:lang w:val="en-US"/>
        </w:rPr>
        <w:t>Data</w:t>
      </w:r>
      <w:r w:rsidRPr="009F0C6D">
        <w:rPr>
          <w:lang w:val="el-GR"/>
        </w:rPr>
        <w:t xml:space="preserve"> </w:t>
      </w:r>
      <w:r>
        <w:rPr>
          <w:lang w:val="en-US"/>
        </w:rPr>
        <w:t>Center</w:t>
      </w:r>
      <w:r w:rsidRPr="009F0C6D">
        <w:rPr>
          <w:lang w:val="el-GR"/>
        </w:rPr>
        <w:t xml:space="preserve">) του Υπουργείου Κλιματικής Κρίσης και Πολιτικής Προστασίας στο Μοσχάτο Αττικής όπου θα έχουν πρόσβαση όλα τα τμήματα Πολιτικής Προστασίας των Δήμων μέσω ασφαλούς Δικτύου. Το λογισμικό θα πρέπει να κάνει χρήση τεχνικών </w:t>
      </w:r>
      <w:r>
        <w:rPr>
          <w:lang w:val="en-US"/>
        </w:rPr>
        <w:t>virtualization</w:t>
      </w:r>
      <w:r w:rsidRPr="009F0C6D">
        <w:rPr>
          <w:lang w:val="el-GR"/>
        </w:rPr>
        <w:t>/</w:t>
      </w:r>
      <w:r>
        <w:rPr>
          <w:lang w:val="en-US"/>
        </w:rPr>
        <w:t>containerization</w:t>
      </w:r>
      <w:r w:rsidRPr="009F0C6D">
        <w:rPr>
          <w:lang w:val="el-GR"/>
        </w:rPr>
        <w:t xml:space="preserve"> και θα αξιοποιήσει χωρικά δεδομένα που διαθέτει η Δημόσια Διοίκηση</w:t>
      </w:r>
      <w:r w:rsidR="00C2158E">
        <w:rPr>
          <w:lang w:val="el-GR"/>
        </w:rPr>
        <w:t>. Σ</w:t>
      </w:r>
      <w:r w:rsidRPr="009F0C6D">
        <w:rPr>
          <w:lang w:val="el-GR"/>
        </w:rPr>
        <w:t xml:space="preserve">ε συνδυασμό με έξυπνες εφαρμογές και αλγόριθμους, θα τα επεξεργάζεται και θα παρέχει στους χρήστες μια σειρά από πληροφορίες για τον καλύτερο συντονισμό των δυνάμεων τόσο πριν όσο και μετά την εκδήλωση φυσικών καταστροφών μέσω κατάλληλης </w:t>
      </w:r>
      <w:proofErr w:type="spellStart"/>
      <w:r w:rsidRPr="009F0C6D">
        <w:rPr>
          <w:lang w:val="el-GR"/>
        </w:rPr>
        <w:t>διαλειτουργικότητας</w:t>
      </w:r>
      <w:proofErr w:type="spellEnd"/>
      <w:r w:rsidRPr="009F0C6D">
        <w:rPr>
          <w:lang w:val="el-GR"/>
        </w:rPr>
        <w:t xml:space="preserve"> με το υφιστάμενο σύστημα Διαχείρισης Περιστατικών, Πόρων και </w:t>
      </w:r>
      <w:proofErr w:type="spellStart"/>
      <w:r w:rsidRPr="009F0C6D">
        <w:rPr>
          <w:lang w:val="el-GR"/>
        </w:rPr>
        <w:t>Τηλεματικών</w:t>
      </w:r>
      <w:proofErr w:type="spellEnd"/>
      <w:r w:rsidRPr="009F0C6D">
        <w:rPr>
          <w:lang w:val="el-GR"/>
        </w:rPr>
        <w:t xml:space="preserve"> Δεδομένων του Π.Σ. </w:t>
      </w:r>
    </w:p>
    <w:p w14:paraId="663CE123" w14:textId="77777777" w:rsidR="00BC16CF" w:rsidRDefault="00BC16CF" w:rsidP="00BC16CF">
      <w:pPr>
        <w:numPr>
          <w:ilvl w:val="0"/>
          <w:numId w:val="244"/>
        </w:numPr>
        <w:spacing w:before="60" w:after="60"/>
        <w:rPr>
          <w:lang w:val="el-GR"/>
        </w:rPr>
      </w:pPr>
      <w:r>
        <w:rPr>
          <w:lang w:val="el-GR"/>
        </w:rPr>
        <w:t>Την προμήθεια λογισμικού Γεωγραφικού Συστήματος Πληροφοριών τρισδιάστατης απεικόνισης (</w:t>
      </w:r>
      <w:r w:rsidRPr="0028062D">
        <w:rPr>
          <w:lang w:val="el-GR"/>
        </w:rPr>
        <w:t>3</w:t>
      </w:r>
      <w:r>
        <w:rPr>
          <w:lang w:val="en-US"/>
        </w:rPr>
        <w:t>D</w:t>
      </w:r>
      <w:r w:rsidRPr="0028062D">
        <w:rPr>
          <w:lang w:val="el-GR"/>
        </w:rPr>
        <w:t>-</w:t>
      </w:r>
      <w:r>
        <w:rPr>
          <w:lang w:val="en-US"/>
        </w:rPr>
        <w:t>GIS</w:t>
      </w:r>
      <w:r w:rsidRPr="0028062D">
        <w:rPr>
          <w:lang w:val="el-GR"/>
        </w:rPr>
        <w:t>)</w:t>
      </w:r>
    </w:p>
    <w:p w14:paraId="4895DD0C" w14:textId="77777777" w:rsidR="00BC16CF" w:rsidRDefault="00BC16CF" w:rsidP="00BC16CF">
      <w:pPr>
        <w:numPr>
          <w:ilvl w:val="0"/>
          <w:numId w:val="244"/>
        </w:numPr>
        <w:spacing w:before="60" w:after="60"/>
        <w:rPr>
          <w:lang w:val="el-GR"/>
        </w:rPr>
      </w:pPr>
      <w:r>
        <w:rPr>
          <w:lang w:val="el-GR"/>
        </w:rPr>
        <w:t xml:space="preserve">Την προμήθεια υποσυστήματος </w:t>
      </w:r>
      <w:proofErr w:type="spellStart"/>
      <w:r>
        <w:rPr>
          <w:lang w:val="el-GR"/>
        </w:rPr>
        <w:t>γεωκωδικοποίησης</w:t>
      </w:r>
      <w:proofErr w:type="spellEnd"/>
      <w:r>
        <w:rPr>
          <w:lang w:val="el-GR"/>
        </w:rPr>
        <w:t xml:space="preserve"> διευθύνσεων/τοποθεσιών και υπολογισμού συντομότερης διαδρομής</w:t>
      </w:r>
    </w:p>
    <w:p w14:paraId="384DED53" w14:textId="77777777" w:rsidR="00BC16CF" w:rsidRPr="00C64734" w:rsidRDefault="00BC16CF" w:rsidP="00BC16CF">
      <w:pPr>
        <w:numPr>
          <w:ilvl w:val="0"/>
          <w:numId w:val="244"/>
        </w:numPr>
        <w:spacing w:before="60" w:after="60"/>
        <w:rPr>
          <w:lang w:val="el-GR"/>
        </w:rPr>
      </w:pPr>
      <w:r>
        <w:rPr>
          <w:lang w:val="el-GR"/>
        </w:rPr>
        <w:t>Την</w:t>
      </w:r>
      <w:r w:rsidRPr="009F0C6D">
        <w:rPr>
          <w:lang w:val="el-GR"/>
        </w:rPr>
        <w:t xml:space="preserve"> προμήθεια αδειών δεδομένων οδικού δικτύου και σημείων ενδιαφέροντος</w:t>
      </w:r>
    </w:p>
    <w:p w14:paraId="20966C6F" w14:textId="77777777" w:rsidR="00BC16CF" w:rsidRPr="0028062D" w:rsidRDefault="00BC16CF" w:rsidP="00BC16CF">
      <w:pPr>
        <w:numPr>
          <w:ilvl w:val="0"/>
          <w:numId w:val="244"/>
        </w:numPr>
        <w:spacing w:before="60" w:after="60"/>
        <w:rPr>
          <w:lang w:val="el-GR"/>
        </w:rPr>
      </w:pPr>
      <w:r>
        <w:rPr>
          <w:lang w:val="el-GR"/>
        </w:rPr>
        <w:t>Την</w:t>
      </w:r>
      <w:r w:rsidRPr="009F0C6D">
        <w:rPr>
          <w:lang w:val="el-GR"/>
        </w:rPr>
        <w:t xml:space="preserve"> προμήθεια </w:t>
      </w:r>
      <w:r>
        <w:rPr>
          <w:lang w:val="el-GR"/>
        </w:rPr>
        <w:t>περιφερειακού εξοπλισμού</w:t>
      </w:r>
      <w:r>
        <w:rPr>
          <w:lang w:val="en-US"/>
        </w:rPr>
        <w:t>:</w:t>
      </w:r>
    </w:p>
    <w:p w14:paraId="45CAABA6" w14:textId="77777777" w:rsidR="00BC16CF" w:rsidRPr="009F0C6D" w:rsidRDefault="00BC16CF" w:rsidP="00BC16CF">
      <w:pPr>
        <w:numPr>
          <w:ilvl w:val="1"/>
          <w:numId w:val="244"/>
        </w:numPr>
        <w:spacing w:before="60" w:after="60"/>
        <w:rPr>
          <w:lang w:val="el-GR"/>
        </w:rPr>
      </w:pPr>
      <w:r w:rsidRPr="009F0C6D">
        <w:rPr>
          <w:lang w:val="el-GR"/>
        </w:rPr>
        <w:t xml:space="preserve">χιλίων (1000) φορητών </w:t>
      </w:r>
      <w:proofErr w:type="spellStart"/>
      <w:r w:rsidRPr="009F0C6D">
        <w:rPr>
          <w:lang w:val="el-GR"/>
        </w:rPr>
        <w:t>τηλεματικών</w:t>
      </w:r>
      <w:proofErr w:type="spellEnd"/>
      <w:r w:rsidRPr="009F0C6D">
        <w:rPr>
          <w:lang w:val="el-GR"/>
        </w:rPr>
        <w:t xml:space="preserve"> συσκευών </w:t>
      </w:r>
      <w:r>
        <w:rPr>
          <w:lang w:val="en-US"/>
        </w:rPr>
        <w:t>GPS</w:t>
      </w:r>
      <w:r w:rsidRPr="009F0C6D">
        <w:rPr>
          <w:lang w:val="el-GR"/>
        </w:rPr>
        <w:t>/4</w:t>
      </w:r>
      <w:r>
        <w:rPr>
          <w:lang w:val="en-US"/>
        </w:rPr>
        <w:t>G</w:t>
      </w:r>
      <w:r w:rsidRPr="009F0C6D">
        <w:rPr>
          <w:lang w:val="el-GR"/>
        </w:rPr>
        <w:t xml:space="preserve"> (με </w:t>
      </w:r>
      <w:r>
        <w:rPr>
          <w:lang w:val="el-GR"/>
        </w:rPr>
        <w:t xml:space="preserve">ενσωματωμένες </w:t>
      </w:r>
      <w:r w:rsidRPr="009F0C6D">
        <w:rPr>
          <w:lang w:val="el-GR"/>
        </w:rPr>
        <w:t xml:space="preserve">κάρτες </w:t>
      </w:r>
      <w:r>
        <w:rPr>
          <w:lang w:val="en-US"/>
        </w:rPr>
        <w:t>SIM</w:t>
      </w:r>
      <w:r w:rsidRPr="009F0C6D">
        <w:rPr>
          <w:lang w:val="el-GR"/>
        </w:rPr>
        <w:t xml:space="preserve">) </w:t>
      </w:r>
      <w:r>
        <w:rPr>
          <w:lang w:val="el-GR"/>
        </w:rPr>
        <w:t xml:space="preserve">για τη διανομή τους </w:t>
      </w:r>
      <w:r w:rsidRPr="009F0C6D">
        <w:rPr>
          <w:lang w:val="el-GR"/>
        </w:rPr>
        <w:t>στα Περιφερειακά και Τοπικά Κέντρα Πολιτικής Προστασίας από τη Γ.Γ.Π.Π.</w:t>
      </w:r>
    </w:p>
    <w:p w14:paraId="0B27EA88" w14:textId="77777777" w:rsidR="00BC16CF" w:rsidRDefault="00BC16CF" w:rsidP="00BC16CF">
      <w:pPr>
        <w:numPr>
          <w:ilvl w:val="1"/>
          <w:numId w:val="244"/>
        </w:numPr>
        <w:spacing w:before="60" w:after="60"/>
        <w:rPr>
          <w:lang w:val="el-GR"/>
        </w:rPr>
      </w:pPr>
      <w:r w:rsidRPr="009F0C6D">
        <w:rPr>
          <w:lang w:val="el-GR"/>
        </w:rPr>
        <w:t>τετρακοσίων (400) σ</w:t>
      </w:r>
      <w:r>
        <w:rPr>
          <w:lang w:val="el-GR"/>
        </w:rPr>
        <w:t>ταθμών εργασίας</w:t>
      </w:r>
      <w:r w:rsidRPr="009F0C6D">
        <w:rPr>
          <w:lang w:val="el-GR"/>
        </w:rPr>
        <w:t xml:space="preserve"> με διπλές οθόνες.</w:t>
      </w:r>
    </w:p>
    <w:p w14:paraId="155D141D" w14:textId="77777777" w:rsidR="00BC16CF" w:rsidRDefault="00BC16CF" w:rsidP="00BC16CF">
      <w:pPr>
        <w:numPr>
          <w:ilvl w:val="1"/>
          <w:numId w:val="244"/>
        </w:numPr>
        <w:spacing w:before="60" w:after="60"/>
        <w:rPr>
          <w:lang w:val="el-GR"/>
        </w:rPr>
      </w:pPr>
      <w:r>
        <w:rPr>
          <w:lang w:val="el-GR"/>
        </w:rPr>
        <w:lastRenderedPageBreak/>
        <w:t>Ο Ανάδοχος σε συνεργασία με τον Φορέα Λειτουργίας θα αποστείλει τον εξοπλισμό στις κατά τόπους υπηρεσίες που θα του υποδειχθούν κατά τη Φάση της Μελέτης Εφαρμογής.</w:t>
      </w:r>
    </w:p>
    <w:p w14:paraId="2ED9528F" w14:textId="17756AB3" w:rsidR="00BC16CF" w:rsidRDefault="00BC16CF" w:rsidP="00BC16CF">
      <w:pPr>
        <w:numPr>
          <w:ilvl w:val="0"/>
          <w:numId w:val="244"/>
        </w:numPr>
        <w:spacing w:before="60" w:after="60"/>
        <w:rPr>
          <w:lang w:val="el-GR"/>
        </w:rPr>
      </w:pPr>
      <w:r>
        <w:rPr>
          <w:lang w:val="el-GR"/>
        </w:rPr>
        <w:t>Την</w:t>
      </w:r>
      <w:r w:rsidRPr="009F0C6D">
        <w:rPr>
          <w:lang w:val="el-GR"/>
        </w:rPr>
        <w:t xml:space="preserve"> προμήθεια εξοπλισμού της υποδομής </w:t>
      </w:r>
      <w:r>
        <w:rPr>
          <w:lang w:val="el-GR"/>
        </w:rPr>
        <w:t xml:space="preserve">Βάσης Δεδομένων, Εξυπηρετητών Εφαρμογών, Αποθήκευσης και Τήρησης Αντιγράφων Ασφαλείας </w:t>
      </w:r>
      <w:r w:rsidRPr="009F0C6D">
        <w:rPr>
          <w:lang w:val="el-GR"/>
        </w:rPr>
        <w:t>για να υποστηρίξ</w:t>
      </w:r>
      <w:r w:rsidR="00C2158E">
        <w:rPr>
          <w:lang w:val="el-GR"/>
        </w:rPr>
        <w:t xml:space="preserve">ει </w:t>
      </w:r>
      <w:r>
        <w:rPr>
          <w:lang w:val="el-GR"/>
        </w:rPr>
        <w:t xml:space="preserve">τις λειτουργίες του </w:t>
      </w:r>
      <w:r w:rsidRPr="009F0C6D">
        <w:rPr>
          <w:lang w:val="el-GR"/>
        </w:rPr>
        <w:t>ΟΠΣΣΔΠΣΕΠ</w:t>
      </w:r>
      <w:r>
        <w:rPr>
          <w:lang w:val="el-GR"/>
        </w:rPr>
        <w:t xml:space="preserve"> αλλά και του νέου συστήματος</w:t>
      </w:r>
      <w:r w:rsidRPr="009F0C6D">
        <w:rPr>
          <w:lang w:val="el-GR"/>
        </w:rPr>
        <w:t>.</w:t>
      </w:r>
    </w:p>
    <w:p w14:paraId="6241105D" w14:textId="77777777" w:rsidR="00BC16CF" w:rsidRDefault="00BC16CF" w:rsidP="00BC16CF">
      <w:pPr>
        <w:numPr>
          <w:ilvl w:val="0"/>
          <w:numId w:val="244"/>
        </w:numPr>
        <w:spacing w:before="60" w:after="60"/>
        <w:rPr>
          <w:lang w:val="el-GR"/>
        </w:rPr>
      </w:pPr>
      <w:r>
        <w:rPr>
          <w:lang w:val="el-GR"/>
        </w:rPr>
        <w:t xml:space="preserve">Τη διασύνδεση της νέας υποδομής εξυπηρετητών με την υποδομή του </w:t>
      </w:r>
      <w:r w:rsidRPr="009F0C6D">
        <w:rPr>
          <w:lang w:val="el-GR"/>
        </w:rPr>
        <w:t>ΟΠΣΣΔΠΣΕΠ</w:t>
      </w:r>
      <w:r>
        <w:rPr>
          <w:lang w:val="el-GR"/>
        </w:rPr>
        <w:t xml:space="preserve">. </w:t>
      </w:r>
    </w:p>
    <w:p w14:paraId="751DA682" w14:textId="5D0E59A3" w:rsidR="00BC16CF" w:rsidRDefault="00BC16CF" w:rsidP="00BC16CF">
      <w:pPr>
        <w:numPr>
          <w:ilvl w:val="0"/>
          <w:numId w:val="244"/>
        </w:numPr>
        <w:spacing w:before="60" w:after="60"/>
        <w:rPr>
          <w:lang w:val="el-GR"/>
        </w:rPr>
      </w:pPr>
      <w:r>
        <w:rPr>
          <w:lang w:val="el-GR"/>
        </w:rPr>
        <w:t xml:space="preserve">Την μετάπτωση των υπηρεσιών του </w:t>
      </w:r>
      <w:r w:rsidRPr="009F0C6D">
        <w:rPr>
          <w:lang w:val="el-GR"/>
        </w:rPr>
        <w:t>ΟΠΣΣΔΠΣΕΠ</w:t>
      </w:r>
      <w:r>
        <w:rPr>
          <w:lang w:val="el-GR"/>
        </w:rPr>
        <w:t xml:space="preserve"> στη νέα υποδομή υλικού.</w:t>
      </w:r>
    </w:p>
    <w:p w14:paraId="0A91B36F" w14:textId="77777777" w:rsidR="009D7084" w:rsidRPr="00B8346C" w:rsidRDefault="009D7084" w:rsidP="009D17BE">
      <w:pPr>
        <w:spacing w:before="60" w:after="60"/>
        <w:ind w:left="720"/>
        <w:rPr>
          <w:lang w:val="el-GR"/>
        </w:rPr>
      </w:pPr>
    </w:p>
    <w:p w14:paraId="7F45D248" w14:textId="77777777" w:rsidR="008338F0" w:rsidRPr="00EF2204" w:rsidRDefault="00B256BC" w:rsidP="009D17BE">
      <w:pPr>
        <w:pStyle w:val="Heading4"/>
        <w:numPr>
          <w:ilvl w:val="1"/>
          <w:numId w:val="296"/>
        </w:numPr>
        <w:ind w:hanging="306"/>
        <w:rPr>
          <w:rFonts w:cs="Tahoma"/>
          <w:szCs w:val="22"/>
          <w:lang w:val="el-GR"/>
        </w:rPr>
      </w:pPr>
      <w:bookmarkStart w:id="742" w:name="_Toc103275141"/>
      <w:bookmarkStart w:id="743" w:name="_Toc103277369"/>
      <w:bookmarkStart w:id="744" w:name="_Toc103279576"/>
      <w:bookmarkStart w:id="745" w:name="_Toc103281757"/>
      <w:bookmarkStart w:id="746" w:name="_Toc103282823"/>
      <w:bookmarkStart w:id="747" w:name="_Toc103947817"/>
      <w:bookmarkStart w:id="748" w:name="_Toc104281414"/>
      <w:bookmarkStart w:id="749" w:name="_Toc104308552"/>
      <w:bookmarkStart w:id="750" w:name="_Toc103275142"/>
      <w:bookmarkStart w:id="751" w:name="_Toc103277370"/>
      <w:bookmarkStart w:id="752" w:name="_Toc103279577"/>
      <w:bookmarkStart w:id="753" w:name="_Toc103281758"/>
      <w:bookmarkStart w:id="754" w:name="_Toc103282824"/>
      <w:bookmarkStart w:id="755" w:name="_Toc103947818"/>
      <w:bookmarkStart w:id="756" w:name="_Toc104281415"/>
      <w:bookmarkStart w:id="757" w:name="_Toc104308553"/>
      <w:bookmarkStart w:id="758" w:name="_Toc97194340"/>
      <w:bookmarkStart w:id="759" w:name="_Toc107309428"/>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758"/>
      <w:bookmarkEnd w:id="759"/>
    </w:p>
    <w:p w14:paraId="7C7810AC" w14:textId="56583BE7" w:rsidR="00370D99" w:rsidRDefault="00BC16CF" w:rsidP="00370D99">
      <w:pPr>
        <w:rPr>
          <w:rFonts w:eastAsia="SimSun"/>
          <w:lang w:val="el-GR"/>
        </w:rPr>
      </w:pPr>
      <w:r w:rsidRPr="00BC16CF">
        <w:rPr>
          <w:rFonts w:eastAsia="SimSun"/>
          <w:lang w:val="el-GR"/>
        </w:rPr>
        <w:t xml:space="preserve">Βασικός στόχος που επιδιώκεται με την υλοποίηση του Έργου, είναι η ανάπτυξη ενός συστήματος που θα επιτρέπει στους υπεύθυνους Πολιτικής Προστασίας την βέλτιστη λήψη αποφάσεων, την οργάνωση όλων των διαθέσιμων πόρων και </w:t>
      </w:r>
      <w:r w:rsidR="00C2158E">
        <w:rPr>
          <w:rFonts w:eastAsia="SimSun"/>
          <w:lang w:val="el-GR"/>
        </w:rPr>
        <w:t xml:space="preserve">τη </w:t>
      </w:r>
      <w:r w:rsidRPr="00BC16CF">
        <w:rPr>
          <w:rFonts w:eastAsia="SimSun"/>
          <w:lang w:val="el-GR"/>
        </w:rPr>
        <w:t>διαχείριση όλων των συμβάντων</w:t>
      </w:r>
      <w:r w:rsidR="00C2158E">
        <w:rPr>
          <w:rFonts w:eastAsia="SimSun"/>
          <w:lang w:val="el-GR"/>
        </w:rPr>
        <w:t>,</w:t>
      </w:r>
      <w:r w:rsidRPr="00BC16CF">
        <w:rPr>
          <w:rFonts w:eastAsia="SimSun"/>
          <w:lang w:val="el-GR"/>
        </w:rPr>
        <w:t xml:space="preserve"> έχοντας πρόσβαση σε πληροφορίες και δεδομένα υψηλής ποιότητας και ακρίβειας. Το εν λόγω Έργο συνδέεται με τις αρχές της βιώσιμης ανάπτυξης και της διασφάλισης των περιβαλλοντικών απαιτήσεων, της απόδοσης πόρων, του μετριασμού των επιπτώσεων της κλιματικής αλλαγής και την προστασία της βιοποικιλότητας για την καλύτερη διαχείριση των κινδύνων (πλημμύρες, πυρκαγιές, σεισμοί, άλλοι κίνδυνοι, παροχές βοηθείας κ.ά.).</w:t>
      </w:r>
    </w:p>
    <w:p w14:paraId="1D83CA59" w14:textId="77777777" w:rsidR="009D7084" w:rsidRPr="002B7D7E" w:rsidRDefault="009D7084" w:rsidP="00370D99">
      <w:pPr>
        <w:rPr>
          <w:rFonts w:eastAsia="SimSun"/>
          <w:lang w:val="el-GR"/>
        </w:rPr>
      </w:pPr>
    </w:p>
    <w:p w14:paraId="5B021852" w14:textId="77777777" w:rsidR="00980FFC" w:rsidRDefault="00980FFC" w:rsidP="009D17BE">
      <w:pPr>
        <w:pStyle w:val="Heading4"/>
        <w:numPr>
          <w:ilvl w:val="1"/>
          <w:numId w:val="296"/>
        </w:numPr>
        <w:ind w:hanging="306"/>
        <w:rPr>
          <w:rFonts w:cs="Tahoma"/>
          <w:szCs w:val="22"/>
          <w:lang w:val="el-GR"/>
        </w:rPr>
      </w:pPr>
      <w:bookmarkStart w:id="760" w:name="_Toc97194341"/>
      <w:bookmarkStart w:id="761" w:name="_Toc107309429"/>
      <w:r w:rsidRPr="00EF2204">
        <w:rPr>
          <w:rFonts w:cs="Tahoma"/>
          <w:szCs w:val="22"/>
          <w:lang w:val="el-GR"/>
        </w:rPr>
        <w:t>Αναμενόμενα Οφέλη</w:t>
      </w:r>
      <w:bookmarkEnd w:id="760"/>
      <w:bookmarkEnd w:id="761"/>
    </w:p>
    <w:p w14:paraId="51399283" w14:textId="77777777" w:rsidR="00BC16CF" w:rsidRPr="00BC16CF" w:rsidRDefault="00BC16CF" w:rsidP="00BC16CF">
      <w:pPr>
        <w:rPr>
          <w:lang w:val="el-GR"/>
        </w:rPr>
      </w:pPr>
      <w:r w:rsidRPr="00BC16CF">
        <w:rPr>
          <w:lang w:val="el-GR"/>
        </w:rPr>
        <w:t>Το Έργο κρίνεται ιδιαίτερα κρίσιμο αφού:</w:t>
      </w:r>
    </w:p>
    <w:p w14:paraId="28B68129" w14:textId="77777777" w:rsidR="00BC16CF" w:rsidRPr="00BC16CF" w:rsidRDefault="00BC16CF" w:rsidP="00BC16CF">
      <w:pPr>
        <w:rPr>
          <w:lang w:val="el-GR"/>
        </w:rPr>
      </w:pPr>
      <w:r w:rsidRPr="00BC16CF">
        <w:rPr>
          <w:lang w:val="el-GR"/>
        </w:rPr>
        <w:t xml:space="preserve">(α) προάγει και ενισχύει το συντονισμό όλων των εμπλεκόμενων φορέων (Πυροσβεστικό Σώμα, Πολιτική Προστασία σε Κεντρικό, Περιφερειακό και Τοπικό επίπεδο) </w:t>
      </w:r>
    </w:p>
    <w:p w14:paraId="3309F279" w14:textId="5AC86525" w:rsidR="00BC16CF" w:rsidRPr="00BC16CF" w:rsidRDefault="00BC16CF" w:rsidP="00BC16CF">
      <w:pPr>
        <w:rPr>
          <w:lang w:val="el-GR"/>
        </w:rPr>
      </w:pPr>
      <w:r w:rsidRPr="00BC16CF">
        <w:rPr>
          <w:lang w:val="el-GR"/>
        </w:rPr>
        <w:t>(β) εξασφαλίζει την επιχειρησιακή αναβάθμιση του Π.Σ. και της Γ.</w:t>
      </w:r>
      <w:r w:rsidR="00C2158E">
        <w:rPr>
          <w:lang w:val="el-GR"/>
        </w:rPr>
        <w:t>Γ</w:t>
      </w:r>
      <w:r w:rsidRPr="00BC16CF">
        <w:rPr>
          <w:lang w:val="el-GR"/>
        </w:rPr>
        <w:t xml:space="preserve">.Π.Π. σε θέματα υποστήριξης των Φορέων Αντιμετώπισης Φυσικών Καταστροφών μέσω αξιοποίησης ΤΠΕ και ειδικότερα </w:t>
      </w:r>
      <w:r w:rsidR="00C2158E">
        <w:rPr>
          <w:lang w:val="el-GR"/>
        </w:rPr>
        <w:t xml:space="preserve">μέσω </w:t>
      </w:r>
      <w:r w:rsidRPr="00BC16CF">
        <w:rPr>
          <w:lang w:val="el-GR"/>
        </w:rPr>
        <w:t xml:space="preserve">Συστημάτων Γεωγραφικών Πληροφοριών και </w:t>
      </w:r>
      <w:r w:rsidR="00C2158E">
        <w:rPr>
          <w:lang w:val="el-GR"/>
        </w:rPr>
        <w:t xml:space="preserve">των </w:t>
      </w:r>
      <w:r w:rsidRPr="00BC16CF">
        <w:rPr>
          <w:lang w:val="el-GR"/>
        </w:rPr>
        <w:t>εφαρμογών τους</w:t>
      </w:r>
    </w:p>
    <w:p w14:paraId="07F68B79" w14:textId="77777777" w:rsidR="00BC16CF" w:rsidRPr="00BC16CF" w:rsidRDefault="00BC16CF" w:rsidP="00BC16CF">
      <w:pPr>
        <w:rPr>
          <w:lang w:val="el-GR"/>
        </w:rPr>
      </w:pPr>
      <w:r w:rsidRPr="00BC16CF">
        <w:rPr>
          <w:lang w:val="el-GR"/>
        </w:rPr>
        <w:t xml:space="preserve">(γ) επιτρέπει την Κοινή Επίγνωση Κατάστασης μέσω ανταλλαγής πληροφοριών συμβάντων, πόρων και των αντίστοιχων </w:t>
      </w:r>
      <w:proofErr w:type="spellStart"/>
      <w:r w:rsidRPr="00BC16CF">
        <w:rPr>
          <w:lang w:val="el-GR"/>
        </w:rPr>
        <w:t>τηλεματικών</w:t>
      </w:r>
      <w:proofErr w:type="spellEnd"/>
      <w:r w:rsidRPr="00BC16CF">
        <w:rPr>
          <w:lang w:val="el-GR"/>
        </w:rPr>
        <w:t xml:space="preserve"> δεδομένων τους (ακριβής εντοπισμός θέσης οχημάτων και προσωπικού)</w:t>
      </w:r>
    </w:p>
    <w:p w14:paraId="7A6BD5A1" w14:textId="0496A730" w:rsidR="00A22261" w:rsidRDefault="00BC16CF" w:rsidP="00BC16CF">
      <w:pPr>
        <w:rPr>
          <w:lang w:val="el-GR"/>
        </w:rPr>
      </w:pPr>
      <w:r w:rsidRPr="00BC16CF">
        <w:rPr>
          <w:lang w:val="el-GR"/>
        </w:rPr>
        <w:t>(δ) αποτελεί υπόδειγμα εκτέλεσης έργων με υψηλή προστιθέμενη αξία και επίτευξης οικονομιών κλίμακας, που πρέπει να αποτελέσουν οδηγό για όλα τα σχεδιαζόμενα έργα που αφορούν σε θέματα Πολιτικής Προστασίας</w:t>
      </w:r>
    </w:p>
    <w:p w14:paraId="15EF8B82" w14:textId="77777777" w:rsidR="00A22261" w:rsidRDefault="00A22261" w:rsidP="009D17BE">
      <w:pPr>
        <w:pStyle w:val="Heading3"/>
        <w:numPr>
          <w:ilvl w:val="0"/>
          <w:numId w:val="296"/>
        </w:numPr>
        <w:rPr>
          <w:lang w:val="el-GR"/>
        </w:rPr>
      </w:pPr>
      <w:bookmarkStart w:id="762" w:name="_Toc97194342"/>
      <w:bookmarkStart w:id="763" w:name="_Toc97194473"/>
      <w:bookmarkStart w:id="764" w:name="_Ref103282047"/>
      <w:bookmarkStart w:id="765" w:name="_Toc107309430"/>
      <w:r>
        <w:rPr>
          <w:lang w:val="el-GR"/>
        </w:rPr>
        <w:t>Αρχιτεκτονική</w:t>
      </w:r>
      <w:bookmarkEnd w:id="762"/>
      <w:bookmarkEnd w:id="763"/>
      <w:bookmarkEnd w:id="764"/>
      <w:bookmarkEnd w:id="765"/>
      <w:r>
        <w:rPr>
          <w:lang w:val="el-GR"/>
        </w:rPr>
        <w:t xml:space="preserve"> </w:t>
      </w:r>
    </w:p>
    <w:p w14:paraId="07BDFD45" w14:textId="77777777" w:rsidR="00B50C47" w:rsidRDefault="004B162A" w:rsidP="009D17BE">
      <w:pPr>
        <w:pStyle w:val="Heading4"/>
        <w:numPr>
          <w:ilvl w:val="1"/>
          <w:numId w:val="296"/>
        </w:numPr>
        <w:ind w:hanging="306"/>
        <w:rPr>
          <w:rFonts w:cs="Tahoma"/>
          <w:szCs w:val="22"/>
          <w:lang w:val="el-GR"/>
        </w:rPr>
      </w:pPr>
      <w:bookmarkStart w:id="766" w:name="_Toc97195379"/>
      <w:bookmarkStart w:id="767" w:name="_Toc97195548"/>
      <w:bookmarkStart w:id="768" w:name="_Toc103275146"/>
      <w:bookmarkStart w:id="769" w:name="_Toc103277374"/>
      <w:bookmarkStart w:id="770" w:name="_Toc103279581"/>
      <w:bookmarkStart w:id="771" w:name="_Toc103281762"/>
      <w:bookmarkStart w:id="772" w:name="_Toc103282828"/>
      <w:bookmarkStart w:id="773" w:name="_Toc103947822"/>
      <w:bookmarkStart w:id="774" w:name="_Toc104281419"/>
      <w:bookmarkStart w:id="775" w:name="_Toc104308557"/>
      <w:bookmarkEnd w:id="766"/>
      <w:bookmarkEnd w:id="767"/>
      <w:bookmarkEnd w:id="768"/>
      <w:bookmarkEnd w:id="769"/>
      <w:bookmarkEnd w:id="770"/>
      <w:bookmarkEnd w:id="771"/>
      <w:bookmarkEnd w:id="772"/>
      <w:bookmarkEnd w:id="773"/>
      <w:bookmarkEnd w:id="774"/>
      <w:bookmarkEnd w:id="775"/>
      <w:r>
        <w:rPr>
          <w:rFonts w:cs="Tahoma"/>
          <w:szCs w:val="22"/>
          <w:lang w:val="el-GR"/>
        </w:rPr>
        <w:t xml:space="preserve"> </w:t>
      </w:r>
      <w:bookmarkStart w:id="776" w:name="_Toc97194343"/>
      <w:bookmarkStart w:id="777" w:name="_Toc107309431"/>
      <w:r w:rsidRPr="00EF2204">
        <w:rPr>
          <w:rFonts w:cs="Tahoma"/>
          <w:szCs w:val="22"/>
          <w:lang w:val="el-GR"/>
        </w:rPr>
        <w:t>Γενικές Αρχές Σχεδιασμού Συστήματος</w:t>
      </w:r>
      <w:bookmarkEnd w:id="776"/>
      <w:bookmarkEnd w:id="777"/>
    </w:p>
    <w:p w14:paraId="554AA9F7" w14:textId="77777777" w:rsidR="005567CC" w:rsidRPr="0028062D" w:rsidRDefault="005567CC" w:rsidP="009D17BE">
      <w:pPr>
        <w:rPr>
          <w:lang w:val="el-GR"/>
        </w:rPr>
      </w:pPr>
      <w:r w:rsidRPr="0028062D">
        <w:rPr>
          <w:lang w:val="el-GR"/>
        </w:rPr>
        <w:t>Οι γενικές αρχές που θα διέπουν το σύνολο τ</w:t>
      </w:r>
      <w:r>
        <w:rPr>
          <w:lang w:val="el-GR"/>
        </w:rPr>
        <w:t>ου λογισμικού/</w:t>
      </w:r>
      <w:r w:rsidRPr="0028062D">
        <w:rPr>
          <w:lang w:val="el-GR"/>
        </w:rPr>
        <w:t>εφαρμογών σε λειτουργικό και τεχνολογικό επίπεδο είναι:</w:t>
      </w:r>
    </w:p>
    <w:p w14:paraId="2C674CD6" w14:textId="77777777" w:rsidR="005567CC" w:rsidRPr="0028062D" w:rsidRDefault="005567CC" w:rsidP="005567CC">
      <w:pPr>
        <w:numPr>
          <w:ilvl w:val="0"/>
          <w:numId w:val="245"/>
        </w:numPr>
        <w:suppressAutoHyphens w:val="0"/>
        <w:spacing w:before="60"/>
        <w:rPr>
          <w:lang w:val="el-GR"/>
        </w:rPr>
      </w:pPr>
      <w:r w:rsidRPr="0028062D">
        <w:rPr>
          <w:lang w:val="el-GR"/>
        </w:rPr>
        <w:t>Συστήματα «</w:t>
      </w:r>
      <w:r w:rsidRPr="0028062D">
        <w:rPr>
          <w:b/>
          <w:lang w:val="el-GR"/>
        </w:rPr>
        <w:t>ανοικτής</w:t>
      </w:r>
      <w:r w:rsidRPr="0028062D">
        <w:rPr>
          <w:lang w:val="el-GR"/>
        </w:rPr>
        <w:t xml:space="preserve">» </w:t>
      </w:r>
      <w:r w:rsidRPr="0028062D">
        <w:rPr>
          <w:b/>
          <w:lang w:val="el-GR"/>
        </w:rPr>
        <w:t>αρχιτεκτονικής</w:t>
      </w:r>
      <w:r w:rsidRPr="0028062D">
        <w:rPr>
          <w:lang w:val="el-GR"/>
        </w:rPr>
        <w:t xml:space="preserve"> (</w:t>
      </w:r>
      <w:r w:rsidRPr="00021D8C">
        <w:t>open</w:t>
      </w:r>
      <w:r w:rsidRPr="0028062D">
        <w:rPr>
          <w:lang w:val="el-GR"/>
        </w:rPr>
        <w:t xml:space="preserve"> </w:t>
      </w:r>
      <w:r w:rsidRPr="00021D8C">
        <w:t>architecture</w:t>
      </w:r>
      <w:r w:rsidRPr="0028062D">
        <w:rPr>
          <w:lang w:val="el-GR"/>
        </w:rPr>
        <w:t>), δηλαδή είναι υποχρεωτική η χρήση ανοικτών προτύπων που θα διασφαλίζουν ανεξαρτησία από συγκεκριμένο προμηθευτή και:</w:t>
      </w:r>
    </w:p>
    <w:p w14:paraId="11FB7AFF" w14:textId="77777777" w:rsidR="005567CC" w:rsidRPr="0028062D" w:rsidRDefault="005567CC" w:rsidP="005567CC">
      <w:pPr>
        <w:numPr>
          <w:ilvl w:val="0"/>
          <w:numId w:val="246"/>
        </w:numPr>
        <w:suppressAutoHyphens w:val="0"/>
        <w:spacing w:before="60"/>
        <w:rPr>
          <w:lang w:val="el-GR"/>
        </w:rPr>
      </w:pPr>
      <w:r w:rsidRPr="0028062D">
        <w:rPr>
          <w:lang w:val="el-GR"/>
        </w:rPr>
        <w:t>ομαλή συνεργασία και λειτουργία μεταξύ των επιμέρους εφαρμογών και υποσυστημάτων του πληροφοριακού συστήματος,</w:t>
      </w:r>
    </w:p>
    <w:p w14:paraId="77AA4686" w14:textId="77777777" w:rsidR="005567CC" w:rsidRPr="0028062D" w:rsidRDefault="005567CC" w:rsidP="005567CC">
      <w:pPr>
        <w:numPr>
          <w:ilvl w:val="0"/>
          <w:numId w:val="246"/>
        </w:numPr>
        <w:suppressAutoHyphens w:val="0"/>
        <w:spacing w:before="60"/>
        <w:rPr>
          <w:lang w:val="el-GR"/>
        </w:rPr>
      </w:pPr>
      <w:r w:rsidRPr="0028062D">
        <w:rPr>
          <w:lang w:val="el-GR"/>
        </w:rPr>
        <w:t>δικτυακή συνεργασία μεταξύ εφαρμογών ή/και συστημάτων τα οποία βρίσκονται σε διαφορετικά υπολογιστικά συστήματα,</w:t>
      </w:r>
    </w:p>
    <w:p w14:paraId="5A60843B" w14:textId="77777777" w:rsidR="005567CC" w:rsidRPr="0028062D" w:rsidRDefault="005567CC" w:rsidP="005567CC">
      <w:pPr>
        <w:numPr>
          <w:ilvl w:val="0"/>
          <w:numId w:val="246"/>
        </w:numPr>
        <w:suppressAutoHyphens w:val="0"/>
        <w:spacing w:before="60"/>
        <w:rPr>
          <w:lang w:val="el-GR"/>
        </w:rPr>
      </w:pPr>
      <w:r w:rsidRPr="0028062D">
        <w:rPr>
          <w:lang w:val="el-GR"/>
        </w:rPr>
        <w:t>επεκτασιμότητα των συστημάτων και εφαρμογών,</w:t>
      </w:r>
    </w:p>
    <w:p w14:paraId="43BDA785" w14:textId="77777777" w:rsidR="005567CC" w:rsidRPr="0028062D" w:rsidRDefault="005567CC" w:rsidP="005567CC">
      <w:pPr>
        <w:numPr>
          <w:ilvl w:val="0"/>
          <w:numId w:val="246"/>
        </w:numPr>
        <w:suppressAutoHyphens w:val="0"/>
        <w:spacing w:before="60" w:after="60"/>
        <w:rPr>
          <w:lang w:val="el-GR"/>
        </w:rPr>
      </w:pPr>
      <w:r w:rsidRPr="0028062D">
        <w:rPr>
          <w:lang w:val="el-GR"/>
        </w:rPr>
        <w:lastRenderedPageBreak/>
        <w:t>εύκολη επέμβαση στη λειτουργικότητα των εφαρμογών (</w:t>
      </w:r>
      <w:proofErr w:type="spellStart"/>
      <w:r w:rsidRPr="0028062D">
        <w:rPr>
          <w:lang w:val="el-GR"/>
        </w:rPr>
        <w:t>συντηρισιμότητα</w:t>
      </w:r>
      <w:proofErr w:type="spellEnd"/>
      <w:r w:rsidRPr="0028062D">
        <w:rPr>
          <w:lang w:val="el-GR"/>
        </w:rPr>
        <w:t xml:space="preserve"> – </w:t>
      </w:r>
      <w:r w:rsidRPr="00021D8C">
        <w:t>maintainability</w:t>
      </w:r>
      <w:r w:rsidRPr="0028062D">
        <w:rPr>
          <w:lang w:val="el-GR"/>
        </w:rPr>
        <w:t>).</w:t>
      </w:r>
    </w:p>
    <w:p w14:paraId="5DD07C38" w14:textId="77777777" w:rsidR="005567CC" w:rsidRPr="0028062D" w:rsidRDefault="005567CC" w:rsidP="005567CC">
      <w:pPr>
        <w:numPr>
          <w:ilvl w:val="0"/>
          <w:numId w:val="245"/>
        </w:numPr>
        <w:suppressAutoHyphens w:val="0"/>
        <w:spacing w:before="120"/>
        <w:ind w:left="357" w:hanging="357"/>
        <w:rPr>
          <w:lang w:val="el-GR"/>
        </w:rPr>
      </w:pPr>
      <w:r w:rsidRPr="0028062D">
        <w:rPr>
          <w:b/>
          <w:lang w:val="el-GR"/>
        </w:rPr>
        <w:t>Αρθρωτή</w:t>
      </w:r>
      <w:r w:rsidRPr="0028062D">
        <w:rPr>
          <w:lang w:val="el-GR"/>
        </w:rPr>
        <w:t xml:space="preserve"> (</w:t>
      </w:r>
      <w:r w:rsidRPr="00021D8C">
        <w:t>modular</w:t>
      </w:r>
      <w:r w:rsidRPr="0028062D">
        <w:rPr>
          <w:lang w:val="el-GR"/>
        </w:rPr>
        <w:t xml:space="preserve">) </w:t>
      </w:r>
      <w:r w:rsidRPr="0028062D">
        <w:rPr>
          <w:b/>
          <w:lang w:val="el-GR"/>
        </w:rPr>
        <w:t>αρχιτεκτονική</w:t>
      </w:r>
      <w:r w:rsidRPr="0028062D">
        <w:rPr>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223A678F" w14:textId="77777777" w:rsidR="005567CC" w:rsidRPr="0028062D" w:rsidRDefault="005567CC" w:rsidP="005567CC">
      <w:pPr>
        <w:numPr>
          <w:ilvl w:val="0"/>
          <w:numId w:val="245"/>
        </w:numPr>
        <w:suppressAutoHyphens w:val="0"/>
        <w:spacing w:before="60"/>
        <w:rPr>
          <w:lang w:val="el-GR"/>
        </w:rPr>
      </w:pPr>
      <w:r w:rsidRPr="0028062D">
        <w:rPr>
          <w:b/>
          <w:lang w:val="el-GR"/>
        </w:rPr>
        <w:t>Αρχιτεκτονική</w:t>
      </w:r>
      <w:r w:rsidRPr="0028062D">
        <w:rPr>
          <w:lang w:val="el-GR"/>
        </w:rPr>
        <w:t xml:space="preserve"> </w:t>
      </w:r>
      <w:r w:rsidRPr="00021D8C">
        <w:rPr>
          <w:b/>
        </w:rPr>
        <w:t>N</w:t>
      </w:r>
      <w:r w:rsidRPr="0028062D">
        <w:rPr>
          <w:b/>
          <w:lang w:val="el-GR"/>
        </w:rPr>
        <w:t>-</w:t>
      </w:r>
      <w:r w:rsidRPr="00021D8C">
        <w:rPr>
          <w:b/>
        </w:rPr>
        <w:t>tier</w:t>
      </w:r>
      <w:r w:rsidRPr="0028062D">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35A38C0D" w14:textId="77777777" w:rsidR="005567CC" w:rsidRPr="0028062D" w:rsidRDefault="005567CC" w:rsidP="005567CC">
      <w:pPr>
        <w:numPr>
          <w:ilvl w:val="0"/>
          <w:numId w:val="245"/>
        </w:numPr>
        <w:suppressAutoHyphens w:val="0"/>
        <w:spacing w:before="60"/>
        <w:rPr>
          <w:lang w:val="el-GR"/>
        </w:rPr>
      </w:pPr>
      <w:r w:rsidRPr="0028062D">
        <w:rPr>
          <w:lang w:val="el-GR"/>
        </w:rPr>
        <w:t xml:space="preserve">Λειτουργία σε </w:t>
      </w:r>
      <w:r w:rsidRPr="00021D8C">
        <w:rPr>
          <w:b/>
        </w:rPr>
        <w:t>web</w:t>
      </w:r>
      <w:r w:rsidRPr="0028062D">
        <w:rPr>
          <w:b/>
          <w:lang w:val="el-GR"/>
        </w:rPr>
        <w:t>-</w:t>
      </w:r>
      <w:r w:rsidRPr="00021D8C">
        <w:rPr>
          <w:b/>
        </w:rPr>
        <w:t>based</w:t>
      </w:r>
      <w:r w:rsidRPr="0028062D">
        <w:rPr>
          <w:b/>
          <w:lang w:val="el-GR"/>
        </w:rPr>
        <w:t xml:space="preserve"> περιβάλλον</w:t>
      </w:r>
      <w:r w:rsidRPr="0028062D">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E40A3EA" w14:textId="77777777" w:rsidR="005567CC" w:rsidRPr="0028062D" w:rsidRDefault="005567CC" w:rsidP="005567CC">
      <w:pPr>
        <w:numPr>
          <w:ilvl w:val="0"/>
          <w:numId w:val="246"/>
        </w:numPr>
        <w:suppressAutoHyphens w:val="0"/>
        <w:spacing w:before="60"/>
        <w:rPr>
          <w:lang w:val="el-GR"/>
        </w:rPr>
      </w:pPr>
      <w:r w:rsidRPr="0028062D">
        <w:rPr>
          <w:lang w:val="el-GR"/>
        </w:rPr>
        <w:t xml:space="preserve">επίτευξη της μεγαλύτερης δυνατής ομοιομορφίας στις </w:t>
      </w:r>
      <w:proofErr w:type="spellStart"/>
      <w:r w:rsidRPr="0028062D">
        <w:rPr>
          <w:lang w:val="el-GR"/>
        </w:rPr>
        <w:t>διεπαφές</w:t>
      </w:r>
      <w:proofErr w:type="spellEnd"/>
      <w:r w:rsidRPr="0028062D">
        <w:rPr>
          <w:lang w:val="el-GR"/>
        </w:rPr>
        <w:t xml:space="preserve"> μεταξύ των διαφόρων υποσυστημάτων και στον τρόπο εργασίας τους,</w:t>
      </w:r>
    </w:p>
    <w:p w14:paraId="70DD3600" w14:textId="77777777" w:rsidR="005567CC" w:rsidRPr="0028062D" w:rsidRDefault="005567CC" w:rsidP="005567CC">
      <w:pPr>
        <w:numPr>
          <w:ilvl w:val="0"/>
          <w:numId w:val="246"/>
        </w:numPr>
        <w:suppressAutoHyphens w:val="0"/>
        <w:spacing w:before="60"/>
        <w:rPr>
          <w:lang w:val="el-GR"/>
        </w:rPr>
      </w:pPr>
      <w:r w:rsidRPr="0028062D">
        <w:rPr>
          <w:lang w:val="el-GR"/>
        </w:rPr>
        <w:t xml:space="preserve">επιλογή κοινών και φιλικών τρόπων παρουσίασης, όσον αφορά στις </w:t>
      </w:r>
      <w:proofErr w:type="spellStart"/>
      <w:r w:rsidRPr="0028062D">
        <w:rPr>
          <w:lang w:val="el-GR"/>
        </w:rPr>
        <w:t>διεπαφές</w:t>
      </w:r>
      <w:proofErr w:type="spellEnd"/>
      <w:r w:rsidRPr="0028062D">
        <w:rPr>
          <w:lang w:val="el-GR"/>
        </w:rPr>
        <w:t xml:space="preserve"> των χρηστών με τις εφαρμογές.</w:t>
      </w:r>
    </w:p>
    <w:p w14:paraId="716D90B6" w14:textId="77777777" w:rsidR="005567CC" w:rsidRPr="0028062D" w:rsidRDefault="005567CC" w:rsidP="005567CC">
      <w:pPr>
        <w:numPr>
          <w:ilvl w:val="0"/>
          <w:numId w:val="245"/>
        </w:numPr>
        <w:suppressAutoHyphens w:val="0"/>
        <w:spacing w:before="60"/>
        <w:rPr>
          <w:lang w:val="el-GR"/>
        </w:rPr>
      </w:pPr>
      <w:r w:rsidRPr="0028062D">
        <w:rPr>
          <w:lang w:val="el-GR"/>
        </w:rPr>
        <w:t xml:space="preserve">Εξασφάλιση </w:t>
      </w:r>
      <w:r w:rsidRPr="0028062D">
        <w:rPr>
          <w:b/>
          <w:lang w:val="el-GR"/>
        </w:rPr>
        <w:t>πλήρους</w:t>
      </w:r>
      <w:r w:rsidRPr="0028062D">
        <w:rPr>
          <w:lang w:val="el-GR"/>
        </w:rPr>
        <w:t xml:space="preserve"> </w:t>
      </w:r>
      <w:r w:rsidRPr="0028062D">
        <w:rPr>
          <w:b/>
          <w:lang w:val="el-GR"/>
        </w:rPr>
        <w:t>λειτουργικότητας</w:t>
      </w:r>
      <w:r w:rsidRPr="0028062D">
        <w:rPr>
          <w:lang w:val="el-GR"/>
        </w:rPr>
        <w:t xml:space="preserve"> μέσω του εσωτερικού δικτύου (</w:t>
      </w:r>
      <w:r w:rsidRPr="00021D8C">
        <w:t>intranet</w:t>
      </w:r>
      <w:r w:rsidRPr="0028062D">
        <w:rPr>
          <w:lang w:val="el-GR"/>
        </w:rPr>
        <w:t>) και του Διαδικτύου (</w:t>
      </w:r>
      <w:r w:rsidRPr="00021D8C">
        <w:t>Internet</w:t>
      </w:r>
      <w:r w:rsidRPr="0028062D">
        <w:rPr>
          <w:lang w:val="el-GR"/>
        </w:rPr>
        <w:t xml:space="preserve">) όπου αυτό απαιτείται. </w:t>
      </w:r>
    </w:p>
    <w:p w14:paraId="135599EB" w14:textId="77777777" w:rsidR="005567CC" w:rsidRPr="0028062D" w:rsidRDefault="005567CC" w:rsidP="005567CC">
      <w:pPr>
        <w:numPr>
          <w:ilvl w:val="0"/>
          <w:numId w:val="245"/>
        </w:numPr>
        <w:suppressAutoHyphens w:val="0"/>
        <w:spacing w:before="60"/>
        <w:rPr>
          <w:lang w:val="el-GR"/>
        </w:rPr>
      </w:pPr>
      <w:r w:rsidRPr="0028062D">
        <w:rPr>
          <w:lang w:val="el-GR"/>
        </w:rPr>
        <w:t xml:space="preserve">Χρήση </w:t>
      </w:r>
      <w:r w:rsidRPr="0028062D">
        <w:rPr>
          <w:b/>
          <w:lang w:val="el-GR"/>
        </w:rPr>
        <w:t>συστημάτων</w:t>
      </w:r>
      <w:r w:rsidRPr="0028062D">
        <w:rPr>
          <w:lang w:val="el-GR"/>
        </w:rPr>
        <w:t xml:space="preserve"> </w:t>
      </w:r>
      <w:r w:rsidRPr="0028062D">
        <w:rPr>
          <w:b/>
          <w:lang w:val="el-GR"/>
        </w:rPr>
        <w:t>διαχείρισης</w:t>
      </w:r>
      <w:r w:rsidRPr="0028062D">
        <w:rPr>
          <w:lang w:val="el-GR"/>
        </w:rPr>
        <w:t xml:space="preserve"> </w:t>
      </w:r>
      <w:r w:rsidRPr="0028062D">
        <w:rPr>
          <w:b/>
          <w:lang w:val="el-GR"/>
        </w:rPr>
        <w:t>σχεσιακών</w:t>
      </w:r>
      <w:r w:rsidRPr="0028062D">
        <w:rPr>
          <w:lang w:val="el-GR"/>
        </w:rPr>
        <w:t xml:space="preserve"> </w:t>
      </w:r>
      <w:r w:rsidRPr="0028062D">
        <w:rPr>
          <w:b/>
          <w:lang w:val="el-GR"/>
        </w:rPr>
        <w:t>βάσεων</w:t>
      </w:r>
      <w:r w:rsidRPr="0028062D">
        <w:rPr>
          <w:lang w:val="el-GR"/>
        </w:rPr>
        <w:t xml:space="preserve"> </w:t>
      </w:r>
      <w:r w:rsidRPr="0028062D">
        <w:rPr>
          <w:b/>
          <w:lang w:val="el-GR"/>
        </w:rPr>
        <w:t>δεδομένων</w:t>
      </w:r>
      <w:r w:rsidRPr="0028062D">
        <w:rPr>
          <w:lang w:val="el-GR"/>
        </w:rPr>
        <w:t xml:space="preserve"> (</w:t>
      </w:r>
      <w:r w:rsidRPr="00021D8C">
        <w:t>RDBMS</w:t>
      </w:r>
      <w:r w:rsidRPr="0028062D">
        <w:rPr>
          <w:lang w:val="el-GR"/>
        </w:rPr>
        <w:t>) για την ευκολία διαχείρισης του αναμενόμενου μεγάλου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 Θα πρέπει να διασφαλίζονται:</w:t>
      </w:r>
    </w:p>
    <w:p w14:paraId="55FE9354" w14:textId="77777777" w:rsidR="005567CC" w:rsidRPr="00021D8C" w:rsidRDefault="005567CC" w:rsidP="005567CC">
      <w:pPr>
        <w:numPr>
          <w:ilvl w:val="0"/>
          <w:numId w:val="246"/>
        </w:numPr>
        <w:suppressAutoHyphens w:val="0"/>
        <w:spacing w:before="60"/>
      </w:pPr>
      <w:r w:rsidRPr="00021D8C">
        <w:t>α</w:t>
      </w:r>
      <w:proofErr w:type="spellStart"/>
      <w:r w:rsidRPr="00021D8C">
        <w:t>νοικτό</w:t>
      </w:r>
      <w:proofErr w:type="spellEnd"/>
      <w:r w:rsidRPr="00021D8C">
        <w:t xml:space="preserve"> π</w:t>
      </w:r>
      <w:proofErr w:type="spellStart"/>
      <w:r w:rsidRPr="00021D8C">
        <w:t>ερι</w:t>
      </w:r>
      <w:proofErr w:type="spellEnd"/>
      <w:r w:rsidRPr="00021D8C">
        <w:t>βάλλον α</w:t>
      </w:r>
      <w:proofErr w:type="spellStart"/>
      <w:r w:rsidRPr="00021D8C">
        <w:t>νά</w:t>
      </w:r>
      <w:proofErr w:type="spellEnd"/>
      <w:r w:rsidRPr="00021D8C">
        <w:t xml:space="preserve">πτυξης </w:t>
      </w:r>
      <w:proofErr w:type="spellStart"/>
      <w:r w:rsidRPr="00021D8C">
        <w:t>εφ</w:t>
      </w:r>
      <w:proofErr w:type="spellEnd"/>
      <w:r w:rsidRPr="00021D8C">
        <w:t>αρμογών,</w:t>
      </w:r>
    </w:p>
    <w:p w14:paraId="2266D7E2" w14:textId="77777777" w:rsidR="005567CC" w:rsidRPr="0028062D" w:rsidRDefault="005567CC" w:rsidP="005567CC">
      <w:pPr>
        <w:numPr>
          <w:ilvl w:val="0"/>
          <w:numId w:val="246"/>
        </w:numPr>
        <w:suppressAutoHyphens w:val="0"/>
        <w:spacing w:before="60"/>
        <w:rPr>
          <w:lang w:val="el-GR"/>
        </w:rPr>
      </w:pPr>
      <w:r w:rsidRPr="0028062D">
        <w:rPr>
          <w:lang w:val="el-GR"/>
        </w:rPr>
        <w:t xml:space="preserve">ανοικτά τεκμηριωμένα και δημοσιευμένα συστήματα </w:t>
      </w:r>
      <w:proofErr w:type="spellStart"/>
      <w:r w:rsidRPr="0028062D">
        <w:rPr>
          <w:lang w:val="el-GR"/>
        </w:rPr>
        <w:t>διεπαφής</w:t>
      </w:r>
      <w:proofErr w:type="spellEnd"/>
      <w:r w:rsidRPr="0028062D">
        <w:rPr>
          <w:lang w:val="el-GR"/>
        </w:rPr>
        <w:t xml:space="preserve"> με προγράμματα τρίτων,</w:t>
      </w:r>
    </w:p>
    <w:p w14:paraId="5E74AED3" w14:textId="77777777" w:rsidR="005567CC" w:rsidRPr="00021D8C" w:rsidRDefault="005567CC" w:rsidP="005567CC">
      <w:pPr>
        <w:numPr>
          <w:ilvl w:val="0"/>
          <w:numId w:val="246"/>
        </w:numPr>
        <w:suppressAutoHyphens w:val="0"/>
        <w:spacing w:before="60"/>
      </w:pPr>
      <w:r w:rsidRPr="00021D8C">
        <w:t>α</w:t>
      </w:r>
      <w:proofErr w:type="spellStart"/>
      <w:r w:rsidRPr="00021D8C">
        <w:t>νοικτά</w:t>
      </w:r>
      <w:proofErr w:type="spellEnd"/>
      <w:r w:rsidRPr="00021D8C">
        <w:t xml:space="preserve"> π</w:t>
      </w:r>
      <w:proofErr w:type="spellStart"/>
      <w:r w:rsidRPr="00021D8C">
        <w:t>ρωτόκολλ</w:t>
      </w:r>
      <w:proofErr w:type="spellEnd"/>
      <w:r w:rsidRPr="00021D8C">
        <w:t>α επ</w:t>
      </w:r>
      <w:proofErr w:type="spellStart"/>
      <w:r w:rsidRPr="00021D8C">
        <w:t>ικοινωνί</w:t>
      </w:r>
      <w:proofErr w:type="spellEnd"/>
      <w:r w:rsidRPr="00021D8C">
        <w:t>ας,</w:t>
      </w:r>
    </w:p>
    <w:p w14:paraId="3D63B78F" w14:textId="77777777" w:rsidR="005567CC" w:rsidRPr="0028062D" w:rsidRDefault="005567CC" w:rsidP="005567CC">
      <w:pPr>
        <w:numPr>
          <w:ilvl w:val="0"/>
          <w:numId w:val="246"/>
        </w:numPr>
        <w:suppressAutoHyphens w:val="0"/>
        <w:spacing w:before="60"/>
        <w:rPr>
          <w:lang w:val="el-GR"/>
        </w:rPr>
      </w:pPr>
      <w:r w:rsidRPr="0028062D">
        <w:rPr>
          <w:lang w:val="el-GR"/>
        </w:rPr>
        <w:t>ανοικτό περιβάλλον ως προς τη μεταφορά και ανταλλαγή δεδομένων με άλλα συστήματα.</w:t>
      </w:r>
    </w:p>
    <w:p w14:paraId="3585B9CC" w14:textId="77777777" w:rsidR="005567CC" w:rsidRPr="0028062D" w:rsidRDefault="005567CC" w:rsidP="005567CC">
      <w:pPr>
        <w:numPr>
          <w:ilvl w:val="0"/>
          <w:numId w:val="245"/>
        </w:numPr>
        <w:suppressAutoHyphens w:val="0"/>
        <w:spacing w:before="60"/>
        <w:rPr>
          <w:lang w:val="el-GR"/>
        </w:rPr>
      </w:pPr>
      <w:r w:rsidRPr="0028062D">
        <w:rPr>
          <w:lang w:val="el-GR"/>
        </w:rPr>
        <w:t xml:space="preserve">Ενσωμάτωση στα υποσυστήματα </w:t>
      </w:r>
      <w:r w:rsidRPr="0028062D">
        <w:rPr>
          <w:b/>
          <w:bCs/>
          <w:lang w:val="el-GR"/>
        </w:rPr>
        <w:t>άμεσης υποστήριξης βοήθειας</w:t>
      </w:r>
      <w:r w:rsidRPr="0028062D">
        <w:rPr>
          <w:lang w:val="el-GR"/>
        </w:rPr>
        <w:t xml:space="preserve"> (</w:t>
      </w:r>
      <w:r w:rsidRPr="00021D8C">
        <w:t>online</w:t>
      </w:r>
      <w:r w:rsidRPr="0028062D">
        <w:rPr>
          <w:lang w:val="el-GR"/>
        </w:rPr>
        <w:t xml:space="preserve"> </w:t>
      </w:r>
      <w:r w:rsidRPr="00021D8C">
        <w:t>help</w:t>
      </w:r>
      <w:r w:rsidRPr="0028062D">
        <w:rPr>
          <w:lang w:val="el-GR"/>
        </w:rPr>
        <w:t xml:space="preserve">) και οδηγιών προς τους χρήστες ανά διαδικασία ή και οθόνη. </w:t>
      </w:r>
    </w:p>
    <w:p w14:paraId="6635A092" w14:textId="77777777" w:rsidR="005567CC" w:rsidRPr="0028062D" w:rsidRDefault="005567CC" w:rsidP="005567CC">
      <w:pPr>
        <w:numPr>
          <w:ilvl w:val="0"/>
          <w:numId w:val="245"/>
        </w:numPr>
        <w:suppressAutoHyphens w:val="0"/>
        <w:spacing w:before="60"/>
        <w:rPr>
          <w:lang w:val="el-GR"/>
        </w:rPr>
      </w:pPr>
      <w:r w:rsidRPr="0028062D">
        <w:rPr>
          <w:lang w:val="el-GR"/>
        </w:rPr>
        <w:t xml:space="preserve">Διασφάλιση της </w:t>
      </w:r>
      <w:r w:rsidRPr="0028062D">
        <w:rPr>
          <w:b/>
          <w:lang w:val="el-GR"/>
        </w:rPr>
        <w:t>π</w:t>
      </w:r>
      <w:r w:rsidRPr="0028062D">
        <w:rPr>
          <w:b/>
          <w:bCs/>
          <w:lang w:val="el-GR"/>
        </w:rPr>
        <w:t>ληρότητας, ακεραιότητας, εμπιστευτικότητας</w:t>
      </w:r>
      <w:r w:rsidRPr="0028062D">
        <w:rPr>
          <w:lang w:val="el-GR"/>
        </w:rPr>
        <w:t xml:space="preserve"> και </w:t>
      </w:r>
      <w:r w:rsidRPr="0028062D">
        <w:rPr>
          <w:b/>
          <w:bCs/>
          <w:lang w:val="el-GR"/>
        </w:rPr>
        <w:t>ασφάλειας</w:t>
      </w:r>
      <w:r w:rsidRPr="0028062D">
        <w:rPr>
          <w:lang w:val="el-GR"/>
        </w:rPr>
        <w:t xml:space="preserve"> των δεδομένων των εφαρμογών.</w:t>
      </w:r>
    </w:p>
    <w:p w14:paraId="325DFC99" w14:textId="77777777" w:rsidR="005567CC" w:rsidRPr="0028062D" w:rsidRDefault="005567CC" w:rsidP="005567CC">
      <w:pPr>
        <w:numPr>
          <w:ilvl w:val="0"/>
          <w:numId w:val="245"/>
        </w:numPr>
        <w:suppressAutoHyphens w:val="0"/>
        <w:spacing w:before="60"/>
        <w:rPr>
          <w:lang w:val="el-GR"/>
        </w:rPr>
      </w:pPr>
      <w:r w:rsidRPr="0028062D">
        <w:rPr>
          <w:b/>
          <w:bCs/>
          <w:lang w:val="el-GR"/>
        </w:rPr>
        <w:t>Τεκμηρίωση</w:t>
      </w:r>
      <w:r w:rsidRPr="0028062D">
        <w:rPr>
          <w:lang w:val="el-GR"/>
        </w:rPr>
        <w:t xml:space="preserve"> του συστήματος μέσω </w:t>
      </w:r>
      <w:r w:rsidRPr="0028062D">
        <w:rPr>
          <w:b/>
          <w:bCs/>
          <w:lang w:val="el-GR"/>
        </w:rPr>
        <w:t>τεχνικών εγχειριδίων</w:t>
      </w:r>
      <w:r w:rsidRPr="0028062D">
        <w:rPr>
          <w:lang w:val="el-GR"/>
        </w:rPr>
        <w:t xml:space="preserve"> του συστήματος και των εργαλείων διαχείρισης (</w:t>
      </w:r>
      <w:r w:rsidRPr="00021D8C">
        <w:t>system</w:t>
      </w:r>
      <w:r w:rsidRPr="0028062D">
        <w:rPr>
          <w:lang w:val="el-GR"/>
        </w:rPr>
        <w:t xml:space="preserve"> </w:t>
      </w:r>
      <w:r w:rsidRPr="00021D8C">
        <w:t>manuals</w:t>
      </w:r>
      <w:r w:rsidRPr="0028062D">
        <w:rPr>
          <w:lang w:val="el-GR"/>
        </w:rPr>
        <w:t xml:space="preserve">), καθώς και λεπτομερή </w:t>
      </w:r>
      <w:r w:rsidRPr="0028062D">
        <w:rPr>
          <w:b/>
          <w:bCs/>
          <w:lang w:val="el-GR"/>
        </w:rPr>
        <w:t>εγχειρίδια λειτουργίας</w:t>
      </w:r>
      <w:r w:rsidRPr="0028062D">
        <w:rPr>
          <w:lang w:val="el-GR"/>
        </w:rPr>
        <w:t xml:space="preserve"> του συστήματος (</w:t>
      </w:r>
      <w:r w:rsidRPr="00021D8C">
        <w:t>operation</w:t>
      </w:r>
      <w:r w:rsidRPr="0028062D">
        <w:rPr>
          <w:lang w:val="el-GR"/>
        </w:rPr>
        <w:t xml:space="preserve"> </w:t>
      </w:r>
      <w:r w:rsidRPr="00021D8C">
        <w:t>manuals</w:t>
      </w:r>
      <w:r w:rsidRPr="0028062D">
        <w:rPr>
          <w:lang w:val="el-GR"/>
        </w:rPr>
        <w:t>) και υποστήριξης των χρηστών (</w:t>
      </w:r>
      <w:r w:rsidRPr="00021D8C">
        <w:t>user</w:t>
      </w:r>
      <w:r w:rsidRPr="0028062D">
        <w:rPr>
          <w:lang w:val="el-GR"/>
        </w:rPr>
        <w:t xml:space="preserve"> </w:t>
      </w:r>
      <w:r w:rsidRPr="00021D8C">
        <w:t>manuals</w:t>
      </w:r>
      <w:r w:rsidRPr="0028062D">
        <w:rPr>
          <w:lang w:val="el-GR"/>
        </w:rPr>
        <w:t xml:space="preserve">). </w:t>
      </w:r>
    </w:p>
    <w:p w14:paraId="5AB04136" w14:textId="77777777" w:rsidR="005567CC" w:rsidRDefault="005567CC" w:rsidP="005567CC">
      <w:pPr>
        <w:numPr>
          <w:ilvl w:val="0"/>
          <w:numId w:val="245"/>
        </w:numPr>
        <w:suppressAutoHyphens w:val="0"/>
        <w:spacing w:before="60"/>
        <w:rPr>
          <w:lang w:val="el-GR"/>
        </w:rPr>
      </w:pPr>
      <w:r w:rsidRPr="0028062D">
        <w:rPr>
          <w:lang w:val="el-GR"/>
        </w:rPr>
        <w:t xml:space="preserve">Αξιοποίηση της τεχνολογίας </w:t>
      </w:r>
      <w:r w:rsidRPr="0028062D">
        <w:rPr>
          <w:b/>
          <w:bCs/>
        </w:rPr>
        <w:t>server</w:t>
      </w:r>
      <w:r w:rsidRPr="0028062D">
        <w:rPr>
          <w:b/>
          <w:bCs/>
          <w:lang w:val="el-GR"/>
        </w:rPr>
        <w:t xml:space="preserve"> </w:t>
      </w:r>
      <w:r w:rsidRPr="0028062D">
        <w:rPr>
          <w:b/>
          <w:bCs/>
        </w:rPr>
        <w:t>consolidation</w:t>
      </w:r>
      <w:r w:rsidRPr="0028062D">
        <w:rPr>
          <w:b/>
          <w:bCs/>
          <w:lang w:val="el-GR"/>
        </w:rPr>
        <w:t xml:space="preserve"> και </w:t>
      </w:r>
      <w:r w:rsidRPr="0028062D">
        <w:rPr>
          <w:b/>
          <w:bCs/>
        </w:rPr>
        <w:t>virtualization</w:t>
      </w:r>
      <w:r w:rsidRPr="0028062D">
        <w:rPr>
          <w:lang w:val="el-GR"/>
        </w:rPr>
        <w:t xml:space="preserve"> και πιο συγκεκριμένα λειτουργία των συστημάτων που θα αναπτυχθούν σε περιβάλλον εικονικών μηχανών (</w:t>
      </w:r>
      <w:r w:rsidRPr="00B04FBC">
        <w:t>virtual</w:t>
      </w:r>
      <w:r w:rsidRPr="0028062D">
        <w:rPr>
          <w:lang w:val="el-GR"/>
        </w:rPr>
        <w:t xml:space="preserve"> </w:t>
      </w:r>
      <w:r w:rsidRPr="00B04FBC">
        <w:t>machines</w:t>
      </w:r>
      <w:r w:rsidRPr="0028062D">
        <w:rPr>
          <w:lang w:val="el-GR"/>
        </w:rPr>
        <w:t>) όπου οι βέλτιστες πρακτικές παραμετροποίησης, εγκατάστασης και λειτουργίας του προσφερόμενου λογισμικού το καθιστούν διαθέσιμο.</w:t>
      </w:r>
    </w:p>
    <w:p w14:paraId="36C2A755" w14:textId="77777777" w:rsidR="005567CC" w:rsidRPr="0028062D" w:rsidRDefault="005567CC" w:rsidP="005567CC">
      <w:pPr>
        <w:numPr>
          <w:ilvl w:val="0"/>
          <w:numId w:val="245"/>
        </w:numPr>
        <w:suppressAutoHyphens w:val="0"/>
        <w:spacing w:before="60"/>
        <w:rPr>
          <w:lang w:val="el-GR"/>
        </w:rPr>
      </w:pPr>
      <w:r>
        <w:rPr>
          <w:lang w:val="el-GR"/>
        </w:rPr>
        <w:t xml:space="preserve">Αξιοποίηση τεχνολογίας </w:t>
      </w:r>
      <w:proofErr w:type="spellStart"/>
      <w:r w:rsidRPr="0028062D">
        <w:rPr>
          <w:b/>
          <w:bCs/>
          <w:lang w:val="el-GR"/>
        </w:rPr>
        <w:t>εικονικοποίησης</w:t>
      </w:r>
      <w:proofErr w:type="spellEnd"/>
      <w:r>
        <w:rPr>
          <w:lang w:val="el-GR"/>
        </w:rPr>
        <w:t xml:space="preserve"> </w:t>
      </w:r>
      <w:proofErr w:type="spellStart"/>
      <w:r>
        <w:rPr>
          <w:b/>
          <w:bCs/>
          <w:lang w:val="el-GR"/>
        </w:rPr>
        <w:t>κοντέινερς</w:t>
      </w:r>
      <w:proofErr w:type="spellEnd"/>
      <w:r w:rsidRPr="0028062D">
        <w:rPr>
          <w:b/>
          <w:bCs/>
          <w:lang w:val="el-GR"/>
        </w:rPr>
        <w:t xml:space="preserve"> (</w:t>
      </w:r>
      <w:r w:rsidRPr="0028062D">
        <w:rPr>
          <w:b/>
          <w:bCs/>
          <w:lang w:val="en-US"/>
        </w:rPr>
        <w:t>Containers</w:t>
      </w:r>
      <w:r w:rsidRPr="0028062D">
        <w:rPr>
          <w:b/>
          <w:bCs/>
          <w:lang w:val="el-GR"/>
        </w:rPr>
        <w:t>)</w:t>
      </w:r>
      <w:r w:rsidRPr="0028062D">
        <w:rPr>
          <w:lang w:val="el-GR"/>
        </w:rPr>
        <w:t xml:space="preserve"> </w:t>
      </w:r>
      <w:r w:rsidRPr="003E14CE">
        <w:rPr>
          <w:lang w:val="el-GR"/>
        </w:rPr>
        <w:t>για ευκολότερη διαχείριση εφαρμογών</w:t>
      </w:r>
      <w:r w:rsidRPr="0028062D">
        <w:rPr>
          <w:lang w:val="el-GR"/>
        </w:rPr>
        <w:t xml:space="preserve"> </w:t>
      </w:r>
      <w:r>
        <w:rPr>
          <w:lang w:val="el-GR"/>
        </w:rPr>
        <w:t>και υπηρεσιών.</w:t>
      </w:r>
    </w:p>
    <w:p w14:paraId="649A453D" w14:textId="77777777" w:rsidR="005567CC" w:rsidRPr="0028062D" w:rsidRDefault="005567CC" w:rsidP="005567CC">
      <w:pPr>
        <w:numPr>
          <w:ilvl w:val="0"/>
          <w:numId w:val="245"/>
        </w:numPr>
        <w:spacing w:before="60" w:after="0"/>
        <w:rPr>
          <w:lang w:val="el-GR"/>
        </w:rPr>
      </w:pPr>
      <w:r w:rsidRPr="0028062D">
        <w:rPr>
          <w:b/>
          <w:lang w:val="el-GR"/>
        </w:rPr>
        <w:t>Διαθεσιμότητα</w:t>
      </w:r>
      <w:r w:rsidRPr="0028062D">
        <w:rPr>
          <w:lang w:val="el-GR"/>
        </w:rPr>
        <w:t>: συνεχής παροχή υπηρεσιών στον τελικό χρήστη.</w:t>
      </w:r>
    </w:p>
    <w:p w14:paraId="0D5F1B71" w14:textId="77777777" w:rsidR="005567CC" w:rsidRDefault="005567CC" w:rsidP="005567CC">
      <w:pPr>
        <w:numPr>
          <w:ilvl w:val="0"/>
          <w:numId w:val="245"/>
        </w:numPr>
        <w:spacing w:before="60" w:after="0"/>
        <w:rPr>
          <w:lang w:val="el-GR"/>
        </w:rPr>
      </w:pPr>
      <w:bookmarkStart w:id="778" w:name="_Ref371419381"/>
      <w:r>
        <w:rPr>
          <w:lang w:val="el-GR"/>
        </w:rPr>
        <w:t>Ε</w:t>
      </w:r>
      <w:r w:rsidRPr="0028062D">
        <w:rPr>
          <w:lang w:val="el-GR"/>
        </w:rPr>
        <w:t xml:space="preserve">ξασφάλιση </w:t>
      </w:r>
      <w:r w:rsidRPr="0028062D">
        <w:rPr>
          <w:b/>
          <w:lang w:val="el-GR"/>
        </w:rPr>
        <w:t>υψηλής δ</w:t>
      </w:r>
      <w:r>
        <w:rPr>
          <w:b/>
          <w:lang w:val="el-GR"/>
        </w:rPr>
        <w:t>ι</w:t>
      </w:r>
      <w:r w:rsidRPr="0028062D">
        <w:rPr>
          <w:b/>
          <w:lang w:val="el-GR"/>
        </w:rPr>
        <w:t>αθεσιμότητας</w:t>
      </w:r>
      <w:r>
        <w:rPr>
          <w:lang w:val="el-GR"/>
        </w:rPr>
        <w:t xml:space="preserve">. </w:t>
      </w:r>
      <w:r w:rsidRPr="0028062D">
        <w:rPr>
          <w:lang w:val="el-GR"/>
        </w:rPr>
        <w:t xml:space="preserve">Βασική επιχειρησιακή ανάγκη που πρέπει να λάβει υπόψη  ο υποψήφιος ανάδοχος είναι ότι θα πρέπει να εγκαταστήσει/ </w:t>
      </w:r>
      <w:proofErr w:type="spellStart"/>
      <w:r w:rsidRPr="0028062D">
        <w:rPr>
          <w:lang w:val="el-GR"/>
        </w:rPr>
        <w:t>παραμετροποιήσει</w:t>
      </w:r>
      <w:proofErr w:type="spellEnd"/>
      <w:r w:rsidRPr="0028062D">
        <w:rPr>
          <w:lang w:val="el-GR"/>
        </w:rPr>
        <w:t xml:space="preserve"> το απαραίτητο λογισμικό που θα καλύπτει τις βασική λειτουργικότητα του συστήματος ώστε να μην χάνεται η πληροφορία των συμβάντων σε εξέλιξη καθώς και τα στίγματα των πόρων, κατ’ ελάχιστο. Ο Αν</w:t>
      </w:r>
      <w:r>
        <w:rPr>
          <w:lang w:val="el-GR"/>
        </w:rPr>
        <w:t>ά</w:t>
      </w:r>
      <w:r w:rsidRPr="0028062D">
        <w:rPr>
          <w:lang w:val="el-GR"/>
        </w:rPr>
        <w:t xml:space="preserve">δοχος θα πρέπει </w:t>
      </w:r>
      <w:r>
        <w:rPr>
          <w:lang w:val="el-GR"/>
        </w:rPr>
        <w:t xml:space="preserve">να </w:t>
      </w:r>
      <w:proofErr w:type="spellStart"/>
      <w:r>
        <w:rPr>
          <w:lang w:val="el-GR"/>
        </w:rPr>
        <w:t>μεταπτώσει</w:t>
      </w:r>
      <w:proofErr w:type="spellEnd"/>
      <w:r>
        <w:rPr>
          <w:lang w:val="el-GR"/>
        </w:rPr>
        <w:t xml:space="preserve"> τις υπηρεσίες από το σύστημα </w:t>
      </w:r>
      <w:r w:rsidRPr="009F0C6D">
        <w:rPr>
          <w:rFonts w:eastAsia="SimSun"/>
          <w:lang w:val="el-GR"/>
        </w:rPr>
        <w:t>ΟΠΣΣΔΠΣΕΠ</w:t>
      </w:r>
      <w:r>
        <w:rPr>
          <w:rFonts w:eastAsia="SimSun"/>
          <w:lang w:val="el-GR"/>
        </w:rPr>
        <w:t xml:space="preserve"> στο νέο προσφερόμενο σύστημα Εξυπηρετητών Εφαρμογών, Συστήματος Βάσης Δεδομένων και </w:t>
      </w:r>
      <w:r>
        <w:rPr>
          <w:rFonts w:eastAsia="SimSun"/>
          <w:lang w:val="el-GR"/>
        </w:rPr>
        <w:lastRenderedPageBreak/>
        <w:t xml:space="preserve">Αποθήκευσης και παράλληλα να εγκαταστήσει το νέο λογισμικό </w:t>
      </w:r>
      <w:r w:rsidRPr="00366D49">
        <w:rPr>
          <w:lang w:val="el-GR"/>
        </w:rPr>
        <w:t>Συνεργατικής Διαχείρισης Συμβάντων και Τηλεματικής Πόρων</w:t>
      </w:r>
      <w:r>
        <w:rPr>
          <w:lang w:val="el-GR"/>
        </w:rPr>
        <w:t>.</w:t>
      </w:r>
    </w:p>
    <w:bookmarkEnd w:id="778"/>
    <w:p w14:paraId="14AC6F35" w14:textId="77777777" w:rsidR="005567CC" w:rsidRPr="0028062D" w:rsidRDefault="005567CC" w:rsidP="005567CC">
      <w:pPr>
        <w:numPr>
          <w:ilvl w:val="0"/>
          <w:numId w:val="245"/>
        </w:numPr>
        <w:spacing w:before="60" w:after="0"/>
        <w:rPr>
          <w:lang w:val="el-GR"/>
        </w:rPr>
      </w:pPr>
      <w:r w:rsidRPr="0028062D">
        <w:rPr>
          <w:b/>
          <w:lang w:val="el-GR"/>
        </w:rPr>
        <w:t>Επεκτασιμότητα</w:t>
      </w:r>
      <w:r w:rsidRPr="0028062D">
        <w:rPr>
          <w:lang w:val="el-GR"/>
        </w:rPr>
        <w:t xml:space="preserve"> (</w:t>
      </w:r>
      <w:r w:rsidRPr="00B04FBC">
        <w:t>Scalability</w:t>
      </w:r>
      <w:r w:rsidRPr="0028062D">
        <w:rPr>
          <w:lang w:val="el-GR"/>
        </w:rPr>
        <w:t>): ικανότητα δυναμικής ικανοποίησης πρόσθετων απαιτήσεων χωρίς διακοπή της κανονικής λειτουργίας του συστήματος</w:t>
      </w:r>
    </w:p>
    <w:p w14:paraId="3632FDBA" w14:textId="77777777" w:rsidR="005567CC" w:rsidRPr="0028062D" w:rsidRDefault="005567CC" w:rsidP="005567CC">
      <w:pPr>
        <w:numPr>
          <w:ilvl w:val="0"/>
          <w:numId w:val="245"/>
        </w:numPr>
        <w:spacing w:before="60" w:after="0"/>
        <w:rPr>
          <w:lang w:val="el-GR"/>
        </w:rPr>
      </w:pPr>
      <w:r w:rsidRPr="0028062D">
        <w:rPr>
          <w:b/>
          <w:lang w:val="el-GR"/>
        </w:rPr>
        <w:t>Ασφάλεια</w:t>
      </w:r>
      <w:r w:rsidRPr="0028062D">
        <w:rPr>
          <w:lang w:val="el-GR"/>
        </w:rPr>
        <w:t>: προστασία από κινδύνους, ιούς, παραβίαση πρόσβασης, δημοσίευση εσφαλμένων δεδομένων.</w:t>
      </w:r>
    </w:p>
    <w:p w14:paraId="5D3C8842" w14:textId="77777777" w:rsidR="005567CC" w:rsidRPr="0028062D" w:rsidRDefault="005567CC" w:rsidP="005567CC">
      <w:pPr>
        <w:numPr>
          <w:ilvl w:val="0"/>
          <w:numId w:val="245"/>
        </w:numPr>
        <w:spacing w:before="60" w:after="0"/>
        <w:rPr>
          <w:lang w:val="el-GR"/>
        </w:rPr>
      </w:pPr>
      <w:r w:rsidRPr="0028062D">
        <w:rPr>
          <w:b/>
          <w:lang w:val="el-GR"/>
        </w:rPr>
        <w:t>Αξιοπιστία</w:t>
      </w:r>
      <w:r w:rsidRPr="0028062D">
        <w:rPr>
          <w:lang w:val="el-GR"/>
        </w:rPr>
        <w:t>: ακρίβεια και συνέπεια παρεχόμενων υπηρεσιών</w:t>
      </w:r>
    </w:p>
    <w:p w14:paraId="764434F3" w14:textId="77777777" w:rsidR="005567CC" w:rsidRPr="0028062D" w:rsidRDefault="005567CC" w:rsidP="005567CC">
      <w:pPr>
        <w:numPr>
          <w:ilvl w:val="0"/>
          <w:numId w:val="245"/>
        </w:numPr>
        <w:spacing w:before="60" w:after="0"/>
        <w:rPr>
          <w:lang w:val="el-GR"/>
        </w:rPr>
      </w:pPr>
      <w:r w:rsidRPr="0028062D">
        <w:rPr>
          <w:b/>
          <w:lang w:val="el-GR"/>
        </w:rPr>
        <w:t>Ευκολία διαχείρισης</w:t>
      </w:r>
      <w:r w:rsidRPr="0028062D">
        <w:rPr>
          <w:lang w:val="el-GR"/>
        </w:rPr>
        <w:t>: παρακολούθηση των διαδικασιών για διασφάλιση ποιοτικής παροχής υπηρεσιών</w:t>
      </w:r>
    </w:p>
    <w:p w14:paraId="31B03A7A" w14:textId="77777777" w:rsidR="005567CC" w:rsidRPr="0028062D" w:rsidRDefault="005567CC" w:rsidP="005567CC">
      <w:pPr>
        <w:numPr>
          <w:ilvl w:val="0"/>
          <w:numId w:val="245"/>
        </w:numPr>
        <w:spacing w:before="60" w:after="0"/>
        <w:rPr>
          <w:lang w:val="el-GR"/>
        </w:rPr>
      </w:pPr>
      <w:r w:rsidRPr="0028062D">
        <w:rPr>
          <w:b/>
          <w:lang w:val="el-GR"/>
        </w:rPr>
        <w:t>Υποστήριξη ανοιχτών προτύπων</w:t>
      </w:r>
      <w:r w:rsidRPr="0028062D">
        <w:rPr>
          <w:lang w:val="el-GR"/>
        </w:rPr>
        <w:t>: εξασφάλιση της βιωσιμότητας και της μελλοντικής επέκτασης</w:t>
      </w:r>
    </w:p>
    <w:p w14:paraId="50C018E2" w14:textId="77777777" w:rsidR="005567CC" w:rsidRPr="0028062D" w:rsidRDefault="005567CC" w:rsidP="005567CC">
      <w:pPr>
        <w:numPr>
          <w:ilvl w:val="0"/>
          <w:numId w:val="245"/>
        </w:numPr>
        <w:spacing w:before="60" w:after="0"/>
        <w:rPr>
          <w:bCs/>
          <w:lang w:val="el-GR"/>
        </w:rPr>
      </w:pPr>
      <w:r w:rsidRPr="0028062D">
        <w:rPr>
          <w:b/>
          <w:lang w:val="el-GR"/>
        </w:rPr>
        <w:t>Εμπιστευτικότητα πληροφοριών</w:t>
      </w:r>
      <w:r w:rsidRPr="0028062D">
        <w:rPr>
          <w:lang w:val="el-GR"/>
        </w:rPr>
        <w:t>: σύμφωνα με την εθνική νομοθεσία</w:t>
      </w:r>
      <w:r>
        <w:rPr>
          <w:lang w:val="el-GR"/>
        </w:rPr>
        <w:t>.</w:t>
      </w:r>
    </w:p>
    <w:p w14:paraId="748789A3" w14:textId="77777777" w:rsidR="005567CC" w:rsidRPr="0028062D" w:rsidRDefault="005567CC" w:rsidP="005567CC">
      <w:pPr>
        <w:spacing w:after="0"/>
        <w:rPr>
          <w:bCs/>
          <w:lang w:val="el-GR"/>
        </w:rPr>
      </w:pPr>
    </w:p>
    <w:p w14:paraId="0EB835DE" w14:textId="77777777" w:rsidR="005567CC" w:rsidRPr="0028062D" w:rsidRDefault="005567CC" w:rsidP="005567CC">
      <w:pPr>
        <w:spacing w:after="0"/>
        <w:rPr>
          <w:lang w:val="el-GR"/>
        </w:rPr>
      </w:pPr>
      <w:r w:rsidRPr="0028062D">
        <w:rPr>
          <w:lang w:val="el-GR"/>
        </w:rPr>
        <w:t>Ο υποψήφιος Ανάδοχος δύναται να προσφέρει πέρα του υλικού, λογισμικού και υπηρεσιών που  καταγράφεται στην παρούσα οτιδήποτε κρίνει ότι ολοκληρώνει τη λύση του ώστε να επιτυγχάνεται η λειτουργικότητα που περιγράφεται στην διακήρυξη.</w:t>
      </w:r>
    </w:p>
    <w:p w14:paraId="1EA9EA67" w14:textId="77777777" w:rsidR="004B162A" w:rsidRPr="004B162A" w:rsidRDefault="004B162A" w:rsidP="004B162A">
      <w:pPr>
        <w:rPr>
          <w:lang w:val="el-GR"/>
        </w:rPr>
      </w:pPr>
    </w:p>
    <w:p w14:paraId="77923CF1" w14:textId="77777777" w:rsidR="004B162A" w:rsidRPr="00EF2204" w:rsidRDefault="004B162A" w:rsidP="009D17BE">
      <w:pPr>
        <w:pStyle w:val="Heading4"/>
        <w:numPr>
          <w:ilvl w:val="1"/>
          <w:numId w:val="296"/>
        </w:numPr>
        <w:ind w:hanging="306"/>
        <w:rPr>
          <w:rFonts w:cs="Tahoma"/>
          <w:szCs w:val="22"/>
          <w:lang w:val="el-GR"/>
        </w:rPr>
      </w:pPr>
      <w:bookmarkStart w:id="779" w:name="_Toc97194344"/>
      <w:bookmarkStart w:id="780" w:name="_Toc107309432"/>
      <w:r w:rsidRPr="00EF2204">
        <w:rPr>
          <w:rFonts w:cs="Tahoma"/>
          <w:szCs w:val="22"/>
          <w:lang w:val="el-GR"/>
        </w:rPr>
        <w:t>Λογική Αρχιτεκτονική</w:t>
      </w:r>
      <w:bookmarkEnd w:id="779"/>
      <w:bookmarkEnd w:id="780"/>
    </w:p>
    <w:p w14:paraId="32FE754C" w14:textId="77777777" w:rsidR="005567CC" w:rsidRPr="0028062D" w:rsidRDefault="005567CC" w:rsidP="009D17BE">
      <w:pPr>
        <w:spacing w:after="60"/>
        <w:rPr>
          <w:lang w:val="el-GR"/>
        </w:rPr>
      </w:pPr>
      <w:r w:rsidRPr="0028062D">
        <w:rPr>
          <w:rStyle w:val="Tahoma"/>
          <w:lang w:val="el-GR"/>
        </w:rPr>
        <w:t xml:space="preserve">Το μοντέλο ανάπτυξης και λειτουργίας που θα </w:t>
      </w:r>
      <w:r>
        <w:rPr>
          <w:rStyle w:val="Tahoma"/>
          <w:lang w:val="el-GR"/>
        </w:rPr>
        <w:t xml:space="preserve">πρέπει να </w:t>
      </w:r>
      <w:r w:rsidRPr="0028062D">
        <w:rPr>
          <w:rStyle w:val="Tahoma"/>
          <w:lang w:val="el-GR"/>
        </w:rPr>
        <w:t xml:space="preserve">εφαρμοστεί θα είναι πλατφόρμα </w:t>
      </w:r>
      <w:r w:rsidRPr="00FE2425">
        <w:rPr>
          <w:b/>
        </w:rPr>
        <w:t>Web</w:t>
      </w:r>
      <w:r w:rsidRPr="0028062D">
        <w:rPr>
          <w:b/>
          <w:lang w:val="el-GR"/>
        </w:rPr>
        <w:t xml:space="preserve"> </w:t>
      </w:r>
      <w:r w:rsidRPr="00FE2425">
        <w:rPr>
          <w:b/>
        </w:rPr>
        <w:t>n</w:t>
      </w:r>
      <w:r w:rsidRPr="0028062D">
        <w:rPr>
          <w:b/>
          <w:lang w:val="el-GR"/>
        </w:rPr>
        <w:t>-</w:t>
      </w:r>
      <w:r w:rsidRPr="00FE2425">
        <w:rPr>
          <w:b/>
        </w:rPr>
        <w:t>tier</w:t>
      </w:r>
      <w:r w:rsidRPr="0028062D">
        <w:rPr>
          <w:rStyle w:val="Tahoma"/>
          <w:lang w:val="el-GR"/>
        </w:rPr>
        <w:t xml:space="preserve">. Θα πρέπει να στηρίζεται σε αρχιτεκτονική κατ’ ελάχιστον 3 επιπέδων </w:t>
      </w:r>
      <w:r w:rsidRPr="0028062D">
        <w:rPr>
          <w:lang w:val="el-GR"/>
        </w:rPr>
        <w:t>(3-</w:t>
      </w:r>
      <w:r w:rsidRPr="00FE2425">
        <w:t>tier</w:t>
      </w:r>
      <w:r w:rsidRPr="0028062D">
        <w:rPr>
          <w:lang w:val="el-GR"/>
        </w:rPr>
        <w:t xml:space="preserve"> </w:t>
      </w:r>
      <w:r w:rsidRPr="00FE2425">
        <w:t>architecture</w:t>
      </w:r>
      <w:r w:rsidRPr="0028062D">
        <w:rPr>
          <w:lang w:val="el-GR"/>
        </w:rPr>
        <w:t>), η οποία περιλαμβάνει:</w:t>
      </w:r>
    </w:p>
    <w:p w14:paraId="66E6AE30" w14:textId="77777777" w:rsidR="005567CC" w:rsidRPr="0028062D" w:rsidRDefault="005567CC" w:rsidP="005567CC">
      <w:pPr>
        <w:numPr>
          <w:ilvl w:val="0"/>
          <w:numId w:val="247"/>
        </w:numPr>
        <w:suppressAutoHyphens w:val="0"/>
        <w:spacing w:before="60"/>
        <w:rPr>
          <w:lang w:val="el-GR"/>
        </w:rPr>
      </w:pPr>
      <w:r w:rsidRPr="0028062D">
        <w:rPr>
          <w:lang w:val="el-GR"/>
        </w:rPr>
        <w:t xml:space="preserve">Το </w:t>
      </w:r>
      <w:r w:rsidRPr="0028062D">
        <w:rPr>
          <w:b/>
          <w:lang w:val="el-GR"/>
        </w:rPr>
        <w:t>επίπεδο χρηστών</w:t>
      </w:r>
      <w:r w:rsidRPr="0028062D">
        <w:rPr>
          <w:lang w:val="el-GR"/>
        </w:rPr>
        <w:t xml:space="preserve"> (</w:t>
      </w:r>
      <w:r w:rsidRPr="00FE2425">
        <w:t>client</w:t>
      </w:r>
      <w:r w:rsidRPr="0028062D">
        <w:rPr>
          <w:lang w:val="el-GR"/>
        </w:rPr>
        <w:t xml:space="preserve"> </w:t>
      </w:r>
      <w:r w:rsidRPr="00FE2425">
        <w:t>tier</w:t>
      </w:r>
      <w:r w:rsidRPr="0028062D">
        <w:rPr>
          <w:lang w:val="el-GR"/>
        </w:rPr>
        <w:t xml:space="preserve"> / </w:t>
      </w:r>
      <w:r w:rsidRPr="00FE2425">
        <w:t>presentation</w:t>
      </w:r>
      <w:r w:rsidRPr="0028062D">
        <w:rPr>
          <w:lang w:val="el-GR"/>
        </w:rPr>
        <w:t xml:space="preserve"> </w:t>
      </w:r>
      <w:r w:rsidRPr="00FE2425">
        <w:t>tier</w:t>
      </w:r>
      <w:r w:rsidRPr="0028062D">
        <w:rPr>
          <w:lang w:val="el-GR"/>
        </w:rPr>
        <w:t xml:space="preserve"> / </w:t>
      </w:r>
      <w:r w:rsidRPr="00FE2425">
        <w:t>User</w:t>
      </w:r>
      <w:r w:rsidRPr="0028062D">
        <w:rPr>
          <w:lang w:val="el-GR"/>
        </w:rPr>
        <w:t xml:space="preserve"> </w:t>
      </w:r>
      <w:r w:rsidRPr="00FE2425">
        <w:t>Interaction</w:t>
      </w:r>
      <w:r w:rsidRPr="0028062D">
        <w:rPr>
          <w:lang w:val="el-GR"/>
        </w:rPr>
        <w:t xml:space="preserve">), που είναι υπεύθυνο για τη </w:t>
      </w:r>
      <w:proofErr w:type="spellStart"/>
      <w:r w:rsidRPr="0028062D">
        <w:rPr>
          <w:lang w:val="el-GR"/>
        </w:rPr>
        <w:t>διεπαφή</w:t>
      </w:r>
      <w:proofErr w:type="spellEnd"/>
      <w:r w:rsidRPr="0028062D">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w:t>
      </w:r>
      <w:r>
        <w:rPr>
          <w:lang w:val="el-GR"/>
        </w:rPr>
        <w:t>/έτοιμη</w:t>
      </w:r>
      <w:r w:rsidRPr="0028062D">
        <w:rPr>
          <w:lang w:val="el-GR"/>
        </w:rPr>
        <w:t xml:space="preserve"> τεχνολογικά πλατφόρμα ώστε να είναι εύκολη η επέκτασή της με νέα λειτουργικότητα.</w:t>
      </w:r>
    </w:p>
    <w:p w14:paraId="3AB54F83" w14:textId="77777777" w:rsidR="005567CC" w:rsidRPr="0028062D" w:rsidRDefault="005567CC" w:rsidP="005567CC">
      <w:pPr>
        <w:numPr>
          <w:ilvl w:val="0"/>
          <w:numId w:val="247"/>
        </w:numPr>
        <w:suppressAutoHyphens w:val="0"/>
        <w:spacing w:before="60"/>
        <w:rPr>
          <w:lang w:val="el-GR"/>
        </w:rPr>
      </w:pPr>
      <w:r w:rsidRPr="0028062D">
        <w:rPr>
          <w:lang w:val="el-GR"/>
        </w:rPr>
        <w:t xml:space="preserve">Το </w:t>
      </w:r>
      <w:r w:rsidRPr="0028062D">
        <w:rPr>
          <w:b/>
          <w:lang w:val="el-GR"/>
        </w:rPr>
        <w:t>επίπεδο εφαρμογών</w:t>
      </w:r>
      <w:r w:rsidRPr="0028062D">
        <w:rPr>
          <w:lang w:val="el-GR"/>
        </w:rPr>
        <w:t xml:space="preserve"> (</w:t>
      </w:r>
      <w:r w:rsidRPr="00021D8C">
        <w:t>application</w:t>
      </w:r>
      <w:r w:rsidRPr="0028062D">
        <w:rPr>
          <w:lang w:val="el-GR"/>
        </w:rPr>
        <w:t xml:space="preserve"> </w:t>
      </w:r>
      <w:r w:rsidRPr="00021D8C">
        <w:t>tier</w:t>
      </w:r>
      <w:r w:rsidRPr="0028062D">
        <w:rPr>
          <w:lang w:val="el-GR"/>
        </w:rPr>
        <w:t>) - επιχειρησιακής λογικής (</w:t>
      </w:r>
      <w:r w:rsidRPr="00021D8C">
        <w:t>application</w:t>
      </w:r>
      <w:r w:rsidRPr="0028062D">
        <w:rPr>
          <w:lang w:val="el-GR"/>
        </w:rPr>
        <w:t xml:space="preserve"> / </w:t>
      </w:r>
      <w:r w:rsidRPr="00021D8C">
        <w:t>business</w:t>
      </w:r>
      <w:r w:rsidRPr="0028062D">
        <w:rPr>
          <w:lang w:val="el-GR"/>
        </w:rPr>
        <w:t xml:space="preserve"> </w:t>
      </w:r>
      <w:r w:rsidRPr="00021D8C">
        <w:t>logic</w:t>
      </w:r>
      <w:r w:rsidRPr="0028062D">
        <w:rPr>
          <w:lang w:val="el-GR"/>
        </w:rPr>
        <w:t xml:space="preserve"> </w:t>
      </w:r>
      <w:r w:rsidRPr="00021D8C">
        <w:t>tier</w:t>
      </w:r>
      <w:r w:rsidRPr="0028062D">
        <w:rPr>
          <w:lang w:val="el-GR"/>
        </w:rPr>
        <w:t>), που ενσωματώνει τη λογική των εφαρμογών (</w:t>
      </w:r>
      <w:r w:rsidRPr="00021D8C">
        <w:t>business</w:t>
      </w:r>
      <w:r w:rsidRPr="0028062D">
        <w:rPr>
          <w:lang w:val="el-GR"/>
        </w:rPr>
        <w:t xml:space="preserve"> </w:t>
      </w:r>
      <w:r w:rsidRPr="00021D8C">
        <w:t>logic</w:t>
      </w:r>
      <w:r w:rsidRPr="0028062D">
        <w:rPr>
          <w:lang w:val="el-GR"/>
        </w:rPr>
        <w:t>), δηλαδή όλους τους επιχειρησιακούς κανόνες (</w:t>
      </w:r>
      <w:r w:rsidRPr="00021D8C">
        <w:t>business</w:t>
      </w:r>
      <w:r w:rsidRPr="0028062D">
        <w:rPr>
          <w:lang w:val="el-GR"/>
        </w:rPr>
        <w:t xml:space="preserve"> </w:t>
      </w:r>
      <w:r w:rsidRPr="00021D8C">
        <w:t>rules</w:t>
      </w:r>
      <w:r w:rsidRPr="0028062D">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021D8C">
        <w:t>SOA</w:t>
      </w:r>
      <w:r w:rsidRPr="0028062D">
        <w:rPr>
          <w:lang w:val="el-GR"/>
        </w:rPr>
        <w:t>-</w:t>
      </w:r>
      <w:r w:rsidRPr="00021D8C">
        <w:t>enabled</w:t>
      </w:r>
      <w:r w:rsidRPr="0028062D">
        <w:rPr>
          <w:lang w:val="el-GR"/>
        </w:rPr>
        <w:t xml:space="preserve">, δηλαδή να είναι </w:t>
      </w:r>
      <w:r w:rsidRPr="00021D8C">
        <w:t>loosely</w:t>
      </w:r>
      <w:r w:rsidRPr="0028062D">
        <w:rPr>
          <w:lang w:val="el-GR"/>
        </w:rPr>
        <w:t>-</w:t>
      </w:r>
      <w:r w:rsidRPr="00021D8C">
        <w:t>coupled</w:t>
      </w:r>
      <w:r w:rsidRPr="0028062D">
        <w:rPr>
          <w:lang w:val="el-GR"/>
        </w:rPr>
        <w:t xml:space="preserve"> και να παρέχουν τη δυνατότητα συμμετοχής σε οριζόντιες διαδικασίες ενορχήστρωσης με χρήση τεχνολογιών </w:t>
      </w:r>
      <w:r w:rsidRPr="00021D8C">
        <w:t>web</w:t>
      </w:r>
      <w:r w:rsidRPr="0028062D">
        <w:rPr>
          <w:lang w:val="el-GR"/>
        </w:rPr>
        <w:t xml:space="preserve"> </w:t>
      </w:r>
      <w:r w:rsidRPr="00021D8C">
        <w:t>services</w:t>
      </w:r>
      <w:r w:rsidRPr="0028062D">
        <w:rPr>
          <w:lang w:val="el-GR"/>
        </w:rPr>
        <w:t>.</w:t>
      </w:r>
    </w:p>
    <w:p w14:paraId="58B839E4" w14:textId="77777777" w:rsidR="005567CC" w:rsidRDefault="005567CC" w:rsidP="005567CC">
      <w:pPr>
        <w:numPr>
          <w:ilvl w:val="0"/>
          <w:numId w:val="247"/>
        </w:numPr>
        <w:suppressAutoHyphens w:val="0"/>
        <w:spacing w:before="60"/>
        <w:rPr>
          <w:lang w:val="el-GR"/>
        </w:rPr>
      </w:pPr>
      <w:r w:rsidRPr="0028062D">
        <w:rPr>
          <w:lang w:val="el-GR"/>
        </w:rPr>
        <w:t xml:space="preserve">Το </w:t>
      </w:r>
      <w:r w:rsidRPr="0028062D">
        <w:rPr>
          <w:b/>
          <w:lang w:val="el-GR"/>
        </w:rPr>
        <w:t>επίπεδο δεδομένων</w:t>
      </w:r>
      <w:r w:rsidRPr="0028062D">
        <w:rPr>
          <w:lang w:val="el-GR"/>
        </w:rPr>
        <w:t xml:space="preserve"> (</w:t>
      </w:r>
      <w:r w:rsidRPr="00021D8C">
        <w:t>data</w:t>
      </w:r>
      <w:r w:rsidRPr="0028062D">
        <w:rPr>
          <w:lang w:val="el-GR"/>
        </w:rPr>
        <w:t xml:space="preserve"> </w:t>
      </w:r>
      <w:r w:rsidRPr="00021D8C">
        <w:t>tier</w:t>
      </w:r>
      <w:r w:rsidRPr="0028062D">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021D8C">
        <w:t>transactional</w:t>
      </w:r>
      <w:r w:rsidRPr="0028062D">
        <w:rPr>
          <w:lang w:val="el-GR"/>
        </w:rPr>
        <w:t xml:space="preserve"> </w:t>
      </w:r>
      <w:r w:rsidRPr="00021D8C">
        <w:t>data</w:t>
      </w:r>
      <w:r w:rsidRPr="0028062D">
        <w:rPr>
          <w:lang w:val="el-GR"/>
        </w:rPr>
        <w:t xml:space="preserve"> (συναλλαγές), </w:t>
      </w:r>
      <w:r w:rsidRPr="00021D8C">
        <w:t>master</w:t>
      </w:r>
      <w:r w:rsidRPr="0028062D">
        <w:rPr>
          <w:lang w:val="el-GR"/>
        </w:rPr>
        <w:t xml:space="preserve"> </w:t>
      </w:r>
      <w:r w:rsidRPr="00021D8C">
        <w:t>data</w:t>
      </w:r>
      <w:r w:rsidRPr="0028062D">
        <w:rPr>
          <w:lang w:val="el-GR"/>
        </w:rPr>
        <w:t xml:space="preserve"> (πελάτης), ή δεδομένα ανάλυσης (</w:t>
      </w:r>
      <w:r w:rsidRPr="00021D8C">
        <w:t>aggregate</w:t>
      </w:r>
      <w:r w:rsidRPr="0028062D">
        <w:rPr>
          <w:lang w:val="el-GR"/>
        </w:rPr>
        <w:t xml:space="preserve"> </w:t>
      </w:r>
      <w:r w:rsidRPr="00021D8C">
        <w:t>data</w:t>
      </w:r>
      <w:r w:rsidRPr="0028062D">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2E91CFD9" w14:textId="77777777" w:rsidR="005567CC" w:rsidRDefault="005567CC" w:rsidP="005567CC">
      <w:pPr>
        <w:suppressAutoHyphens w:val="0"/>
        <w:spacing w:before="60"/>
        <w:ind w:left="360"/>
        <w:rPr>
          <w:lang w:val="el-GR"/>
        </w:rPr>
      </w:pPr>
      <w:r w:rsidRPr="00766693">
        <w:rPr>
          <w:lang w:val="el-GR"/>
        </w:rPr>
        <w:t>Την πλατφόρμα της λογικής αρχιτεκτονικής ολοκληρώνουν τα κατακόρυφα επίπεδα:</w:t>
      </w:r>
    </w:p>
    <w:p w14:paraId="2ADF8084" w14:textId="77777777" w:rsidR="005567CC" w:rsidRDefault="005567CC" w:rsidP="005567CC">
      <w:pPr>
        <w:numPr>
          <w:ilvl w:val="0"/>
          <w:numId w:val="247"/>
        </w:numPr>
        <w:suppressAutoHyphens w:val="0"/>
        <w:spacing w:before="60"/>
        <w:rPr>
          <w:lang w:val="el-GR"/>
        </w:rPr>
      </w:pPr>
      <w:r w:rsidRPr="0028062D">
        <w:rPr>
          <w:b/>
          <w:lang w:val="el-GR"/>
        </w:rPr>
        <w:t xml:space="preserve">Επίπεδο ασφαλείας </w:t>
      </w:r>
      <w:r w:rsidRPr="0028062D">
        <w:rPr>
          <w:lang w:val="el-GR"/>
        </w:rPr>
        <w:t>(</w:t>
      </w:r>
      <w:r w:rsidRPr="00021D8C">
        <w:t>Enterprise</w:t>
      </w:r>
      <w:r w:rsidRPr="0028062D">
        <w:rPr>
          <w:lang w:val="el-GR"/>
        </w:rPr>
        <w:t xml:space="preserve"> </w:t>
      </w:r>
      <w:r w:rsidRPr="00021D8C">
        <w:t>Security</w:t>
      </w:r>
      <w:r w:rsidRPr="0028062D">
        <w:rPr>
          <w:lang w:val="el-GR"/>
        </w:rPr>
        <w:t>): Αφορά την υποδομή ασφαλείας που θωρακίζει το ΟΠΣ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5B5202C5" w14:textId="77777777" w:rsidR="005567CC" w:rsidRPr="0028062D" w:rsidRDefault="005567CC" w:rsidP="005567CC">
      <w:pPr>
        <w:numPr>
          <w:ilvl w:val="0"/>
          <w:numId w:val="247"/>
        </w:numPr>
        <w:suppressAutoHyphens w:val="0"/>
        <w:spacing w:before="60"/>
        <w:rPr>
          <w:lang w:val="el-GR"/>
        </w:rPr>
      </w:pPr>
      <w:r w:rsidRPr="0028062D">
        <w:rPr>
          <w:b/>
          <w:lang w:val="el-GR"/>
        </w:rPr>
        <w:lastRenderedPageBreak/>
        <w:t xml:space="preserve">Επίπεδο διαχείρισης </w:t>
      </w:r>
      <w:r w:rsidRPr="0028062D">
        <w:rPr>
          <w:lang w:val="el-GR"/>
        </w:rPr>
        <w:t>(</w:t>
      </w:r>
      <w:r w:rsidRPr="00B04FBC">
        <w:t>Enterprise</w:t>
      </w:r>
      <w:r w:rsidRPr="0028062D">
        <w:rPr>
          <w:lang w:val="el-GR"/>
        </w:rPr>
        <w:t xml:space="preserve"> </w:t>
      </w:r>
      <w:r w:rsidRPr="00B04FBC">
        <w:t>Management</w:t>
      </w:r>
      <w:r w:rsidRPr="0028062D">
        <w:rPr>
          <w:lang w:val="el-GR"/>
        </w:rPr>
        <w:t>): Αφορά την παρεχόμενη λειτουργικότητα διαχείρισης η οποία θα επιτρέπει στο διαχειριστή να επιβλέπει την λειτουργία όλων των επιπέδων της αρχιτεκτονικής από το δυνατόν πιο ενιαίο περιβάλλον και θα μπορεί να προβαίνει σε διαχειριστικές ενέργειες αλλά και εργασίες ανίχνευσης προβλημάτων μέσα από το περιβάλλον αυτό.</w:t>
      </w:r>
    </w:p>
    <w:p w14:paraId="74412FF5" w14:textId="1EBD8BE6" w:rsidR="005567CC" w:rsidRDefault="005567CC" w:rsidP="005567CC">
      <w:pPr>
        <w:rPr>
          <w:lang w:val="el-GR"/>
        </w:rPr>
      </w:pPr>
      <w:r w:rsidRPr="0028062D">
        <w:rPr>
          <w:lang w:val="el-GR"/>
        </w:rPr>
        <w:t>Όλα τα ανωτέρω επίπεδα χτίζονται πάνω στο</w:t>
      </w:r>
      <w:r w:rsidRPr="0028062D">
        <w:rPr>
          <w:b/>
          <w:lang w:val="el-GR"/>
        </w:rPr>
        <w:t xml:space="preserve"> </w:t>
      </w:r>
      <w:r w:rsidRPr="0028062D">
        <w:rPr>
          <w:lang w:val="el-GR"/>
        </w:rPr>
        <w:t>Επίπεδο</w:t>
      </w:r>
      <w:r w:rsidRPr="0028062D">
        <w:rPr>
          <w:b/>
          <w:lang w:val="el-GR"/>
        </w:rPr>
        <w:t xml:space="preserve"> </w:t>
      </w:r>
      <w:r w:rsidRPr="0028062D">
        <w:rPr>
          <w:lang w:val="el-GR"/>
        </w:rPr>
        <w:t>υποδομών (</w:t>
      </w:r>
      <w:r w:rsidRPr="00021D8C">
        <w:t>Shared</w:t>
      </w:r>
      <w:r w:rsidRPr="0028062D">
        <w:rPr>
          <w:lang w:val="el-GR"/>
        </w:rPr>
        <w:t xml:space="preserve"> </w:t>
      </w:r>
      <w:r w:rsidRPr="00021D8C">
        <w:t>Infrastructure</w:t>
      </w:r>
      <w:r w:rsidRPr="0028062D">
        <w:rPr>
          <w:lang w:val="el-GR"/>
        </w:rPr>
        <w:t>)</w:t>
      </w:r>
      <w:r w:rsidRPr="0028062D">
        <w:rPr>
          <w:b/>
          <w:lang w:val="el-GR"/>
        </w:rPr>
        <w:t xml:space="preserve"> </w:t>
      </w:r>
      <w:r w:rsidRPr="0028062D">
        <w:rPr>
          <w:lang w:val="el-GR"/>
        </w:rPr>
        <w:t>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68ACAD66" w14:textId="27F3EBE9" w:rsidR="005567CC" w:rsidRDefault="005567CC" w:rsidP="005567CC">
      <w:pPr>
        <w:rPr>
          <w:lang w:val="el-GR"/>
        </w:rPr>
      </w:pPr>
    </w:p>
    <w:p w14:paraId="53AE1938" w14:textId="2F312C22" w:rsidR="005567CC" w:rsidRPr="005567CC" w:rsidRDefault="005567CC" w:rsidP="009D17BE">
      <w:pPr>
        <w:pStyle w:val="Heading4"/>
        <w:numPr>
          <w:ilvl w:val="1"/>
          <w:numId w:val="296"/>
        </w:numPr>
        <w:ind w:hanging="306"/>
        <w:rPr>
          <w:lang w:val="el-GR"/>
        </w:rPr>
      </w:pPr>
      <w:bookmarkStart w:id="781" w:name="_Toc107309433"/>
      <w:r w:rsidRPr="005567CC">
        <w:rPr>
          <w:rFonts w:cs="Tahoma"/>
          <w:szCs w:val="22"/>
          <w:lang w:val="el-GR"/>
        </w:rPr>
        <w:t>Φυσική Αρχιτεκτονική</w:t>
      </w:r>
      <w:bookmarkEnd w:id="781"/>
    </w:p>
    <w:p w14:paraId="49D91917" w14:textId="77777777" w:rsidR="005567CC" w:rsidRPr="005567CC" w:rsidRDefault="005567CC" w:rsidP="005567CC">
      <w:pPr>
        <w:rPr>
          <w:lang w:val="el-GR"/>
        </w:rPr>
      </w:pPr>
      <w:r w:rsidRPr="005567CC">
        <w:rPr>
          <w:lang w:val="el-GR"/>
        </w:rPr>
        <w:t>Η φυσική αρχιτεκτονική φαίνεται στο ακόλουθο διάγραμμα:</w:t>
      </w:r>
    </w:p>
    <w:p w14:paraId="57628603" w14:textId="0D1B663F" w:rsidR="005567CC" w:rsidRDefault="005567CC" w:rsidP="005567CC">
      <w:pPr>
        <w:keepNext/>
      </w:pPr>
      <w:r w:rsidRPr="0028062D">
        <w:rPr>
          <w:noProof/>
          <w:lang w:val="el-GR"/>
        </w:rPr>
        <w:drawing>
          <wp:inline distT="0" distB="0" distL="0" distR="0" wp14:anchorId="5F1F87D4" wp14:editId="57AAB6F7">
            <wp:extent cx="6135371" cy="2835161"/>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77625" cy="2854687"/>
                    </a:xfrm>
                    <a:prstGeom prst="rect">
                      <a:avLst/>
                    </a:prstGeom>
                    <a:noFill/>
                  </pic:spPr>
                </pic:pic>
              </a:graphicData>
            </a:graphic>
          </wp:inline>
        </w:drawing>
      </w:r>
    </w:p>
    <w:p w14:paraId="79BBF6CE" w14:textId="2AA9E8F7" w:rsidR="005567CC" w:rsidRPr="00A7606F" w:rsidRDefault="005567CC" w:rsidP="005567CC">
      <w:pPr>
        <w:pStyle w:val="Caption"/>
        <w:jc w:val="center"/>
        <w:rPr>
          <w:szCs w:val="20"/>
          <w:highlight w:val="yellow"/>
          <w:lang w:val="el-GR"/>
        </w:rPr>
      </w:pPr>
      <w:r w:rsidRPr="0028062D">
        <w:rPr>
          <w:sz w:val="22"/>
          <w:szCs w:val="20"/>
          <w:lang w:val="el-GR"/>
        </w:rPr>
        <w:t xml:space="preserve">Εικόνα </w:t>
      </w:r>
      <w:r w:rsidRPr="0028062D">
        <w:rPr>
          <w:sz w:val="22"/>
          <w:szCs w:val="20"/>
        </w:rPr>
        <w:fldChar w:fldCharType="begin"/>
      </w:r>
      <w:r w:rsidRPr="0028062D">
        <w:rPr>
          <w:sz w:val="22"/>
          <w:szCs w:val="20"/>
          <w:lang w:val="el-GR"/>
        </w:rPr>
        <w:instrText xml:space="preserve"> </w:instrText>
      </w:r>
      <w:r w:rsidRPr="0028062D">
        <w:rPr>
          <w:sz w:val="22"/>
          <w:szCs w:val="20"/>
        </w:rPr>
        <w:instrText>SEQ</w:instrText>
      </w:r>
      <w:r w:rsidRPr="0028062D">
        <w:rPr>
          <w:sz w:val="22"/>
          <w:szCs w:val="20"/>
          <w:lang w:val="el-GR"/>
        </w:rPr>
        <w:instrText xml:space="preserve"> Εικόνα \* </w:instrText>
      </w:r>
      <w:r w:rsidRPr="0028062D">
        <w:rPr>
          <w:sz w:val="22"/>
          <w:szCs w:val="20"/>
        </w:rPr>
        <w:instrText>ARABIC</w:instrText>
      </w:r>
      <w:r w:rsidRPr="0028062D">
        <w:rPr>
          <w:sz w:val="22"/>
          <w:szCs w:val="20"/>
          <w:lang w:val="el-GR"/>
        </w:rPr>
        <w:instrText xml:space="preserve"> </w:instrText>
      </w:r>
      <w:r w:rsidRPr="0028062D">
        <w:rPr>
          <w:sz w:val="22"/>
          <w:szCs w:val="20"/>
        </w:rPr>
        <w:fldChar w:fldCharType="separate"/>
      </w:r>
      <w:r w:rsidR="007C1336" w:rsidRPr="007C1336">
        <w:rPr>
          <w:noProof/>
          <w:sz w:val="22"/>
          <w:szCs w:val="20"/>
          <w:lang w:val="el-GR"/>
        </w:rPr>
        <w:t>1</w:t>
      </w:r>
      <w:r w:rsidRPr="0028062D">
        <w:rPr>
          <w:sz w:val="22"/>
          <w:szCs w:val="20"/>
        </w:rPr>
        <w:fldChar w:fldCharType="end"/>
      </w:r>
      <w:r w:rsidRPr="0028062D">
        <w:rPr>
          <w:sz w:val="22"/>
          <w:szCs w:val="20"/>
          <w:lang w:val="el-GR"/>
        </w:rPr>
        <w:t>: Φυσική αρχιτεκτονική</w:t>
      </w:r>
    </w:p>
    <w:p w14:paraId="34E18C58" w14:textId="77777777" w:rsidR="005567CC" w:rsidRPr="005567CC" w:rsidRDefault="005567CC" w:rsidP="005567CC">
      <w:pPr>
        <w:rPr>
          <w:lang w:val="el-GR"/>
        </w:rPr>
      </w:pPr>
      <w:r w:rsidRPr="005567CC">
        <w:rPr>
          <w:lang w:val="el-GR"/>
        </w:rPr>
        <w:t xml:space="preserve">Ο Ανάδοχος θα αναλάβει την προμήθεια, εγκατάσταση και παραμετροποίηση εξοπλισμού και τυποποιημένου λογισμικού στο Κέντρο Δεδομένων (υπάρχουσα υποδομή </w:t>
      </w:r>
      <w:proofErr w:type="spellStart"/>
      <w:r w:rsidRPr="005567CC">
        <w:rPr>
          <w:lang w:val="el-GR"/>
        </w:rPr>
        <w:t>Data</w:t>
      </w:r>
      <w:proofErr w:type="spellEnd"/>
      <w:r w:rsidRPr="005567CC">
        <w:rPr>
          <w:lang w:val="el-GR"/>
        </w:rPr>
        <w:t xml:space="preserve"> </w:t>
      </w:r>
      <w:proofErr w:type="spellStart"/>
      <w:r w:rsidRPr="005567CC">
        <w:rPr>
          <w:lang w:val="el-GR"/>
        </w:rPr>
        <w:t>Center</w:t>
      </w:r>
      <w:proofErr w:type="spellEnd"/>
      <w:r w:rsidRPr="005567CC">
        <w:rPr>
          <w:lang w:val="el-GR"/>
        </w:rPr>
        <w:t xml:space="preserve">) του Πυροσβεστικού Σώματος στο Μοσχάτο Αττικής σύμφωνα με τις ανάγκες που περιγράφονται στην παρούσα Διακήρυξη και όπως αυτές θα οριστικοποιηθούν στη Φάση 1 του έργου. </w:t>
      </w:r>
    </w:p>
    <w:p w14:paraId="4BD1D33A" w14:textId="77777777" w:rsidR="005567CC" w:rsidRPr="005567CC" w:rsidRDefault="005567CC" w:rsidP="005567CC">
      <w:pPr>
        <w:rPr>
          <w:lang w:val="el-GR"/>
        </w:rPr>
      </w:pPr>
      <w:r w:rsidRPr="005567CC">
        <w:rPr>
          <w:lang w:val="el-GR"/>
        </w:rPr>
        <w:t>Ο Ανάδοχος θα πρέπει να πραγματοποιήσει μετάπτωση όλων των υφιστάμενων υπηρεσιών του υφιστάμενου συστήματος ΟΠΣΣΔΠΣΕΠ καθώς και την εγκατάσταση του νέου συστήματος.</w:t>
      </w:r>
    </w:p>
    <w:p w14:paraId="1B11408B" w14:textId="77777777" w:rsidR="005567CC" w:rsidRPr="0028062D" w:rsidRDefault="005567CC" w:rsidP="005567CC">
      <w:pPr>
        <w:rPr>
          <w:lang w:val="el-GR"/>
        </w:rPr>
      </w:pPr>
      <w:r w:rsidRPr="0028062D">
        <w:rPr>
          <w:lang w:val="el-GR"/>
        </w:rPr>
        <w:t>Ο εξοπλισμός γενικά που θα προσφέρει ο Ανάδοχος περιλαμβάνει τα ακόλουθα:</w:t>
      </w:r>
    </w:p>
    <w:p w14:paraId="7FE5E4E4" w14:textId="77777777" w:rsidR="005567CC" w:rsidRPr="00757871" w:rsidRDefault="005567CC" w:rsidP="005567CC">
      <w:pPr>
        <w:numPr>
          <w:ilvl w:val="0"/>
          <w:numId w:val="249"/>
        </w:numPr>
        <w:suppressAutoHyphens w:val="0"/>
        <w:spacing w:before="60"/>
      </w:pPr>
      <w:proofErr w:type="spellStart"/>
      <w:r w:rsidRPr="00757871">
        <w:t>Εξυ</w:t>
      </w:r>
      <w:proofErr w:type="spellEnd"/>
      <w:r w:rsidRPr="00757871">
        <w:t>πηρετητές</w:t>
      </w:r>
      <w:r w:rsidRPr="00757871">
        <w:rPr>
          <w:lang w:val="en-US"/>
        </w:rPr>
        <w:t>:</w:t>
      </w:r>
    </w:p>
    <w:p w14:paraId="318AFB36" w14:textId="77777777" w:rsidR="005567CC" w:rsidRPr="0028062D" w:rsidRDefault="005567CC" w:rsidP="005567CC">
      <w:pPr>
        <w:numPr>
          <w:ilvl w:val="1"/>
          <w:numId w:val="249"/>
        </w:numPr>
        <w:suppressAutoHyphens w:val="0"/>
        <w:spacing w:before="60"/>
      </w:pPr>
      <w:r w:rsidRPr="0028062D">
        <w:rPr>
          <w:lang w:val="el-GR"/>
        </w:rPr>
        <w:t>Ιστού/</w:t>
      </w:r>
      <w:proofErr w:type="spellStart"/>
      <w:r w:rsidRPr="0028062D">
        <w:t>Εφ</w:t>
      </w:r>
      <w:proofErr w:type="spellEnd"/>
      <w:r w:rsidRPr="0028062D">
        <w:t>αρμογών (Application Servers)</w:t>
      </w:r>
    </w:p>
    <w:p w14:paraId="3BD40E2D" w14:textId="77777777" w:rsidR="005567CC" w:rsidRPr="00757871" w:rsidRDefault="005567CC" w:rsidP="005567CC">
      <w:pPr>
        <w:numPr>
          <w:ilvl w:val="1"/>
          <w:numId w:val="249"/>
        </w:numPr>
        <w:suppressAutoHyphens w:val="0"/>
        <w:spacing w:before="60"/>
      </w:pPr>
      <w:proofErr w:type="spellStart"/>
      <w:r w:rsidRPr="00757871">
        <w:t>Βάσεων</w:t>
      </w:r>
      <w:proofErr w:type="spellEnd"/>
      <w:r w:rsidRPr="00757871">
        <w:t xml:space="preserve"> </w:t>
      </w:r>
      <w:proofErr w:type="spellStart"/>
      <w:r w:rsidRPr="00757871">
        <w:t>Δεδομένων</w:t>
      </w:r>
      <w:proofErr w:type="spellEnd"/>
      <w:r w:rsidRPr="00757871">
        <w:t xml:space="preserve"> (RDBMS Servers)</w:t>
      </w:r>
    </w:p>
    <w:p w14:paraId="513099BB" w14:textId="77777777" w:rsidR="005567CC" w:rsidRPr="00A7606F" w:rsidRDefault="005567CC" w:rsidP="005567CC">
      <w:pPr>
        <w:numPr>
          <w:ilvl w:val="0"/>
          <w:numId w:val="249"/>
        </w:numPr>
        <w:suppressAutoHyphens w:val="0"/>
        <w:spacing w:before="60"/>
        <w:rPr>
          <w:lang w:val="el-GR"/>
        </w:rPr>
      </w:pPr>
      <w:r w:rsidRPr="00757871">
        <w:rPr>
          <w:lang w:val="el-GR"/>
        </w:rPr>
        <w:t>Σύστημα Αποθήκευσης</w:t>
      </w:r>
    </w:p>
    <w:p w14:paraId="50867C6A" w14:textId="77777777" w:rsidR="005567CC" w:rsidRDefault="005567CC" w:rsidP="005567CC">
      <w:pPr>
        <w:numPr>
          <w:ilvl w:val="0"/>
          <w:numId w:val="249"/>
        </w:numPr>
        <w:suppressAutoHyphens w:val="0"/>
        <w:spacing w:before="60"/>
        <w:rPr>
          <w:lang w:val="el-GR"/>
        </w:rPr>
      </w:pPr>
      <w:r w:rsidRPr="00757871">
        <w:rPr>
          <w:lang w:val="el-GR"/>
        </w:rPr>
        <w:t xml:space="preserve">Φορητές </w:t>
      </w:r>
      <w:proofErr w:type="spellStart"/>
      <w:r w:rsidRPr="00757871">
        <w:rPr>
          <w:lang w:val="el-GR"/>
        </w:rPr>
        <w:t>Τηλεματικές</w:t>
      </w:r>
      <w:proofErr w:type="spellEnd"/>
      <w:r w:rsidRPr="00757871">
        <w:rPr>
          <w:lang w:val="el-GR"/>
        </w:rPr>
        <w:t xml:space="preserve"> Μονάδες Παρακολούθησης Θέσης (</w:t>
      </w:r>
      <w:r w:rsidRPr="00757871">
        <w:rPr>
          <w:lang w:val="en-US"/>
        </w:rPr>
        <w:t>GPS</w:t>
      </w:r>
      <w:r w:rsidRPr="0028062D">
        <w:rPr>
          <w:lang w:val="el-GR"/>
        </w:rPr>
        <w:t>/4</w:t>
      </w:r>
      <w:r w:rsidRPr="00757871">
        <w:rPr>
          <w:lang w:val="en-US"/>
        </w:rPr>
        <w:t>G</w:t>
      </w:r>
      <w:r w:rsidRPr="0028062D">
        <w:rPr>
          <w:lang w:val="el-GR"/>
        </w:rPr>
        <w:t>)</w:t>
      </w:r>
    </w:p>
    <w:p w14:paraId="525FD469" w14:textId="77777777" w:rsidR="005567CC" w:rsidRPr="00757871" w:rsidRDefault="005567CC" w:rsidP="005567CC">
      <w:pPr>
        <w:numPr>
          <w:ilvl w:val="0"/>
          <w:numId w:val="249"/>
        </w:numPr>
        <w:suppressAutoHyphens w:val="0"/>
        <w:spacing w:before="60"/>
        <w:rPr>
          <w:lang w:val="el-GR"/>
        </w:rPr>
      </w:pPr>
      <w:r>
        <w:rPr>
          <w:lang w:val="el-GR"/>
        </w:rPr>
        <w:t>Σταθμούς εργασίας</w:t>
      </w:r>
    </w:p>
    <w:p w14:paraId="41649B2F" w14:textId="77777777" w:rsidR="005567CC" w:rsidRPr="0028062D" w:rsidRDefault="005567CC" w:rsidP="005567CC">
      <w:pPr>
        <w:numPr>
          <w:ilvl w:val="0"/>
          <w:numId w:val="249"/>
        </w:numPr>
        <w:suppressAutoHyphens w:val="0"/>
        <w:spacing w:before="60"/>
        <w:rPr>
          <w:lang w:val="el-GR"/>
        </w:rPr>
      </w:pPr>
      <w:r w:rsidRPr="0028062D">
        <w:rPr>
          <w:lang w:val="el-GR"/>
        </w:rPr>
        <w:t>Έτοιμο λογισμικό όπως εξειδικεύεται στην παρούσα</w:t>
      </w:r>
    </w:p>
    <w:p w14:paraId="4BA22826" w14:textId="77777777" w:rsidR="005567CC" w:rsidRPr="0028062D" w:rsidRDefault="005567CC" w:rsidP="005567CC">
      <w:pPr>
        <w:numPr>
          <w:ilvl w:val="0"/>
          <w:numId w:val="249"/>
        </w:numPr>
        <w:suppressAutoHyphens w:val="0"/>
        <w:spacing w:before="60"/>
        <w:rPr>
          <w:lang w:val="el-GR"/>
        </w:rPr>
      </w:pPr>
      <w:r w:rsidRPr="0028062D">
        <w:rPr>
          <w:lang w:val="el-GR"/>
        </w:rPr>
        <w:t>Υπηρεσίες Διασύνδεσης, Εγκατάστασης και Παραμετροποίησης των ανωτέρω.</w:t>
      </w:r>
    </w:p>
    <w:p w14:paraId="26EB1DFC" w14:textId="77777777" w:rsidR="005567CC" w:rsidRPr="00757871" w:rsidRDefault="005567CC" w:rsidP="005567CC">
      <w:pPr>
        <w:rPr>
          <w:lang w:val="el-GR"/>
        </w:rPr>
      </w:pPr>
      <w:r w:rsidRPr="00757871">
        <w:rPr>
          <w:lang w:val="el-GR"/>
        </w:rPr>
        <w:lastRenderedPageBreak/>
        <w:t xml:space="preserve">Οι ελάχιστες ποσότητες και τεχνικές προδιαγραφές των στοιχείων εξοπλισμού που θα προμηθεύσει ο Ανάδοχος στο πλαίσιο της παρούσας, παρουσιάζονται στο Παράρτημα </w:t>
      </w:r>
      <w:r w:rsidRPr="0028062D">
        <w:rPr>
          <w:lang w:val="el-GR"/>
        </w:rPr>
        <w:t>ΙΙ</w:t>
      </w:r>
      <w:r w:rsidRPr="00757871">
        <w:rPr>
          <w:lang w:val="el-GR"/>
        </w:rPr>
        <w:t xml:space="preserve"> της παρούσας. </w:t>
      </w:r>
    </w:p>
    <w:p w14:paraId="24EA20C5" w14:textId="27EC8751" w:rsidR="005567CC" w:rsidRDefault="005567CC" w:rsidP="005567CC">
      <w:pPr>
        <w:rPr>
          <w:lang w:val="el-GR"/>
        </w:rPr>
      </w:pPr>
      <w:r w:rsidRPr="00B56CA7">
        <w:rPr>
          <w:lang w:val="el-GR"/>
        </w:rPr>
        <w:t xml:space="preserve">Ο υποψήφιος Ανάδοχος στην τεχνική προσφορά καλείται να σχεδιάσει και παρουσιάσει την προτεινόμενη φυσική αρχιτεκτονική της προσφερόμενης λύσης ώστε να καλύπτονται οι απαιτήσεις της προτεινόμενης λογικής αρχιτεκτονικής καθώς και οι απαιτήσεις διαθεσιμότητας και απόκρισης. Η αρχιτεκτονική λύση που θα επιλεγεί, πρέπει υποχρεωτικά να </w:t>
      </w:r>
      <w:proofErr w:type="spellStart"/>
      <w:r w:rsidRPr="00B56CA7">
        <w:rPr>
          <w:lang w:val="el-GR"/>
        </w:rPr>
        <w:t>περιγραφεί</w:t>
      </w:r>
      <w:proofErr w:type="spellEnd"/>
      <w:r w:rsidRPr="00B56CA7">
        <w:rPr>
          <w:lang w:val="el-GR"/>
        </w:rPr>
        <w:t xml:space="preserve"> αναλυτικά στην Τεχνική Προσφορά, </w:t>
      </w:r>
      <w:r w:rsidR="009F104B" w:rsidRPr="00B56CA7">
        <w:rPr>
          <w:lang w:val="el-GR"/>
        </w:rPr>
        <w:t xml:space="preserve">και να περιλαμβάνει </w:t>
      </w:r>
      <w:r w:rsidRPr="00B56CA7">
        <w:rPr>
          <w:lang w:val="el-GR"/>
        </w:rPr>
        <w:t xml:space="preserve">τόσο τα συστατικά στοιχεία της λύσης, όσο και επιμέρους χαρακτηριστικά του προσφερόμενου εξοπλισμού, αλλά και του υφιστάμενου που θα </w:t>
      </w:r>
      <w:r w:rsidR="009F104B" w:rsidRPr="00B56CA7">
        <w:rPr>
          <w:lang w:val="el-GR"/>
        </w:rPr>
        <w:t>αξιοποιηθούν.</w:t>
      </w:r>
    </w:p>
    <w:p w14:paraId="44F7DF56" w14:textId="77777777" w:rsidR="005567CC" w:rsidRPr="0028062D" w:rsidRDefault="005567CC" w:rsidP="005567CC">
      <w:pPr>
        <w:spacing w:after="60"/>
        <w:rPr>
          <w:u w:color="FFFF00"/>
          <w:lang w:val="el-GR"/>
        </w:rPr>
      </w:pPr>
      <w:r w:rsidRPr="0028062D">
        <w:rPr>
          <w:u w:color="FFFF00"/>
          <w:lang w:val="el-GR"/>
        </w:rPr>
        <w:t xml:space="preserve">Ο Ανάδοχος θα πρέπει να προσφέρει όλον </w:t>
      </w:r>
      <w:r w:rsidRPr="0028062D">
        <w:rPr>
          <w:lang w:val="el-GR"/>
        </w:rPr>
        <w:t xml:space="preserve">τον περιφερειακό και κεντρικό εξοπλισμό που ρητά απαιτείται, καθώς και οποιοδήποτε άλλον </w:t>
      </w:r>
      <w:r w:rsidRPr="0028062D">
        <w:rPr>
          <w:u w:color="FFFF00"/>
          <w:lang w:val="el-GR"/>
        </w:rPr>
        <w:t xml:space="preserve">απαραίτητο εξοπλισμό που θα υποστηρίξει την προτεινόμενη από αυτόν λύση και την </w:t>
      </w:r>
      <w:r w:rsidRPr="0028062D">
        <w:rPr>
          <w:lang w:val="el-GR"/>
        </w:rPr>
        <w:t>ολοκλήρωση της δομής του υπολογιστικού συστήματος, ώστε να αποτελεί λύση “με το κλειδί στο χέρι (</w:t>
      </w:r>
      <w:r w:rsidRPr="00BB564B">
        <w:t>turn</w:t>
      </w:r>
      <w:r w:rsidRPr="0028062D">
        <w:rPr>
          <w:lang w:val="el-GR"/>
        </w:rPr>
        <w:t xml:space="preserve"> </w:t>
      </w:r>
      <w:r w:rsidRPr="00BB564B">
        <w:t>key</w:t>
      </w:r>
      <w:r w:rsidRPr="0028062D">
        <w:rPr>
          <w:lang w:val="el-GR"/>
        </w:rPr>
        <w:t xml:space="preserve"> </w:t>
      </w:r>
      <w:r w:rsidRPr="00BB564B">
        <w:t>solution</w:t>
      </w:r>
      <w:r w:rsidRPr="0028062D">
        <w:rPr>
          <w:lang w:val="el-GR"/>
        </w:rPr>
        <w:t>)”.</w:t>
      </w:r>
    </w:p>
    <w:p w14:paraId="743FC1CD" w14:textId="77777777" w:rsidR="005567CC" w:rsidRPr="0028062D" w:rsidRDefault="005567CC" w:rsidP="005567CC">
      <w:pPr>
        <w:spacing w:after="60"/>
        <w:rPr>
          <w:lang w:val="el-GR"/>
        </w:rPr>
      </w:pPr>
      <w:r w:rsidRPr="0028062D">
        <w:rPr>
          <w:lang w:val="el-GR"/>
        </w:rPr>
        <w:t>Το σύστημα θα πρέπει να ικανοποιεί τουλάχιστον τα παρακάτω κριτήρια:</w:t>
      </w:r>
    </w:p>
    <w:p w14:paraId="4CFAD453" w14:textId="77777777" w:rsidR="005567CC" w:rsidRPr="0028062D" w:rsidRDefault="005567CC" w:rsidP="005567CC">
      <w:pPr>
        <w:numPr>
          <w:ilvl w:val="0"/>
          <w:numId w:val="250"/>
        </w:numPr>
        <w:suppressAutoHyphens w:val="0"/>
        <w:spacing w:before="60" w:after="60"/>
        <w:rPr>
          <w:lang w:val="el-GR"/>
        </w:rPr>
      </w:pPr>
      <w:r w:rsidRPr="0028062D">
        <w:rPr>
          <w:lang w:val="el-GR"/>
        </w:rPr>
        <w:t xml:space="preserve">Τα δομικά στοιχεία της λύσης που έχουν διακριτό ρόλο δεν θα πρέπει να αποτελούν </w:t>
      </w:r>
      <w:r w:rsidRPr="00BB564B">
        <w:t>single</w:t>
      </w:r>
      <w:r w:rsidRPr="0028062D">
        <w:rPr>
          <w:lang w:val="el-GR"/>
        </w:rPr>
        <w:t xml:space="preserve"> </w:t>
      </w:r>
      <w:r w:rsidRPr="00BB564B">
        <w:t>point</w:t>
      </w:r>
      <w:r w:rsidRPr="0028062D">
        <w:rPr>
          <w:lang w:val="el-GR"/>
        </w:rPr>
        <w:t xml:space="preserve"> </w:t>
      </w:r>
      <w:r w:rsidRPr="00BB564B">
        <w:t>of</w:t>
      </w:r>
      <w:r w:rsidRPr="0028062D">
        <w:rPr>
          <w:lang w:val="el-GR"/>
        </w:rPr>
        <w:t xml:space="preserve"> </w:t>
      </w:r>
      <w:r w:rsidRPr="00BB564B">
        <w:t>failure</w:t>
      </w:r>
      <w:r w:rsidRPr="0028062D">
        <w:rPr>
          <w:lang w:val="el-GR"/>
        </w:rPr>
        <w:t xml:space="preserve"> (αυτό σημαίνει ότι τα δομικά στοιχεία της λύσης θα είναι σε κατάσταση </w:t>
      </w:r>
      <w:r w:rsidRPr="00BB564B">
        <w:t>active</w:t>
      </w:r>
      <w:r w:rsidRPr="0028062D">
        <w:rPr>
          <w:lang w:val="el-GR"/>
        </w:rPr>
        <w:t xml:space="preserve"> – </w:t>
      </w:r>
      <w:r w:rsidRPr="00BB564B">
        <w:t>active</w:t>
      </w:r>
      <w:r w:rsidRPr="0028062D">
        <w:rPr>
          <w:lang w:val="el-GR"/>
        </w:rPr>
        <w:t xml:space="preserve"> ή/και </w:t>
      </w:r>
      <w:r w:rsidRPr="00BB564B">
        <w:t>a</w:t>
      </w:r>
      <w:r w:rsidRPr="00BB564B">
        <w:rPr>
          <w:lang w:val="en-US"/>
        </w:rPr>
        <w:t>c</w:t>
      </w:r>
      <w:proofErr w:type="spellStart"/>
      <w:r w:rsidRPr="00BB564B">
        <w:t>tive</w:t>
      </w:r>
      <w:proofErr w:type="spellEnd"/>
      <w:r w:rsidRPr="0028062D">
        <w:rPr>
          <w:lang w:val="el-GR"/>
        </w:rPr>
        <w:t>-</w:t>
      </w:r>
      <w:r w:rsidRPr="00BB564B">
        <w:t>standby</w:t>
      </w:r>
      <w:r w:rsidRPr="0028062D">
        <w:rPr>
          <w:lang w:val="el-GR"/>
        </w:rPr>
        <w:t>), ώστε να διασφαλίζεται υψηλός βαθμός διαθεσιμότητας και να ικανοποιείται η απαίτηση για λειτουργία του συστήματος σε 24ωρη βάση, ακόμη και στις περιπτώσεις βλάβης ενός τμήματος του εξοπλισμού.</w:t>
      </w:r>
      <w:r w:rsidRPr="00BB564B">
        <w:rPr>
          <w:lang w:val="el-GR"/>
        </w:rPr>
        <w:t xml:space="preserve"> </w:t>
      </w:r>
      <w:r w:rsidRPr="0028062D">
        <w:rPr>
          <w:lang w:val="el-GR"/>
        </w:rPr>
        <w:t>Θα πρέπει επίσης να δοθεί η δυνατότητα μέσω του σχεδιασμού της προσφερόμενης λύσης για κλιμακωτή αύξηση των δυνατοτήτων των υποσυστημάτων.</w:t>
      </w:r>
    </w:p>
    <w:p w14:paraId="4DB061EC" w14:textId="77777777" w:rsidR="005567CC" w:rsidRPr="00BB564B" w:rsidRDefault="005567CC" w:rsidP="005567CC">
      <w:pPr>
        <w:numPr>
          <w:ilvl w:val="0"/>
          <w:numId w:val="250"/>
        </w:numPr>
        <w:suppressAutoHyphens w:val="0"/>
        <w:spacing w:before="60" w:after="60"/>
      </w:pPr>
      <w:proofErr w:type="spellStart"/>
      <w:r w:rsidRPr="00BB564B">
        <w:t>Αξιο</w:t>
      </w:r>
      <w:proofErr w:type="spellEnd"/>
      <w:r w:rsidRPr="00BB564B">
        <w:t>ποίηση π</w:t>
      </w:r>
      <w:proofErr w:type="spellStart"/>
      <w:r w:rsidRPr="00BB564B">
        <w:t>λεονεκτημάτων</w:t>
      </w:r>
      <w:proofErr w:type="spellEnd"/>
      <w:r w:rsidRPr="00BB564B">
        <w:t xml:space="preserve"> virtualization</w:t>
      </w:r>
      <w:r w:rsidRPr="00BB564B">
        <w:rPr>
          <w:lang w:val="el-GR"/>
        </w:rPr>
        <w:t>/</w:t>
      </w:r>
      <w:r w:rsidRPr="00BB564B">
        <w:rPr>
          <w:lang w:val="en-US"/>
        </w:rPr>
        <w:t>containerization</w:t>
      </w:r>
    </w:p>
    <w:p w14:paraId="02A9788C" w14:textId="77777777" w:rsidR="005567CC" w:rsidRPr="00BB564B" w:rsidRDefault="005567CC" w:rsidP="005567CC">
      <w:pPr>
        <w:numPr>
          <w:ilvl w:val="0"/>
          <w:numId w:val="250"/>
        </w:numPr>
        <w:suppressAutoHyphens w:val="0"/>
        <w:spacing w:before="60" w:after="60"/>
        <w:rPr>
          <w:lang w:val="el-GR"/>
        </w:rPr>
      </w:pPr>
      <w:r w:rsidRPr="0028062D">
        <w:rPr>
          <w:lang w:val="el-GR"/>
        </w:rPr>
        <w:t xml:space="preserve">Η επίδοση του συστήματος πρέπει να επιτυγχάνει την υποστήριξη </w:t>
      </w:r>
      <w:r w:rsidRPr="00BB564B">
        <w:rPr>
          <w:lang w:val="el-GR"/>
        </w:rPr>
        <w:t>χιλίων-εκατό τουλάχιστον</w:t>
      </w:r>
      <w:r w:rsidRPr="0028062D">
        <w:rPr>
          <w:lang w:val="el-GR"/>
        </w:rPr>
        <w:t xml:space="preserve"> ταυτόχρονων χρηστών</w:t>
      </w:r>
      <w:r w:rsidRPr="00BB564B">
        <w:rPr>
          <w:lang w:val="el-GR"/>
        </w:rPr>
        <w:t xml:space="preserve"> (700 ταυτόχρονοι του ΟΠΣΣΔΠΣΕΠ και 400 ταυτόχρονοι του ΟΠΣΔΣΟΦΠΠ)</w:t>
      </w:r>
      <w:r w:rsidRPr="0028062D">
        <w:rPr>
          <w:lang w:val="el-GR"/>
        </w:rPr>
        <w:t xml:space="preserve">. </w:t>
      </w:r>
    </w:p>
    <w:p w14:paraId="3A825638" w14:textId="77777777" w:rsidR="005567CC" w:rsidRDefault="005567CC" w:rsidP="005567CC">
      <w:pPr>
        <w:numPr>
          <w:ilvl w:val="0"/>
          <w:numId w:val="250"/>
        </w:numPr>
        <w:suppressAutoHyphens w:val="0"/>
        <w:spacing w:before="60" w:after="60"/>
        <w:rPr>
          <w:lang w:val="el-GR"/>
        </w:rPr>
      </w:pPr>
      <w:r w:rsidRPr="0028062D">
        <w:rPr>
          <w:lang w:val="el-GR"/>
        </w:rPr>
        <w:t xml:space="preserve">Ο Ανάδοχος θα πρέπει να προβεί στην εγκατάσταση του προσφερόμενου </w:t>
      </w:r>
      <w:r w:rsidRPr="00BB564B">
        <w:rPr>
          <w:lang w:val="el-GR"/>
        </w:rPr>
        <w:t xml:space="preserve">κεντρικού </w:t>
      </w:r>
      <w:r w:rsidRPr="0028062D">
        <w:rPr>
          <w:lang w:val="el-GR"/>
        </w:rPr>
        <w:t xml:space="preserve">εξοπλισμού και την υλοποίηση της προτεινόμενης αρχιτεκτονικής, λαμβάνοντας υπόψη τις καθορισμένες πολιτικές για την εγκατάσταση νέου εξοπλισμού και την ασφάλεια του συστήματος και εξασφαλίζοντας την απρόσκοπτη λειτουργία του προσφερόμενου εξοπλισμού και των </w:t>
      </w:r>
      <w:r w:rsidRPr="00BB564B">
        <w:rPr>
          <w:lang w:val="el-GR"/>
        </w:rPr>
        <w:t>παρεχόμενων</w:t>
      </w:r>
      <w:r w:rsidRPr="0028062D">
        <w:rPr>
          <w:lang w:val="el-GR"/>
        </w:rPr>
        <w:t xml:space="preserve"> υπηρεσιών. </w:t>
      </w:r>
    </w:p>
    <w:p w14:paraId="36095A70" w14:textId="63F6759F" w:rsidR="005567CC" w:rsidRDefault="005567CC">
      <w:pPr>
        <w:numPr>
          <w:ilvl w:val="0"/>
          <w:numId w:val="250"/>
        </w:numPr>
        <w:suppressAutoHyphens w:val="0"/>
        <w:spacing w:before="60" w:after="60"/>
        <w:rPr>
          <w:lang w:val="el-GR"/>
        </w:rPr>
      </w:pPr>
      <w:r>
        <w:rPr>
          <w:lang w:val="el-GR"/>
        </w:rPr>
        <w:t xml:space="preserve">Ο Ανάδοχος θα πρέπει να </w:t>
      </w:r>
      <w:r w:rsidRPr="0028062D">
        <w:rPr>
          <w:lang w:val="el-GR"/>
        </w:rPr>
        <w:t>προσφ</w:t>
      </w:r>
      <w:r>
        <w:rPr>
          <w:lang w:val="el-GR"/>
        </w:rPr>
        <w:t>έ</w:t>
      </w:r>
      <w:r w:rsidRPr="0028062D">
        <w:rPr>
          <w:lang w:val="el-GR"/>
        </w:rPr>
        <w:t>ρ</w:t>
      </w:r>
      <w:r>
        <w:rPr>
          <w:lang w:val="el-GR"/>
        </w:rPr>
        <w:t>ει</w:t>
      </w:r>
      <w:r w:rsidRPr="0028062D">
        <w:rPr>
          <w:lang w:val="el-GR"/>
        </w:rPr>
        <w:t xml:space="preserve"> τα απαιτούμενα παρελκόμενα για τη διασύνδεση των νέων συστημάτων μεταξύ τους καθώς και για τη διασύνδεση με το υφιστάμενο</w:t>
      </w:r>
      <w:r>
        <w:rPr>
          <w:lang w:val="el-GR"/>
        </w:rPr>
        <w:t xml:space="preserve"> σύστημα του </w:t>
      </w:r>
      <w:r w:rsidRPr="00BB564B">
        <w:rPr>
          <w:lang w:val="el-GR"/>
        </w:rPr>
        <w:t>ΟΠΣΣΔΠΣΕΠ</w:t>
      </w:r>
      <w:r>
        <w:rPr>
          <w:lang w:val="el-GR"/>
        </w:rPr>
        <w:t>.</w:t>
      </w:r>
    </w:p>
    <w:p w14:paraId="010B44EF" w14:textId="77777777" w:rsidR="009D7084" w:rsidRPr="005567CC" w:rsidRDefault="009D7084" w:rsidP="009D17BE">
      <w:pPr>
        <w:suppressAutoHyphens w:val="0"/>
        <w:spacing w:before="60" w:after="60"/>
        <w:ind w:left="360"/>
        <w:rPr>
          <w:lang w:val="el-GR"/>
        </w:rPr>
      </w:pPr>
    </w:p>
    <w:p w14:paraId="62F65CA7" w14:textId="77777777" w:rsidR="00A22261" w:rsidRDefault="00A22261" w:rsidP="009D17BE">
      <w:pPr>
        <w:pStyle w:val="Heading3"/>
        <w:numPr>
          <w:ilvl w:val="0"/>
          <w:numId w:val="296"/>
        </w:numPr>
        <w:rPr>
          <w:lang w:val="el-GR"/>
        </w:rPr>
      </w:pPr>
      <w:bookmarkStart w:id="782" w:name="_Toc103275150"/>
      <w:bookmarkStart w:id="783" w:name="_Toc103277378"/>
      <w:bookmarkStart w:id="784" w:name="_Toc103279585"/>
      <w:bookmarkStart w:id="785" w:name="_Toc103281766"/>
      <w:bookmarkStart w:id="786" w:name="_Toc103282832"/>
      <w:bookmarkStart w:id="787" w:name="_Toc103947826"/>
      <w:bookmarkStart w:id="788" w:name="_Toc104281423"/>
      <w:bookmarkStart w:id="789" w:name="_Toc104308561"/>
      <w:bookmarkStart w:id="790" w:name="_Toc97194345"/>
      <w:bookmarkStart w:id="791" w:name="_Toc97194474"/>
      <w:bookmarkStart w:id="792" w:name="_Ref103282059"/>
      <w:bookmarkStart w:id="793" w:name="_Toc107309434"/>
      <w:bookmarkEnd w:id="782"/>
      <w:bookmarkEnd w:id="783"/>
      <w:bookmarkEnd w:id="784"/>
      <w:bookmarkEnd w:id="785"/>
      <w:bookmarkEnd w:id="786"/>
      <w:bookmarkEnd w:id="787"/>
      <w:bookmarkEnd w:id="788"/>
      <w:bookmarkEnd w:id="789"/>
      <w:r>
        <w:rPr>
          <w:lang w:val="el-GR"/>
        </w:rPr>
        <w:t>Λειτουργικές Απαιτήσεις</w:t>
      </w:r>
      <w:bookmarkEnd w:id="790"/>
      <w:bookmarkEnd w:id="791"/>
      <w:bookmarkEnd w:id="792"/>
      <w:bookmarkEnd w:id="793"/>
      <w:r>
        <w:rPr>
          <w:lang w:val="el-GR"/>
        </w:rPr>
        <w:t xml:space="preserve">  </w:t>
      </w:r>
    </w:p>
    <w:p w14:paraId="2CDFF5B6" w14:textId="77777777" w:rsidR="005567CC" w:rsidRPr="0028062D" w:rsidRDefault="005567CC" w:rsidP="005567CC">
      <w:pPr>
        <w:suppressAutoHyphens w:val="0"/>
        <w:autoSpaceDE w:val="0"/>
        <w:autoSpaceDN w:val="0"/>
        <w:adjustRightInd w:val="0"/>
        <w:spacing w:after="0"/>
        <w:rPr>
          <w:lang w:val="el-GR"/>
        </w:rPr>
      </w:pPr>
      <w:bookmarkStart w:id="794" w:name="_Toc97195383"/>
      <w:bookmarkStart w:id="795" w:name="_Toc97195552"/>
      <w:bookmarkEnd w:id="794"/>
      <w:bookmarkEnd w:id="795"/>
      <w:r w:rsidRPr="0028062D">
        <w:rPr>
          <w:lang w:val="el-GR"/>
        </w:rPr>
        <w:t xml:space="preserve">Το </w:t>
      </w:r>
      <w:r>
        <w:rPr>
          <w:lang w:val="el-GR"/>
        </w:rPr>
        <w:t>ΟΠΣΔΣΟΦΠΠ</w:t>
      </w:r>
      <w:r w:rsidRPr="0028062D">
        <w:rPr>
          <w:lang w:val="el-GR"/>
        </w:rPr>
        <w:t xml:space="preserve"> θα αποτελείται από λογισμικό, </w:t>
      </w:r>
      <w:proofErr w:type="spellStart"/>
      <w:r w:rsidRPr="0028062D">
        <w:rPr>
          <w:lang w:val="el-GR"/>
        </w:rPr>
        <w:t>γεωχωρικά</w:t>
      </w:r>
      <w:proofErr w:type="spellEnd"/>
      <w:r w:rsidRPr="0028062D">
        <w:rPr>
          <w:lang w:val="el-GR"/>
        </w:rPr>
        <w:t xml:space="preserve"> δεδομένα, σταθμούς εργασίας και φορητές </w:t>
      </w:r>
      <w:proofErr w:type="spellStart"/>
      <w:r w:rsidRPr="0028062D">
        <w:rPr>
          <w:lang w:val="el-GR"/>
        </w:rPr>
        <w:t>τηλεματικές</w:t>
      </w:r>
      <w:proofErr w:type="spellEnd"/>
      <w:r w:rsidRPr="0028062D">
        <w:rPr>
          <w:lang w:val="el-GR"/>
        </w:rPr>
        <w:t xml:space="preserve"> μονάδες παρακολούθηση θέσης. Το λογισμικό θα βασίζεται σε Τεχνολογίες Ιστού (</w:t>
      </w:r>
      <w:r>
        <w:rPr>
          <w:lang w:val="en-US"/>
        </w:rPr>
        <w:t>Web</w:t>
      </w:r>
      <w:r w:rsidRPr="0028062D">
        <w:rPr>
          <w:lang w:val="el-GR"/>
        </w:rPr>
        <w:t xml:space="preserve"> </w:t>
      </w:r>
      <w:r>
        <w:rPr>
          <w:lang w:val="en-US"/>
        </w:rPr>
        <w:t>technologies</w:t>
      </w:r>
      <w:r w:rsidRPr="0028062D">
        <w:rPr>
          <w:lang w:val="el-GR"/>
        </w:rPr>
        <w:t xml:space="preserve">) και Γεωγραφικών Πληροφοριακών Συστημάτων (ΓΣΠ – </w:t>
      </w:r>
      <w:r w:rsidRPr="00495549">
        <w:t>GIS</w:t>
      </w:r>
      <w:r w:rsidRPr="0028062D">
        <w:rPr>
          <w:lang w:val="el-GR"/>
        </w:rPr>
        <w:t>), θα αξιοποιεί χωρικά και μη δεδομένα που θα καταχωρηθούν σε αυτό, θα διασυνδέεται μέσω ασφαλούς διαδικτυακής πρόσβασης (</w:t>
      </w:r>
      <w:r>
        <w:rPr>
          <w:lang w:val="en-US"/>
        </w:rPr>
        <w:t>VPN</w:t>
      </w:r>
      <w:r w:rsidRPr="0028062D">
        <w:rPr>
          <w:lang w:val="el-GR"/>
        </w:rPr>
        <w:t xml:space="preserve">) με </w:t>
      </w:r>
      <w:proofErr w:type="spellStart"/>
      <w:r w:rsidRPr="0028062D">
        <w:rPr>
          <w:lang w:val="el-GR"/>
        </w:rPr>
        <w:t>πάροχο</w:t>
      </w:r>
      <w:proofErr w:type="spellEnd"/>
      <w:r w:rsidRPr="0028062D">
        <w:rPr>
          <w:lang w:val="el-GR"/>
        </w:rPr>
        <w:t xml:space="preserve"> κινητής τηλεφωνίας (</w:t>
      </w:r>
      <w:r>
        <w:rPr>
          <w:lang w:val="en-US"/>
        </w:rPr>
        <w:t>mobile</w:t>
      </w:r>
      <w:r w:rsidRPr="0028062D">
        <w:rPr>
          <w:lang w:val="el-GR"/>
        </w:rPr>
        <w:t xml:space="preserve"> </w:t>
      </w:r>
      <w:r>
        <w:rPr>
          <w:lang w:val="en-US"/>
        </w:rPr>
        <w:t>data</w:t>
      </w:r>
      <w:r w:rsidRPr="0028062D">
        <w:rPr>
          <w:lang w:val="el-GR"/>
        </w:rPr>
        <w:t xml:space="preserve">) για διασύνδεση με φορητές </w:t>
      </w:r>
      <w:proofErr w:type="spellStart"/>
      <w:r w:rsidRPr="0028062D">
        <w:rPr>
          <w:lang w:val="el-GR"/>
        </w:rPr>
        <w:t>τηλεματικές</w:t>
      </w:r>
      <w:proofErr w:type="spellEnd"/>
      <w:r w:rsidRPr="0028062D">
        <w:rPr>
          <w:lang w:val="el-GR"/>
        </w:rPr>
        <w:t xml:space="preserve"> συσκευές παρακολούθησης θέσης προσωπικού και οχημάτων, θα διασυνδέεται κατάλληλα μέσω υπηρεσιών Ιστού με το Σύστημα Διαχείρισης Περιστατικών Πόρων και </w:t>
      </w:r>
      <w:proofErr w:type="spellStart"/>
      <w:r w:rsidRPr="0028062D">
        <w:rPr>
          <w:lang w:val="el-GR"/>
        </w:rPr>
        <w:t>Τηλεματικών</w:t>
      </w:r>
      <w:proofErr w:type="spellEnd"/>
      <w:r w:rsidRPr="0028062D">
        <w:rPr>
          <w:lang w:val="el-GR"/>
        </w:rPr>
        <w:t xml:space="preserve"> Δεδομένων του Π.Σ. παρέχοντας τα κατάλληλα εργαλεία για τη βέλτιστη συνεργατική διαχείριση έκτακτων καταστάσεων και κρίσεων. </w:t>
      </w:r>
    </w:p>
    <w:p w14:paraId="26E2071C" w14:textId="07D5F97F" w:rsidR="005567CC" w:rsidRDefault="005567CC" w:rsidP="005567CC">
      <w:pPr>
        <w:suppressAutoHyphens w:val="0"/>
        <w:autoSpaceDE w:val="0"/>
        <w:autoSpaceDN w:val="0"/>
        <w:adjustRightInd w:val="0"/>
        <w:spacing w:after="0"/>
        <w:jc w:val="left"/>
        <w:rPr>
          <w:lang w:val="el-GR"/>
        </w:rPr>
      </w:pPr>
    </w:p>
    <w:p w14:paraId="36D11FAE" w14:textId="0FB925F0" w:rsidR="00DD12CD" w:rsidRDefault="00DD12CD" w:rsidP="005567CC">
      <w:pPr>
        <w:suppressAutoHyphens w:val="0"/>
        <w:autoSpaceDE w:val="0"/>
        <w:autoSpaceDN w:val="0"/>
        <w:adjustRightInd w:val="0"/>
        <w:spacing w:after="0"/>
        <w:jc w:val="left"/>
        <w:rPr>
          <w:lang w:val="el-GR"/>
        </w:rPr>
      </w:pPr>
    </w:p>
    <w:p w14:paraId="4CF125DA" w14:textId="77777777" w:rsidR="00DD12CD" w:rsidRPr="0028062D" w:rsidRDefault="00DD12CD" w:rsidP="005567CC">
      <w:pPr>
        <w:suppressAutoHyphens w:val="0"/>
        <w:autoSpaceDE w:val="0"/>
        <w:autoSpaceDN w:val="0"/>
        <w:adjustRightInd w:val="0"/>
        <w:spacing w:after="0"/>
        <w:jc w:val="left"/>
        <w:rPr>
          <w:lang w:val="el-GR"/>
        </w:rPr>
      </w:pPr>
    </w:p>
    <w:p w14:paraId="4837754B" w14:textId="77777777" w:rsidR="005567CC" w:rsidRPr="0028062D" w:rsidRDefault="005567CC" w:rsidP="005567CC">
      <w:pPr>
        <w:suppressAutoHyphens w:val="0"/>
        <w:autoSpaceDE w:val="0"/>
        <w:autoSpaceDN w:val="0"/>
        <w:adjustRightInd w:val="0"/>
        <w:spacing w:after="0"/>
        <w:jc w:val="left"/>
        <w:rPr>
          <w:lang w:val="el-GR"/>
        </w:rPr>
      </w:pPr>
      <w:r w:rsidRPr="0028062D">
        <w:rPr>
          <w:lang w:val="el-GR"/>
        </w:rPr>
        <w:t>Αναλυτικότερα το Έργο περιλαμβάνει τις εξής δράσεις:</w:t>
      </w:r>
    </w:p>
    <w:p w14:paraId="129B99F6" w14:textId="77777777" w:rsidR="005567CC" w:rsidRPr="0028062D" w:rsidRDefault="005567CC" w:rsidP="005567CC">
      <w:pPr>
        <w:suppressAutoHyphens w:val="0"/>
        <w:autoSpaceDE w:val="0"/>
        <w:autoSpaceDN w:val="0"/>
        <w:adjustRightInd w:val="0"/>
        <w:spacing w:after="0"/>
        <w:jc w:val="left"/>
        <w:rPr>
          <w:lang w:val="el-GR"/>
        </w:rPr>
      </w:pPr>
    </w:p>
    <w:p w14:paraId="766E326E" w14:textId="77777777" w:rsidR="005567CC" w:rsidRPr="0028062D" w:rsidRDefault="005567CC" w:rsidP="005567CC">
      <w:pPr>
        <w:rPr>
          <w:u w:val="single"/>
          <w:lang w:val="el-GR"/>
        </w:rPr>
      </w:pPr>
      <w:r w:rsidRPr="0028062D">
        <w:rPr>
          <w:u w:val="single"/>
          <w:lang w:val="el-GR"/>
        </w:rPr>
        <w:t>(α) Προμήθεια και Εγκατάσταση Έτοιμου Λογισμικού σε Κεντρικούς Διακομιστές</w:t>
      </w:r>
    </w:p>
    <w:p w14:paraId="7C918B69" w14:textId="77777777" w:rsidR="005567CC" w:rsidRPr="0028062D" w:rsidRDefault="005567CC" w:rsidP="005567CC">
      <w:pPr>
        <w:suppressAutoHyphens w:val="0"/>
        <w:autoSpaceDE w:val="0"/>
        <w:autoSpaceDN w:val="0"/>
        <w:adjustRightInd w:val="0"/>
        <w:spacing w:after="0"/>
        <w:rPr>
          <w:lang w:val="el-GR"/>
        </w:rPr>
      </w:pPr>
      <w:r w:rsidRPr="0028062D">
        <w:rPr>
          <w:lang w:val="el-GR"/>
        </w:rPr>
        <w:lastRenderedPageBreak/>
        <w:t xml:space="preserve">Αφορά στην προμήθεια και εγκατάσταση και παραμετροποίηση του Λογισμικού Συνεργατικής Διαχείρισης Συμβάντων και </w:t>
      </w:r>
      <w:proofErr w:type="spellStart"/>
      <w:r w:rsidRPr="0028062D">
        <w:rPr>
          <w:lang w:val="el-GR"/>
        </w:rPr>
        <w:t>Τηλεματικών</w:t>
      </w:r>
      <w:proofErr w:type="spellEnd"/>
      <w:r w:rsidRPr="0028062D">
        <w:rPr>
          <w:lang w:val="el-GR"/>
        </w:rPr>
        <w:t xml:space="preserve"> Δεδομένων για τετρακόσιους (400) ταυτόχρονους χρήστες. Το λογισμικό θα αποτελείται από διακομιστές Ιστού, Εφαρμογών, Β.Δ. και γεωγραφικών δεδομένων. Οι υπηρεσίες προκειμένου να εξασφαλίζεται υψηλή διαθεσιμότητα πρέπει να είναι τουλάχιστον δίδυμες. Οι υπηρεσίες Ιστού/Εφαρμογών  θα εγκατασταθούν σε “Δοχεία – </w:t>
      </w:r>
      <w:r>
        <w:rPr>
          <w:lang w:val="en-US"/>
        </w:rPr>
        <w:t>Containers</w:t>
      </w:r>
      <w:r w:rsidRPr="0028062D">
        <w:rPr>
          <w:lang w:val="el-GR"/>
        </w:rPr>
        <w:t>” σε εικονικές μηχανές στο Κέντρο Δεδομένων του Π.Σ. Ειδικότερα:</w:t>
      </w:r>
    </w:p>
    <w:p w14:paraId="769E393F" w14:textId="77777777" w:rsidR="005567CC" w:rsidRPr="0028062D" w:rsidRDefault="005567CC" w:rsidP="005567CC">
      <w:pPr>
        <w:numPr>
          <w:ilvl w:val="0"/>
          <w:numId w:val="251"/>
        </w:numPr>
        <w:suppressAutoHyphens w:val="0"/>
        <w:autoSpaceDE w:val="0"/>
        <w:autoSpaceDN w:val="0"/>
        <w:adjustRightInd w:val="0"/>
        <w:spacing w:after="0"/>
        <w:rPr>
          <w:lang w:val="el-GR"/>
        </w:rPr>
      </w:pPr>
      <w:r>
        <w:rPr>
          <w:lang w:val="en-US"/>
        </w:rPr>
        <w:t>O</w:t>
      </w:r>
      <w:r w:rsidRPr="0028062D">
        <w:rPr>
          <w:lang w:val="el-GR"/>
        </w:rPr>
        <w:t xml:space="preserve">ι υπηρεσίες τηλεματικής διασύνδεσης θα διασυνδεθούν μέσω </w:t>
      </w:r>
      <w:r>
        <w:rPr>
          <w:lang w:val="en-US"/>
        </w:rPr>
        <w:t>VPN</w:t>
      </w:r>
      <w:r w:rsidRPr="0028062D">
        <w:rPr>
          <w:lang w:val="el-GR"/>
        </w:rPr>
        <w:t xml:space="preserve"> </w:t>
      </w:r>
      <w:r>
        <w:rPr>
          <w:lang w:val="en-US"/>
        </w:rPr>
        <w:t>Router</w:t>
      </w:r>
      <w:r w:rsidRPr="0028062D">
        <w:rPr>
          <w:lang w:val="el-GR"/>
        </w:rPr>
        <w:t xml:space="preserve"> με τον </w:t>
      </w:r>
      <w:proofErr w:type="spellStart"/>
      <w:r w:rsidRPr="0028062D">
        <w:rPr>
          <w:lang w:val="el-GR"/>
        </w:rPr>
        <w:t>πάροχο</w:t>
      </w:r>
      <w:proofErr w:type="spellEnd"/>
      <w:r w:rsidRPr="0028062D">
        <w:rPr>
          <w:lang w:val="el-GR"/>
        </w:rPr>
        <w:t xml:space="preserve"> δεδομένων 4</w:t>
      </w:r>
      <w:r>
        <w:rPr>
          <w:lang w:val="en-US"/>
        </w:rPr>
        <w:t>G</w:t>
      </w:r>
      <w:r w:rsidRPr="0028062D">
        <w:rPr>
          <w:lang w:val="el-GR"/>
        </w:rPr>
        <w:t xml:space="preserve"> (</w:t>
      </w:r>
      <w:r>
        <w:rPr>
          <w:lang w:val="en-US"/>
        </w:rPr>
        <w:t>Mobile</w:t>
      </w:r>
      <w:r w:rsidRPr="0028062D">
        <w:rPr>
          <w:lang w:val="el-GR"/>
        </w:rPr>
        <w:t xml:space="preserve"> </w:t>
      </w:r>
      <w:r>
        <w:rPr>
          <w:lang w:val="en-US"/>
        </w:rPr>
        <w:t>Data</w:t>
      </w:r>
      <w:r w:rsidRPr="0028062D">
        <w:rPr>
          <w:lang w:val="el-GR"/>
        </w:rPr>
        <w:t>)</w:t>
      </w:r>
    </w:p>
    <w:p w14:paraId="2F071AB4" w14:textId="77777777" w:rsidR="005567CC" w:rsidRPr="0028062D" w:rsidRDefault="005567CC" w:rsidP="005567CC">
      <w:pPr>
        <w:numPr>
          <w:ilvl w:val="0"/>
          <w:numId w:val="251"/>
        </w:numPr>
        <w:suppressAutoHyphens w:val="0"/>
        <w:autoSpaceDE w:val="0"/>
        <w:autoSpaceDN w:val="0"/>
        <w:adjustRightInd w:val="0"/>
        <w:spacing w:after="0"/>
        <w:rPr>
          <w:lang w:val="el-GR"/>
        </w:rPr>
      </w:pPr>
      <w:r w:rsidRPr="0028062D">
        <w:rPr>
          <w:lang w:val="el-GR"/>
        </w:rPr>
        <w:t>Οι υπηρεσίες Γεωγραφικών Δεδομένων (3</w:t>
      </w:r>
      <w:r w:rsidRPr="007F5435">
        <w:rPr>
          <w:lang w:val="en-US"/>
        </w:rPr>
        <w:t>D</w:t>
      </w:r>
      <w:r w:rsidRPr="0028062D">
        <w:rPr>
          <w:lang w:val="el-GR"/>
        </w:rPr>
        <w:t>-</w:t>
      </w:r>
      <w:r w:rsidRPr="007F5435">
        <w:rPr>
          <w:lang w:val="en-US"/>
        </w:rPr>
        <w:t>GIS</w:t>
      </w:r>
      <w:r w:rsidRPr="0028062D">
        <w:rPr>
          <w:lang w:val="el-GR"/>
        </w:rPr>
        <w:t>) θα εγκατασταθούν σε εικονικές μηχανές των εξυπηρετητών Ιστού/Εφαρμογών (</w:t>
      </w:r>
      <w:r w:rsidRPr="007F5435">
        <w:rPr>
          <w:lang w:val="en-US"/>
        </w:rPr>
        <w:t>Web</w:t>
      </w:r>
      <w:r w:rsidRPr="0028062D">
        <w:rPr>
          <w:lang w:val="el-GR"/>
        </w:rPr>
        <w:t>/</w:t>
      </w:r>
      <w:r w:rsidRPr="007F5435">
        <w:rPr>
          <w:lang w:val="en-US"/>
        </w:rPr>
        <w:t>Application</w:t>
      </w:r>
      <w:r w:rsidRPr="0028062D">
        <w:rPr>
          <w:lang w:val="el-GR"/>
        </w:rPr>
        <w:t xml:space="preserve"> </w:t>
      </w:r>
      <w:r w:rsidRPr="007F5435">
        <w:rPr>
          <w:lang w:val="en-US"/>
        </w:rPr>
        <w:t>Servers</w:t>
      </w:r>
      <w:r w:rsidRPr="0028062D">
        <w:rPr>
          <w:lang w:val="el-GR"/>
        </w:rPr>
        <w:t xml:space="preserve">) και θα αναλαμβάνουν τη διάχυση </w:t>
      </w:r>
      <w:proofErr w:type="spellStart"/>
      <w:r w:rsidRPr="0028062D">
        <w:rPr>
          <w:lang w:val="el-GR"/>
        </w:rPr>
        <w:t>γεωχωρικών</w:t>
      </w:r>
      <w:proofErr w:type="spellEnd"/>
      <w:r w:rsidRPr="0028062D">
        <w:rPr>
          <w:lang w:val="el-GR"/>
        </w:rPr>
        <w:t xml:space="preserve"> δεδομένων κάθε είδους, είτε στην πρωτογενή τους μορφή, είτε παράγοντας αντίστοιχες </w:t>
      </w:r>
      <w:proofErr w:type="spellStart"/>
      <w:r w:rsidRPr="0028062D">
        <w:rPr>
          <w:lang w:val="el-GR"/>
        </w:rPr>
        <w:t>γεωαναφερμένες</w:t>
      </w:r>
      <w:proofErr w:type="spellEnd"/>
      <w:r w:rsidRPr="0028062D">
        <w:rPr>
          <w:lang w:val="el-GR"/>
        </w:rPr>
        <w:t xml:space="preserve"> εικόνες, για λόγους βελτίωσης απόδοσης ή/και μείωσης του όγκου της ανταλλασσόμενης πληροφορίας. </w:t>
      </w:r>
    </w:p>
    <w:p w14:paraId="3E9825C3" w14:textId="77777777" w:rsidR="005567CC" w:rsidRPr="0028062D" w:rsidRDefault="005567CC" w:rsidP="005567CC">
      <w:pPr>
        <w:numPr>
          <w:ilvl w:val="0"/>
          <w:numId w:val="251"/>
        </w:numPr>
        <w:suppressAutoHyphens w:val="0"/>
        <w:autoSpaceDE w:val="0"/>
        <w:autoSpaceDN w:val="0"/>
        <w:adjustRightInd w:val="0"/>
        <w:spacing w:after="0"/>
        <w:rPr>
          <w:lang w:val="el-GR"/>
        </w:rPr>
      </w:pPr>
      <w:r w:rsidRPr="0028062D">
        <w:rPr>
          <w:lang w:val="el-GR"/>
        </w:rPr>
        <w:t xml:space="preserve">Η </w:t>
      </w:r>
      <w:proofErr w:type="spellStart"/>
      <w:r w:rsidRPr="0028062D">
        <w:rPr>
          <w:lang w:val="el-GR"/>
        </w:rPr>
        <w:t>γεωβάση</w:t>
      </w:r>
      <w:proofErr w:type="spellEnd"/>
      <w:r w:rsidRPr="0028062D">
        <w:rPr>
          <w:lang w:val="el-GR"/>
        </w:rPr>
        <w:t xml:space="preserve"> του συστήματος (θα καταχωρούνται οι θέσεις των οχημάτων/προσωπικού, τα γεωγραφικά δεδομένα, συμβάντα, κλπ.)  θα διαμορφωθεί στο νέο σύστημα </w:t>
      </w:r>
      <w:r>
        <w:rPr>
          <w:lang w:val="el-GR"/>
        </w:rPr>
        <w:t xml:space="preserve">Βάσης Δεδομένων </w:t>
      </w:r>
      <w:r w:rsidRPr="0028062D">
        <w:rPr>
          <w:lang w:val="el-GR"/>
        </w:rPr>
        <w:t xml:space="preserve"> που θα φιλοξενεί τις υπάρχουσες άδειες χρήσης </w:t>
      </w:r>
      <w:r w:rsidRPr="007F5435">
        <w:rPr>
          <w:lang w:val="en-US"/>
        </w:rPr>
        <w:t>Oracle</w:t>
      </w:r>
      <w:r w:rsidRPr="0028062D">
        <w:rPr>
          <w:lang w:val="el-GR"/>
        </w:rPr>
        <w:t xml:space="preserve"> 12</w:t>
      </w:r>
      <w:r w:rsidRPr="007F5435">
        <w:rPr>
          <w:lang w:val="en-US"/>
        </w:rPr>
        <w:t>c</w:t>
      </w:r>
      <w:r w:rsidRPr="0028062D">
        <w:rPr>
          <w:lang w:val="el-GR"/>
        </w:rPr>
        <w:t>.</w:t>
      </w:r>
    </w:p>
    <w:p w14:paraId="6DED706B" w14:textId="77777777" w:rsidR="005567CC" w:rsidRPr="0028062D" w:rsidRDefault="005567CC" w:rsidP="005567CC">
      <w:pPr>
        <w:suppressAutoHyphens w:val="0"/>
        <w:autoSpaceDE w:val="0"/>
        <w:autoSpaceDN w:val="0"/>
        <w:adjustRightInd w:val="0"/>
        <w:spacing w:after="0"/>
        <w:rPr>
          <w:lang w:val="el-GR"/>
        </w:rPr>
      </w:pPr>
      <w:r w:rsidRPr="0028062D">
        <w:rPr>
          <w:lang w:val="el-GR"/>
        </w:rPr>
        <w:t xml:space="preserve">Το λογισμικό Συνεργατικής Διαχείρισης Συμβάντων και </w:t>
      </w:r>
      <w:proofErr w:type="spellStart"/>
      <w:r w:rsidRPr="0028062D">
        <w:rPr>
          <w:lang w:val="el-GR"/>
        </w:rPr>
        <w:t>Τηλεματικών</w:t>
      </w:r>
      <w:proofErr w:type="spellEnd"/>
      <w:r w:rsidRPr="0028062D">
        <w:rPr>
          <w:lang w:val="el-GR"/>
        </w:rPr>
        <w:t xml:space="preserve"> Δεδομένων θα παρέχει τις ακόλουθες δυνατότητες:</w:t>
      </w:r>
    </w:p>
    <w:p w14:paraId="48FEBD1F" w14:textId="77777777" w:rsidR="005567CC" w:rsidRDefault="005567CC" w:rsidP="005567CC">
      <w:pPr>
        <w:numPr>
          <w:ilvl w:val="0"/>
          <w:numId w:val="244"/>
        </w:numPr>
        <w:spacing w:before="60" w:after="60"/>
        <w:rPr>
          <w:lang w:val="el-GR"/>
        </w:rPr>
      </w:pPr>
      <w:bookmarkStart w:id="796" w:name="_Ref120430834"/>
      <w:r w:rsidRPr="0028062D">
        <w:rPr>
          <w:lang w:val="el-GR"/>
        </w:rPr>
        <w:t xml:space="preserve">Διαχείρισης </w:t>
      </w:r>
      <w:r w:rsidRPr="009D446B">
        <w:rPr>
          <w:lang w:val="en-US"/>
        </w:rPr>
        <w:t>O</w:t>
      </w:r>
      <w:proofErr w:type="spellStart"/>
      <w:r w:rsidRPr="0028062D">
        <w:rPr>
          <w:lang w:val="el-GR"/>
        </w:rPr>
        <w:t>ργανισμού</w:t>
      </w:r>
      <w:proofErr w:type="spellEnd"/>
      <w:r w:rsidRPr="0028062D">
        <w:rPr>
          <w:lang w:val="el-GR"/>
        </w:rPr>
        <w:t>: Θα παρέχει τη δυνατότητα ιεραρχικής διαχείρισης των τμημάτων ενός οργανισμού, των ρόλων χρηστών, των χρηστών και των δικαιωμάτων πρόσβασης ανά ρόλο. Παράλληλα θα διαχειρίζεται τις γεωγραφικές περιοχές ευθύνης ανά τμήμα με κατάλληλο τρόπο έτσι ώστε δεδομένα συμβάντων και τηλεματικής να είναι ορατά ανάλογα με το επίπεδο του οργανισμού (Εθνικό, Περιφερειακό, Τοπικό) και των αντίστοιχων περιοχών ευθύνης τους.</w:t>
      </w:r>
    </w:p>
    <w:p w14:paraId="6FAA18AA" w14:textId="77777777" w:rsidR="005567CC" w:rsidRPr="0028062D" w:rsidRDefault="005567CC" w:rsidP="005567CC">
      <w:pPr>
        <w:numPr>
          <w:ilvl w:val="0"/>
          <w:numId w:val="244"/>
        </w:numPr>
        <w:spacing w:before="60" w:after="60"/>
        <w:rPr>
          <w:lang w:val="el-GR"/>
        </w:rPr>
      </w:pPr>
      <w:r w:rsidRPr="0028062D">
        <w:rPr>
          <w:lang w:val="el-GR"/>
        </w:rPr>
        <w:t xml:space="preserve">Διαχείρισης Επιχειρησιακών Πόρων: Θα καλύπτει την εισαγωγή και διαχείριση κάθε είδους επιχειρησιακού πόρου Πολιτικής Προστασίας (οχήματα, εξοπλισμό, προσωπικό) και θα παρέχει τη δυνατότητα λογικής διασύνδεσης τους όπου απαιτείται με τις φορητές </w:t>
      </w:r>
      <w:proofErr w:type="spellStart"/>
      <w:r w:rsidRPr="0028062D">
        <w:rPr>
          <w:lang w:val="el-GR"/>
        </w:rPr>
        <w:t>τηλεματικές</w:t>
      </w:r>
      <w:proofErr w:type="spellEnd"/>
      <w:r w:rsidRPr="0028062D">
        <w:rPr>
          <w:lang w:val="el-GR"/>
        </w:rPr>
        <w:t xml:space="preserve"> συσκευές. Τα κυριότερα στοιχεία των πόρων θα απεικονίζονται σε πινακωτή λίστα όσο και στο 3</w:t>
      </w:r>
      <w:r>
        <w:t>D</w:t>
      </w:r>
      <w:r w:rsidRPr="0028062D">
        <w:rPr>
          <w:lang w:val="el-GR"/>
        </w:rPr>
        <w:t xml:space="preserve"> χάρτη και πολλαπλές δυνατότητες φιλτραρίσματος. Η απεικόνιση στο χάρτη της κατάστασης για τους πόρους που συμμετέχουν σε συμβάν/κρίση θα γίνεται με κατάλληλη χρωματική κωδικοποίηση. Θα πρέπει επίσης να παρέχονται διακριτές καρτέλες ανάλογα με το τύπο πόρου (οχήματα, εξοπλισμό, προσωπικό) καθώς και ειδική καρτέλα απεικόνισης του συνόλου των στοιχείου ενός επιλεγμένου πόρου. Θα παρέχονται όλες οι κατάλληλες φόρμες και </w:t>
      </w:r>
      <w:proofErr w:type="spellStart"/>
      <w:r w:rsidRPr="0028062D">
        <w:rPr>
          <w:lang w:val="el-GR"/>
        </w:rPr>
        <w:t>μεθόδοι</w:t>
      </w:r>
      <w:proofErr w:type="spellEnd"/>
      <w:r w:rsidRPr="0028062D">
        <w:rPr>
          <w:lang w:val="el-GR"/>
        </w:rPr>
        <w:t xml:space="preserve"> για την εισαγωγή και διαχείριση όλων των επιχειρησιακών μονάδων ενός φορέα που δύναται να έχουν συμμετοχή σε μια διαχείριση κρίσεως. Όλοι οι επιχειρησιακοί πόροι θα πρέπει να εισάγονται στο σύστημα με </w:t>
      </w:r>
      <w:proofErr w:type="spellStart"/>
      <w:r w:rsidRPr="0028062D">
        <w:rPr>
          <w:lang w:val="el-GR"/>
        </w:rPr>
        <w:t>γεωαναφορά</w:t>
      </w:r>
      <w:proofErr w:type="spellEnd"/>
      <w:r w:rsidRPr="0028062D">
        <w:rPr>
          <w:lang w:val="el-GR"/>
        </w:rPr>
        <w:t xml:space="preserve"> (εφόσον δεν είναι αυτόματη η καταγραφή της θέσης και όπου αυτό είναι εφικτό) και επιπλέον να τους ανατίθεται μια σειρά από χαρακτηριστικά (στατικά και μεταβλητά) όπως π.χ. κατάσταση πόρου, σταθμός πόρου (π.χ. αποθήκη, κέντρο εκκίνησης οχημάτων </w:t>
      </w:r>
      <w:proofErr w:type="spellStart"/>
      <w:r w:rsidRPr="0028062D">
        <w:rPr>
          <w:lang w:val="el-GR"/>
        </w:rPr>
        <w:t>κ.ο.κ.</w:t>
      </w:r>
      <w:proofErr w:type="spellEnd"/>
      <w:r w:rsidRPr="0028062D">
        <w:rPr>
          <w:lang w:val="el-GR"/>
        </w:rPr>
        <w:t xml:space="preserve">), αριθμός μονάδων, κωδικός </w:t>
      </w:r>
      <w:proofErr w:type="spellStart"/>
      <w:r w:rsidRPr="0028062D">
        <w:rPr>
          <w:lang w:val="el-GR"/>
        </w:rPr>
        <w:t>κ.ο.κ.</w:t>
      </w:r>
      <w:proofErr w:type="spellEnd"/>
      <w:r w:rsidRPr="0028062D">
        <w:rPr>
          <w:lang w:val="el-GR"/>
        </w:rPr>
        <w:t xml:space="preserve"> Οι πόροι ανάλογα με την κατάστασή τους και τους κανόνες που έχουν τεθεί από τους επιχειρησιακούς χρήστες θα προτείνονται αυτόματα και ειδοποιούνται είτε με αυτόματο τρόπο είτε με χειροκίνητο τρόπο από τον χειριστή ακολουθώντας τα μέτρα που προτείνονται από το σύστημα.</w:t>
      </w:r>
    </w:p>
    <w:p w14:paraId="6B8119C2" w14:textId="77777777" w:rsidR="005567CC" w:rsidRPr="0028062D" w:rsidRDefault="005567CC" w:rsidP="005567CC">
      <w:pPr>
        <w:numPr>
          <w:ilvl w:val="0"/>
          <w:numId w:val="244"/>
        </w:numPr>
        <w:spacing w:before="60" w:after="60"/>
        <w:rPr>
          <w:lang w:val="el-GR"/>
        </w:rPr>
      </w:pPr>
      <w:r w:rsidRPr="0028062D">
        <w:rPr>
          <w:lang w:val="el-GR"/>
        </w:rPr>
        <w:t xml:space="preserve">Παρακολούθησης θέσης και Τηλεματικής Οχημάτων/Μηχανημάτων/Προσωπικού. Θα δίνει τη δυνατότητα στα Κέντρα Ελέγχου Πολιτικής Προστασίας (και στο Πυροσβεστικό Σώμα στην περίπτωση της συνεργατικής διαχείρισης συμβάντων/κρίσεων) να έχουν κάθε στιγμή πλήρη εικόνα της θέσης των δυνάμεων ώστε πέρα από την καλύτερη επόπτευση-αποτελεσματικότητα να εκτελείται όλη η διαδικασία απόκρισης με απόλυτη ασφάλεια για το προσωπικό και τα μέσα. Το υποσύστημα θα υποστηρίζει την παρακολούθηση της θέσης των οχημάτων/προσωπικού/μηχανημάτων που θα εμπλακούν στη διαχείριση της κρίσης. Και θα παρακολουθείται η θέση και τηλεμετρία (πλήκτρα πανικού) των χιλίων φορητών </w:t>
      </w:r>
      <w:proofErr w:type="spellStart"/>
      <w:r w:rsidRPr="0028062D">
        <w:rPr>
          <w:lang w:val="el-GR"/>
        </w:rPr>
        <w:t>τηλεματικών</w:t>
      </w:r>
      <w:proofErr w:type="spellEnd"/>
      <w:r w:rsidRPr="0028062D">
        <w:rPr>
          <w:lang w:val="el-GR"/>
        </w:rPr>
        <w:t xml:space="preserve"> μονάδων</w:t>
      </w:r>
      <w:bookmarkEnd w:id="796"/>
      <w:r w:rsidRPr="0028062D">
        <w:rPr>
          <w:lang w:val="el-GR"/>
        </w:rPr>
        <w:t xml:space="preserve">. Στην περίπτωση των οχημάτων θα υπάρχουν στοιχεία όπως τύπος οχήματος, αριθμός οχήματος, στοιχεία πληρώματος </w:t>
      </w:r>
      <w:proofErr w:type="spellStart"/>
      <w:r w:rsidRPr="0028062D">
        <w:rPr>
          <w:lang w:val="el-GR"/>
        </w:rPr>
        <w:t>κ.ο.κ.</w:t>
      </w:r>
      <w:proofErr w:type="spellEnd"/>
      <w:r w:rsidRPr="0028062D">
        <w:rPr>
          <w:lang w:val="el-GR"/>
        </w:rPr>
        <w:t xml:space="preserve"> ενώ στην περίπτωση του προσωπικού στοιχεία </w:t>
      </w:r>
      <w:r w:rsidRPr="0028062D">
        <w:rPr>
          <w:lang w:val="el-GR"/>
        </w:rPr>
        <w:lastRenderedPageBreak/>
        <w:t>επικοινωνίας. Η γνώση της ακριβούς θέσης του κάθε οχήματος/ομάδας δίνει την δυνατότητα του αρτιότερου συντονισμού και κατανομής των δυνάμεων, αλλά και επιβεβαίωσης και καταγραφής της πορείας (</w:t>
      </w:r>
      <w:r w:rsidRPr="00717C29">
        <w:t>history</w:t>
      </w:r>
      <w:r w:rsidRPr="0028062D">
        <w:rPr>
          <w:lang w:val="el-GR"/>
        </w:rPr>
        <w:t>) του κάθε πόρου.</w:t>
      </w:r>
    </w:p>
    <w:p w14:paraId="52C605CF" w14:textId="77777777" w:rsidR="005567CC" w:rsidRPr="0028062D" w:rsidRDefault="005567CC" w:rsidP="005567CC">
      <w:pPr>
        <w:numPr>
          <w:ilvl w:val="0"/>
          <w:numId w:val="244"/>
        </w:numPr>
        <w:spacing w:before="60" w:after="60"/>
        <w:rPr>
          <w:lang w:val="el-GR"/>
        </w:rPr>
      </w:pPr>
      <w:r w:rsidRPr="0028062D">
        <w:rPr>
          <w:lang w:val="el-GR"/>
        </w:rPr>
        <w:t xml:space="preserve">Συνεργατικής Διαχείρισης Περιστατικών και Αποστολής Εντολών. Η Διαχείριση Περιστατικών και Αποστολή εντολών αναφέρεται στη δυνατότητα κατάλληλης ανάπτυξης δυνάμεων ανάλογα με το τύπο και προτεραιότητα ενός συμβάντος ή κρίσης και της συνεχούς καταχώρησης όλων των σχετικών πληροφοριών που καταφθάνουν στο κέντρο από συνεργαζόμενους φορείς και πολίτες. Στην περίπτωση της Συνεργατικής Διαχείρισης η κύρια ροή εργασιών θα αφορά τη δυνατότητα λήψης δεδομένων περιστατικού από το Σύστημα Διαχείρισης Περιστατικών, Πόρων και </w:t>
      </w:r>
      <w:proofErr w:type="spellStart"/>
      <w:r w:rsidRPr="0028062D">
        <w:rPr>
          <w:lang w:val="el-GR"/>
        </w:rPr>
        <w:t>Τηλεματικών</w:t>
      </w:r>
      <w:proofErr w:type="spellEnd"/>
      <w:r w:rsidRPr="0028062D">
        <w:rPr>
          <w:lang w:val="el-GR"/>
        </w:rPr>
        <w:t xml:space="preserve"> Δεδομένων του Π.Σ. (</w:t>
      </w:r>
      <w:r w:rsidRPr="009F0C6D">
        <w:rPr>
          <w:lang w:val="el-GR"/>
        </w:rPr>
        <w:t>ΟΠΣΣΔΠΣΕΠ</w:t>
      </w:r>
      <w:r w:rsidRPr="0028062D">
        <w:rPr>
          <w:lang w:val="el-GR"/>
        </w:rPr>
        <w:t xml:space="preserve">) ανάλογα με την περιοχή ευθύνης Πολιτικής Προστασίας της περιοχής του συμβάντος, η ανάθεση πόρων Πολιτικής Προστασίας από το ΟΠΣΔΣΟΦΠΠ, η προώθηση στοιχείων πόρων και δεδομένων τηλεματικής στο </w:t>
      </w:r>
      <w:r w:rsidRPr="009F0C6D">
        <w:rPr>
          <w:lang w:val="el-GR"/>
        </w:rPr>
        <w:t>ΟΠΣΣΔΠΣΕΠ</w:t>
      </w:r>
      <w:r w:rsidRPr="00132436">
        <w:rPr>
          <w:lang w:val="el-GR"/>
        </w:rPr>
        <w:t xml:space="preserve"> </w:t>
      </w:r>
      <w:r w:rsidRPr="0028062D">
        <w:rPr>
          <w:lang w:val="el-GR"/>
        </w:rPr>
        <w:t>και η ανταλλαγή πληροφοριών μεταξύ των δύο συστημάτων καθ’ όλη τη διάρκεια ζωής του περιστατικού/κρίσης.</w:t>
      </w:r>
    </w:p>
    <w:p w14:paraId="11D9CA6B" w14:textId="77777777" w:rsidR="005567CC" w:rsidRPr="0028062D" w:rsidRDefault="005567CC" w:rsidP="005567CC">
      <w:pPr>
        <w:numPr>
          <w:ilvl w:val="0"/>
          <w:numId w:val="244"/>
        </w:numPr>
        <w:spacing w:before="60" w:after="60"/>
        <w:rPr>
          <w:lang w:val="el-GR"/>
        </w:rPr>
      </w:pPr>
      <w:r w:rsidRPr="0028062D">
        <w:rPr>
          <w:lang w:val="el-GR"/>
        </w:rPr>
        <w:t>Χαρτογραφική Αποτύπωση Στατικών και Δυναμικών Επιπέδων Πληροφορίας σε τρισδιάστατο χάρτη υψηλής απόδοσης. Ο χάρτης θα πρέπει να μπορεί να συνδυάζει ψηφιδωτά, υψομετρικά, διανυσματικά και 3</w:t>
      </w:r>
      <w:r>
        <w:rPr>
          <w:lang w:val="en-US"/>
        </w:rPr>
        <w:t>D</w:t>
      </w:r>
      <w:r w:rsidRPr="0028062D">
        <w:rPr>
          <w:lang w:val="el-GR"/>
        </w:rPr>
        <w:t xml:space="preserve"> </w:t>
      </w:r>
      <w:r>
        <w:rPr>
          <w:lang w:val="en-US"/>
        </w:rPr>
        <w:t>Mesh</w:t>
      </w:r>
      <w:r w:rsidRPr="0028062D">
        <w:rPr>
          <w:lang w:val="el-GR"/>
        </w:rPr>
        <w:t xml:space="preserve"> δεδομένα υψηλής ανάλυσης με βέλτιστη απόδοση και χρήση δικτυακού εύρους ζώνης (</w:t>
      </w:r>
      <w:r>
        <w:rPr>
          <w:lang w:val="en-US"/>
        </w:rPr>
        <w:t>bandwidth</w:t>
      </w:r>
      <w:r w:rsidRPr="0028062D">
        <w:rPr>
          <w:lang w:val="el-GR"/>
        </w:rPr>
        <w:t>).</w:t>
      </w:r>
    </w:p>
    <w:p w14:paraId="6B3713C8" w14:textId="77777777" w:rsidR="005567CC" w:rsidRPr="0028062D" w:rsidRDefault="005567CC" w:rsidP="005567CC">
      <w:pPr>
        <w:suppressAutoHyphens w:val="0"/>
        <w:autoSpaceDE w:val="0"/>
        <w:autoSpaceDN w:val="0"/>
        <w:adjustRightInd w:val="0"/>
        <w:spacing w:after="0"/>
        <w:rPr>
          <w:lang w:val="el-GR"/>
        </w:rPr>
      </w:pPr>
      <w:r w:rsidRPr="0028062D">
        <w:rPr>
          <w:lang w:val="el-GR"/>
        </w:rPr>
        <w:t xml:space="preserve">Θα πρέπει να σημειωθεί πως το λογισμικό του </w:t>
      </w:r>
      <w:r w:rsidRPr="00547446">
        <w:rPr>
          <w:lang w:val="el-GR"/>
        </w:rPr>
        <w:t>ΟΠΣΔΣΟΦΠΠ</w:t>
      </w:r>
      <w:r w:rsidRPr="0028062D">
        <w:rPr>
          <w:lang w:val="el-GR"/>
        </w:rPr>
        <w:t xml:space="preserve"> θα είναι πρέπει να είναι </w:t>
      </w:r>
      <w:proofErr w:type="spellStart"/>
      <w:r w:rsidRPr="0028062D">
        <w:rPr>
          <w:lang w:val="el-GR"/>
        </w:rPr>
        <w:t>προσβάσιμο</w:t>
      </w:r>
      <w:proofErr w:type="spellEnd"/>
      <w:r w:rsidRPr="0028062D">
        <w:rPr>
          <w:lang w:val="el-GR"/>
        </w:rPr>
        <w:t xml:space="preserve"> από </w:t>
      </w:r>
      <w:proofErr w:type="spellStart"/>
      <w:r w:rsidRPr="0028062D">
        <w:rPr>
          <w:lang w:val="el-GR"/>
        </w:rPr>
        <w:t>φυλλομετρητές</w:t>
      </w:r>
      <w:proofErr w:type="spellEnd"/>
      <w:r w:rsidRPr="0028062D">
        <w:rPr>
          <w:lang w:val="el-GR"/>
        </w:rPr>
        <w:t xml:space="preserve"> Ιστού και με σχεδίαση κατάλληλη (</w:t>
      </w:r>
      <w:r>
        <w:rPr>
          <w:lang w:val="en-US"/>
        </w:rPr>
        <w:t>responsive</w:t>
      </w:r>
      <w:r w:rsidRPr="0028062D">
        <w:rPr>
          <w:lang w:val="el-GR"/>
        </w:rPr>
        <w:t xml:space="preserve"> ή </w:t>
      </w:r>
      <w:r>
        <w:rPr>
          <w:lang w:val="en-US"/>
        </w:rPr>
        <w:t>progressive</w:t>
      </w:r>
      <w:r w:rsidRPr="0028062D">
        <w:rPr>
          <w:lang w:val="el-GR"/>
        </w:rPr>
        <w:t xml:space="preserve"> </w:t>
      </w:r>
      <w:r>
        <w:rPr>
          <w:lang w:val="en-US"/>
        </w:rPr>
        <w:t>design</w:t>
      </w:r>
      <w:r w:rsidRPr="0028062D">
        <w:rPr>
          <w:lang w:val="el-GR"/>
        </w:rPr>
        <w:t xml:space="preserve">) ώστε να μπορεί να είναι </w:t>
      </w:r>
      <w:proofErr w:type="spellStart"/>
      <w:r w:rsidRPr="0028062D">
        <w:rPr>
          <w:lang w:val="el-GR"/>
        </w:rPr>
        <w:t>προσβάσιμο</w:t>
      </w:r>
      <w:proofErr w:type="spellEnd"/>
      <w:r w:rsidRPr="0028062D">
        <w:rPr>
          <w:lang w:val="el-GR"/>
        </w:rPr>
        <w:t xml:space="preserve"> από έξυπνα κινητά τηλέφωνα και </w:t>
      </w:r>
      <w:r>
        <w:rPr>
          <w:lang w:val="en-US"/>
        </w:rPr>
        <w:t>tablet</w:t>
      </w:r>
      <w:r w:rsidRPr="0028062D">
        <w:rPr>
          <w:lang w:val="el-GR"/>
        </w:rPr>
        <w:t xml:space="preserve"> με οποιοδήποτε λειτουργικό σύστημα.</w:t>
      </w:r>
    </w:p>
    <w:p w14:paraId="3AFEC03D" w14:textId="77777777" w:rsidR="005567CC" w:rsidRPr="0028062D" w:rsidRDefault="005567CC" w:rsidP="005567CC">
      <w:pPr>
        <w:suppressAutoHyphens w:val="0"/>
        <w:autoSpaceDE w:val="0"/>
        <w:autoSpaceDN w:val="0"/>
        <w:adjustRightInd w:val="0"/>
        <w:spacing w:after="0"/>
        <w:rPr>
          <w:lang w:val="el-GR"/>
        </w:rPr>
      </w:pPr>
    </w:p>
    <w:p w14:paraId="5A21C33E" w14:textId="77777777" w:rsidR="005567CC" w:rsidRPr="0028062D" w:rsidRDefault="005567CC" w:rsidP="005567CC">
      <w:pPr>
        <w:rPr>
          <w:u w:val="single"/>
          <w:lang w:val="el-GR"/>
        </w:rPr>
      </w:pPr>
      <w:r w:rsidRPr="0028062D">
        <w:rPr>
          <w:u w:val="single"/>
          <w:lang w:val="el-GR"/>
        </w:rPr>
        <w:t xml:space="preserve">(β) Ανάπτυξη υπηρεσιών που αξιοποιούν </w:t>
      </w:r>
      <w:proofErr w:type="spellStart"/>
      <w:r w:rsidRPr="0028062D">
        <w:rPr>
          <w:u w:val="single"/>
          <w:lang w:val="el-GR"/>
        </w:rPr>
        <w:t>γεωχωρικά</w:t>
      </w:r>
      <w:proofErr w:type="spellEnd"/>
      <w:r w:rsidRPr="0028062D">
        <w:rPr>
          <w:u w:val="single"/>
          <w:lang w:val="el-GR"/>
        </w:rPr>
        <w:t xml:space="preserve"> δεδομένα &amp; Συστήματα Γεωγραφικών Πληροφοριών και αναβαθμίζουν σημαντικά τις επιχειρησιακές δυνατότητες της Πολιτικής Προστασίας σε Έκτακτες Καταστάσεις και Κρίσεις</w:t>
      </w:r>
    </w:p>
    <w:p w14:paraId="5C4C0E9E" w14:textId="77777777" w:rsidR="005567CC" w:rsidRPr="0028062D" w:rsidRDefault="005567CC" w:rsidP="005567CC">
      <w:pPr>
        <w:rPr>
          <w:lang w:val="el-GR"/>
        </w:rPr>
      </w:pPr>
      <w:r w:rsidRPr="0028062D">
        <w:rPr>
          <w:lang w:val="el-GR"/>
        </w:rPr>
        <w:t>Περιλαμβάνει τις ακόλουθες εργασίες και υποσυστήματα:</w:t>
      </w:r>
    </w:p>
    <w:p w14:paraId="6CD9AF38" w14:textId="77777777" w:rsidR="005567CC" w:rsidRPr="0028062D" w:rsidRDefault="005567CC" w:rsidP="005567CC">
      <w:pPr>
        <w:numPr>
          <w:ilvl w:val="0"/>
          <w:numId w:val="244"/>
        </w:numPr>
        <w:spacing w:before="60" w:after="60"/>
        <w:rPr>
          <w:lang w:val="el-GR"/>
        </w:rPr>
      </w:pPr>
      <w:r w:rsidRPr="0028062D">
        <w:rPr>
          <w:lang w:val="el-GR"/>
        </w:rPr>
        <w:t xml:space="preserve">Άντληση, επεξεργασία (μετασχηματισμός/καθαρισμός) των γεωγραφικών δεδομένων που συντηρεί η </w:t>
      </w:r>
      <w:r>
        <w:rPr>
          <w:lang w:val="el-GR"/>
        </w:rPr>
        <w:t>Δημόσια Διοίκηση</w:t>
      </w:r>
      <w:r w:rsidRPr="0028062D">
        <w:rPr>
          <w:lang w:val="el-GR"/>
        </w:rPr>
        <w:t xml:space="preserve">. </w:t>
      </w:r>
    </w:p>
    <w:p w14:paraId="7623DFCA" w14:textId="77777777" w:rsidR="005567CC" w:rsidRPr="0028062D" w:rsidRDefault="005567CC" w:rsidP="005567CC">
      <w:pPr>
        <w:numPr>
          <w:ilvl w:val="0"/>
          <w:numId w:val="244"/>
        </w:numPr>
        <w:spacing w:before="60" w:after="60"/>
        <w:rPr>
          <w:lang w:val="el-GR"/>
        </w:rPr>
      </w:pPr>
      <w:r w:rsidRPr="0028062D">
        <w:rPr>
          <w:lang w:val="el-GR"/>
        </w:rPr>
        <w:t xml:space="preserve">Προμήθεια και μετάπτωση των απαραίτητων διανυσματικών </w:t>
      </w:r>
      <w:proofErr w:type="spellStart"/>
      <w:r w:rsidRPr="0028062D">
        <w:rPr>
          <w:lang w:val="el-GR"/>
        </w:rPr>
        <w:t>γεωχωρικών</w:t>
      </w:r>
      <w:proofErr w:type="spellEnd"/>
      <w:r w:rsidRPr="0028062D">
        <w:rPr>
          <w:lang w:val="el-GR"/>
        </w:rPr>
        <w:t xml:space="preserve"> δεδομένων οδικού δικτύου και σημείων ενδιαφέροντος για το υποσύστημα </w:t>
      </w:r>
      <w:proofErr w:type="spellStart"/>
      <w:r w:rsidRPr="0028062D">
        <w:rPr>
          <w:lang w:val="el-GR"/>
        </w:rPr>
        <w:t>γεωαναζητήσεων</w:t>
      </w:r>
      <w:proofErr w:type="spellEnd"/>
      <w:r w:rsidRPr="0028062D">
        <w:rPr>
          <w:lang w:val="el-GR"/>
        </w:rPr>
        <w:t xml:space="preserve"> και υπολογισμού συντομότερης διαδρομής.</w:t>
      </w:r>
    </w:p>
    <w:p w14:paraId="594D50AD" w14:textId="77777777" w:rsidR="005567CC" w:rsidRPr="0028062D" w:rsidRDefault="005567CC" w:rsidP="005567CC">
      <w:pPr>
        <w:numPr>
          <w:ilvl w:val="0"/>
          <w:numId w:val="244"/>
        </w:numPr>
        <w:spacing w:before="60" w:after="60"/>
        <w:rPr>
          <w:lang w:val="el-GR"/>
        </w:rPr>
      </w:pPr>
      <w:r w:rsidRPr="0028062D">
        <w:rPr>
          <w:lang w:val="el-GR"/>
        </w:rPr>
        <w:t xml:space="preserve">Ανάπτυξη </w:t>
      </w:r>
      <w:proofErr w:type="spellStart"/>
      <w:r w:rsidRPr="0028062D">
        <w:rPr>
          <w:lang w:val="el-GR"/>
        </w:rPr>
        <w:t>Γεωχωρικής</w:t>
      </w:r>
      <w:proofErr w:type="spellEnd"/>
      <w:r w:rsidRPr="0028062D">
        <w:rPr>
          <w:lang w:val="el-GR"/>
        </w:rPr>
        <w:t xml:space="preserve"> βάσης δεδομένων και φόρτωση όλων των επιπέδων πληροφορίας. Η </w:t>
      </w:r>
      <w:proofErr w:type="spellStart"/>
      <w:r w:rsidRPr="0028062D">
        <w:rPr>
          <w:lang w:val="el-GR"/>
        </w:rPr>
        <w:t>γεωχωρική</w:t>
      </w:r>
      <w:proofErr w:type="spellEnd"/>
      <w:r w:rsidRPr="0028062D">
        <w:rPr>
          <w:lang w:val="el-GR"/>
        </w:rPr>
        <w:t xml:space="preserve"> βάση δεδομένων θα σχεδιαστεί ώστε να διαχειρίζεται ενιαία και διαφανώς  (α) περιγραφικά δεδομένα, (β) διανυσματικά </w:t>
      </w:r>
      <w:proofErr w:type="spellStart"/>
      <w:r w:rsidRPr="0028062D">
        <w:rPr>
          <w:lang w:val="el-GR"/>
        </w:rPr>
        <w:t>γεωχωρικά</w:t>
      </w:r>
      <w:proofErr w:type="spellEnd"/>
      <w:r w:rsidRPr="0028062D">
        <w:rPr>
          <w:lang w:val="el-GR"/>
        </w:rPr>
        <w:t xml:space="preserve"> δεδομένα, (γ) ψηφιδωτά </w:t>
      </w:r>
      <w:proofErr w:type="spellStart"/>
      <w:r w:rsidRPr="0028062D">
        <w:rPr>
          <w:lang w:val="el-GR"/>
        </w:rPr>
        <w:t>γεωχωρικά</w:t>
      </w:r>
      <w:proofErr w:type="spellEnd"/>
      <w:r w:rsidRPr="0028062D">
        <w:rPr>
          <w:lang w:val="el-GR"/>
        </w:rPr>
        <w:t xml:space="preserve"> δεδομένα.</w:t>
      </w:r>
    </w:p>
    <w:p w14:paraId="061CE647" w14:textId="77777777" w:rsidR="005567CC" w:rsidRPr="0028062D" w:rsidRDefault="005567CC" w:rsidP="005567CC">
      <w:pPr>
        <w:numPr>
          <w:ilvl w:val="0"/>
          <w:numId w:val="244"/>
        </w:numPr>
        <w:spacing w:before="60" w:after="60"/>
        <w:rPr>
          <w:lang w:val="el-GR"/>
        </w:rPr>
      </w:pPr>
      <w:r w:rsidRPr="0028062D">
        <w:rPr>
          <w:lang w:val="el-GR"/>
        </w:rPr>
        <w:t>Παραγωγή τρισδιάστατου μοντέλου εδάφους από συνδυασμό δεδομένων αεροφωτογραφιών της Κτηματολόγιο ΑΕ και ψηφιακού μοντέλου εδάφους (</w:t>
      </w:r>
      <w:r>
        <w:rPr>
          <w:lang w:val="en-US"/>
        </w:rPr>
        <w:t>DEM</w:t>
      </w:r>
      <w:r w:rsidRPr="0028062D">
        <w:rPr>
          <w:lang w:val="el-GR"/>
        </w:rPr>
        <w:t>).</w:t>
      </w:r>
    </w:p>
    <w:p w14:paraId="1DBAD4B6" w14:textId="77777777" w:rsidR="005567CC" w:rsidRPr="0028062D" w:rsidRDefault="005567CC" w:rsidP="005567CC">
      <w:pPr>
        <w:numPr>
          <w:ilvl w:val="0"/>
          <w:numId w:val="244"/>
        </w:numPr>
        <w:spacing w:before="60" w:after="60"/>
        <w:rPr>
          <w:lang w:val="el-GR"/>
        </w:rPr>
      </w:pPr>
      <w:r w:rsidRPr="0028062D">
        <w:rPr>
          <w:lang w:val="el-GR"/>
        </w:rPr>
        <w:t>Παραμετροποίηση των εξυπηρετητών διανυσματικών επιπέδων πληροφορίας του λογισμικού ΓΣΠ-3</w:t>
      </w:r>
      <w:r>
        <w:rPr>
          <w:lang w:val="en-US"/>
        </w:rPr>
        <w:t>DGIS</w:t>
      </w:r>
      <w:r w:rsidRPr="0028062D">
        <w:rPr>
          <w:lang w:val="el-GR"/>
        </w:rPr>
        <w:t xml:space="preserve">. Ειδικότερα, θα ενσωματωθούν το τρισδιάστατο μοντέλο εδάφους καθώς και το σύνολο των </w:t>
      </w:r>
      <w:proofErr w:type="spellStart"/>
      <w:r w:rsidRPr="0028062D">
        <w:rPr>
          <w:lang w:val="el-GR"/>
        </w:rPr>
        <w:t>γεωχωρικών</w:t>
      </w:r>
      <w:proofErr w:type="spellEnd"/>
      <w:r w:rsidRPr="0028062D">
        <w:rPr>
          <w:lang w:val="el-GR"/>
        </w:rPr>
        <w:t xml:space="preserve"> δεδομένων του ΠΣ και Πολιτικής Προστασίας για την τρισδιάστατη απεικόνισή τους. Το λογισμικό θα πρέπει να έχει δυνατότητα διαχείρισης μεγάλου αριθμού δεδομένων (της τάξης των </w:t>
      </w:r>
      <w:r w:rsidRPr="00232BD1">
        <w:rPr>
          <w:lang w:val="en-US"/>
        </w:rPr>
        <w:t>Tb</w:t>
      </w:r>
      <w:r w:rsidRPr="0028062D">
        <w:rPr>
          <w:lang w:val="el-GR"/>
        </w:rPr>
        <w:t>) και να υποστηρίζει τουλάχιστον 400 ταυτόχρονους χρήστες.  Η τρισδιάστατη απεικόνιση με πλοήγηση σε σχεδόν πραγματικό χρόνο, είναι απαραίτητο στοιχείο ενός συστήματος συνεργατικής απόκρισης σε συμβάντα και κρίσεις απεικονίζοντας την απαραίτητη επιχειρησιακή εικόνα του χώρου επιχειρήσεων. Όσο αφορά τα χωρικά δεδομένα, το σύστημα θα περιέχει τουλάχιστον τα κάτωθι:</w:t>
      </w:r>
    </w:p>
    <w:p w14:paraId="237F1652" w14:textId="77777777" w:rsidR="005567CC" w:rsidRPr="0028062D" w:rsidRDefault="005567CC" w:rsidP="005567CC">
      <w:pPr>
        <w:numPr>
          <w:ilvl w:val="1"/>
          <w:numId w:val="244"/>
        </w:numPr>
        <w:spacing w:before="60" w:after="60"/>
        <w:rPr>
          <w:lang w:val="el-GR"/>
        </w:rPr>
      </w:pPr>
      <w:r w:rsidRPr="0028062D">
        <w:rPr>
          <w:lang w:val="el-GR"/>
        </w:rPr>
        <w:t>Δισδιάστατα (2</w:t>
      </w:r>
      <w:r w:rsidRPr="00FA1EDB">
        <w:t>D</w:t>
      </w:r>
      <w:r w:rsidRPr="0028062D">
        <w:rPr>
          <w:lang w:val="el-GR"/>
        </w:rPr>
        <w:t>) και Τρισδιάστατα (3</w:t>
      </w:r>
      <w:r w:rsidRPr="00FA1EDB">
        <w:t>D</w:t>
      </w:r>
      <w:r w:rsidRPr="0028062D">
        <w:rPr>
          <w:lang w:val="el-GR"/>
        </w:rPr>
        <w:t xml:space="preserve">) δεδομένα του γεωφυσικού υπόβαθρου. Τα στοιχεία αυτά ο Ανάδοχος θα τα αναζητήσει και θα τα δημιουργήσει με χρήση πρωτογενών πηγών δεδομένων (π.χ. αεροφωτογραφίες της Κτηματολόγιο Α.Ε.) και από πηγές συμβατές με κάποιο από τα πρότυπα μοντέλα δεδομένων (π.χ. </w:t>
      </w:r>
      <w:r w:rsidRPr="00FA1EDB">
        <w:t>GEOTIFF</w:t>
      </w:r>
      <w:r w:rsidRPr="0028062D">
        <w:rPr>
          <w:lang w:val="el-GR"/>
        </w:rPr>
        <w:t xml:space="preserve">, </w:t>
      </w:r>
      <w:proofErr w:type="spellStart"/>
      <w:r w:rsidRPr="00FA1EDB">
        <w:lastRenderedPageBreak/>
        <w:t>sh</w:t>
      </w:r>
      <w:proofErr w:type="spellEnd"/>
      <w:r>
        <w:rPr>
          <w:lang w:val="en-US"/>
        </w:rPr>
        <w:t>a</w:t>
      </w:r>
      <w:proofErr w:type="spellStart"/>
      <w:r w:rsidRPr="00FA1EDB">
        <w:t>p</w:t>
      </w:r>
      <w:r>
        <w:t>e</w:t>
      </w:r>
      <w:r w:rsidRPr="00FA1EDB">
        <w:t>files</w:t>
      </w:r>
      <w:proofErr w:type="spellEnd"/>
      <w:r w:rsidRPr="0028062D">
        <w:rPr>
          <w:lang w:val="el-GR"/>
        </w:rPr>
        <w:t xml:space="preserve">). Η κάλυψη της Ελλάδος θα γίνεται με μωσαϊκό </w:t>
      </w:r>
      <w:proofErr w:type="spellStart"/>
      <w:r w:rsidRPr="0028062D">
        <w:rPr>
          <w:lang w:val="el-GR"/>
        </w:rPr>
        <w:t>ορθοφωτοχαρτών</w:t>
      </w:r>
      <w:proofErr w:type="spellEnd"/>
      <w:r w:rsidRPr="0028062D">
        <w:rPr>
          <w:lang w:val="el-GR"/>
        </w:rPr>
        <w:t xml:space="preserve"> παραγόμενο από τις ανωτέρω αεροφωτογραφίες με δεδομένη ομοιογενή ακρίβεια για όλο τον Ελλαδικό χώρο, κατά ΧΥΖ.</w:t>
      </w:r>
    </w:p>
    <w:p w14:paraId="5D881736" w14:textId="77777777" w:rsidR="005567CC" w:rsidRPr="0028062D" w:rsidRDefault="005567CC" w:rsidP="005567CC">
      <w:pPr>
        <w:numPr>
          <w:ilvl w:val="1"/>
          <w:numId w:val="244"/>
        </w:numPr>
        <w:spacing w:before="60" w:after="60"/>
        <w:rPr>
          <w:lang w:val="el-GR"/>
        </w:rPr>
      </w:pPr>
      <w:r w:rsidRPr="0028062D">
        <w:rPr>
          <w:lang w:val="el-GR"/>
        </w:rPr>
        <w:t xml:space="preserve">Δρόμοι και Μονοπάτια (κατηγοριοποιημένα ανάλογα με τον τύπο τους: π.χ. εθνικό, επαρχιακό δίκτυο, δημοτικοί δρόμοι, αμαξωτοί, χωματόδρομοι). </w:t>
      </w:r>
    </w:p>
    <w:p w14:paraId="48EF6123" w14:textId="77777777" w:rsidR="005567CC" w:rsidRPr="0028062D" w:rsidRDefault="005567CC" w:rsidP="005567CC">
      <w:pPr>
        <w:numPr>
          <w:ilvl w:val="1"/>
          <w:numId w:val="244"/>
        </w:numPr>
        <w:spacing w:before="60" w:after="60"/>
        <w:rPr>
          <w:lang w:val="el-GR"/>
        </w:rPr>
      </w:pPr>
      <w:r w:rsidRPr="0028062D">
        <w:rPr>
          <w:lang w:val="el-GR"/>
        </w:rPr>
        <w:t>Πληροφορίες για τα σημεία παροχής ύδατος όπως: Πυροσβεστικοί κρουνοί, Πηγάδια, Δεξαμενές νερού, Γεωτρήσεις νερού. Θα εισαχθούν στο σύστημα τα σημεία που θα δοθούν από το Π.Σ.</w:t>
      </w:r>
    </w:p>
    <w:p w14:paraId="226E527C" w14:textId="77777777" w:rsidR="005567CC" w:rsidRPr="0028062D" w:rsidRDefault="005567CC" w:rsidP="005567CC">
      <w:pPr>
        <w:numPr>
          <w:ilvl w:val="1"/>
          <w:numId w:val="244"/>
        </w:numPr>
        <w:spacing w:before="60" w:after="60"/>
        <w:rPr>
          <w:lang w:val="el-GR"/>
        </w:rPr>
      </w:pPr>
      <w:r w:rsidRPr="0028062D">
        <w:rPr>
          <w:lang w:val="el-GR"/>
        </w:rPr>
        <w:t xml:space="preserve">Πληροφορίες για την ακριβή γεωγραφική θέση σημείων ειδικού ενδιαφέροντος, όπως: Πόλεις, Κωμοπόλεις, Χωριά, Οικισμοί καθώς και πληροφορίες όπως: Χωματερές και ανεξέλεγκτοι χώροι απόθεσης απορριμμάτων, </w:t>
      </w:r>
      <w:proofErr w:type="spellStart"/>
      <w:r w:rsidRPr="0028062D">
        <w:rPr>
          <w:lang w:val="el-GR"/>
        </w:rPr>
        <w:t>Πυροφυλάκια</w:t>
      </w:r>
      <w:proofErr w:type="spellEnd"/>
      <w:r w:rsidRPr="0028062D">
        <w:rPr>
          <w:lang w:val="el-GR"/>
        </w:rPr>
        <w:t>, Ελικοδρόμια, θέσεις Πυροσβεστικών Κλιμακίων καθώς και επιπλέον πληροφορίες για τα γεωγραφικά όρια των δήμων και κοινοτήτων</w:t>
      </w:r>
    </w:p>
    <w:p w14:paraId="7D5F1F8F" w14:textId="77777777" w:rsidR="005567CC" w:rsidRPr="0028062D" w:rsidRDefault="005567CC" w:rsidP="005567CC">
      <w:pPr>
        <w:numPr>
          <w:ilvl w:val="1"/>
          <w:numId w:val="244"/>
        </w:numPr>
        <w:spacing w:before="60" w:after="60"/>
        <w:rPr>
          <w:lang w:val="el-GR"/>
        </w:rPr>
      </w:pPr>
      <w:r w:rsidRPr="0028062D">
        <w:rPr>
          <w:lang w:val="el-GR"/>
        </w:rPr>
        <w:t>Επιπλέον στοιχεία για την γεωγραφική θέση σημείων ενδιαφέροντος όπως:  Απομονωμένα Σπίτια, Ξενοδοχειακές μονάδες, Αποθήκες – Αποθηκευτικοί χώροι (με εύφλεκτα υλικά π.χ. χαρτί, ξύλο, πλαστικά), Δεξαμενές καυσίμων (υγρών και αερίων) και άλλων εύφλεκτων υλικών, Ποιμνιοστάσια, Βιοτεχνίες - Βιομηχανίες, λοιπές Παραγωγικές Μονάδες, κ.λ.π.</w:t>
      </w:r>
    </w:p>
    <w:p w14:paraId="454A99D9" w14:textId="77777777" w:rsidR="005567CC" w:rsidRPr="0028062D" w:rsidRDefault="005567CC" w:rsidP="005567CC">
      <w:pPr>
        <w:numPr>
          <w:ilvl w:val="1"/>
          <w:numId w:val="244"/>
        </w:numPr>
        <w:spacing w:before="60" w:after="60"/>
        <w:rPr>
          <w:lang w:val="el-GR"/>
        </w:rPr>
      </w:pPr>
      <w:r w:rsidRPr="0028062D">
        <w:rPr>
          <w:lang w:val="el-GR"/>
        </w:rPr>
        <w:t xml:space="preserve">Επιπλέον στατική πληροφορία, όπως: Τηλεφωνικοί αριθμοί, Αριθμοί κινητών τηλεφώνων, Διευθύνσεις &amp; Επιχειρησιακές δυνατότητες των εμπλεκομένων φορέων όπως: Αστυνομικοί σταθμοί, Πυροσβεστικοί σταθμοί, Στρατιωτικές μονάδες, Μονάδες πρώτων βοηθειών, Δημοτικά γραφεία &amp; Εθελοντές </w:t>
      </w:r>
      <w:proofErr w:type="spellStart"/>
      <w:r w:rsidRPr="0028062D">
        <w:rPr>
          <w:lang w:val="el-GR"/>
        </w:rPr>
        <w:t>κ.ο.κ.</w:t>
      </w:r>
      <w:proofErr w:type="spellEnd"/>
    </w:p>
    <w:p w14:paraId="59FCFF0F" w14:textId="77777777" w:rsidR="005567CC" w:rsidRPr="0028062D" w:rsidRDefault="005567CC" w:rsidP="005567CC">
      <w:pPr>
        <w:numPr>
          <w:ilvl w:val="1"/>
          <w:numId w:val="244"/>
        </w:numPr>
        <w:spacing w:before="60" w:after="60"/>
        <w:rPr>
          <w:lang w:val="el-GR"/>
        </w:rPr>
      </w:pPr>
      <w:r w:rsidRPr="0028062D">
        <w:rPr>
          <w:lang w:val="el-GR"/>
        </w:rPr>
        <w:t xml:space="preserve">Επιπλέον, η </w:t>
      </w:r>
      <w:proofErr w:type="spellStart"/>
      <w:r w:rsidRPr="0028062D">
        <w:rPr>
          <w:lang w:val="el-GR"/>
        </w:rPr>
        <w:t>γεωχωρική</w:t>
      </w:r>
      <w:proofErr w:type="spellEnd"/>
      <w:r w:rsidRPr="0028062D">
        <w:rPr>
          <w:lang w:val="el-GR"/>
        </w:rPr>
        <w:t xml:space="preserve"> πληροφορία θα είναι διαθέσιμη και μέσω διαδικτυακών υπηρεσιών (</w:t>
      </w:r>
      <w:r w:rsidRPr="00F71E33">
        <w:rPr>
          <w:lang w:val="en-US"/>
        </w:rPr>
        <w:t>WMS</w:t>
      </w:r>
      <w:r w:rsidRPr="0028062D">
        <w:rPr>
          <w:lang w:val="el-GR"/>
        </w:rPr>
        <w:t>/</w:t>
      </w:r>
      <w:r w:rsidRPr="00F71E33">
        <w:rPr>
          <w:lang w:val="en-US"/>
        </w:rPr>
        <w:t>WFS</w:t>
      </w:r>
      <w:r w:rsidRPr="0028062D">
        <w:rPr>
          <w:lang w:val="el-GR"/>
        </w:rPr>
        <w:t>) ώστε να μπορεί να ενσωματωθεί άμεσα στο σύνολο των υφιστάμενων και μελλοντικών Συστημάτων Γεωγραφικών Πληροφοριών.</w:t>
      </w:r>
    </w:p>
    <w:p w14:paraId="59D1CB7F" w14:textId="77777777" w:rsidR="005567CC" w:rsidRPr="0028062D" w:rsidRDefault="005567CC" w:rsidP="005567CC">
      <w:pPr>
        <w:numPr>
          <w:ilvl w:val="0"/>
          <w:numId w:val="244"/>
        </w:numPr>
        <w:spacing w:before="60" w:after="60"/>
        <w:rPr>
          <w:b/>
          <w:lang w:val="el-GR"/>
        </w:rPr>
      </w:pPr>
      <w:r w:rsidRPr="0028062D">
        <w:rPr>
          <w:lang w:val="el-GR"/>
        </w:rPr>
        <w:t xml:space="preserve">Υποσύστημα </w:t>
      </w:r>
      <w:proofErr w:type="spellStart"/>
      <w:r w:rsidRPr="0028062D">
        <w:rPr>
          <w:lang w:val="el-GR"/>
        </w:rPr>
        <w:t>Γεωκωδικοποίησης</w:t>
      </w:r>
      <w:proofErr w:type="spellEnd"/>
      <w:r w:rsidRPr="0028062D">
        <w:rPr>
          <w:lang w:val="el-GR"/>
        </w:rPr>
        <w:t>:  Το ΟΠΣΔΣΟΦΠΠ θα πρέπει να παρέχει τη δυνατότητα μέσω της τελικής εφαρμογής χρήστη της αναζήτησης τοποθεσιών (συντεταγμένες χάρτη) με τους ακόλουθους τρόπους:</w:t>
      </w:r>
    </w:p>
    <w:p w14:paraId="6078BA4D" w14:textId="77777777" w:rsidR="005567CC" w:rsidRPr="0028062D" w:rsidRDefault="005567CC" w:rsidP="005567CC">
      <w:pPr>
        <w:numPr>
          <w:ilvl w:val="1"/>
          <w:numId w:val="244"/>
        </w:numPr>
        <w:spacing w:before="60" w:after="60"/>
        <w:rPr>
          <w:b/>
          <w:lang w:val="el-GR"/>
        </w:rPr>
      </w:pPr>
      <w:r w:rsidRPr="0028062D">
        <w:rPr>
          <w:lang w:val="el-GR"/>
        </w:rPr>
        <w:t>Με εισαγωγή ονομασίας οδού και αριθμού κτιρίου</w:t>
      </w:r>
    </w:p>
    <w:p w14:paraId="128FFCC8" w14:textId="77777777" w:rsidR="005567CC" w:rsidRPr="00F27181" w:rsidRDefault="005567CC" w:rsidP="005567CC">
      <w:pPr>
        <w:numPr>
          <w:ilvl w:val="1"/>
          <w:numId w:val="244"/>
        </w:numPr>
        <w:spacing w:before="60" w:after="60"/>
        <w:rPr>
          <w:b/>
        </w:rPr>
      </w:pPr>
      <w:proofErr w:type="spellStart"/>
      <w:r>
        <w:t>Με</w:t>
      </w:r>
      <w:proofErr w:type="spellEnd"/>
      <w:r>
        <w:t xml:space="preserve"> </w:t>
      </w:r>
      <w:proofErr w:type="spellStart"/>
      <w:r>
        <w:t>εισ</w:t>
      </w:r>
      <w:proofErr w:type="spellEnd"/>
      <w:r>
        <w:t xml:space="preserve">αγωγή </w:t>
      </w:r>
      <w:proofErr w:type="spellStart"/>
      <w:r>
        <w:t>ονομ</w:t>
      </w:r>
      <w:proofErr w:type="spellEnd"/>
      <w:r>
        <w:t xml:space="preserve">ασίας </w:t>
      </w:r>
      <w:proofErr w:type="spellStart"/>
      <w:r>
        <w:t>το</w:t>
      </w:r>
      <w:proofErr w:type="spellEnd"/>
      <w:r>
        <w:t>πωνυμίου</w:t>
      </w:r>
    </w:p>
    <w:p w14:paraId="38E15235" w14:textId="77777777" w:rsidR="005567CC" w:rsidRPr="00F27181" w:rsidRDefault="005567CC" w:rsidP="005567CC">
      <w:pPr>
        <w:numPr>
          <w:ilvl w:val="1"/>
          <w:numId w:val="244"/>
        </w:numPr>
        <w:spacing w:before="60" w:after="60"/>
        <w:rPr>
          <w:b/>
        </w:rPr>
      </w:pPr>
      <w:proofErr w:type="spellStart"/>
      <w:r>
        <w:t>Με</w:t>
      </w:r>
      <w:proofErr w:type="spellEnd"/>
      <w:r>
        <w:t xml:space="preserve"> </w:t>
      </w:r>
      <w:proofErr w:type="spellStart"/>
      <w:r>
        <w:t>εισ</w:t>
      </w:r>
      <w:proofErr w:type="spellEnd"/>
      <w:r>
        <w:t xml:space="preserve">αγωγή </w:t>
      </w:r>
      <w:proofErr w:type="spellStart"/>
      <w:r>
        <w:t>ονομ</w:t>
      </w:r>
      <w:proofErr w:type="spellEnd"/>
      <w:r>
        <w:t xml:space="preserve">ασίας </w:t>
      </w:r>
      <w:proofErr w:type="spellStart"/>
      <w:r>
        <w:t>σημείου</w:t>
      </w:r>
      <w:proofErr w:type="spellEnd"/>
      <w:r>
        <w:t xml:space="preserve"> </w:t>
      </w:r>
      <w:proofErr w:type="spellStart"/>
      <w:r>
        <w:t>ενδι</w:t>
      </w:r>
      <w:proofErr w:type="spellEnd"/>
      <w:r>
        <w:t>αφέροντος</w:t>
      </w:r>
    </w:p>
    <w:p w14:paraId="371B9505" w14:textId="77777777" w:rsidR="005567CC" w:rsidRPr="0028062D" w:rsidRDefault="005567CC" w:rsidP="005567CC">
      <w:pPr>
        <w:numPr>
          <w:ilvl w:val="0"/>
          <w:numId w:val="244"/>
        </w:numPr>
        <w:spacing w:before="60" w:after="60"/>
        <w:rPr>
          <w:b/>
          <w:lang w:val="el-GR"/>
        </w:rPr>
      </w:pPr>
      <w:r w:rsidRPr="0028062D">
        <w:rPr>
          <w:lang w:val="el-GR"/>
        </w:rPr>
        <w:t xml:space="preserve">Υποσύστημα Υπολογισμού Συντομότερης Διαδρομής: Το ΟΠΣΔΣΟΦΠΠ θα πρέπει να παρέχει εκτίμηση συντομότερης διαδρομής για το κάθε όχημα όταν του ζητηθεί ή ως στοιχείο της αυτόματης πρότασης πόρων, βασιζόμενη σε </w:t>
      </w:r>
      <w:r w:rsidRPr="008048AA">
        <w:t>GIS</w:t>
      </w:r>
      <w:r w:rsidRPr="0028062D">
        <w:rPr>
          <w:lang w:val="el-GR"/>
        </w:rPr>
        <w:t xml:space="preserve"> δεδομένα και </w:t>
      </w:r>
      <w:r w:rsidRPr="008048AA">
        <w:t>online</w:t>
      </w:r>
      <w:r w:rsidRPr="0028062D">
        <w:rPr>
          <w:lang w:val="el-GR"/>
        </w:rPr>
        <w:t xml:space="preserve"> δεδομένα (όπως η γεωγραφική θέση του εκάστοτε οχήματος, μέσω του διαθέσιμου </w:t>
      </w:r>
      <w:r w:rsidRPr="008048AA">
        <w:t>GPS</w:t>
      </w:r>
      <w:r w:rsidRPr="0028062D">
        <w:rPr>
          <w:lang w:val="el-GR"/>
        </w:rPr>
        <w:t xml:space="preserve"> της φορητής τηλεματικής μονάδας), ώστε οι δυνάμεις να μπορούν να προσεγγίζουν το προδιαγεγραμμένο ζητούμενο σημείο χωρίς καθυστέρηση. Το συγκεκριμένο υποσύστημα θα είναι </w:t>
      </w:r>
      <w:proofErr w:type="spellStart"/>
      <w:r w:rsidRPr="0028062D">
        <w:rPr>
          <w:lang w:val="el-GR"/>
        </w:rPr>
        <w:t>προσβάσιμο</w:t>
      </w:r>
      <w:proofErr w:type="spellEnd"/>
      <w:r w:rsidRPr="0028062D">
        <w:rPr>
          <w:lang w:val="el-GR"/>
        </w:rPr>
        <w:t xml:space="preserve"> μέσω της τελικής εφαρμογής χρήστη. </w:t>
      </w:r>
    </w:p>
    <w:p w14:paraId="66EC7E2D" w14:textId="77777777" w:rsidR="00EA3400" w:rsidRPr="00166979" w:rsidRDefault="00EA3400" w:rsidP="00EA3400">
      <w:pPr>
        <w:rPr>
          <w:lang w:val="el-GR"/>
        </w:rPr>
      </w:pPr>
    </w:p>
    <w:p w14:paraId="19B17B90" w14:textId="77777777" w:rsidR="00A22261" w:rsidRDefault="00A22261" w:rsidP="009D17BE">
      <w:pPr>
        <w:pStyle w:val="Heading3"/>
        <w:numPr>
          <w:ilvl w:val="0"/>
          <w:numId w:val="296"/>
        </w:numPr>
        <w:rPr>
          <w:lang w:val="el-GR"/>
        </w:rPr>
      </w:pPr>
      <w:bookmarkStart w:id="797" w:name="_Toc97194347"/>
      <w:bookmarkStart w:id="798" w:name="_Toc97194475"/>
      <w:bookmarkStart w:id="799" w:name="_Ref103282028"/>
      <w:bookmarkStart w:id="800" w:name="_Toc107309435"/>
      <w:r>
        <w:rPr>
          <w:lang w:val="el-GR"/>
        </w:rPr>
        <w:t>Οριζόντιες Απαιτήσεις</w:t>
      </w:r>
      <w:bookmarkEnd w:id="797"/>
      <w:bookmarkEnd w:id="798"/>
      <w:bookmarkEnd w:id="799"/>
      <w:bookmarkEnd w:id="800"/>
      <w:r>
        <w:rPr>
          <w:lang w:val="el-GR"/>
        </w:rPr>
        <w:t xml:space="preserve"> </w:t>
      </w:r>
    </w:p>
    <w:p w14:paraId="7B514C87" w14:textId="511E742E" w:rsidR="00947DDB" w:rsidRDefault="00947DDB" w:rsidP="009D17BE">
      <w:pPr>
        <w:pStyle w:val="Heading4"/>
        <w:numPr>
          <w:ilvl w:val="1"/>
          <w:numId w:val="296"/>
        </w:numPr>
        <w:ind w:hanging="306"/>
        <w:rPr>
          <w:rFonts w:cs="Tahoma"/>
          <w:szCs w:val="22"/>
          <w:lang w:val="el-GR"/>
        </w:rPr>
      </w:pPr>
      <w:bookmarkStart w:id="801" w:name="_Toc103277381"/>
      <w:bookmarkStart w:id="802" w:name="_Toc103279588"/>
      <w:bookmarkStart w:id="803" w:name="_Toc103281769"/>
      <w:bookmarkStart w:id="804" w:name="_Toc103282835"/>
      <w:bookmarkStart w:id="805" w:name="_Toc103947829"/>
      <w:bookmarkStart w:id="806" w:name="_Toc104281426"/>
      <w:bookmarkStart w:id="807" w:name="_Toc104308564"/>
      <w:bookmarkStart w:id="808" w:name="_Toc97195386"/>
      <w:bookmarkStart w:id="809" w:name="_Toc97195555"/>
      <w:bookmarkStart w:id="810" w:name="_Toc103277382"/>
      <w:bookmarkStart w:id="811" w:name="_Toc103279589"/>
      <w:bookmarkStart w:id="812" w:name="_Toc103281770"/>
      <w:bookmarkStart w:id="813" w:name="_Toc103282836"/>
      <w:bookmarkStart w:id="814" w:name="_Toc103947830"/>
      <w:bookmarkStart w:id="815" w:name="_Toc104281427"/>
      <w:bookmarkStart w:id="816" w:name="_Toc104308565"/>
      <w:bookmarkStart w:id="817" w:name="_Toc103277383"/>
      <w:bookmarkStart w:id="818" w:name="_Toc103279590"/>
      <w:bookmarkStart w:id="819" w:name="_Toc103281771"/>
      <w:bookmarkStart w:id="820" w:name="_Toc103282837"/>
      <w:bookmarkStart w:id="821" w:name="_Toc103947831"/>
      <w:bookmarkStart w:id="822" w:name="_Toc104281428"/>
      <w:bookmarkStart w:id="823" w:name="_Toc104308566"/>
      <w:bookmarkStart w:id="824" w:name="_Toc103277384"/>
      <w:bookmarkStart w:id="825" w:name="_Toc103279591"/>
      <w:bookmarkStart w:id="826" w:name="_Toc103281772"/>
      <w:bookmarkStart w:id="827" w:name="_Toc103282838"/>
      <w:bookmarkStart w:id="828" w:name="_Toc103947832"/>
      <w:bookmarkStart w:id="829" w:name="_Toc104281429"/>
      <w:bookmarkStart w:id="830" w:name="_Toc104308567"/>
      <w:bookmarkStart w:id="831" w:name="_Toc97194349"/>
      <w:bookmarkStart w:id="832" w:name="_Ref97198484"/>
      <w:bookmarkStart w:id="833" w:name="_Toc107309436"/>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roofErr w:type="spellStart"/>
      <w:r w:rsidRPr="00EF2204">
        <w:rPr>
          <w:rFonts w:cs="Tahoma"/>
          <w:szCs w:val="22"/>
          <w:lang w:val="el-GR"/>
        </w:rPr>
        <w:t>Διαλειτουργικότητα</w:t>
      </w:r>
      <w:bookmarkEnd w:id="831"/>
      <w:bookmarkEnd w:id="832"/>
      <w:bookmarkEnd w:id="833"/>
      <w:proofErr w:type="spellEnd"/>
    </w:p>
    <w:p w14:paraId="735DE3A4" w14:textId="77777777" w:rsidR="003B4F2D" w:rsidRDefault="003B4F2D" w:rsidP="003B4F2D">
      <w:pPr>
        <w:spacing w:line="276" w:lineRule="auto"/>
        <w:rPr>
          <w:lang w:val="el-GR"/>
        </w:rPr>
      </w:pPr>
      <w:r>
        <w:rPr>
          <w:lang w:val="el-GR"/>
        </w:rPr>
        <w:t xml:space="preserve">Το έργο θα περιλαμβάνει τις παρακάτω μορφές </w:t>
      </w:r>
      <w:proofErr w:type="spellStart"/>
      <w:r>
        <w:rPr>
          <w:lang w:val="el-GR"/>
        </w:rPr>
        <w:t>διαλειτουργικότητας</w:t>
      </w:r>
      <w:proofErr w:type="spellEnd"/>
      <w:r>
        <w:rPr>
          <w:lang w:val="el-GR"/>
        </w:rPr>
        <w:t>:</w:t>
      </w:r>
    </w:p>
    <w:p w14:paraId="73F2F8DF" w14:textId="77777777" w:rsidR="003B4F2D" w:rsidRPr="004E1BF9" w:rsidRDefault="003B4F2D" w:rsidP="003B4F2D">
      <w:pPr>
        <w:pStyle w:val="ListParagraph"/>
        <w:numPr>
          <w:ilvl w:val="0"/>
          <w:numId w:val="254"/>
        </w:numPr>
        <w:spacing w:line="276" w:lineRule="auto"/>
        <w:rPr>
          <w:lang w:val="el-GR"/>
        </w:rPr>
      </w:pPr>
      <w:r w:rsidRPr="004E1BF9">
        <w:rPr>
          <w:b/>
          <w:lang w:val="el-GR"/>
        </w:rPr>
        <w:t>Οριζόντια</w:t>
      </w:r>
      <w:r w:rsidRPr="004E1BF9">
        <w:rPr>
          <w:lang w:val="el-GR"/>
        </w:rPr>
        <w:t xml:space="preserve">: </w:t>
      </w:r>
      <w:proofErr w:type="spellStart"/>
      <w:r w:rsidRPr="004E1BF9">
        <w:rPr>
          <w:lang w:val="el-GR"/>
        </w:rPr>
        <w:t>διαλειτουργικότητα</w:t>
      </w:r>
      <w:proofErr w:type="spellEnd"/>
      <w:r w:rsidRPr="004E1BF9">
        <w:rPr>
          <w:lang w:val="el-GR"/>
        </w:rPr>
        <w:t xml:space="preserve"> μεταξύ των υπό προμήθεια υποσυστημάτων.</w:t>
      </w:r>
    </w:p>
    <w:p w14:paraId="4B426B3D" w14:textId="77777777" w:rsidR="003B4F2D" w:rsidRPr="004E1BF9" w:rsidRDefault="003B4F2D" w:rsidP="003B4F2D">
      <w:pPr>
        <w:pStyle w:val="ListParagraph"/>
        <w:numPr>
          <w:ilvl w:val="0"/>
          <w:numId w:val="254"/>
        </w:numPr>
        <w:spacing w:line="276" w:lineRule="auto"/>
        <w:rPr>
          <w:lang w:val="el-GR"/>
        </w:rPr>
      </w:pPr>
      <w:r w:rsidRPr="004E1BF9">
        <w:rPr>
          <w:b/>
          <w:lang w:val="el-GR"/>
        </w:rPr>
        <w:t>Κάθετη</w:t>
      </w:r>
      <w:r w:rsidRPr="004E1BF9">
        <w:rPr>
          <w:lang w:val="el-GR"/>
        </w:rPr>
        <w:t xml:space="preserve">: </w:t>
      </w:r>
      <w:proofErr w:type="spellStart"/>
      <w:r w:rsidRPr="004E1BF9">
        <w:rPr>
          <w:lang w:val="el-GR"/>
        </w:rPr>
        <w:t>διαλειτουργικότητα</w:t>
      </w:r>
      <w:proofErr w:type="spellEnd"/>
      <w:r w:rsidRPr="004E1BF9">
        <w:rPr>
          <w:lang w:val="el-GR"/>
        </w:rPr>
        <w:t xml:space="preserve"> μεταξύ των υπό προμήθεια συστημάτων με τα υφιστάμενα συστήματα του Φορέα.</w:t>
      </w:r>
    </w:p>
    <w:p w14:paraId="4E18D01C" w14:textId="77777777" w:rsidR="003B4F2D" w:rsidRPr="004E1BF9" w:rsidRDefault="003B4F2D" w:rsidP="003B4F2D">
      <w:pPr>
        <w:pStyle w:val="ListParagraph"/>
        <w:numPr>
          <w:ilvl w:val="0"/>
          <w:numId w:val="254"/>
        </w:numPr>
        <w:spacing w:line="276" w:lineRule="auto"/>
        <w:rPr>
          <w:lang w:val="el-GR"/>
        </w:rPr>
      </w:pPr>
      <w:r w:rsidRPr="004E1BF9">
        <w:rPr>
          <w:b/>
          <w:lang w:val="el-GR"/>
        </w:rPr>
        <w:t>Εξωτερική</w:t>
      </w:r>
      <w:r w:rsidRPr="004E1BF9">
        <w:rPr>
          <w:lang w:val="el-GR"/>
        </w:rPr>
        <w:t xml:space="preserve">: </w:t>
      </w:r>
      <w:proofErr w:type="spellStart"/>
      <w:r w:rsidRPr="004E1BF9">
        <w:rPr>
          <w:lang w:val="el-GR"/>
        </w:rPr>
        <w:t>διαλειτουργικότητα</w:t>
      </w:r>
      <w:proofErr w:type="spellEnd"/>
      <w:r w:rsidRPr="004E1BF9">
        <w:rPr>
          <w:lang w:val="el-GR"/>
        </w:rPr>
        <w:t xml:space="preserve"> μεταξύ των υπό προμήθεια συστημάτων με εξωτερικά συστήματα τρίτων Φορέων.</w:t>
      </w:r>
    </w:p>
    <w:p w14:paraId="4E33ECAE" w14:textId="515A869F" w:rsidR="003B4F2D" w:rsidRDefault="003B4F2D" w:rsidP="003B4F2D">
      <w:pPr>
        <w:spacing w:line="276" w:lineRule="auto"/>
        <w:rPr>
          <w:lang w:val="el-GR"/>
        </w:rPr>
      </w:pPr>
      <w:r>
        <w:rPr>
          <w:lang w:val="el-GR"/>
        </w:rPr>
        <w:lastRenderedPageBreak/>
        <w:t>Πιο συγκεκριμένα,</w:t>
      </w:r>
      <w:r w:rsidRPr="009D17BE">
        <w:rPr>
          <w:lang w:val="el-GR"/>
        </w:rPr>
        <w:t xml:space="preserve"> </w:t>
      </w:r>
      <w:r>
        <w:rPr>
          <w:lang w:val="el-GR"/>
        </w:rPr>
        <w:t>τ</w:t>
      </w:r>
      <w:r>
        <w:rPr>
          <w:color w:val="000000"/>
          <w:lang w:val="el-GR"/>
        </w:rPr>
        <w:t xml:space="preserve">ο πληροφοριακό σύστημα που θα υλοποιηθεί θα διασυνδεθεί κατάλληλα με </w:t>
      </w:r>
      <w:r w:rsidRPr="0028062D">
        <w:rPr>
          <w:color w:val="000000"/>
          <w:lang w:val="el-GR"/>
        </w:rPr>
        <w:t>τ</w:t>
      </w:r>
      <w:r w:rsidRPr="0028062D">
        <w:rPr>
          <w:color w:val="000000"/>
          <w:lang w:val="en-US"/>
        </w:rPr>
        <w:t>o</w:t>
      </w:r>
      <w:r w:rsidRPr="00A33EF4">
        <w:rPr>
          <w:b/>
          <w:bCs/>
          <w:color w:val="000000"/>
          <w:lang w:val="el-GR"/>
        </w:rPr>
        <w:t xml:space="preserve"> </w:t>
      </w:r>
      <w:r w:rsidRPr="0028062D">
        <w:rPr>
          <w:color w:val="000000"/>
          <w:lang w:val="el-GR"/>
        </w:rPr>
        <w:t xml:space="preserve">Σύστημα Διαχείρισης Περιστατικών, Πόρων και </w:t>
      </w:r>
      <w:proofErr w:type="spellStart"/>
      <w:r w:rsidRPr="0028062D">
        <w:rPr>
          <w:color w:val="000000"/>
          <w:lang w:val="el-GR"/>
        </w:rPr>
        <w:t>Τηλεματικών</w:t>
      </w:r>
      <w:proofErr w:type="spellEnd"/>
      <w:r w:rsidRPr="0028062D">
        <w:rPr>
          <w:color w:val="000000"/>
          <w:lang w:val="el-GR"/>
        </w:rPr>
        <w:t xml:space="preserve"> Δεδομένων</w:t>
      </w:r>
      <w:r>
        <w:rPr>
          <w:b/>
          <w:bCs/>
          <w:color w:val="000000"/>
          <w:lang w:val="el-GR"/>
        </w:rPr>
        <w:t xml:space="preserve"> </w:t>
      </w:r>
      <w:r w:rsidRPr="0028062D">
        <w:rPr>
          <w:color w:val="000000"/>
          <w:lang w:val="el-GR"/>
        </w:rPr>
        <w:t>του</w:t>
      </w:r>
      <w:r>
        <w:rPr>
          <w:color w:val="000000"/>
          <w:lang w:val="el-GR"/>
        </w:rPr>
        <w:t xml:space="preserve"> </w:t>
      </w:r>
      <w:r w:rsidRPr="00132436">
        <w:rPr>
          <w:lang w:val="el-GR"/>
        </w:rPr>
        <w:t>ΟΠΣΣΔΠΣΕΠ</w:t>
      </w:r>
      <w:r w:rsidRPr="00A33EF4">
        <w:rPr>
          <w:color w:val="000000"/>
          <w:lang w:val="el-GR"/>
        </w:rPr>
        <w:t xml:space="preserve"> του Π.Σ.</w:t>
      </w:r>
      <w:r>
        <w:rPr>
          <w:color w:val="000000"/>
          <w:lang w:val="el-GR"/>
        </w:rPr>
        <w:t>, τόσο σε επίπεδο διαμοιρασμού δεδομένων τηλεματικής όσο και πληροφοριών περιστατικών έκτακτης ανάγκης</w:t>
      </w:r>
      <w:r>
        <w:rPr>
          <w:lang w:val="el-GR"/>
        </w:rPr>
        <w:t>.</w:t>
      </w:r>
    </w:p>
    <w:p w14:paraId="390BA9BA" w14:textId="77777777" w:rsidR="003B4F2D" w:rsidRDefault="003B4F2D" w:rsidP="003B4F2D">
      <w:pPr>
        <w:spacing w:line="276" w:lineRule="auto"/>
        <w:rPr>
          <w:lang w:val="el-GR"/>
        </w:rPr>
      </w:pPr>
      <w:r>
        <w:rPr>
          <w:lang w:val="el-GR"/>
        </w:rPr>
        <w:t>Κατά το σχεδιασμό και την υλοποίηση του Έργου θα πρέπει να ακολουθηθούν τα κάτωθι:</w:t>
      </w:r>
    </w:p>
    <w:p w14:paraId="0F7B083C" w14:textId="77777777" w:rsidR="003B4F2D" w:rsidRDefault="003B4F2D" w:rsidP="003B4F2D">
      <w:pPr>
        <w:numPr>
          <w:ilvl w:val="0"/>
          <w:numId w:val="252"/>
        </w:numPr>
        <w:tabs>
          <w:tab w:val="clear" w:pos="6"/>
          <w:tab w:val="num" w:pos="720"/>
          <w:tab w:val="left" w:pos="1890"/>
        </w:tabs>
        <w:suppressAutoHyphens w:val="0"/>
        <w:spacing w:before="60" w:after="60" w:line="276" w:lineRule="auto"/>
        <w:ind w:left="714" w:hanging="357"/>
        <w:rPr>
          <w:lang w:val="el-GR"/>
        </w:rPr>
      </w:pPr>
      <w:r>
        <w:rPr>
          <w:lang w:val="el-GR"/>
        </w:rPr>
        <w:t xml:space="preserve">Η εναρμόνιση με τις αρχές σχεδίασης και τα τεχνολογικά πρότυπα του Πλαισίου </w:t>
      </w:r>
      <w:proofErr w:type="spellStart"/>
      <w:r>
        <w:rPr>
          <w:lang w:val="el-GR"/>
        </w:rPr>
        <w:t>Διαλειτουργικότητας</w:t>
      </w:r>
      <w:proofErr w:type="spellEnd"/>
      <w:r>
        <w:rPr>
          <w:lang w:val="el-GR"/>
        </w:rPr>
        <w:t xml:space="preserve"> &amp; Υπηρεσιών Ηλεκτρονικών Συναλλαγών (ΠΔ&amp;ΥΗΣ) (</w:t>
      </w:r>
      <w:r>
        <w:t>http</w:t>
      </w:r>
      <w:r>
        <w:rPr>
          <w:lang w:val="el-GR"/>
        </w:rPr>
        <w:t>://</w:t>
      </w:r>
      <w:r>
        <w:t>www</w:t>
      </w:r>
      <w:r>
        <w:rPr>
          <w:lang w:val="el-GR"/>
        </w:rPr>
        <w:t>.</w:t>
      </w:r>
      <w:r>
        <w:t>e</w:t>
      </w:r>
      <w:r>
        <w:rPr>
          <w:lang w:val="el-GR"/>
        </w:rPr>
        <w:t>-</w:t>
      </w:r>
      <w:r>
        <w:t>gif</w:t>
      </w:r>
      <w:r>
        <w:rPr>
          <w:lang w:val="el-GR"/>
        </w:rPr>
        <w:t>.</w:t>
      </w:r>
      <w:r>
        <w:t>gov</w:t>
      </w:r>
      <w:r>
        <w:rPr>
          <w:lang w:val="el-GR"/>
        </w:rPr>
        <w:t>.</w:t>
      </w:r>
      <w:r>
        <w:t>gr</w:t>
      </w:r>
      <w:r>
        <w:rPr>
          <w:lang w:val="el-GR"/>
        </w:rPr>
        <w:t>).</w:t>
      </w:r>
    </w:p>
    <w:p w14:paraId="7DF79A18" w14:textId="77777777" w:rsidR="003B4F2D" w:rsidRDefault="003B4F2D" w:rsidP="003B4F2D">
      <w:pPr>
        <w:numPr>
          <w:ilvl w:val="0"/>
          <w:numId w:val="252"/>
        </w:numPr>
        <w:tabs>
          <w:tab w:val="clear" w:pos="6"/>
          <w:tab w:val="num" w:pos="720"/>
          <w:tab w:val="left" w:pos="1890"/>
        </w:tabs>
        <w:suppressAutoHyphens w:val="0"/>
        <w:spacing w:before="60" w:after="60" w:line="276" w:lineRule="auto"/>
        <w:ind w:left="714" w:hanging="357"/>
        <w:rPr>
          <w:lang w:val="el-GR"/>
        </w:rPr>
      </w:pPr>
      <w:r>
        <w:rPr>
          <w:lang w:val="el-GR"/>
        </w:rPr>
        <w:t xml:space="preserve">Θα πρέπει να υλοποιηθεί </w:t>
      </w:r>
      <w:r>
        <w:rPr>
          <w:b/>
          <w:lang w:val="el-GR"/>
        </w:rPr>
        <w:t xml:space="preserve">σχήμα </w:t>
      </w:r>
      <w:proofErr w:type="spellStart"/>
      <w:r>
        <w:rPr>
          <w:b/>
          <w:lang w:val="el-GR"/>
        </w:rPr>
        <w:t>διαλειτουργικότητας</w:t>
      </w:r>
      <w:proofErr w:type="spellEnd"/>
      <w:r>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1EDF82AE" w14:textId="77777777" w:rsidR="003B4F2D" w:rsidRDefault="003B4F2D" w:rsidP="003B4F2D">
      <w:pPr>
        <w:tabs>
          <w:tab w:val="left" w:pos="1890"/>
        </w:tabs>
        <w:spacing w:before="60" w:after="60" w:line="276" w:lineRule="auto"/>
        <w:ind w:left="709"/>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SOAP</w:t>
      </w:r>
      <w:r>
        <w:rPr>
          <w:lang w:val="el-GR"/>
        </w:rPr>
        <w:t>:</w:t>
      </w:r>
    </w:p>
    <w:p w14:paraId="7FA51FB4" w14:textId="77777777" w:rsidR="003B4F2D" w:rsidRPr="003B4F2D" w:rsidRDefault="003B4F2D" w:rsidP="009D17BE">
      <w:pPr>
        <w:pStyle w:val="ListParagraph"/>
        <w:numPr>
          <w:ilvl w:val="0"/>
          <w:numId w:val="255"/>
        </w:numPr>
        <w:tabs>
          <w:tab w:val="left" w:pos="1350"/>
        </w:tabs>
        <w:suppressAutoHyphens w:val="0"/>
        <w:spacing w:before="120" w:line="276" w:lineRule="auto"/>
        <w:ind w:left="1350" w:hanging="270"/>
        <w:rPr>
          <w:lang w:val="el-GR"/>
        </w:rPr>
      </w:pPr>
      <w:r>
        <w:t>XML</w:t>
      </w:r>
      <w:r w:rsidRPr="003B4F2D">
        <w:rPr>
          <w:lang w:val="el-GR"/>
        </w:rPr>
        <w:t xml:space="preserve">, που περιλαμβάνει βασική </w:t>
      </w:r>
      <w:r>
        <w:t>XML</w:t>
      </w:r>
      <w:r w:rsidRPr="003B4F2D">
        <w:rPr>
          <w:lang w:val="el-GR"/>
        </w:rPr>
        <w:t xml:space="preserve">, </w:t>
      </w:r>
      <w:r>
        <w:t>XML</w:t>
      </w:r>
      <w:r w:rsidRPr="003B4F2D">
        <w:rPr>
          <w:lang w:val="el-GR"/>
        </w:rPr>
        <w:t xml:space="preserve"> </w:t>
      </w:r>
      <w:r>
        <w:t>schemas</w:t>
      </w:r>
      <w:r w:rsidRPr="003B4F2D">
        <w:rPr>
          <w:lang w:val="el-GR"/>
        </w:rPr>
        <w:t xml:space="preserve"> και </w:t>
      </w:r>
      <w:r>
        <w:t>XML</w:t>
      </w:r>
      <w:r w:rsidRPr="003B4F2D">
        <w:rPr>
          <w:lang w:val="el-GR"/>
        </w:rPr>
        <w:t xml:space="preserve"> </w:t>
      </w:r>
      <w:r>
        <w:t>parsers</w:t>
      </w:r>
      <w:r w:rsidRPr="003B4F2D">
        <w:rPr>
          <w:lang w:val="el-GR"/>
        </w:rPr>
        <w:t>, για τη δόμηση/μορφοποίηση ανταλλασσόμενων δεδομένων</w:t>
      </w:r>
    </w:p>
    <w:p w14:paraId="7CBE3C11" w14:textId="77777777" w:rsidR="003B4F2D" w:rsidRPr="003B4F2D" w:rsidRDefault="003B4F2D" w:rsidP="009D17BE">
      <w:pPr>
        <w:pStyle w:val="ListParagraph"/>
        <w:numPr>
          <w:ilvl w:val="0"/>
          <w:numId w:val="255"/>
        </w:numPr>
        <w:tabs>
          <w:tab w:val="left" w:pos="1350"/>
        </w:tabs>
        <w:suppressAutoHyphens w:val="0"/>
        <w:spacing w:before="120" w:line="276" w:lineRule="auto"/>
        <w:ind w:left="1350" w:hanging="270"/>
        <w:rPr>
          <w:lang w:val="el-GR"/>
        </w:rPr>
      </w:pPr>
      <w:r>
        <w:t>SOAP</w:t>
      </w:r>
      <w:r w:rsidRPr="003B4F2D">
        <w:rPr>
          <w:lang w:val="el-GR"/>
        </w:rPr>
        <w:t xml:space="preserve"> (</w:t>
      </w:r>
      <w:r>
        <w:t>Simple</w:t>
      </w:r>
      <w:r w:rsidRPr="003B4F2D">
        <w:rPr>
          <w:lang w:val="el-GR"/>
        </w:rPr>
        <w:t xml:space="preserve"> </w:t>
      </w:r>
      <w:r>
        <w:t>Object</w:t>
      </w:r>
      <w:r w:rsidRPr="003B4F2D">
        <w:rPr>
          <w:lang w:val="el-GR"/>
        </w:rPr>
        <w:t xml:space="preserve"> </w:t>
      </w:r>
      <w:r>
        <w:t>Access</w:t>
      </w:r>
      <w:r w:rsidRPr="003B4F2D">
        <w:rPr>
          <w:lang w:val="el-GR"/>
        </w:rPr>
        <w:t xml:space="preserve"> </w:t>
      </w:r>
      <w:r>
        <w:t>Protocol</w:t>
      </w:r>
      <w:r w:rsidRPr="003B4F2D">
        <w:rPr>
          <w:lang w:val="el-GR"/>
        </w:rPr>
        <w:t xml:space="preserve">), που αποτελεί ένα πρωτόκολλο (βασισμένο σε </w:t>
      </w:r>
      <w:r>
        <w:t>XML</w:t>
      </w:r>
      <w:r w:rsidRPr="003B4F2D">
        <w:rPr>
          <w:lang w:val="el-GR"/>
        </w:rPr>
        <w:t xml:space="preserve">) για την ανταλλαγή δομημένης πληροφορίας μεταξύ εφαρμογών μέσω </w:t>
      </w:r>
      <w:r>
        <w:t>web</w:t>
      </w:r>
      <w:r w:rsidRPr="003B4F2D">
        <w:rPr>
          <w:lang w:val="el-GR"/>
        </w:rPr>
        <w:t>-</w:t>
      </w:r>
      <w:r>
        <w:t>services</w:t>
      </w:r>
    </w:p>
    <w:p w14:paraId="291345CC" w14:textId="77777777" w:rsidR="003B4F2D" w:rsidRPr="003B4F2D" w:rsidRDefault="003B4F2D" w:rsidP="009D17BE">
      <w:pPr>
        <w:pStyle w:val="ListParagraph"/>
        <w:numPr>
          <w:ilvl w:val="0"/>
          <w:numId w:val="255"/>
        </w:numPr>
        <w:tabs>
          <w:tab w:val="left" w:pos="1350"/>
        </w:tabs>
        <w:suppressAutoHyphens w:val="0"/>
        <w:spacing w:before="120" w:line="276" w:lineRule="auto"/>
        <w:ind w:left="1350" w:hanging="270"/>
        <w:rPr>
          <w:lang w:val="el-GR"/>
        </w:rPr>
      </w:pPr>
      <w:r>
        <w:t>WSDL</w:t>
      </w:r>
      <w:r w:rsidRPr="003B4F2D">
        <w:rPr>
          <w:lang w:val="el-GR"/>
        </w:rPr>
        <w:t xml:space="preserve"> (</w:t>
      </w:r>
      <w:r>
        <w:t>Web</w:t>
      </w:r>
      <w:r w:rsidRPr="003B4F2D">
        <w:rPr>
          <w:lang w:val="el-GR"/>
        </w:rPr>
        <w:t xml:space="preserve"> </w:t>
      </w:r>
      <w:r>
        <w:t>Services</w:t>
      </w:r>
      <w:r w:rsidRPr="003B4F2D">
        <w:rPr>
          <w:lang w:val="el-GR"/>
        </w:rPr>
        <w:t xml:space="preserve"> </w:t>
      </w:r>
      <w:r>
        <w:t>Description</w:t>
      </w:r>
      <w:r w:rsidRPr="003B4F2D">
        <w:rPr>
          <w:lang w:val="el-GR"/>
        </w:rPr>
        <w:t xml:space="preserve"> </w:t>
      </w:r>
      <w:r>
        <w:t>Languages</w:t>
      </w:r>
      <w:r w:rsidRPr="003B4F2D">
        <w:rPr>
          <w:lang w:val="el-GR"/>
        </w:rPr>
        <w:t xml:space="preserve">) για την περιγραφή των μηνυμάτων, λειτουργιών και τις αντιστοιχήσεις πρωτοκόλλων των </w:t>
      </w:r>
      <w:r>
        <w:t>web</w:t>
      </w:r>
      <w:r w:rsidRPr="003B4F2D">
        <w:rPr>
          <w:lang w:val="el-GR"/>
        </w:rPr>
        <w:t>-</w:t>
      </w:r>
      <w:r>
        <w:t>services</w:t>
      </w:r>
      <w:r w:rsidRPr="003B4F2D">
        <w:rPr>
          <w:lang w:val="el-GR"/>
        </w:rPr>
        <w:t>.</w:t>
      </w:r>
    </w:p>
    <w:p w14:paraId="6369730E" w14:textId="77777777" w:rsidR="003B4F2D" w:rsidRDefault="003B4F2D" w:rsidP="003B4F2D">
      <w:pPr>
        <w:tabs>
          <w:tab w:val="left" w:pos="1890"/>
        </w:tabs>
        <w:spacing w:before="60" w:after="60" w:line="276" w:lineRule="auto"/>
        <w:ind w:left="737"/>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REST</w:t>
      </w:r>
      <w:r>
        <w:rPr>
          <w:lang w:val="el-GR"/>
        </w:rPr>
        <w:t>:</w:t>
      </w:r>
    </w:p>
    <w:p w14:paraId="5F6FD905" w14:textId="77777777" w:rsidR="003B4F2D" w:rsidRDefault="003B4F2D" w:rsidP="009D17BE">
      <w:pPr>
        <w:pStyle w:val="ListParagraph"/>
        <w:numPr>
          <w:ilvl w:val="0"/>
          <w:numId w:val="255"/>
        </w:numPr>
        <w:tabs>
          <w:tab w:val="left" w:pos="1350"/>
        </w:tabs>
        <w:suppressAutoHyphens w:val="0"/>
        <w:spacing w:before="120" w:line="276" w:lineRule="auto"/>
        <w:ind w:left="1350" w:hanging="270"/>
      </w:pPr>
      <w:r>
        <w:t>JSON over HTTP</w:t>
      </w:r>
      <w:r w:rsidRPr="009D17BE">
        <w:t>S</w:t>
      </w:r>
    </w:p>
    <w:p w14:paraId="60E57519" w14:textId="77777777" w:rsidR="003B4F2D" w:rsidRDefault="003B4F2D" w:rsidP="003B4F2D">
      <w:pPr>
        <w:numPr>
          <w:ilvl w:val="0"/>
          <w:numId w:val="252"/>
        </w:numPr>
        <w:tabs>
          <w:tab w:val="clear" w:pos="6"/>
          <w:tab w:val="num" w:pos="720"/>
          <w:tab w:val="left" w:pos="1890"/>
        </w:tabs>
        <w:suppressAutoHyphens w:val="0"/>
        <w:spacing w:before="60" w:after="60" w:line="276" w:lineRule="auto"/>
        <w:ind w:left="714" w:hanging="357"/>
        <w:rPr>
          <w:lang w:val="el-GR"/>
        </w:rPr>
      </w:pPr>
      <w:r>
        <w:rPr>
          <w:lang w:val="el-GR"/>
        </w:rPr>
        <w:t>Ο Ανάδοχος του έργου, σε συνεργασία τον Κύριο του Έργου θα καθορίσουν τα δεδομένα που απαιτούνται για ανταλλαγή, καθώς και την μορφή αυτών.</w:t>
      </w:r>
    </w:p>
    <w:p w14:paraId="182540BE" w14:textId="77777777" w:rsidR="00FB709F" w:rsidRDefault="003B4F2D" w:rsidP="00FB709F">
      <w:pPr>
        <w:numPr>
          <w:ilvl w:val="0"/>
          <w:numId w:val="252"/>
        </w:numPr>
        <w:tabs>
          <w:tab w:val="clear" w:pos="6"/>
          <w:tab w:val="num" w:pos="720"/>
          <w:tab w:val="left" w:pos="1890"/>
        </w:tabs>
        <w:suppressAutoHyphens w:val="0"/>
        <w:spacing w:before="60" w:after="60" w:line="276" w:lineRule="auto"/>
        <w:ind w:left="720"/>
        <w:rPr>
          <w:lang w:val="el-GR"/>
        </w:rPr>
      </w:pPr>
      <w:r>
        <w:rPr>
          <w:lang w:val="el-GR"/>
        </w:rPr>
        <w:t xml:space="preserve">Ο Ανάδοχος θα δημιουργήσει και θα δοκιμάζει τα σχετικά </w:t>
      </w:r>
      <w:r>
        <w:t>APIs</w:t>
      </w:r>
      <w:r>
        <w:rPr>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543311DA" w14:textId="3810015F" w:rsidR="00FB709F" w:rsidRPr="002D57EA" w:rsidRDefault="00CE4119" w:rsidP="00E1757C">
      <w:pPr>
        <w:numPr>
          <w:ilvl w:val="0"/>
          <w:numId w:val="252"/>
        </w:numPr>
        <w:tabs>
          <w:tab w:val="clear" w:pos="6"/>
          <w:tab w:val="num" w:pos="720"/>
          <w:tab w:val="left" w:pos="1890"/>
        </w:tabs>
        <w:suppressAutoHyphens w:val="0"/>
        <w:spacing w:before="60" w:after="60" w:line="276" w:lineRule="auto"/>
        <w:ind w:left="720"/>
        <w:rPr>
          <w:lang w:val="el-GR"/>
        </w:rPr>
      </w:pPr>
      <w:r w:rsidRPr="002D57EA">
        <w:rPr>
          <w:lang w:val="el-GR"/>
        </w:rPr>
        <w:t xml:space="preserve">Δεδομένου ότι οι Φορείς Λειτουργίας (Γενική Γραμματεία Πολιτικής Προστασίας/ Πυροσβεστικό Σώμα Ελλάδος) λαμβάνουν τηλεπικοινωνιακές υπηρεσίες μέσω του δικτύου ΣΥΖΕΥΞΙΣ, ο Ανάδοχος σε συνεργασία μαζί τους θα πρέπει να </w:t>
      </w:r>
      <w:r w:rsidR="00FB709F" w:rsidRPr="002D57EA">
        <w:rPr>
          <w:rFonts w:eastAsia="SimSun"/>
          <w:lang w:val="el-GR"/>
        </w:rPr>
        <w:t xml:space="preserve">διασφαλίσει τη </w:t>
      </w:r>
      <w:proofErr w:type="spellStart"/>
      <w:r w:rsidR="00FB709F" w:rsidRPr="002D57EA">
        <w:rPr>
          <w:rFonts w:eastAsia="SimSun"/>
          <w:lang w:val="el-GR"/>
        </w:rPr>
        <w:t>διαλειτουργικότητα</w:t>
      </w:r>
      <w:proofErr w:type="spellEnd"/>
      <w:r w:rsidR="00FB709F" w:rsidRPr="002D57EA">
        <w:rPr>
          <w:rFonts w:eastAsia="SimSun"/>
          <w:lang w:val="el-GR"/>
        </w:rPr>
        <w:t xml:space="preserve"> του προσφερόμενου Συστήματος με το δίκτυο «ΣΥΖΕΥΞΙΣ».</w:t>
      </w:r>
    </w:p>
    <w:p w14:paraId="5C8F29B1" w14:textId="4C6FF958" w:rsidR="00045DCF" w:rsidRPr="00CE4119" w:rsidRDefault="00045DCF" w:rsidP="00E1757C">
      <w:pPr>
        <w:numPr>
          <w:ilvl w:val="0"/>
          <w:numId w:val="252"/>
        </w:numPr>
        <w:tabs>
          <w:tab w:val="clear" w:pos="6"/>
          <w:tab w:val="num" w:pos="720"/>
          <w:tab w:val="left" w:pos="1890"/>
        </w:tabs>
        <w:suppressAutoHyphens w:val="0"/>
        <w:spacing w:before="60" w:after="60" w:line="276" w:lineRule="auto"/>
        <w:ind w:left="720"/>
        <w:rPr>
          <w:lang w:val="el-GR"/>
        </w:rPr>
      </w:pPr>
    </w:p>
    <w:p w14:paraId="78F1DAC4" w14:textId="171443D5" w:rsidR="00947DDB" w:rsidRDefault="00947DDB" w:rsidP="009D17BE">
      <w:pPr>
        <w:pStyle w:val="Heading4"/>
        <w:numPr>
          <w:ilvl w:val="1"/>
          <w:numId w:val="296"/>
        </w:numPr>
        <w:ind w:hanging="306"/>
        <w:rPr>
          <w:rFonts w:cs="Tahoma"/>
          <w:szCs w:val="22"/>
          <w:lang w:val="el-GR"/>
        </w:rPr>
      </w:pPr>
      <w:bookmarkStart w:id="834" w:name="_Ref74565236"/>
      <w:bookmarkStart w:id="835" w:name="_Toc97194350"/>
      <w:bookmarkStart w:id="836" w:name="_Toc107309437"/>
      <w:r w:rsidRPr="00EF2204">
        <w:rPr>
          <w:rFonts w:cs="Tahoma"/>
          <w:szCs w:val="22"/>
          <w:lang w:val="el-GR"/>
        </w:rPr>
        <w:t xml:space="preserve">Ασφάλεια Συστήματος  και Προστασία </w:t>
      </w:r>
      <w:proofErr w:type="spellStart"/>
      <w:r w:rsidRPr="00EF2204">
        <w:rPr>
          <w:rFonts w:cs="Tahoma"/>
          <w:szCs w:val="22"/>
          <w:lang w:val="el-GR"/>
        </w:rPr>
        <w:t>Ιδιωτικότητας</w:t>
      </w:r>
      <w:bookmarkEnd w:id="834"/>
      <w:bookmarkEnd w:id="835"/>
      <w:bookmarkEnd w:id="836"/>
      <w:proofErr w:type="spellEnd"/>
    </w:p>
    <w:p w14:paraId="43ED7050" w14:textId="77777777" w:rsidR="003B4F2D" w:rsidRDefault="003B4F2D" w:rsidP="003B4F2D">
      <w:pPr>
        <w:spacing w:line="276" w:lineRule="auto"/>
        <w:rPr>
          <w:lang w:val="el-GR"/>
        </w:rPr>
      </w:pPr>
      <w:r>
        <w:rPr>
          <w:lang w:val="el-GR"/>
        </w:rPr>
        <w:t>Κατά το σχεδιασμό του Έργου ο Ανάδοχος θα πρέπει να λάβει ειδική μέριμνα και να δρομολογήσει τις κατάλληλες δράσεις για :</w:t>
      </w:r>
    </w:p>
    <w:p w14:paraId="06FA7E5D"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την Ασφάλεια - Εμπιστευτικότητα των Πληροφοριακών Συστημάτων, Εφαρμογών, Μέσων και Υποδομών</w:t>
      </w:r>
    </w:p>
    <w:p w14:paraId="52CE6C55"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την προστασία της ακεραιότητας και της διαθεσιμότητας των πληροφοριών</w:t>
      </w:r>
    </w:p>
    <w:p w14:paraId="541EDBB5"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την προστασία των προς επεξεργασία και αποθηκευμένων προσωπικών δεδομένων</w:t>
      </w:r>
    </w:p>
    <w:p w14:paraId="3EDF9EFF" w14:textId="77777777" w:rsidR="003B4F2D" w:rsidRDefault="003B4F2D" w:rsidP="003B4F2D">
      <w:pPr>
        <w:spacing w:line="276" w:lineRule="auto"/>
        <w:rPr>
          <w:lang w:val="el-GR"/>
        </w:rPr>
      </w:pPr>
      <w:r>
        <w:rPr>
          <w:lang w:val="el-GR"/>
        </w:rPr>
        <w:lastRenderedPageBreak/>
        <w:t>αναζητώντας και εντοπίζοντας με μεθοδικό τρόπο τα τεχνικά μέτρα και τις οργανωτικές και διοικητικές διαδικασίες.</w:t>
      </w:r>
    </w:p>
    <w:p w14:paraId="23E37A39" w14:textId="77777777" w:rsidR="003B4F2D" w:rsidRDefault="003B4F2D" w:rsidP="003B4F2D">
      <w:pPr>
        <w:spacing w:line="276" w:lineRule="auto"/>
        <w:rPr>
          <w:lang w:val="el-GR"/>
        </w:rPr>
      </w:pPr>
      <w:r>
        <w:rPr>
          <w:lang w:val="el-GR"/>
        </w:rPr>
        <w:t>Για τον σχεδιασμό και την υλοποίηση των τεχνικών μέτρων ασφαλείας του Έργου, ο Ανάδοχος πρέπει να λάβει υπόψη του:</w:t>
      </w:r>
    </w:p>
    <w:p w14:paraId="68D4B186"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14:paraId="42AB5332"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το νέο θεσμικό πλαίσιο που θα προκύψει από τον νέο Ευρωπαϊκό Γενικό Κανονισμό Προστασίας Δεδομένων (</w:t>
      </w:r>
      <w:r w:rsidRPr="009D17BE">
        <w:rPr>
          <w:lang w:val="el-GR"/>
        </w:rPr>
        <w:t>GDPR</w:t>
      </w:r>
      <w:r>
        <w:rPr>
          <w:lang w:val="el-GR"/>
        </w:rPr>
        <w:t>) (ΕΕ) 2016/679, που είναι σε εφαρμογή από τις 25 Μαΐου 2018</w:t>
      </w:r>
    </w:p>
    <w:p w14:paraId="41A3861F"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τις βέλτιστες πρακτικές στο χώρο της Ασφάλειας στις ΤΠΕ (</w:t>
      </w:r>
      <w:proofErr w:type="spellStart"/>
      <w:r w:rsidRPr="009D17BE">
        <w:rPr>
          <w:lang w:val="el-GR"/>
        </w:rPr>
        <w:t>best</w:t>
      </w:r>
      <w:proofErr w:type="spellEnd"/>
      <w:r>
        <w:rPr>
          <w:lang w:val="el-GR"/>
        </w:rPr>
        <w:t xml:space="preserve"> </w:t>
      </w:r>
      <w:proofErr w:type="spellStart"/>
      <w:r w:rsidRPr="009D17BE">
        <w:rPr>
          <w:lang w:val="el-GR"/>
        </w:rPr>
        <w:t>practices</w:t>
      </w:r>
      <w:proofErr w:type="spellEnd"/>
      <w:r>
        <w:rPr>
          <w:lang w:val="el-GR"/>
        </w:rPr>
        <w:t>)</w:t>
      </w:r>
    </w:p>
    <w:p w14:paraId="395D2EC0"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τα επαρκέστερα διατιθέμενα προϊόντα λογισμικού και υλικού</w:t>
      </w:r>
    </w:p>
    <w:p w14:paraId="46D74D46" w14:textId="77777777" w:rsidR="003B4F2D" w:rsidRDefault="003B4F2D" w:rsidP="009D17BE">
      <w:pPr>
        <w:numPr>
          <w:ilvl w:val="0"/>
          <w:numId w:val="252"/>
        </w:numPr>
        <w:tabs>
          <w:tab w:val="clear" w:pos="6"/>
          <w:tab w:val="num" w:pos="720"/>
          <w:tab w:val="left" w:pos="1890"/>
        </w:tabs>
        <w:suppressAutoHyphens w:val="0"/>
        <w:spacing w:before="60" w:after="60" w:line="276" w:lineRule="auto"/>
        <w:ind w:left="720"/>
        <w:rPr>
          <w:lang w:val="el-GR"/>
        </w:rPr>
      </w:pPr>
      <w:r>
        <w:rPr>
          <w:lang w:val="el-GR"/>
        </w:rPr>
        <w:t xml:space="preserve">τυχόν διεθνή de facto ή de </w:t>
      </w:r>
      <w:proofErr w:type="spellStart"/>
      <w:r w:rsidRPr="009D17BE">
        <w:rPr>
          <w:lang w:val="el-GR"/>
        </w:rPr>
        <w:t>jure</w:t>
      </w:r>
      <w:proofErr w:type="spellEnd"/>
      <w:r>
        <w:rPr>
          <w:lang w:val="el-GR"/>
        </w:rPr>
        <w:t xml:space="preserve"> σχετικά πρότυπα</w:t>
      </w:r>
    </w:p>
    <w:p w14:paraId="4CBC41E2" w14:textId="77777777" w:rsidR="003B4F2D" w:rsidRDefault="003B4F2D" w:rsidP="003B4F2D">
      <w:pPr>
        <w:spacing w:line="276" w:lineRule="auto"/>
        <w:rPr>
          <w:lang w:val="el-GR"/>
        </w:rPr>
      </w:pPr>
      <w:r>
        <w:rPr>
          <w:lang w:val="el-GR"/>
        </w:rPr>
        <w:t>τα οποία θα περιλαμβάνονται στο Πλάνο Ενεργειών για την Ασφάλεια - Εμπιστευτικότητα του Συστήματος που θα παραδοθεί από τον Ανάδοχο στον Κύριο του Έργου.</w:t>
      </w:r>
    </w:p>
    <w:p w14:paraId="6D385191" w14:textId="77777777" w:rsidR="003B4F2D" w:rsidRDefault="003B4F2D" w:rsidP="003B4F2D">
      <w:pPr>
        <w:spacing w:line="276" w:lineRule="auto"/>
        <w:rPr>
          <w:lang w:val="el-GR"/>
        </w:rPr>
      </w:pPr>
      <w:r>
        <w:rPr>
          <w:lang w:val="el-GR"/>
        </w:rPr>
        <w:t>Τα τεχνικά μέτρα ασφάλειας θα υλοποιούνται από τον Ανάδοχο στα πλαίσια των προϊόντων και υπηρεσιών που έχει ήδη προσφέρει.</w:t>
      </w:r>
    </w:p>
    <w:p w14:paraId="249E190B" w14:textId="77777777" w:rsidR="003B4F2D" w:rsidRDefault="003B4F2D" w:rsidP="003B4F2D">
      <w:pPr>
        <w:spacing w:line="276" w:lineRule="auto"/>
        <w:rPr>
          <w:lang w:val="el-GR"/>
        </w:rPr>
      </w:pPr>
      <w:r>
        <w:rPr>
          <w:lang w:val="el-GR"/>
        </w:rPr>
        <w:t xml:space="preserve">Λόγω της κρισιμότητας των δεδομένων που πρόκειται να αποθηκευτούν στο σύστημα αλλά και των ενεργειών που πραγματοποιούνται στο εσωτερικό δίκτυο είναι απαραίτητο να διασφαλισθεί τόσο η ακεραιότητα των δεδομένων όσο και η προστασία τους. Τα δεδομένα αυτά μπορούν να χαρακτηριστούν ως ευαίσθητα και η προτεινόμενη λύση θα πρέπει να είναι σε θέση να διασφαλίσει τόσο τη διαβαθμισμένη πρόσβαση σε αυτά όσο και την ασφάλειά τους κατά την αποθήκευση και επεξεργασία τους. </w:t>
      </w:r>
    </w:p>
    <w:p w14:paraId="60338E17" w14:textId="77777777" w:rsidR="003B4F2D" w:rsidRDefault="003B4F2D" w:rsidP="003B4F2D">
      <w:pPr>
        <w:spacing w:line="276" w:lineRule="auto"/>
        <w:rPr>
          <w:lang w:val="el-GR"/>
        </w:rPr>
      </w:pPr>
      <w:r>
        <w:rPr>
          <w:lang w:val="el-GR"/>
        </w:rPr>
        <w:t>Στα πλαίσια της υλοποίησης του έργου θα πρέπει:</w:t>
      </w:r>
    </w:p>
    <w:p w14:paraId="34DEF30E" w14:textId="77777777" w:rsidR="003B4F2D" w:rsidRDefault="003B4F2D" w:rsidP="003B4F2D">
      <w:pPr>
        <w:pStyle w:val="ListParagraph"/>
        <w:numPr>
          <w:ilvl w:val="0"/>
          <w:numId w:val="257"/>
        </w:numPr>
        <w:spacing w:after="200" w:line="276" w:lineRule="auto"/>
        <w:rPr>
          <w:lang w:val="el-GR"/>
        </w:rPr>
      </w:pPr>
      <w:r>
        <w:rPr>
          <w:lang w:val="el-GR"/>
        </w:rPr>
        <w:t>Να διασφαλίζεται ασφαλής πρόσβαση των δεδομένα από το κατάλληλο προσωπικό, μέσω των εφαρμογών, και να αποκλείεται η πρόσβαση στους υπόλοιπους χρήστες των συστημάτων ακόμη και αν αυτό αφορά τους διαχειριστές των συστημάτων αυτών.</w:t>
      </w:r>
    </w:p>
    <w:p w14:paraId="681F2CBC" w14:textId="77777777" w:rsidR="003B4F2D" w:rsidRDefault="003B4F2D" w:rsidP="003B4F2D">
      <w:pPr>
        <w:pStyle w:val="ListParagraph"/>
        <w:numPr>
          <w:ilvl w:val="0"/>
          <w:numId w:val="257"/>
        </w:numPr>
        <w:spacing w:after="200" w:line="276" w:lineRule="auto"/>
        <w:rPr>
          <w:lang w:val="el-GR"/>
        </w:rPr>
      </w:pPr>
      <w:r>
        <w:rPr>
          <w:lang w:val="el-GR"/>
        </w:rPr>
        <w:t>Να ορίζεται και να καταγράφεται μέσω ασφαλούς, προσαρμόσιμου και ευέλικτου μηχανισμού το ποιος, πότε, από που και με ποιο τρόπο θα μπορεί να έχει πρόσβαση σε δεδομένα μέσω εφαρμογών ή μέσω απευθείας πρόσβασης στη βάση δεδομένων.</w:t>
      </w:r>
    </w:p>
    <w:p w14:paraId="0F042189" w14:textId="77777777" w:rsidR="003B4F2D" w:rsidRDefault="003B4F2D" w:rsidP="003B4F2D">
      <w:pPr>
        <w:pStyle w:val="ListParagraph"/>
        <w:numPr>
          <w:ilvl w:val="0"/>
          <w:numId w:val="257"/>
        </w:numPr>
        <w:spacing w:after="200" w:line="276" w:lineRule="auto"/>
        <w:rPr>
          <w:lang w:val="el-GR"/>
        </w:rPr>
      </w:pPr>
      <w:r>
        <w:rPr>
          <w:lang w:val="el-GR"/>
        </w:rPr>
        <w:t>Η αποθήκευση όλων των δεδομένων και των εγγράφων του συστήματος να χρησιμοποιεί αποκλειστικά μια (1) Κεντρική Βάση Δεδομένων με σκοπό αφενός την ελαχιστοποίηση των σημείων εφαρμογής πολιτικών ασφαλείας και αφετέρου την αύξηση του φάσματος δεδομένων τα οποία οι πολιτικές ασφαλείας καλούνται να καλύψουν.</w:t>
      </w:r>
    </w:p>
    <w:p w14:paraId="2C873433" w14:textId="77777777" w:rsidR="003B4F2D" w:rsidRPr="00DB7A01" w:rsidRDefault="003B4F2D" w:rsidP="003B4F2D">
      <w:pPr>
        <w:spacing w:line="276" w:lineRule="auto"/>
        <w:rPr>
          <w:lang w:val="el-GR"/>
        </w:rPr>
      </w:pPr>
      <w:r>
        <w:rPr>
          <w:lang w:val="el-GR"/>
        </w:rPr>
        <w:t xml:space="preserve">Η ακεραιότητα των δεδομένων του συστήματος και η αποδοτικότητά του όσον αφορά στη χρήση των σχετικών πόρων και την εφαρμογή των διαδικασιών λειτουργίας και συντήρησης αποτελούν κρίσιμους παράγοντες για την επιτυχία του Έργου. Ως εκ τούτου ο σχεδιασμός και η υλοποίηση των πολιτικών τήρησης αντιγράφων ασφαλείας του έργου, και ιδιαίτερα των δεδομένων που τηρούνται στην κεντρική Βάση Δεδομένων, θα απαιτούν τον ελάχιστο δυνατό χρόνο διεκπεραίωσης σε καθημερινή βάση. </w:t>
      </w:r>
      <w:r w:rsidRPr="00A0227F">
        <w:rPr>
          <w:lang w:val="el-GR"/>
        </w:rPr>
        <w:t>Επιπλέον απαιτείται η προσφερόμενη λύση να προσδίδει δυνατότητες βαθμιαίας τήρησης αντιγράφων ασφαλείας (</w:t>
      </w:r>
      <w:r w:rsidRPr="00A0227F">
        <w:t>Incremental</w:t>
      </w:r>
      <w:r w:rsidRPr="00A0227F">
        <w:rPr>
          <w:lang w:val="el-GR"/>
        </w:rPr>
        <w:t xml:space="preserve"> </w:t>
      </w:r>
      <w:r w:rsidRPr="00A0227F">
        <w:t>Backup</w:t>
      </w:r>
      <w:r w:rsidRPr="00A0227F">
        <w:rPr>
          <w:lang w:val="el-GR"/>
        </w:rPr>
        <w:t xml:space="preserve">) με στόχο την επίτευξη χαμηλού επιπέδου χρήσης πόρων υλικού και δικτύου (π.χ. διαθέσιμου </w:t>
      </w:r>
      <w:r w:rsidRPr="00A0227F">
        <w:t>bandwidth</w:t>
      </w:r>
      <w:r w:rsidRPr="00A0227F">
        <w:rPr>
          <w:lang w:val="el-GR"/>
        </w:rPr>
        <w:t xml:space="preserve">) για τις εν λόγω διαδικασίες. Η πολιτική τήρησης αντιγράφων ασφαλείας στο επίπεδο της Κεντρική Βάσης Δεδομένων θα μπορεί να υποστηρίξει τη δημιουργία ενός πλήρους αντιγράφου για οποιαδήποτε ημέρα ενώ για τις ακόλουθες μέρες της </w:t>
      </w:r>
      <w:r w:rsidRPr="00A0227F">
        <w:rPr>
          <w:lang w:val="el-GR"/>
        </w:rPr>
        <w:lastRenderedPageBreak/>
        <w:t>εβδομάδας θα λαμβάνονται με αυτόματο τρόπο και χωρίς την παρέμβαση του διαχειριστή αντίγραφα ασφαλείας τα οποία θα περιέχουν μόνο τις μεταβολές (</w:t>
      </w:r>
      <w:r w:rsidRPr="00A0227F">
        <w:t>increments</w:t>
      </w:r>
      <w:r w:rsidRPr="00A0227F">
        <w:rPr>
          <w:lang w:val="el-GR"/>
        </w:rPr>
        <w:t>) στα δεδομένα της προηγούμενης ημέρας.</w:t>
      </w:r>
    </w:p>
    <w:p w14:paraId="69944104" w14:textId="74DF8227" w:rsidR="00947DDB" w:rsidRDefault="009B6543" w:rsidP="009D17BE">
      <w:pPr>
        <w:pStyle w:val="Heading4"/>
        <w:numPr>
          <w:ilvl w:val="1"/>
          <w:numId w:val="296"/>
        </w:numPr>
        <w:ind w:hanging="306"/>
        <w:rPr>
          <w:rFonts w:cs="Tahoma"/>
          <w:szCs w:val="22"/>
          <w:lang w:val="el-GR"/>
        </w:rPr>
      </w:pPr>
      <w:bookmarkStart w:id="837" w:name="_Toc107309438"/>
      <w:r>
        <w:rPr>
          <w:lang w:val="el-GR"/>
        </w:rPr>
        <w:t>Απαιτήσεις Ευχρηστίας</w:t>
      </w:r>
      <w:bookmarkStart w:id="838" w:name="_Toc103277388"/>
      <w:bookmarkStart w:id="839" w:name="_Toc103279595"/>
      <w:bookmarkStart w:id="840" w:name="_Toc103281776"/>
      <w:bookmarkStart w:id="841" w:name="_Toc103282842"/>
      <w:bookmarkStart w:id="842" w:name="_Toc103947836"/>
      <w:bookmarkStart w:id="843" w:name="_Toc104281433"/>
      <w:bookmarkStart w:id="844" w:name="_Toc104308571"/>
      <w:bookmarkStart w:id="845" w:name="_Toc103277389"/>
      <w:bookmarkStart w:id="846" w:name="_Toc103279596"/>
      <w:bookmarkStart w:id="847" w:name="_Toc103281777"/>
      <w:bookmarkStart w:id="848" w:name="_Toc103282843"/>
      <w:bookmarkStart w:id="849" w:name="_Toc103947837"/>
      <w:bookmarkStart w:id="850" w:name="_Toc104281434"/>
      <w:bookmarkStart w:id="851" w:name="_Toc104308572"/>
      <w:bookmarkStart w:id="852" w:name="_Toc97194352"/>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Pr>
          <w:rFonts w:cs="Tahoma"/>
          <w:szCs w:val="22"/>
          <w:lang w:val="el-GR"/>
        </w:rPr>
        <w:t xml:space="preserve"> Συστήματος</w:t>
      </w:r>
      <w:bookmarkEnd w:id="852"/>
      <w:bookmarkEnd w:id="837"/>
    </w:p>
    <w:p w14:paraId="5D5F86D3" w14:textId="77777777" w:rsidR="009B6543" w:rsidRDefault="009B6543" w:rsidP="009B6543">
      <w:pPr>
        <w:spacing w:line="276" w:lineRule="auto"/>
        <w:rPr>
          <w:lang w:val="el-GR"/>
        </w:rPr>
      </w:pPr>
      <w:r>
        <w:rPr>
          <w:lang w:val="el-GR"/>
        </w:rPr>
        <w:t>Η χρηστικότητα και εργονομία είναι κρίσιμος παράγοντας επιτυχίας για το παρόν έργο καθώς η λογική/ λειτουργική πληρότητα του προσφερόμενου λογισμικού δεν αποτελεί από μόνη της ικανή συνθήκη για επιτυχή λειτουργία του συστήματος.</w:t>
      </w:r>
    </w:p>
    <w:p w14:paraId="34C44464" w14:textId="77777777" w:rsidR="009B6543" w:rsidRDefault="009B6543" w:rsidP="009B6543">
      <w:pPr>
        <w:spacing w:line="276" w:lineRule="auto"/>
        <w:rPr>
          <w:lang w:val="el-GR"/>
        </w:rPr>
      </w:pPr>
      <w:r w:rsidRPr="001A411F">
        <w:rPr>
          <w:lang w:val="el-GR"/>
        </w:rPr>
        <w:t xml:space="preserve">Ο Ανάδοχος πρέπει να τεκμηριώσει στην Προσφορά του τη σχεδιαστική προσέγγιση </w:t>
      </w:r>
      <w:r>
        <w:rPr>
          <w:lang w:val="el-GR"/>
        </w:rPr>
        <w:t xml:space="preserve">του προσφερόμενου λογισμικού και το πως αυτή </w:t>
      </w:r>
      <w:r w:rsidRPr="001A411F">
        <w:rPr>
          <w:lang w:val="el-GR"/>
        </w:rPr>
        <w:t>διασφαλί</w:t>
      </w:r>
      <w:r>
        <w:rPr>
          <w:lang w:val="el-GR"/>
        </w:rPr>
        <w:t>ζ</w:t>
      </w:r>
      <w:r w:rsidRPr="001A411F">
        <w:rPr>
          <w:lang w:val="el-GR"/>
        </w:rPr>
        <w:t xml:space="preserve">ει το επιθυμητό επίπεδο χρηστικότητας. </w:t>
      </w:r>
      <w:r>
        <w:rPr>
          <w:lang w:val="el-GR"/>
        </w:rPr>
        <w:t>Οι κυριότερες αρχές προς την κατεύθυνση της χρηστικότητας περιλαμβάνουν:</w:t>
      </w:r>
    </w:p>
    <w:p w14:paraId="68806DD8" w14:textId="77777777" w:rsidR="009B6543" w:rsidRDefault="009B6543" w:rsidP="009B6543">
      <w:pPr>
        <w:numPr>
          <w:ilvl w:val="0"/>
          <w:numId w:val="258"/>
        </w:numPr>
        <w:tabs>
          <w:tab w:val="clear" w:pos="720"/>
        </w:tabs>
        <w:suppressAutoHyphens w:val="0"/>
        <w:spacing w:line="276" w:lineRule="auto"/>
        <w:ind w:left="360"/>
        <w:rPr>
          <w:lang w:val="el-GR"/>
        </w:rPr>
      </w:pPr>
      <w:r>
        <w:rPr>
          <w:i/>
          <w:lang w:val="el-GR"/>
        </w:rPr>
        <w:t>Συμβατότητα:</w:t>
      </w:r>
      <w:r>
        <w:rPr>
          <w:lang w:val="el-GR"/>
        </w:rPr>
        <w:t xml:space="preserve"> Οι εφαρμογές Ιστού θα πρέπει να είναι συμβατές με τρεις (3) τουλάχιστον </w:t>
      </w:r>
      <w:proofErr w:type="spellStart"/>
      <w:r>
        <w:rPr>
          <w:lang w:val="el-GR"/>
        </w:rPr>
        <w:t>φυλλομετρητές</w:t>
      </w:r>
      <w:proofErr w:type="spellEnd"/>
      <w:r>
        <w:rPr>
          <w:lang w:val="el-GR"/>
        </w:rPr>
        <w:t>/</w:t>
      </w:r>
      <w:r>
        <w:t>web</w:t>
      </w:r>
      <w:r>
        <w:rPr>
          <w:lang w:val="el-GR"/>
        </w:rPr>
        <w:t xml:space="preserve"> </w:t>
      </w:r>
      <w:r>
        <w:t>browser</w:t>
      </w:r>
      <w:r>
        <w:rPr>
          <w:lang w:val="el-GR"/>
        </w:rPr>
        <w:t>.</w:t>
      </w:r>
    </w:p>
    <w:p w14:paraId="2202D62E" w14:textId="77777777" w:rsidR="009B6543" w:rsidRDefault="009B6543" w:rsidP="009B6543">
      <w:pPr>
        <w:numPr>
          <w:ilvl w:val="0"/>
          <w:numId w:val="258"/>
        </w:numPr>
        <w:tabs>
          <w:tab w:val="clear" w:pos="720"/>
        </w:tabs>
        <w:suppressAutoHyphens w:val="0"/>
        <w:spacing w:line="276" w:lineRule="auto"/>
        <w:ind w:left="360"/>
        <w:rPr>
          <w:lang w:val="el-GR"/>
        </w:rPr>
      </w:pPr>
      <w:r>
        <w:rPr>
          <w:i/>
          <w:iCs/>
          <w:lang w:val="el-GR"/>
        </w:rPr>
        <w:t>Συνέπεια:</w:t>
      </w:r>
      <w:r>
        <w:rPr>
          <w:lang w:val="el-GR"/>
        </w:rPr>
        <w:t xml:space="preserve"> Οι εφαρμογές θα πρέπει να έχουν ομοιόμορφη εμφάνιση και να τηρείται συνέπεια στη χρήση των λεκτικών και των συμβόλων. Το λεξιλόγιο που χρησιμοποιείται για την περιγραφή εννοιών, σημείων και λειτουργιών σε όλο το εύρος των εφαρμογών και των συστημάτων πρέπει να είναι σαφές για τον απλό χρήστη, να χρησιμοποιείται ορολογία της εφαρμογής (</w:t>
      </w:r>
      <w:r>
        <w:rPr>
          <w:u w:val="single"/>
          <w:lang w:val="el-GR"/>
        </w:rPr>
        <w:t>χρήση απλής Ελληνικής γλώσσας</w:t>
      </w:r>
      <w:r>
        <w:rPr>
          <w:lang w:val="el-GR"/>
        </w:rPr>
        <w:t xml:space="preserve">) και όχι </w:t>
      </w:r>
      <w:r>
        <w:t>computer</w:t>
      </w:r>
      <w:r>
        <w:rPr>
          <w:lang w:val="el-GR"/>
        </w:rPr>
        <w:t xml:space="preserve"> </w:t>
      </w:r>
      <w:r>
        <w:t>jargon</w:t>
      </w:r>
      <w:r>
        <w:rPr>
          <w:lang w:val="el-GR"/>
        </w:rPr>
        <w:t xml:space="preserve">, και τα μηνύματα να μην είναι απλώς πληροφοριακά περί του τι συνέβη, αλλά να υποδεικνύουν στο χρήστη πώς να </w:t>
      </w:r>
      <w:proofErr w:type="spellStart"/>
      <w:r>
        <w:rPr>
          <w:lang w:val="el-GR"/>
        </w:rPr>
        <w:t>απεμπλακεί</w:t>
      </w:r>
      <w:proofErr w:type="spellEnd"/>
      <w:r>
        <w:rPr>
          <w:lang w:val="el-GR"/>
        </w:rPr>
        <w:t xml:space="preserve"> για να συνεχίσει τη εργασία του ή που να </w:t>
      </w:r>
      <w:proofErr w:type="spellStart"/>
      <w:r>
        <w:rPr>
          <w:lang w:val="el-GR"/>
        </w:rPr>
        <w:t>αποτανθεί</w:t>
      </w:r>
      <w:proofErr w:type="spellEnd"/>
      <w:r>
        <w:rPr>
          <w:lang w:val="el-GR"/>
        </w:rPr>
        <w:t xml:space="preserve"> για βοήθεια. Αντίστοιχη συνέπεια πρέπει να επιδεικνύουν οι οποιεσδήποτε γραφικές απεικονίσεις, η διαμόρφωση σελίδων και η τοποθέτηση αντικειμένων στο χώρο των ιστοσελίδων. Στο επίπεδο των εφαρμογών και </w:t>
      </w:r>
      <w:proofErr w:type="spellStart"/>
      <w:r>
        <w:rPr>
          <w:lang w:val="el-GR"/>
        </w:rPr>
        <w:t>διαδραστικών</w:t>
      </w:r>
      <w:proofErr w:type="spellEnd"/>
      <w:r>
        <w:rPr>
          <w:lang w:val="el-GR"/>
        </w:rPr>
        <w:t xml:space="preserve"> λειτουργιών, παρόμοιες λεκτικές και λειτουργικές απεικονίσεις πρέπει να αντιστοιχούν σε ανάλογα αποτελέσματα.</w:t>
      </w:r>
    </w:p>
    <w:p w14:paraId="61DF6CF7" w14:textId="77777777" w:rsidR="009B6543" w:rsidRDefault="009B6543" w:rsidP="009B6543">
      <w:pPr>
        <w:numPr>
          <w:ilvl w:val="0"/>
          <w:numId w:val="258"/>
        </w:numPr>
        <w:tabs>
          <w:tab w:val="clear" w:pos="720"/>
        </w:tabs>
        <w:suppressAutoHyphens w:val="0"/>
        <w:spacing w:line="276" w:lineRule="auto"/>
        <w:ind w:left="360"/>
        <w:rPr>
          <w:lang w:val="el-GR"/>
        </w:rPr>
      </w:pPr>
      <w:r>
        <w:rPr>
          <w:i/>
          <w:iCs/>
          <w:lang w:val="el-GR"/>
        </w:rPr>
        <w:t>Αξιοπιστία:</w:t>
      </w:r>
      <w:r>
        <w:rPr>
          <w:lang w:val="el-GR"/>
        </w:rPr>
        <w:t xml:space="preserve"> Ο χρήστης πρέπει να αντιλαμβάνεται δια μέσου της εμφάνισης και συμπεριφοράς του συστήματος ότι:</w:t>
      </w:r>
    </w:p>
    <w:p w14:paraId="536419CB" w14:textId="77777777" w:rsidR="009B6543" w:rsidRDefault="009B6543" w:rsidP="009B6543">
      <w:pPr>
        <w:numPr>
          <w:ilvl w:val="1"/>
          <w:numId w:val="259"/>
        </w:numPr>
        <w:suppressAutoHyphens w:val="0"/>
        <w:spacing w:line="276" w:lineRule="auto"/>
        <w:ind w:left="1434" w:hanging="357"/>
        <w:rPr>
          <w:lang w:val="el-GR"/>
        </w:rPr>
      </w:pPr>
      <w:r>
        <w:rPr>
          <w:lang w:val="el-GR"/>
        </w:rPr>
        <w:t>οι πληροφορίες που εισάγει στο σύστημα είναι σωστές και αρκετές (ελαχιστοποίηση λαθών χρήστη μέσω ολοκληρωμένου πρωτοβάθμιου ελέγχου)</w:t>
      </w:r>
    </w:p>
    <w:p w14:paraId="423E6753" w14:textId="77777777" w:rsidR="009B6543" w:rsidRDefault="009B6543" w:rsidP="009B6543">
      <w:pPr>
        <w:numPr>
          <w:ilvl w:val="1"/>
          <w:numId w:val="259"/>
        </w:numPr>
        <w:suppressAutoHyphens w:val="0"/>
        <w:spacing w:line="276" w:lineRule="auto"/>
        <w:ind w:left="1434" w:hanging="357"/>
        <w:rPr>
          <w:lang w:val="el-GR"/>
        </w:rPr>
      </w:pPr>
      <w:r>
        <w:rPr>
          <w:lang w:val="el-GR"/>
        </w:rPr>
        <w:t xml:space="preserve">οι πληροφορίες που λαμβάνει από το σύστημα είναι ακριβείς και </w:t>
      </w:r>
      <w:proofErr w:type="spellStart"/>
      <w:r>
        <w:rPr>
          <w:lang w:val="el-GR"/>
        </w:rPr>
        <w:t>επικαιροποιημένες</w:t>
      </w:r>
      <w:proofErr w:type="spellEnd"/>
    </w:p>
    <w:p w14:paraId="6F0EA82D" w14:textId="77777777" w:rsidR="009B6543" w:rsidRDefault="009B6543" w:rsidP="009B6543">
      <w:pPr>
        <w:numPr>
          <w:ilvl w:val="0"/>
          <w:numId w:val="258"/>
        </w:numPr>
        <w:tabs>
          <w:tab w:val="clear" w:pos="720"/>
        </w:tabs>
        <w:suppressAutoHyphens w:val="0"/>
        <w:spacing w:line="276" w:lineRule="auto"/>
        <w:ind w:left="360"/>
        <w:rPr>
          <w:lang w:val="el-GR"/>
        </w:rPr>
      </w:pPr>
      <w:r>
        <w:rPr>
          <w:i/>
          <w:iCs/>
          <w:lang w:val="el-GR"/>
        </w:rPr>
        <w:t>Προσανατολισμός:</w:t>
      </w:r>
      <w:r>
        <w:rPr>
          <w:lang w:val="el-GR"/>
        </w:rPr>
        <w:t xml:space="preserve"> Σε κάθε σημείο της περιήγησής του στις εφαρμογές, ο χρήστης πρέπει να έχει στη διάθεσή του εμφανή σημάδια που υποδεικνύουν που βρίσκεται (θεματική ενότητα ή εφαρμογή, κατηγορία, λειτουργία, </w:t>
      </w:r>
      <w:proofErr w:type="spellStart"/>
      <w:r>
        <w:rPr>
          <w:lang w:val="el-GR"/>
        </w:rPr>
        <w:t>κλπ</w:t>
      </w:r>
      <w:proofErr w:type="spellEnd"/>
      <w:r>
        <w:rPr>
          <w:lang w:val="el-GR"/>
        </w:rPr>
        <w:t>) που μπορεί να πάει και τι μπορεί/ τι πρέπει να κάνει.</w:t>
      </w:r>
    </w:p>
    <w:p w14:paraId="2056BC10" w14:textId="77777777" w:rsidR="009B6543" w:rsidRDefault="009B6543" w:rsidP="009B6543">
      <w:pPr>
        <w:numPr>
          <w:ilvl w:val="0"/>
          <w:numId w:val="258"/>
        </w:numPr>
        <w:tabs>
          <w:tab w:val="clear" w:pos="720"/>
        </w:tabs>
        <w:suppressAutoHyphens w:val="0"/>
        <w:spacing w:line="276" w:lineRule="auto"/>
        <w:ind w:left="360"/>
      </w:pPr>
      <w:r>
        <w:rPr>
          <w:i/>
          <w:iCs/>
          <w:lang w:val="el-GR"/>
        </w:rPr>
        <w:t>Υποστήριξη Χρηστών:</w:t>
      </w:r>
      <w:r>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t xml:space="preserve">Κατ’ </w:t>
      </w:r>
      <w:r>
        <w:rPr>
          <w:lang w:val="el-GR"/>
        </w:rPr>
        <w:t>ελάχιστο</w:t>
      </w:r>
      <w:r>
        <w:t xml:space="preserve"> θα </w:t>
      </w:r>
      <w:r>
        <w:rPr>
          <w:lang w:val="el-GR"/>
        </w:rPr>
        <w:t>πρέπει</w:t>
      </w:r>
      <w:r>
        <w:t xml:space="preserve"> να </w:t>
      </w:r>
      <w:r>
        <w:rPr>
          <w:lang w:val="el-GR"/>
        </w:rPr>
        <w:t>παρέχεται</w:t>
      </w:r>
      <w:r>
        <w:t>:</w:t>
      </w:r>
    </w:p>
    <w:p w14:paraId="3A797313" w14:textId="77777777" w:rsidR="009B6543" w:rsidRDefault="009B6543" w:rsidP="009B6543">
      <w:pPr>
        <w:numPr>
          <w:ilvl w:val="1"/>
          <w:numId w:val="259"/>
        </w:numPr>
        <w:suppressAutoHyphens w:val="0"/>
        <w:spacing w:line="276" w:lineRule="auto"/>
        <w:ind w:left="1434" w:hanging="357"/>
        <w:rPr>
          <w:lang w:val="el-GR"/>
        </w:rPr>
      </w:pPr>
      <w:r>
        <w:rPr>
          <w:lang w:val="el-GR"/>
        </w:rPr>
        <w:t>Παροχή βοήθειας βάσει περιεχομένου (</w:t>
      </w:r>
      <w:r>
        <w:t>Context</w:t>
      </w:r>
      <w:r>
        <w:rPr>
          <w:lang w:val="el-GR"/>
        </w:rPr>
        <w:t xml:space="preserve"> </w:t>
      </w:r>
      <w:r>
        <w:t>Sensitive</w:t>
      </w:r>
      <w:r>
        <w:rPr>
          <w:lang w:val="el-GR"/>
        </w:rPr>
        <w:t xml:space="preserve"> </w:t>
      </w:r>
      <w:r>
        <w:t>On</w:t>
      </w:r>
      <w:r>
        <w:rPr>
          <w:lang w:val="el-GR"/>
        </w:rPr>
        <w:t>-</w:t>
      </w:r>
      <w:r>
        <w:t>Line</w:t>
      </w:r>
      <w:r>
        <w:rPr>
          <w:lang w:val="el-GR"/>
        </w:rPr>
        <w:t xml:space="preserve"> </w:t>
      </w:r>
      <w:r>
        <w:t>Help</w:t>
      </w:r>
      <w:r>
        <w:rPr>
          <w:lang w:val="el-GR"/>
        </w:rPr>
        <w:t>), έτσι ώστε να παρέχεται πρόσβαση στην κατάλληλη πληροφορία ανάλογα με τις λειτουργίες και το ρόλο του εκάστοτε χρήστη.</w:t>
      </w:r>
    </w:p>
    <w:p w14:paraId="604081C2" w14:textId="77777777" w:rsidR="009B6543" w:rsidRDefault="009B6543" w:rsidP="009B6543">
      <w:pPr>
        <w:numPr>
          <w:ilvl w:val="1"/>
          <w:numId w:val="259"/>
        </w:numPr>
        <w:suppressAutoHyphens w:val="0"/>
        <w:spacing w:line="276" w:lineRule="auto"/>
        <w:ind w:left="1434" w:hanging="357"/>
        <w:rPr>
          <w:lang w:val="el-GR"/>
        </w:rPr>
      </w:pPr>
      <w:r>
        <w:rPr>
          <w:lang w:val="el-GR"/>
        </w:rPr>
        <w:t xml:space="preserve">Παροχή βοήθειας με </w:t>
      </w:r>
      <w:r>
        <w:t>tutorials</w:t>
      </w:r>
      <w:r>
        <w:rPr>
          <w:lang w:val="el-GR"/>
        </w:rPr>
        <w:t xml:space="preserve"> και </w:t>
      </w:r>
      <w:r>
        <w:t>user</w:t>
      </w:r>
      <w:r>
        <w:rPr>
          <w:lang w:val="el-GR"/>
        </w:rPr>
        <w:t xml:space="preserve"> </w:t>
      </w:r>
      <w:r>
        <w:t>guides</w:t>
      </w:r>
      <w:r>
        <w:rPr>
          <w:lang w:val="el-GR"/>
        </w:rPr>
        <w:t xml:space="preserve"> όπου κριθεί απαραίτητο. </w:t>
      </w:r>
    </w:p>
    <w:p w14:paraId="25BED1DC" w14:textId="77777777" w:rsidR="009B6543" w:rsidRDefault="009B6543" w:rsidP="009B6543">
      <w:pPr>
        <w:numPr>
          <w:ilvl w:val="1"/>
          <w:numId w:val="259"/>
        </w:numPr>
        <w:suppressAutoHyphens w:val="0"/>
        <w:spacing w:line="276" w:lineRule="auto"/>
        <w:ind w:left="1434" w:hanging="357"/>
        <w:rPr>
          <w:lang w:val="el-GR"/>
        </w:rPr>
      </w:pPr>
      <w:r>
        <w:rPr>
          <w:lang w:val="el-GR"/>
        </w:rPr>
        <w:t>Να δίνει τηλέφωνα επικοινωνίας και ώρες λειτουργίας για βοήθεια σε προβλήματα που αφορούν τον οργανισμό αλλά και τεχνικά προβλήματα.</w:t>
      </w:r>
    </w:p>
    <w:p w14:paraId="2485AB5B" w14:textId="77777777" w:rsidR="009B6543" w:rsidRDefault="009B6543" w:rsidP="009B6543">
      <w:pPr>
        <w:numPr>
          <w:ilvl w:val="1"/>
          <w:numId w:val="259"/>
        </w:numPr>
        <w:suppressAutoHyphens w:val="0"/>
        <w:spacing w:line="276" w:lineRule="auto"/>
        <w:ind w:left="1434" w:hanging="357"/>
        <w:rPr>
          <w:lang w:val="el-GR"/>
        </w:rPr>
      </w:pPr>
      <w:r>
        <w:rPr>
          <w:lang w:val="el-GR"/>
        </w:rPr>
        <w:lastRenderedPageBreak/>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370B9202" w14:textId="77777777" w:rsidR="009B6543" w:rsidRDefault="009B6543" w:rsidP="009B6543">
      <w:pPr>
        <w:numPr>
          <w:ilvl w:val="1"/>
          <w:numId w:val="259"/>
        </w:numPr>
        <w:suppressAutoHyphens w:val="0"/>
        <w:spacing w:line="276" w:lineRule="auto"/>
        <w:ind w:left="1434" w:hanging="357"/>
        <w:rPr>
          <w:lang w:val="el-GR"/>
        </w:rPr>
      </w:pPr>
      <w:r>
        <w:rPr>
          <w:lang w:val="el-GR"/>
        </w:rPr>
        <w:t>Όλο το περιβάλλον χρήστη (</w:t>
      </w:r>
      <w:r>
        <w:t>user</w:t>
      </w:r>
      <w:r>
        <w:rPr>
          <w:lang w:val="el-GR"/>
        </w:rPr>
        <w:t xml:space="preserve"> </w:t>
      </w:r>
      <w:r>
        <w:t>interface</w:t>
      </w:r>
      <w:r>
        <w:rPr>
          <w:lang w:val="el-GR"/>
        </w:rPr>
        <w:t xml:space="preserve">, </w:t>
      </w:r>
      <w:r>
        <w:t>on</w:t>
      </w:r>
      <w:r>
        <w:rPr>
          <w:lang w:val="el-GR"/>
        </w:rPr>
        <w:t>-</w:t>
      </w:r>
      <w:r>
        <w:t>line</w:t>
      </w:r>
      <w:r>
        <w:rPr>
          <w:lang w:val="el-GR"/>
        </w:rPr>
        <w:t xml:space="preserve"> </w:t>
      </w:r>
      <w:r>
        <w:t>help</w:t>
      </w:r>
      <w:r>
        <w:rPr>
          <w:lang w:val="el-GR"/>
        </w:rPr>
        <w:t>, μηνύματα, κ.λπ.) και τα αναλυτικά εγχειρίδια χρήσης θα πρέπει να είναι γραμμένα στην ελληνική γλώσσα.</w:t>
      </w:r>
    </w:p>
    <w:p w14:paraId="51ED294C" w14:textId="77777777" w:rsidR="009B6543" w:rsidRDefault="009B6543" w:rsidP="009B6543">
      <w:pPr>
        <w:numPr>
          <w:ilvl w:val="1"/>
          <w:numId w:val="259"/>
        </w:numPr>
        <w:suppressAutoHyphens w:val="0"/>
        <w:spacing w:line="276" w:lineRule="auto"/>
        <w:ind w:left="1434" w:hanging="357"/>
        <w:rPr>
          <w:lang w:val="el-GR"/>
        </w:rPr>
      </w:pPr>
      <w:r>
        <w:rPr>
          <w:lang w:val="el-GR"/>
        </w:rPr>
        <w:t>Το σύστημα θα πρέπει να προσφέρει όμοιο περιβάλλον σε όλα τα υποσυστήματα του, όπως: Λίστες λειτουργιών (</w:t>
      </w:r>
      <w:r>
        <w:t>Menu</w:t>
      </w:r>
      <w:r>
        <w:rPr>
          <w:lang w:val="el-GR"/>
        </w:rPr>
        <w:t>), Εργαλειοθήκες (</w:t>
      </w:r>
      <w:r>
        <w:t>Toolbar</w:t>
      </w:r>
      <w:r>
        <w:rPr>
          <w:lang w:val="el-GR"/>
        </w:rPr>
        <w:t>), συντομεύσεις λειτουργιών (</w:t>
      </w:r>
      <w:r>
        <w:t>keyboard</w:t>
      </w:r>
      <w:r>
        <w:rPr>
          <w:lang w:val="el-GR"/>
        </w:rPr>
        <w:t xml:space="preserve"> </w:t>
      </w:r>
      <w:r>
        <w:t>shortcuts</w:t>
      </w:r>
      <w:r>
        <w:rPr>
          <w:lang w:val="el-GR"/>
        </w:rPr>
        <w:t>).</w:t>
      </w:r>
    </w:p>
    <w:p w14:paraId="125628E5" w14:textId="77777777" w:rsidR="009B6543" w:rsidRDefault="009B6543" w:rsidP="009B6543">
      <w:pPr>
        <w:numPr>
          <w:ilvl w:val="0"/>
          <w:numId w:val="258"/>
        </w:numPr>
        <w:tabs>
          <w:tab w:val="clear" w:pos="720"/>
        </w:tabs>
        <w:suppressAutoHyphens w:val="0"/>
        <w:spacing w:line="276" w:lineRule="auto"/>
        <w:ind w:left="360"/>
        <w:rPr>
          <w:iCs/>
          <w:lang w:val="el-GR"/>
        </w:rPr>
      </w:pPr>
      <w:r>
        <w:rPr>
          <w:i/>
          <w:iCs/>
          <w:lang w:val="el-GR"/>
        </w:rPr>
        <w:t xml:space="preserve">Έλεγχος Χρηστικότητας: </w:t>
      </w:r>
      <w:r>
        <w:rPr>
          <w:iCs/>
          <w:lang w:val="el-GR"/>
        </w:rPr>
        <w:t>Οι εφαρμογές θα πρέπει να περάσουν έλεγχο χρηστικότητας (</w:t>
      </w:r>
      <w:r>
        <w:rPr>
          <w:iCs/>
        </w:rPr>
        <w:t>usability</w:t>
      </w:r>
      <w:r>
        <w:rPr>
          <w:iCs/>
          <w:lang w:val="el-GR"/>
        </w:rPr>
        <w:t xml:space="preserve"> </w:t>
      </w:r>
      <w:r>
        <w:rPr>
          <w:iCs/>
        </w:rPr>
        <w:t>test</w:t>
      </w:r>
      <w:r>
        <w:rPr>
          <w:iCs/>
          <w:lang w:val="el-GR"/>
        </w:rPr>
        <w:t xml:space="preserve">) κατά την διάρκεια της </w:t>
      </w:r>
      <w:r w:rsidRPr="00CA0C8A">
        <w:rPr>
          <w:lang w:val="el-GR"/>
        </w:rPr>
        <w:t>Δοκιμαστικής</w:t>
      </w:r>
      <w:r>
        <w:rPr>
          <w:iCs/>
          <w:lang w:val="el-GR"/>
        </w:rPr>
        <w:t xml:space="preserve"> Λειτουργίας και τα αποτελέσματα να χρησιμοποιηθούν για την βελτίωση της χρηστικότητας των εφαρμογών.</w:t>
      </w:r>
    </w:p>
    <w:p w14:paraId="778F1516" w14:textId="4DD7615F" w:rsidR="00947DDB" w:rsidRDefault="00947DDB" w:rsidP="009D17BE">
      <w:pPr>
        <w:pStyle w:val="Heading4"/>
        <w:numPr>
          <w:ilvl w:val="1"/>
          <w:numId w:val="296"/>
        </w:numPr>
        <w:ind w:hanging="306"/>
        <w:rPr>
          <w:rFonts w:cs="Tahoma"/>
          <w:szCs w:val="22"/>
          <w:lang w:val="el-GR"/>
        </w:rPr>
      </w:pPr>
      <w:bookmarkStart w:id="853" w:name="_Toc103277391"/>
      <w:bookmarkStart w:id="854" w:name="_Toc103279598"/>
      <w:bookmarkStart w:id="855" w:name="_Toc103281779"/>
      <w:bookmarkStart w:id="856" w:name="_Toc103282845"/>
      <w:bookmarkStart w:id="857" w:name="_Toc103947839"/>
      <w:bookmarkStart w:id="858" w:name="_Toc104281436"/>
      <w:bookmarkStart w:id="859" w:name="_Toc104308574"/>
      <w:bookmarkStart w:id="860" w:name="_Toc103277392"/>
      <w:bookmarkStart w:id="861" w:name="_Toc103279599"/>
      <w:bookmarkStart w:id="862" w:name="_Toc103281780"/>
      <w:bookmarkStart w:id="863" w:name="_Toc103282846"/>
      <w:bookmarkStart w:id="864" w:name="_Toc103947840"/>
      <w:bookmarkStart w:id="865" w:name="_Toc104281437"/>
      <w:bookmarkStart w:id="866" w:name="_Toc104308575"/>
      <w:bookmarkStart w:id="867" w:name="_Toc103277393"/>
      <w:bookmarkStart w:id="868" w:name="_Toc103279600"/>
      <w:bookmarkStart w:id="869" w:name="_Toc103281781"/>
      <w:bookmarkStart w:id="870" w:name="_Toc103282847"/>
      <w:bookmarkStart w:id="871" w:name="_Toc103947841"/>
      <w:bookmarkStart w:id="872" w:name="_Toc104281438"/>
      <w:bookmarkStart w:id="873" w:name="_Toc104308576"/>
      <w:bookmarkStart w:id="874" w:name="_Toc103277394"/>
      <w:bookmarkStart w:id="875" w:name="_Toc103279601"/>
      <w:bookmarkStart w:id="876" w:name="_Toc103281782"/>
      <w:bookmarkStart w:id="877" w:name="_Toc103282848"/>
      <w:bookmarkStart w:id="878" w:name="_Toc103947842"/>
      <w:bookmarkStart w:id="879" w:name="_Toc104281439"/>
      <w:bookmarkStart w:id="880" w:name="_Toc104308577"/>
      <w:bookmarkStart w:id="881" w:name="_Toc103277395"/>
      <w:bookmarkStart w:id="882" w:name="_Toc103279602"/>
      <w:bookmarkStart w:id="883" w:name="_Toc103281783"/>
      <w:bookmarkStart w:id="884" w:name="_Toc103282849"/>
      <w:bookmarkStart w:id="885" w:name="_Toc103947843"/>
      <w:bookmarkStart w:id="886" w:name="_Toc104281440"/>
      <w:bookmarkStart w:id="887" w:name="_Toc104308578"/>
      <w:bookmarkStart w:id="888" w:name="_Toc103277396"/>
      <w:bookmarkStart w:id="889" w:name="_Toc103279603"/>
      <w:bookmarkStart w:id="890" w:name="_Toc103281784"/>
      <w:bookmarkStart w:id="891" w:name="_Toc103282850"/>
      <w:bookmarkStart w:id="892" w:name="_Toc103947844"/>
      <w:bookmarkStart w:id="893" w:name="_Toc104281441"/>
      <w:bookmarkStart w:id="894" w:name="_Toc104308579"/>
      <w:bookmarkStart w:id="895" w:name="_Toc103277397"/>
      <w:bookmarkStart w:id="896" w:name="_Toc103279604"/>
      <w:bookmarkStart w:id="897" w:name="_Toc103281785"/>
      <w:bookmarkStart w:id="898" w:name="_Toc103282851"/>
      <w:bookmarkStart w:id="899" w:name="_Toc103947845"/>
      <w:bookmarkStart w:id="900" w:name="_Toc104281442"/>
      <w:bookmarkStart w:id="901" w:name="_Toc104308580"/>
      <w:bookmarkStart w:id="902" w:name="_Toc103277398"/>
      <w:bookmarkStart w:id="903" w:name="_Toc103279605"/>
      <w:bookmarkStart w:id="904" w:name="_Toc103281786"/>
      <w:bookmarkStart w:id="905" w:name="_Toc103282852"/>
      <w:bookmarkStart w:id="906" w:name="_Toc103947846"/>
      <w:bookmarkStart w:id="907" w:name="_Toc104281443"/>
      <w:bookmarkStart w:id="908" w:name="_Toc104308581"/>
      <w:bookmarkStart w:id="909" w:name="_Toc103277399"/>
      <w:bookmarkStart w:id="910" w:name="_Toc103279606"/>
      <w:bookmarkStart w:id="911" w:name="_Toc103281787"/>
      <w:bookmarkStart w:id="912" w:name="_Toc103282853"/>
      <w:bookmarkStart w:id="913" w:name="_Toc103947847"/>
      <w:bookmarkStart w:id="914" w:name="_Toc104281444"/>
      <w:bookmarkStart w:id="915" w:name="_Toc104308582"/>
      <w:bookmarkStart w:id="916" w:name="_Toc103277400"/>
      <w:bookmarkStart w:id="917" w:name="_Toc103279607"/>
      <w:bookmarkStart w:id="918" w:name="_Toc103281788"/>
      <w:bookmarkStart w:id="919" w:name="_Toc103282854"/>
      <w:bookmarkStart w:id="920" w:name="_Toc103947848"/>
      <w:bookmarkStart w:id="921" w:name="_Toc104281445"/>
      <w:bookmarkStart w:id="922" w:name="_Toc104308583"/>
      <w:bookmarkStart w:id="923" w:name="_Toc103277401"/>
      <w:bookmarkStart w:id="924" w:name="_Toc103279608"/>
      <w:bookmarkStart w:id="925" w:name="_Toc103281789"/>
      <w:bookmarkStart w:id="926" w:name="_Toc103282855"/>
      <w:bookmarkStart w:id="927" w:name="_Toc103947849"/>
      <w:bookmarkStart w:id="928" w:name="_Toc104281446"/>
      <w:bookmarkStart w:id="929" w:name="_Toc104308584"/>
      <w:bookmarkStart w:id="930" w:name="_Toc103277402"/>
      <w:bookmarkStart w:id="931" w:name="_Toc103279609"/>
      <w:bookmarkStart w:id="932" w:name="_Toc103281790"/>
      <w:bookmarkStart w:id="933" w:name="_Toc103282856"/>
      <w:bookmarkStart w:id="934" w:name="_Toc103947850"/>
      <w:bookmarkStart w:id="935" w:name="_Toc104281447"/>
      <w:bookmarkStart w:id="936" w:name="_Toc104308585"/>
      <w:bookmarkStart w:id="937" w:name="_Toc103277403"/>
      <w:bookmarkStart w:id="938" w:name="_Toc103279610"/>
      <w:bookmarkStart w:id="939" w:name="_Toc103281791"/>
      <w:bookmarkStart w:id="940" w:name="_Toc103282857"/>
      <w:bookmarkStart w:id="941" w:name="_Toc103947851"/>
      <w:bookmarkStart w:id="942" w:name="_Toc104281448"/>
      <w:bookmarkStart w:id="943" w:name="_Toc104308586"/>
      <w:bookmarkStart w:id="944" w:name="_Toc103277404"/>
      <w:bookmarkStart w:id="945" w:name="_Toc103279611"/>
      <w:bookmarkStart w:id="946" w:name="_Toc103281792"/>
      <w:bookmarkStart w:id="947" w:name="_Toc103282858"/>
      <w:bookmarkStart w:id="948" w:name="_Toc103947852"/>
      <w:bookmarkStart w:id="949" w:name="_Toc104281449"/>
      <w:bookmarkStart w:id="950" w:name="_Toc104308587"/>
      <w:bookmarkStart w:id="951" w:name="_Toc103277405"/>
      <w:bookmarkStart w:id="952" w:name="_Toc103279612"/>
      <w:bookmarkStart w:id="953" w:name="_Toc103281793"/>
      <w:bookmarkStart w:id="954" w:name="_Toc103282859"/>
      <w:bookmarkStart w:id="955" w:name="_Toc103947853"/>
      <w:bookmarkStart w:id="956" w:name="_Toc104281450"/>
      <w:bookmarkStart w:id="957" w:name="_Toc104308588"/>
      <w:bookmarkStart w:id="958" w:name="_Toc103277406"/>
      <w:bookmarkStart w:id="959" w:name="_Toc103279613"/>
      <w:bookmarkStart w:id="960" w:name="_Toc103281794"/>
      <w:bookmarkStart w:id="961" w:name="_Toc103282860"/>
      <w:bookmarkStart w:id="962" w:name="_Toc103947854"/>
      <w:bookmarkStart w:id="963" w:name="_Toc104281451"/>
      <w:bookmarkStart w:id="964" w:name="_Toc104308589"/>
      <w:bookmarkStart w:id="965" w:name="_Toc103277407"/>
      <w:bookmarkStart w:id="966" w:name="_Toc103279614"/>
      <w:bookmarkStart w:id="967" w:name="_Toc103281795"/>
      <w:bookmarkStart w:id="968" w:name="_Toc103282861"/>
      <w:bookmarkStart w:id="969" w:name="_Toc103947855"/>
      <w:bookmarkStart w:id="970" w:name="_Toc104281452"/>
      <w:bookmarkStart w:id="971" w:name="_Toc104308590"/>
      <w:bookmarkStart w:id="972" w:name="_Toc103277408"/>
      <w:bookmarkStart w:id="973" w:name="_Toc103279615"/>
      <w:bookmarkStart w:id="974" w:name="_Toc103281796"/>
      <w:bookmarkStart w:id="975" w:name="_Toc103282862"/>
      <w:bookmarkStart w:id="976" w:name="_Toc103947856"/>
      <w:bookmarkStart w:id="977" w:name="_Toc104281453"/>
      <w:bookmarkStart w:id="978" w:name="_Toc104308591"/>
      <w:bookmarkStart w:id="979" w:name="_Toc103277409"/>
      <w:bookmarkStart w:id="980" w:name="_Toc103279616"/>
      <w:bookmarkStart w:id="981" w:name="_Toc103281797"/>
      <w:bookmarkStart w:id="982" w:name="_Toc103282863"/>
      <w:bookmarkStart w:id="983" w:name="_Toc103947857"/>
      <w:bookmarkStart w:id="984" w:name="_Toc104281454"/>
      <w:bookmarkStart w:id="985" w:name="_Toc104308592"/>
      <w:bookmarkStart w:id="986" w:name="_Toc103277410"/>
      <w:bookmarkStart w:id="987" w:name="_Toc103279617"/>
      <w:bookmarkStart w:id="988" w:name="_Toc103281798"/>
      <w:bookmarkStart w:id="989" w:name="_Toc103282864"/>
      <w:bookmarkStart w:id="990" w:name="_Toc103947858"/>
      <w:bookmarkStart w:id="991" w:name="_Toc104281455"/>
      <w:bookmarkStart w:id="992" w:name="_Toc104308593"/>
      <w:bookmarkStart w:id="993" w:name="_Toc103277411"/>
      <w:bookmarkStart w:id="994" w:name="_Toc103279618"/>
      <w:bookmarkStart w:id="995" w:name="_Toc103281799"/>
      <w:bookmarkStart w:id="996" w:name="_Toc103282865"/>
      <w:bookmarkStart w:id="997" w:name="_Toc103947859"/>
      <w:bookmarkStart w:id="998" w:name="_Toc104281456"/>
      <w:bookmarkStart w:id="999" w:name="_Toc104308594"/>
      <w:bookmarkStart w:id="1000" w:name="_Toc103277412"/>
      <w:bookmarkStart w:id="1001" w:name="_Toc103279619"/>
      <w:bookmarkStart w:id="1002" w:name="_Toc103281800"/>
      <w:bookmarkStart w:id="1003" w:name="_Toc103282866"/>
      <w:bookmarkStart w:id="1004" w:name="_Toc103947860"/>
      <w:bookmarkStart w:id="1005" w:name="_Toc104281457"/>
      <w:bookmarkStart w:id="1006" w:name="_Toc104308595"/>
      <w:bookmarkStart w:id="1007" w:name="_Toc103277413"/>
      <w:bookmarkStart w:id="1008" w:name="_Toc103279620"/>
      <w:bookmarkStart w:id="1009" w:name="_Toc103281801"/>
      <w:bookmarkStart w:id="1010" w:name="_Toc103282867"/>
      <w:bookmarkStart w:id="1011" w:name="_Toc103947861"/>
      <w:bookmarkStart w:id="1012" w:name="_Toc104281458"/>
      <w:bookmarkStart w:id="1013" w:name="_Toc104308596"/>
      <w:bookmarkStart w:id="1014" w:name="_Toc103277414"/>
      <w:bookmarkStart w:id="1015" w:name="_Toc103279621"/>
      <w:bookmarkStart w:id="1016" w:name="_Toc103281802"/>
      <w:bookmarkStart w:id="1017" w:name="_Toc103282868"/>
      <w:bookmarkStart w:id="1018" w:name="_Toc103947862"/>
      <w:bookmarkStart w:id="1019" w:name="_Toc104281459"/>
      <w:bookmarkStart w:id="1020" w:name="_Toc104308597"/>
      <w:bookmarkStart w:id="1021" w:name="_Toc103277415"/>
      <w:bookmarkStart w:id="1022" w:name="_Toc103279622"/>
      <w:bookmarkStart w:id="1023" w:name="_Toc103281803"/>
      <w:bookmarkStart w:id="1024" w:name="_Toc103282869"/>
      <w:bookmarkStart w:id="1025" w:name="_Toc103947863"/>
      <w:bookmarkStart w:id="1026" w:name="_Toc104281460"/>
      <w:bookmarkStart w:id="1027" w:name="_Toc104308598"/>
      <w:bookmarkStart w:id="1028" w:name="_Toc103277416"/>
      <w:bookmarkStart w:id="1029" w:name="_Toc103279623"/>
      <w:bookmarkStart w:id="1030" w:name="_Toc103281804"/>
      <w:bookmarkStart w:id="1031" w:name="_Toc103282870"/>
      <w:bookmarkStart w:id="1032" w:name="_Toc103947864"/>
      <w:bookmarkStart w:id="1033" w:name="_Toc104281461"/>
      <w:bookmarkStart w:id="1034" w:name="_Toc104308599"/>
      <w:bookmarkStart w:id="1035" w:name="_Toc103277417"/>
      <w:bookmarkStart w:id="1036" w:name="_Toc103279624"/>
      <w:bookmarkStart w:id="1037" w:name="_Toc103281805"/>
      <w:bookmarkStart w:id="1038" w:name="_Toc103282871"/>
      <w:bookmarkStart w:id="1039" w:name="_Toc103947865"/>
      <w:bookmarkStart w:id="1040" w:name="_Toc104281462"/>
      <w:bookmarkStart w:id="1041" w:name="_Toc104308600"/>
      <w:bookmarkStart w:id="1042" w:name="_Toc103277418"/>
      <w:bookmarkStart w:id="1043" w:name="_Toc103279625"/>
      <w:bookmarkStart w:id="1044" w:name="_Toc103281806"/>
      <w:bookmarkStart w:id="1045" w:name="_Toc103282872"/>
      <w:bookmarkStart w:id="1046" w:name="_Toc103947866"/>
      <w:bookmarkStart w:id="1047" w:name="_Toc104281463"/>
      <w:bookmarkStart w:id="1048" w:name="_Toc104308601"/>
      <w:bookmarkStart w:id="1049" w:name="_Toc103277419"/>
      <w:bookmarkStart w:id="1050" w:name="_Toc103279626"/>
      <w:bookmarkStart w:id="1051" w:name="_Toc103281807"/>
      <w:bookmarkStart w:id="1052" w:name="_Toc103282873"/>
      <w:bookmarkStart w:id="1053" w:name="_Toc103947867"/>
      <w:bookmarkStart w:id="1054" w:name="_Toc104281464"/>
      <w:bookmarkStart w:id="1055" w:name="_Toc104308602"/>
      <w:bookmarkStart w:id="1056" w:name="_Toc103277420"/>
      <w:bookmarkStart w:id="1057" w:name="_Toc103279627"/>
      <w:bookmarkStart w:id="1058" w:name="_Toc103281808"/>
      <w:bookmarkStart w:id="1059" w:name="_Toc103282874"/>
      <w:bookmarkStart w:id="1060" w:name="_Toc103947868"/>
      <w:bookmarkStart w:id="1061" w:name="_Toc104281465"/>
      <w:bookmarkStart w:id="1062" w:name="_Toc104308603"/>
      <w:bookmarkStart w:id="1063" w:name="_Toc103277421"/>
      <w:bookmarkStart w:id="1064" w:name="_Toc103279628"/>
      <w:bookmarkStart w:id="1065" w:name="_Toc103281809"/>
      <w:bookmarkStart w:id="1066" w:name="_Toc103282875"/>
      <w:bookmarkStart w:id="1067" w:name="_Toc103947869"/>
      <w:bookmarkStart w:id="1068" w:name="_Toc104281466"/>
      <w:bookmarkStart w:id="1069" w:name="_Toc104308604"/>
      <w:bookmarkStart w:id="1070" w:name="_Toc103277422"/>
      <w:bookmarkStart w:id="1071" w:name="_Toc103279629"/>
      <w:bookmarkStart w:id="1072" w:name="_Toc103281810"/>
      <w:bookmarkStart w:id="1073" w:name="_Toc103282876"/>
      <w:bookmarkStart w:id="1074" w:name="_Toc103947870"/>
      <w:bookmarkStart w:id="1075" w:name="_Toc104281467"/>
      <w:bookmarkStart w:id="1076" w:name="_Toc104308605"/>
      <w:bookmarkStart w:id="1077" w:name="_Toc103277423"/>
      <w:bookmarkStart w:id="1078" w:name="_Toc103279630"/>
      <w:bookmarkStart w:id="1079" w:name="_Toc103281811"/>
      <w:bookmarkStart w:id="1080" w:name="_Toc103282877"/>
      <w:bookmarkStart w:id="1081" w:name="_Toc103947871"/>
      <w:bookmarkStart w:id="1082" w:name="_Toc104281468"/>
      <w:bookmarkStart w:id="1083" w:name="_Toc104308606"/>
      <w:bookmarkStart w:id="1084" w:name="_Toc103277424"/>
      <w:bookmarkStart w:id="1085" w:name="_Toc103279631"/>
      <w:bookmarkStart w:id="1086" w:name="_Toc103281812"/>
      <w:bookmarkStart w:id="1087" w:name="_Toc103282878"/>
      <w:bookmarkStart w:id="1088" w:name="_Toc103947872"/>
      <w:bookmarkStart w:id="1089" w:name="_Toc104281469"/>
      <w:bookmarkStart w:id="1090" w:name="_Toc104308607"/>
      <w:bookmarkStart w:id="1091" w:name="_Toc97194353"/>
      <w:bookmarkStart w:id="1092" w:name="_Toc107309439"/>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EF2204">
        <w:rPr>
          <w:rFonts w:cs="Tahoma"/>
          <w:szCs w:val="22"/>
          <w:lang w:val="el-GR"/>
        </w:rPr>
        <w:t>Ανοικτά Πρότυπα και Δεδομένα</w:t>
      </w:r>
      <w:bookmarkEnd w:id="1091"/>
      <w:bookmarkEnd w:id="1092"/>
    </w:p>
    <w:p w14:paraId="5ABF4650" w14:textId="42B79B30" w:rsidR="00045DCF" w:rsidRDefault="009B6543" w:rsidP="00045DCF">
      <w:pPr>
        <w:rPr>
          <w:lang w:val="el-GR"/>
        </w:rPr>
      </w:pPr>
      <w:r>
        <w:rPr>
          <w:lang w:val="en-US"/>
        </w:rPr>
        <w:t>H</w:t>
      </w:r>
      <w:r w:rsidRPr="0028062D">
        <w:rPr>
          <w:lang w:val="el-GR"/>
        </w:rPr>
        <w:t xml:space="preserve"> ανταλλαγή πληροφορίας </w:t>
      </w:r>
      <w:r>
        <w:rPr>
          <w:lang w:val="el-GR"/>
        </w:rPr>
        <w:t>για</w:t>
      </w:r>
      <w:r w:rsidRPr="0028062D">
        <w:rPr>
          <w:lang w:val="el-GR"/>
        </w:rPr>
        <w:t xml:space="preserve"> την επίτευξη </w:t>
      </w:r>
      <w:proofErr w:type="spellStart"/>
      <w:r w:rsidRPr="0028062D">
        <w:rPr>
          <w:lang w:val="el-GR"/>
        </w:rPr>
        <w:t>διαλειτουργικότητας</w:t>
      </w:r>
      <w:proofErr w:type="spellEnd"/>
      <w:r w:rsidRPr="0028062D">
        <w:rPr>
          <w:lang w:val="el-GR"/>
        </w:rPr>
        <w:t xml:space="preserve"> </w:t>
      </w:r>
      <w:r>
        <w:rPr>
          <w:lang w:val="el-GR"/>
        </w:rPr>
        <w:t>μεταξύ του ΟΠΣΔΣΟΦΠΠ</w:t>
      </w:r>
      <w:r w:rsidRPr="0028062D">
        <w:rPr>
          <w:lang w:val="el-GR"/>
        </w:rPr>
        <w:t xml:space="preserve"> και </w:t>
      </w:r>
      <w:r w:rsidRPr="00132436">
        <w:rPr>
          <w:lang w:val="el-GR"/>
        </w:rPr>
        <w:t>ΟΠΣΣΔΠΣΕΠ</w:t>
      </w:r>
      <w:r w:rsidRPr="00DB7A01">
        <w:rPr>
          <w:lang w:val="el-GR"/>
        </w:rPr>
        <w:t xml:space="preserve"> </w:t>
      </w:r>
      <w:r>
        <w:rPr>
          <w:lang w:val="el-GR"/>
        </w:rPr>
        <w:t>θα βασίζεται στο ανοικτό πρότυπο</w:t>
      </w:r>
      <w:r w:rsidRPr="0028062D">
        <w:rPr>
          <w:lang w:val="el-GR"/>
        </w:rPr>
        <w:t xml:space="preserve"> </w:t>
      </w:r>
      <w:r w:rsidRPr="00DB7A01">
        <w:rPr>
          <w:lang w:val="en-US"/>
        </w:rPr>
        <w:t>ISO</w:t>
      </w:r>
      <w:r w:rsidRPr="0028062D">
        <w:rPr>
          <w:lang w:val="el-GR"/>
        </w:rPr>
        <w:t>/</w:t>
      </w:r>
      <w:r w:rsidRPr="00DB7A01">
        <w:rPr>
          <w:lang w:val="en-US"/>
        </w:rPr>
        <w:t>TR</w:t>
      </w:r>
      <w:r w:rsidRPr="0028062D">
        <w:rPr>
          <w:lang w:val="el-GR"/>
        </w:rPr>
        <w:t xml:space="preserve"> 22351:2015. Επιπλέον, το σύνολο των </w:t>
      </w:r>
      <w:proofErr w:type="spellStart"/>
      <w:r w:rsidRPr="0028062D">
        <w:rPr>
          <w:lang w:val="el-GR"/>
        </w:rPr>
        <w:t>γεωχωρικών</w:t>
      </w:r>
      <w:proofErr w:type="spellEnd"/>
      <w:r w:rsidRPr="0028062D">
        <w:rPr>
          <w:lang w:val="el-GR"/>
        </w:rPr>
        <w:t xml:space="preserve"> δεδομένων που θα αξιοποιηθούν από άλλες δημόσιες αρχές και θα παραχθούν στο πλαίσιο του έργου, θα είναι συμβατ</w:t>
      </w:r>
      <w:r>
        <w:rPr>
          <w:lang w:val="el-GR"/>
        </w:rPr>
        <w:t>ά</w:t>
      </w:r>
      <w:r w:rsidRPr="0028062D">
        <w:rPr>
          <w:lang w:val="el-GR"/>
        </w:rPr>
        <w:t xml:space="preserve"> με τις τεχνικές προδιαγραφές της Οδηγίας </w:t>
      </w:r>
      <w:r w:rsidRPr="00DB7A01">
        <w:rPr>
          <w:lang w:val="en-US"/>
        </w:rPr>
        <w:t>INSPIRE</w:t>
      </w:r>
      <w:r w:rsidRPr="0028062D">
        <w:rPr>
          <w:lang w:val="el-GR"/>
        </w:rPr>
        <w:t>, ενώ θα είναι διαθέσιμες μέσω διαδικτυακών υπηρεσιών (</w:t>
      </w:r>
      <w:r w:rsidRPr="00DB7A01">
        <w:rPr>
          <w:lang w:val="en-US"/>
        </w:rPr>
        <w:t>WMS</w:t>
      </w:r>
      <w:r w:rsidRPr="0028062D">
        <w:rPr>
          <w:lang w:val="el-GR"/>
        </w:rPr>
        <w:t xml:space="preserve">, </w:t>
      </w:r>
      <w:r w:rsidRPr="00DB7A01">
        <w:rPr>
          <w:lang w:val="en-US"/>
        </w:rPr>
        <w:t>WMS</w:t>
      </w:r>
      <w:r w:rsidRPr="0028062D">
        <w:rPr>
          <w:lang w:val="el-GR"/>
        </w:rPr>
        <w:t xml:space="preserve">, </w:t>
      </w:r>
      <w:r w:rsidRPr="00DB7A01">
        <w:rPr>
          <w:lang w:val="en-US"/>
        </w:rPr>
        <w:t>HTTP</w:t>
      </w:r>
      <w:r w:rsidRPr="0028062D">
        <w:rPr>
          <w:lang w:val="el-GR"/>
        </w:rPr>
        <w:t>/</w:t>
      </w:r>
      <w:r w:rsidRPr="00DB7A01">
        <w:rPr>
          <w:lang w:val="en-US"/>
        </w:rPr>
        <w:t>XML</w:t>
      </w:r>
      <w:r w:rsidRPr="0028062D">
        <w:rPr>
          <w:lang w:val="el-GR"/>
        </w:rPr>
        <w:t>) προς άλλες δημόσιες αρχές.</w:t>
      </w:r>
    </w:p>
    <w:p w14:paraId="6E73494F" w14:textId="77777777" w:rsidR="009D7084" w:rsidRPr="00045DCF" w:rsidRDefault="009D7084" w:rsidP="00045DCF">
      <w:pPr>
        <w:rPr>
          <w:lang w:val="el-GR"/>
        </w:rPr>
      </w:pPr>
    </w:p>
    <w:p w14:paraId="21393EF7" w14:textId="77777777" w:rsidR="00A22261" w:rsidRPr="008837C4" w:rsidRDefault="00A22261" w:rsidP="009D17BE">
      <w:pPr>
        <w:pStyle w:val="Heading3"/>
        <w:numPr>
          <w:ilvl w:val="0"/>
          <w:numId w:val="296"/>
        </w:numPr>
        <w:rPr>
          <w:lang w:val="el-GR"/>
        </w:rPr>
      </w:pPr>
      <w:bookmarkStart w:id="1093" w:name="_Toc103277426"/>
      <w:bookmarkStart w:id="1094" w:name="_Toc103279633"/>
      <w:bookmarkStart w:id="1095" w:name="_Toc103281814"/>
      <w:bookmarkStart w:id="1096" w:name="_Toc103282880"/>
      <w:bookmarkStart w:id="1097" w:name="_Toc103947874"/>
      <w:bookmarkStart w:id="1098" w:name="_Toc104281471"/>
      <w:bookmarkStart w:id="1099" w:name="_Toc104308609"/>
      <w:bookmarkStart w:id="1100" w:name="_Toc103277427"/>
      <w:bookmarkStart w:id="1101" w:name="_Toc103279634"/>
      <w:bookmarkStart w:id="1102" w:name="_Toc103281815"/>
      <w:bookmarkStart w:id="1103" w:name="_Toc103282881"/>
      <w:bookmarkStart w:id="1104" w:name="_Toc103947875"/>
      <w:bookmarkStart w:id="1105" w:name="_Toc104281472"/>
      <w:bookmarkStart w:id="1106" w:name="_Toc104308610"/>
      <w:bookmarkStart w:id="1107" w:name="_Toc103277428"/>
      <w:bookmarkStart w:id="1108" w:name="_Toc103279635"/>
      <w:bookmarkStart w:id="1109" w:name="_Toc103281816"/>
      <w:bookmarkStart w:id="1110" w:name="_Toc103282882"/>
      <w:bookmarkStart w:id="1111" w:name="_Toc103947876"/>
      <w:bookmarkStart w:id="1112" w:name="_Toc104281473"/>
      <w:bookmarkStart w:id="1113" w:name="_Toc104308611"/>
      <w:bookmarkStart w:id="1114" w:name="_Toc103277429"/>
      <w:bookmarkStart w:id="1115" w:name="_Toc103279636"/>
      <w:bookmarkStart w:id="1116" w:name="_Toc103281817"/>
      <w:bookmarkStart w:id="1117" w:name="_Toc103282883"/>
      <w:bookmarkStart w:id="1118" w:name="_Toc103947877"/>
      <w:bookmarkStart w:id="1119" w:name="_Toc104281474"/>
      <w:bookmarkStart w:id="1120" w:name="_Toc104308612"/>
      <w:bookmarkStart w:id="1121" w:name="_Toc103277430"/>
      <w:bookmarkStart w:id="1122" w:name="_Toc103279637"/>
      <w:bookmarkStart w:id="1123" w:name="_Toc103281818"/>
      <w:bookmarkStart w:id="1124" w:name="_Toc103282884"/>
      <w:bookmarkStart w:id="1125" w:name="_Toc103947878"/>
      <w:bookmarkStart w:id="1126" w:name="_Toc104281475"/>
      <w:bookmarkStart w:id="1127" w:name="_Toc104308613"/>
      <w:bookmarkStart w:id="1128" w:name="_Toc103277431"/>
      <w:bookmarkStart w:id="1129" w:name="_Toc103279638"/>
      <w:bookmarkStart w:id="1130" w:name="_Toc103281819"/>
      <w:bookmarkStart w:id="1131" w:name="_Toc103282885"/>
      <w:bookmarkStart w:id="1132" w:name="_Toc103947879"/>
      <w:bookmarkStart w:id="1133" w:name="_Toc104281476"/>
      <w:bookmarkStart w:id="1134" w:name="_Toc104308614"/>
      <w:bookmarkStart w:id="1135" w:name="_Toc103277432"/>
      <w:bookmarkStart w:id="1136" w:name="_Toc103279639"/>
      <w:bookmarkStart w:id="1137" w:name="_Toc103281820"/>
      <w:bookmarkStart w:id="1138" w:name="_Toc103282886"/>
      <w:bookmarkStart w:id="1139" w:name="_Toc103947880"/>
      <w:bookmarkStart w:id="1140" w:name="_Toc104281477"/>
      <w:bookmarkStart w:id="1141" w:name="_Toc104308615"/>
      <w:bookmarkStart w:id="1142" w:name="_Toc97194355"/>
      <w:bookmarkStart w:id="1143" w:name="_Toc97194476"/>
      <w:bookmarkStart w:id="1144" w:name="_Ref103282238"/>
      <w:bookmarkStart w:id="1145" w:name="_Toc107309440"/>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8837C4">
        <w:rPr>
          <w:lang w:val="el-GR"/>
        </w:rPr>
        <w:t>Υπηρεσίες</w:t>
      </w:r>
      <w:bookmarkEnd w:id="1142"/>
      <w:bookmarkEnd w:id="1143"/>
      <w:bookmarkEnd w:id="1144"/>
      <w:bookmarkEnd w:id="1145"/>
      <w:r w:rsidRPr="008837C4">
        <w:rPr>
          <w:lang w:val="el-GR"/>
        </w:rPr>
        <w:t xml:space="preserve"> </w:t>
      </w:r>
    </w:p>
    <w:p w14:paraId="299AFC73" w14:textId="2902093E" w:rsidR="00F92D57" w:rsidRDefault="00F92D57" w:rsidP="009D17BE">
      <w:pPr>
        <w:pStyle w:val="Heading4"/>
        <w:numPr>
          <w:ilvl w:val="1"/>
          <w:numId w:val="296"/>
        </w:numPr>
        <w:ind w:hanging="306"/>
        <w:rPr>
          <w:rFonts w:cs="Tahoma"/>
          <w:szCs w:val="22"/>
          <w:lang w:val="el-GR"/>
        </w:rPr>
      </w:pPr>
      <w:bookmarkStart w:id="1146" w:name="_Toc103277434"/>
      <w:bookmarkStart w:id="1147" w:name="_Toc103279641"/>
      <w:bookmarkStart w:id="1148" w:name="_Toc103281822"/>
      <w:bookmarkStart w:id="1149" w:name="_Toc103282888"/>
      <w:bookmarkStart w:id="1150" w:name="_Toc103947882"/>
      <w:bookmarkStart w:id="1151" w:name="_Toc104281479"/>
      <w:bookmarkStart w:id="1152" w:name="_Toc104308617"/>
      <w:bookmarkStart w:id="1153" w:name="_Toc97195395"/>
      <w:bookmarkStart w:id="1154" w:name="_Toc97195564"/>
      <w:bookmarkStart w:id="1155" w:name="_Toc103277435"/>
      <w:bookmarkStart w:id="1156" w:name="_Toc103279642"/>
      <w:bookmarkStart w:id="1157" w:name="_Toc103281823"/>
      <w:bookmarkStart w:id="1158" w:name="_Toc103282889"/>
      <w:bookmarkStart w:id="1159" w:name="_Toc103947883"/>
      <w:bookmarkStart w:id="1160" w:name="_Toc104281480"/>
      <w:bookmarkStart w:id="1161" w:name="_Toc104308618"/>
      <w:bookmarkStart w:id="1162" w:name="_Toc97194356"/>
      <w:bookmarkStart w:id="1163" w:name="_Ref97199331"/>
      <w:bookmarkStart w:id="1164" w:name="_Ref103282146"/>
      <w:bookmarkStart w:id="1165" w:name="_Toc107309441"/>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EF2204">
        <w:rPr>
          <w:rFonts w:cs="Tahoma"/>
          <w:szCs w:val="22"/>
          <w:lang w:val="el-GR"/>
        </w:rPr>
        <w:t>Μελέτη Εφαρμογής - Ανάλυση Απαιτήσεων</w:t>
      </w:r>
      <w:bookmarkEnd w:id="1162"/>
      <w:bookmarkEnd w:id="1163"/>
      <w:bookmarkEnd w:id="1164"/>
      <w:bookmarkEnd w:id="1165"/>
    </w:p>
    <w:p w14:paraId="0A84D11B" w14:textId="77777777" w:rsidR="002A32EA" w:rsidRDefault="002A32EA" w:rsidP="002A32EA">
      <w:pPr>
        <w:spacing w:line="276" w:lineRule="auto"/>
        <w:rPr>
          <w:lang w:val="el-GR"/>
        </w:rPr>
      </w:pPr>
      <w:r>
        <w:rPr>
          <w:rFonts w:eastAsia="SimSun"/>
          <w:lang w:val="el-GR"/>
        </w:rPr>
        <w:t xml:space="preserve">Η Μελέτη Εφαρμογής θα εκπονηθεί στο πλαίσιο της Φάσης 1: «Μελέτη Εφαρμογής», θα αποτελέσει τον </w:t>
      </w:r>
      <w:r>
        <w:rPr>
          <w:lang w:val="el-GR"/>
        </w:rPr>
        <w:t>βασικό οδηγό υλοποίησης του έργου</w:t>
      </w:r>
      <w:r>
        <w:rPr>
          <w:rFonts w:eastAsia="SimSun"/>
          <w:lang w:val="el-GR"/>
        </w:rPr>
        <w:t xml:space="preserve"> </w:t>
      </w:r>
      <w:r>
        <w:rPr>
          <w:lang w:val="el-GR"/>
        </w:rPr>
        <w:t>και θα περιλαμβάνει τα παρακάτω:</w:t>
      </w:r>
    </w:p>
    <w:p w14:paraId="2456B2E1" w14:textId="77777777" w:rsidR="002A32EA" w:rsidRPr="00BF6B4A" w:rsidRDefault="002A32EA" w:rsidP="002A32EA">
      <w:pPr>
        <w:pStyle w:val="ListParagraph"/>
        <w:numPr>
          <w:ilvl w:val="0"/>
          <w:numId w:val="260"/>
        </w:numPr>
        <w:spacing w:after="200" w:line="276" w:lineRule="auto"/>
        <w:rPr>
          <w:lang w:val="el-GR"/>
        </w:rPr>
      </w:pPr>
      <w:r w:rsidRPr="00BF6B4A">
        <w:rPr>
          <w:lang w:val="el-GR"/>
        </w:rPr>
        <w:t>Σχέδιο Διαχείρισης και Ποιότητας Έργου (ΣΔΠΕ).</w:t>
      </w:r>
    </w:p>
    <w:p w14:paraId="2D1932D0" w14:textId="77777777" w:rsidR="002A32EA" w:rsidRPr="00BF6B4A" w:rsidRDefault="002A32EA" w:rsidP="002A32EA">
      <w:pPr>
        <w:pStyle w:val="ListParagraph"/>
        <w:numPr>
          <w:ilvl w:val="0"/>
          <w:numId w:val="260"/>
        </w:numPr>
        <w:spacing w:after="200" w:line="276" w:lineRule="auto"/>
        <w:rPr>
          <w:lang w:val="el-GR"/>
        </w:rPr>
      </w:pPr>
      <w:proofErr w:type="spellStart"/>
      <w:r w:rsidRPr="00BF6B4A">
        <w:rPr>
          <w:lang w:val="el-GR"/>
        </w:rPr>
        <w:t>Επικαιροποίηση</w:t>
      </w:r>
      <w:proofErr w:type="spellEnd"/>
      <w:r w:rsidRPr="00BF6B4A">
        <w:rPr>
          <w:lang w:val="el-GR"/>
        </w:rPr>
        <w:t>/καταγραφή της υφιστάμενης κατάστασης</w:t>
      </w:r>
    </w:p>
    <w:p w14:paraId="3ABF1D92" w14:textId="77777777" w:rsidR="002A32EA" w:rsidRPr="00BF6B4A" w:rsidRDefault="002A32EA" w:rsidP="002A32EA">
      <w:pPr>
        <w:pStyle w:val="ListParagraph"/>
        <w:numPr>
          <w:ilvl w:val="0"/>
          <w:numId w:val="260"/>
        </w:numPr>
        <w:spacing w:after="200" w:line="276" w:lineRule="auto"/>
        <w:rPr>
          <w:lang w:val="el-GR"/>
        </w:rPr>
      </w:pPr>
      <w:r w:rsidRPr="00BF6B4A">
        <w:rPr>
          <w:lang w:val="el-GR"/>
        </w:rPr>
        <w:t>Ανάλυση Απαιτήσεων Χρηστών</w:t>
      </w:r>
    </w:p>
    <w:p w14:paraId="50DE32DE" w14:textId="77777777" w:rsidR="002A32EA" w:rsidRPr="00BF6B4A" w:rsidRDefault="002A32EA" w:rsidP="002A32EA">
      <w:pPr>
        <w:pStyle w:val="ListParagraph"/>
        <w:numPr>
          <w:ilvl w:val="0"/>
          <w:numId w:val="260"/>
        </w:numPr>
        <w:spacing w:after="200" w:line="276" w:lineRule="auto"/>
        <w:rPr>
          <w:lang w:val="en-US"/>
        </w:rPr>
      </w:pPr>
      <w:r w:rsidRPr="00BF6B4A">
        <w:rPr>
          <w:lang w:val="el-GR"/>
        </w:rPr>
        <w:t>Σχεδιασμός</w:t>
      </w:r>
      <w:r w:rsidRPr="00BF6B4A">
        <w:rPr>
          <w:lang w:val="en-US"/>
        </w:rPr>
        <w:t xml:space="preserve"> </w:t>
      </w:r>
      <w:r w:rsidRPr="00BF6B4A">
        <w:rPr>
          <w:lang w:val="el-GR"/>
        </w:rPr>
        <w:t>Αρχιτεκτονικής</w:t>
      </w:r>
      <w:r w:rsidRPr="00BF6B4A">
        <w:rPr>
          <w:lang w:val="en-US"/>
        </w:rPr>
        <w:t xml:space="preserve"> </w:t>
      </w:r>
      <w:r w:rsidRPr="00BF6B4A">
        <w:rPr>
          <w:lang w:val="el-GR"/>
        </w:rPr>
        <w:t>λύσης</w:t>
      </w:r>
      <w:r w:rsidRPr="00BF6B4A">
        <w:rPr>
          <w:lang w:val="en-US"/>
        </w:rPr>
        <w:t xml:space="preserve"> (Technical </w:t>
      </w:r>
      <w:r w:rsidRPr="00BF6B4A">
        <w:t>Architecture</w:t>
      </w:r>
      <w:r w:rsidRPr="00BF6B4A">
        <w:rPr>
          <w:lang w:val="en-US"/>
        </w:rPr>
        <w:t xml:space="preserve"> &amp; </w:t>
      </w:r>
      <w:r w:rsidRPr="00BF6B4A">
        <w:t>Conceptual</w:t>
      </w:r>
      <w:r w:rsidRPr="00BF6B4A">
        <w:rPr>
          <w:lang w:val="en-US"/>
        </w:rPr>
        <w:t xml:space="preserve"> </w:t>
      </w:r>
      <w:r w:rsidRPr="00BF6B4A">
        <w:t>Design</w:t>
      </w:r>
      <w:r w:rsidRPr="00BF6B4A">
        <w:rPr>
          <w:lang w:val="en-US"/>
        </w:rPr>
        <w:t>)</w:t>
      </w:r>
    </w:p>
    <w:p w14:paraId="77525DC4" w14:textId="77777777" w:rsidR="002A32EA" w:rsidRPr="00BF6B4A" w:rsidRDefault="002A32EA" w:rsidP="002A32EA">
      <w:pPr>
        <w:pStyle w:val="ListParagraph"/>
        <w:numPr>
          <w:ilvl w:val="0"/>
          <w:numId w:val="260"/>
        </w:numPr>
        <w:spacing w:after="200" w:line="276" w:lineRule="auto"/>
        <w:rPr>
          <w:lang w:val="el-GR"/>
        </w:rPr>
      </w:pPr>
      <w:r w:rsidRPr="00BF6B4A">
        <w:rPr>
          <w:lang w:val="el-GR"/>
        </w:rPr>
        <w:t>Μεθοδολογία και σενάρια ελέγχου αποδοχής των Υποσυστημάτων του έργου.</w:t>
      </w:r>
    </w:p>
    <w:p w14:paraId="2DE4105B" w14:textId="77777777" w:rsidR="002A32EA" w:rsidRPr="00BF6B4A" w:rsidRDefault="002A32EA" w:rsidP="002A32EA">
      <w:pPr>
        <w:pStyle w:val="ListParagraph"/>
        <w:numPr>
          <w:ilvl w:val="0"/>
          <w:numId w:val="260"/>
        </w:numPr>
        <w:spacing w:after="200" w:line="276" w:lineRule="auto"/>
        <w:rPr>
          <w:lang w:val="el-GR"/>
        </w:rPr>
      </w:pPr>
      <w:r w:rsidRPr="00BF6B4A">
        <w:rPr>
          <w:lang w:val="el-GR"/>
        </w:rPr>
        <w:t xml:space="preserve">Σχέδιο Ενεργειών για την Ασφάλεια του Συστήματος </w:t>
      </w:r>
    </w:p>
    <w:p w14:paraId="2154391E" w14:textId="77777777" w:rsidR="002A32EA" w:rsidRPr="00BF6B4A" w:rsidRDefault="002A32EA" w:rsidP="002A32EA">
      <w:pPr>
        <w:pStyle w:val="ListParagraph"/>
        <w:numPr>
          <w:ilvl w:val="0"/>
          <w:numId w:val="260"/>
        </w:numPr>
        <w:spacing w:after="200" w:line="276" w:lineRule="auto"/>
        <w:rPr>
          <w:lang w:val="el-GR"/>
        </w:rPr>
      </w:pPr>
      <w:r w:rsidRPr="00BF6B4A">
        <w:rPr>
          <w:lang w:val="el-GR"/>
        </w:rPr>
        <w:t>Σχέδιο Εγκατάστασης Συστημάτων</w:t>
      </w:r>
    </w:p>
    <w:p w14:paraId="3720075F" w14:textId="77777777" w:rsidR="002A32EA" w:rsidRPr="00BF6B4A" w:rsidRDefault="002A32EA" w:rsidP="002A32EA">
      <w:pPr>
        <w:pStyle w:val="ListParagraph"/>
        <w:numPr>
          <w:ilvl w:val="0"/>
          <w:numId w:val="260"/>
        </w:numPr>
        <w:spacing w:after="0" w:line="276" w:lineRule="auto"/>
        <w:rPr>
          <w:lang w:val="el-GR"/>
        </w:rPr>
      </w:pPr>
      <w:r w:rsidRPr="00BF6B4A">
        <w:rPr>
          <w:lang w:val="el-GR"/>
        </w:rPr>
        <w:t>Σχέδιο Εξάπλωσης Συστήματος (</w:t>
      </w:r>
      <w:r w:rsidRPr="00BF6B4A">
        <w:t>Roll</w:t>
      </w:r>
      <w:r w:rsidRPr="00BF6B4A">
        <w:rPr>
          <w:lang w:val="el-GR"/>
        </w:rPr>
        <w:t xml:space="preserve"> </w:t>
      </w:r>
      <w:r w:rsidRPr="00BF6B4A">
        <w:t>Out</w:t>
      </w:r>
      <w:r w:rsidRPr="00BF6B4A">
        <w:rPr>
          <w:lang w:val="el-GR"/>
        </w:rPr>
        <w:t xml:space="preserve"> </w:t>
      </w:r>
      <w:r w:rsidRPr="00BF6B4A">
        <w:t>Plan</w:t>
      </w:r>
      <w:r w:rsidRPr="00BF6B4A">
        <w:rPr>
          <w:lang w:val="el-GR"/>
        </w:rPr>
        <w:t>)</w:t>
      </w:r>
    </w:p>
    <w:p w14:paraId="62C78853" w14:textId="77777777" w:rsidR="002A32EA" w:rsidRPr="00BF6B4A" w:rsidRDefault="002A32EA" w:rsidP="002A32EA">
      <w:pPr>
        <w:pStyle w:val="ListParagraph"/>
        <w:numPr>
          <w:ilvl w:val="0"/>
          <w:numId w:val="260"/>
        </w:numPr>
        <w:spacing w:after="200" w:line="276" w:lineRule="auto"/>
        <w:rPr>
          <w:lang w:val="el-GR"/>
        </w:rPr>
      </w:pPr>
      <w:r w:rsidRPr="00BF6B4A">
        <w:rPr>
          <w:lang w:val="el-GR"/>
        </w:rPr>
        <w:t xml:space="preserve">Σχέδιο </w:t>
      </w:r>
      <w:proofErr w:type="spellStart"/>
      <w:r w:rsidRPr="00BF6B4A">
        <w:rPr>
          <w:lang w:val="el-GR"/>
        </w:rPr>
        <w:t>Διαλειτουργικότητας</w:t>
      </w:r>
      <w:proofErr w:type="spellEnd"/>
      <w:r w:rsidRPr="00BF6B4A">
        <w:rPr>
          <w:lang w:val="el-GR"/>
        </w:rPr>
        <w:t xml:space="preserve"> </w:t>
      </w:r>
    </w:p>
    <w:p w14:paraId="310985E7" w14:textId="0F3181E2" w:rsidR="008837C4" w:rsidRPr="008837C4" w:rsidRDefault="002A32EA" w:rsidP="009D17BE">
      <w:pPr>
        <w:pStyle w:val="ListParagraph"/>
        <w:numPr>
          <w:ilvl w:val="0"/>
          <w:numId w:val="260"/>
        </w:numPr>
        <w:spacing w:after="200" w:line="276" w:lineRule="auto"/>
        <w:rPr>
          <w:lang w:val="el-GR"/>
        </w:rPr>
      </w:pPr>
      <w:r w:rsidRPr="00BF6B4A">
        <w:rPr>
          <w:lang w:val="el-GR"/>
        </w:rPr>
        <w:t>Σχέδιο κατάρτισης / εκπαίδευσης στελεχών Φορέα</w:t>
      </w:r>
    </w:p>
    <w:p w14:paraId="1E71A1F8" w14:textId="12D8007D" w:rsidR="008837C4" w:rsidRDefault="008837C4" w:rsidP="008837C4">
      <w:pPr>
        <w:pStyle w:val="Heading4"/>
        <w:numPr>
          <w:ilvl w:val="1"/>
          <w:numId w:val="296"/>
        </w:numPr>
        <w:ind w:hanging="306"/>
        <w:rPr>
          <w:rFonts w:cs="Tahoma"/>
          <w:szCs w:val="22"/>
          <w:lang w:val="el-GR"/>
        </w:rPr>
      </w:pPr>
      <w:bookmarkStart w:id="1166" w:name="_Toc107309442"/>
      <w:r w:rsidRPr="008837C4">
        <w:rPr>
          <w:rFonts w:cs="Tahoma"/>
          <w:szCs w:val="22"/>
          <w:lang w:val="el-GR"/>
        </w:rPr>
        <w:t xml:space="preserve">Ανάπτυξη </w:t>
      </w:r>
      <w:proofErr w:type="spellStart"/>
      <w:r>
        <w:rPr>
          <w:rFonts w:cs="Tahoma"/>
          <w:szCs w:val="22"/>
          <w:lang w:val="el-GR"/>
        </w:rPr>
        <w:t>Δ</w:t>
      </w:r>
      <w:r w:rsidRPr="008837C4">
        <w:rPr>
          <w:rFonts w:cs="Tahoma"/>
          <w:szCs w:val="22"/>
          <w:lang w:val="el-GR"/>
        </w:rPr>
        <w:t>ιαλειτουργικότητας</w:t>
      </w:r>
      <w:proofErr w:type="spellEnd"/>
      <w:r w:rsidRPr="008837C4">
        <w:rPr>
          <w:rFonts w:cs="Tahoma"/>
          <w:szCs w:val="22"/>
          <w:lang w:val="el-GR"/>
        </w:rPr>
        <w:t xml:space="preserve"> με το </w:t>
      </w:r>
      <w:r>
        <w:rPr>
          <w:rFonts w:cs="Tahoma"/>
          <w:szCs w:val="22"/>
          <w:lang w:val="el-GR"/>
        </w:rPr>
        <w:t xml:space="preserve">Σύστημα </w:t>
      </w:r>
      <w:r w:rsidRPr="008837C4">
        <w:rPr>
          <w:rFonts w:cs="Tahoma"/>
          <w:szCs w:val="22"/>
          <w:lang w:val="el-GR"/>
        </w:rPr>
        <w:t>ENGAGE του ΠΣ</w:t>
      </w:r>
      <w:bookmarkEnd w:id="1166"/>
    </w:p>
    <w:p w14:paraId="02C983F0" w14:textId="4DF490D9" w:rsidR="008837C4" w:rsidRPr="00AE2F29" w:rsidRDefault="00AE2F29" w:rsidP="009D17BE">
      <w:pPr>
        <w:rPr>
          <w:lang w:val="el-GR"/>
        </w:rPr>
      </w:pPr>
      <w:r w:rsidRPr="009D17BE">
        <w:rPr>
          <w:lang w:val="el-GR"/>
        </w:rPr>
        <w:t xml:space="preserve">Ο Ανάδοχος θα εξασφαλίσει τη </w:t>
      </w:r>
      <w:proofErr w:type="spellStart"/>
      <w:r w:rsidRPr="009D17BE">
        <w:rPr>
          <w:lang w:val="el-GR"/>
        </w:rPr>
        <w:t>διαλειτουργικότητα</w:t>
      </w:r>
      <w:proofErr w:type="spellEnd"/>
      <w:r w:rsidRPr="009D17BE">
        <w:rPr>
          <w:lang w:val="el-GR"/>
        </w:rPr>
        <w:t xml:space="preserve"> σε επίπεδο περιστατικών και τηλεματικής με το σύστημα </w:t>
      </w:r>
      <w:r w:rsidRPr="009D17BE">
        <w:rPr>
          <w:lang w:val="en-US"/>
        </w:rPr>
        <w:t>ENGAGE</w:t>
      </w:r>
      <w:r w:rsidRPr="009D17BE">
        <w:rPr>
          <w:lang w:val="el-GR"/>
        </w:rPr>
        <w:t xml:space="preserve"> του ΠΣ (</w:t>
      </w:r>
      <w:r w:rsidRPr="00AE2F29">
        <w:rPr>
          <w:lang w:val="el-GR"/>
        </w:rPr>
        <w:t>ΟΠΣΣΔΠΣΕΠ</w:t>
      </w:r>
      <w:r w:rsidRPr="009D17BE">
        <w:rPr>
          <w:lang w:val="el-GR"/>
        </w:rPr>
        <w:t>)</w:t>
      </w:r>
      <w:r>
        <w:rPr>
          <w:lang w:val="el-GR"/>
        </w:rPr>
        <w:t xml:space="preserve"> όπως αυτές θα προκύψουν κατά τη Φάση της Μελέτης Εφαρμογής</w:t>
      </w:r>
      <w:r w:rsidRPr="009D17BE">
        <w:rPr>
          <w:lang w:val="el-GR"/>
        </w:rPr>
        <w:t xml:space="preserve">. </w:t>
      </w:r>
      <w:r>
        <w:rPr>
          <w:lang w:val="el-GR"/>
        </w:rPr>
        <w:t xml:space="preserve">Οι </w:t>
      </w:r>
      <w:proofErr w:type="spellStart"/>
      <w:r>
        <w:rPr>
          <w:lang w:val="el-GR"/>
        </w:rPr>
        <w:t>διεπαφές</w:t>
      </w:r>
      <w:proofErr w:type="spellEnd"/>
      <w:r>
        <w:rPr>
          <w:lang w:val="el-GR"/>
        </w:rPr>
        <w:t xml:space="preserve"> θα πρέπει σε κάθε περίπτωση να βασιστούν στο διεθνές πρότυπο</w:t>
      </w:r>
      <w:r w:rsidRPr="009D17BE">
        <w:rPr>
          <w:lang w:val="el-GR"/>
        </w:rPr>
        <w:t xml:space="preserve"> </w:t>
      </w:r>
      <w:r w:rsidRPr="00AE2F29">
        <w:rPr>
          <w:lang w:val="en-US"/>
        </w:rPr>
        <w:t>ISO</w:t>
      </w:r>
      <w:r w:rsidRPr="009D17BE">
        <w:rPr>
          <w:lang w:val="el-GR"/>
        </w:rPr>
        <w:t>/</w:t>
      </w:r>
      <w:r w:rsidRPr="00AE2F29">
        <w:rPr>
          <w:lang w:val="en-US"/>
        </w:rPr>
        <w:t>TR</w:t>
      </w:r>
      <w:r w:rsidRPr="009D17BE">
        <w:rPr>
          <w:lang w:val="el-GR"/>
        </w:rPr>
        <w:t xml:space="preserve"> 22351:2015. </w:t>
      </w:r>
    </w:p>
    <w:p w14:paraId="39D3873E" w14:textId="73D0393F" w:rsidR="00F92D57" w:rsidRDefault="0072385A" w:rsidP="009D17BE">
      <w:pPr>
        <w:pStyle w:val="Heading4"/>
        <w:numPr>
          <w:ilvl w:val="1"/>
          <w:numId w:val="296"/>
        </w:numPr>
        <w:ind w:hanging="306"/>
        <w:rPr>
          <w:rFonts w:cs="Tahoma"/>
          <w:szCs w:val="22"/>
          <w:lang w:val="el-GR"/>
        </w:rPr>
      </w:pPr>
      <w:bookmarkStart w:id="1167" w:name="_Toc103947885"/>
      <w:bookmarkStart w:id="1168" w:name="_Toc104281482"/>
      <w:bookmarkStart w:id="1169" w:name="_Toc104308621"/>
      <w:bookmarkStart w:id="1170" w:name="_Toc103277437"/>
      <w:bookmarkStart w:id="1171" w:name="_Toc103279644"/>
      <w:bookmarkStart w:id="1172" w:name="_Toc103281825"/>
      <w:bookmarkStart w:id="1173" w:name="_Toc103282891"/>
      <w:bookmarkStart w:id="1174" w:name="_Toc103947886"/>
      <w:bookmarkStart w:id="1175" w:name="_Toc104281483"/>
      <w:bookmarkStart w:id="1176" w:name="_Toc104308622"/>
      <w:bookmarkStart w:id="1177" w:name="_Toc97194357"/>
      <w:bookmarkStart w:id="1178" w:name="_Ref97199336"/>
      <w:bookmarkStart w:id="1179" w:name="_Ref103282270"/>
      <w:bookmarkStart w:id="1180" w:name="_Ref104310235"/>
      <w:bookmarkStart w:id="1181" w:name="_Ref104310245"/>
      <w:bookmarkStart w:id="1182" w:name="_Toc107309443"/>
      <w:bookmarkEnd w:id="1167"/>
      <w:bookmarkEnd w:id="1168"/>
      <w:bookmarkEnd w:id="1169"/>
      <w:bookmarkEnd w:id="1170"/>
      <w:bookmarkEnd w:id="1171"/>
      <w:bookmarkEnd w:id="1172"/>
      <w:bookmarkEnd w:id="1173"/>
      <w:bookmarkEnd w:id="1174"/>
      <w:bookmarkEnd w:id="1175"/>
      <w:bookmarkEnd w:id="1176"/>
      <w:r>
        <w:rPr>
          <w:rFonts w:cs="Tahoma"/>
          <w:szCs w:val="22"/>
          <w:lang w:val="el-GR"/>
        </w:rPr>
        <w:t xml:space="preserve">Εγκατάσταση Κεντρικού Εξοπλισμού, Λογισμικού και </w:t>
      </w:r>
      <w:r w:rsidR="00F92D57" w:rsidRPr="00EF2204">
        <w:rPr>
          <w:rFonts w:cs="Tahoma"/>
          <w:szCs w:val="22"/>
          <w:lang w:val="el-GR"/>
        </w:rPr>
        <w:t>Μετάπτωση</w:t>
      </w:r>
      <w:r>
        <w:rPr>
          <w:rFonts w:cs="Tahoma"/>
          <w:szCs w:val="22"/>
          <w:lang w:val="el-GR"/>
        </w:rPr>
        <w:t xml:space="preserve"> Υπηρεσιών</w:t>
      </w:r>
      <w:bookmarkEnd w:id="1177"/>
      <w:bookmarkEnd w:id="1178"/>
      <w:bookmarkEnd w:id="1179"/>
      <w:bookmarkEnd w:id="1180"/>
      <w:bookmarkEnd w:id="1181"/>
      <w:bookmarkEnd w:id="1182"/>
    </w:p>
    <w:p w14:paraId="56D773A6" w14:textId="11EC9FE8" w:rsidR="00045DCF" w:rsidRPr="00045DCF" w:rsidRDefault="002A32EA" w:rsidP="00045DCF">
      <w:pPr>
        <w:rPr>
          <w:lang w:val="el-GR"/>
        </w:rPr>
      </w:pPr>
      <w:r w:rsidRPr="002A32EA">
        <w:rPr>
          <w:lang w:val="el-GR"/>
        </w:rPr>
        <w:t>Ο Ανάδοχος θα αναλάβει τη</w:t>
      </w:r>
      <w:r w:rsidR="00AE2F29">
        <w:rPr>
          <w:lang w:val="el-GR"/>
        </w:rPr>
        <w:t xml:space="preserve">ν εγκατάσταση του Κεντρικού Εξοπλισμού </w:t>
      </w:r>
      <w:r w:rsidR="00AE2F29" w:rsidRPr="00050395">
        <w:rPr>
          <w:lang w:val="el-GR"/>
        </w:rPr>
        <w:t>στο Κέντρο Δεδομένων (</w:t>
      </w:r>
      <w:r w:rsidR="00AE2F29" w:rsidRPr="00F55C14">
        <w:t>Data</w:t>
      </w:r>
      <w:r w:rsidR="00AE2F29" w:rsidRPr="00050395">
        <w:rPr>
          <w:lang w:val="el-GR"/>
        </w:rPr>
        <w:t xml:space="preserve"> </w:t>
      </w:r>
      <w:proofErr w:type="spellStart"/>
      <w:r w:rsidR="00AE2F29" w:rsidRPr="00F55C14">
        <w:t>Center</w:t>
      </w:r>
      <w:proofErr w:type="spellEnd"/>
      <w:r w:rsidR="00AE2F29" w:rsidRPr="00050395">
        <w:rPr>
          <w:lang w:val="el-GR"/>
        </w:rPr>
        <w:t>) του Πυροσβεστικού Σώματος (Π.Σ.) στο Μοσχάτο Αττικής</w:t>
      </w:r>
      <w:r w:rsidR="00AE2F29" w:rsidRPr="00C505F7">
        <w:rPr>
          <w:lang w:val="el-GR"/>
        </w:rPr>
        <w:t xml:space="preserve"> </w:t>
      </w:r>
      <w:r w:rsidR="00AE2F29">
        <w:rPr>
          <w:lang w:val="el-GR"/>
        </w:rPr>
        <w:t>και θα προβεί την μετάπτωση</w:t>
      </w:r>
      <w:r w:rsidRPr="002A32EA">
        <w:rPr>
          <w:lang w:val="el-GR"/>
        </w:rPr>
        <w:t xml:space="preserve"> των </w:t>
      </w:r>
      <w:r w:rsidR="00AE2F29">
        <w:rPr>
          <w:lang w:val="el-GR"/>
        </w:rPr>
        <w:t xml:space="preserve">υφιστάμενων </w:t>
      </w:r>
      <w:r w:rsidRPr="002A32EA">
        <w:rPr>
          <w:lang w:val="el-GR"/>
        </w:rPr>
        <w:t xml:space="preserve">υπηρεσιών και δεδομένων του ΟΠΣΣΔΠΣΕΠ στο νέο κεντρικό εξοπλισμό </w:t>
      </w:r>
      <w:r w:rsidR="00AE2F29">
        <w:rPr>
          <w:lang w:val="el-GR"/>
        </w:rPr>
        <w:t xml:space="preserve">διασφαλίζοντας </w:t>
      </w:r>
      <w:r w:rsidR="00AE2F29">
        <w:rPr>
          <w:lang w:val="el-GR"/>
        </w:rPr>
        <w:lastRenderedPageBreak/>
        <w:t>παράλληλα</w:t>
      </w:r>
      <w:r w:rsidRPr="002A32EA">
        <w:rPr>
          <w:lang w:val="el-GR"/>
        </w:rPr>
        <w:t xml:space="preserve"> την ελάχιστη διακοπή λειτουργίας των εφαρμογών του ΟΠΣΣΔΠΣΕΠ. Επιπλέον θα αναλάβει τη</w:t>
      </w:r>
      <w:r w:rsidR="00A53F4B">
        <w:rPr>
          <w:lang w:val="el-GR"/>
        </w:rPr>
        <w:t xml:space="preserve">ν εγκατάσταση του νέου λογισμικού και τη </w:t>
      </w:r>
      <w:r w:rsidRPr="002A32EA">
        <w:rPr>
          <w:lang w:val="el-GR"/>
        </w:rPr>
        <w:t>μετάπτωση δεδομένων (υπηρεσιών, χρηστών, πόρων και γεωγραφικών δεδομένων που θα του παρασχεθούν από το Φορέα λειτουργίας).</w:t>
      </w:r>
    </w:p>
    <w:p w14:paraId="02F82999" w14:textId="3CEDEAFE" w:rsidR="00F92D57" w:rsidRDefault="00F92D57" w:rsidP="009D17BE">
      <w:pPr>
        <w:pStyle w:val="Heading4"/>
        <w:numPr>
          <w:ilvl w:val="1"/>
          <w:numId w:val="296"/>
        </w:numPr>
        <w:ind w:hanging="306"/>
        <w:rPr>
          <w:rFonts w:cs="Tahoma"/>
          <w:szCs w:val="22"/>
          <w:lang w:val="el-GR"/>
        </w:rPr>
      </w:pPr>
      <w:bookmarkStart w:id="1183" w:name="_Toc97194358"/>
      <w:bookmarkStart w:id="1184" w:name="_Ref97199340"/>
      <w:bookmarkStart w:id="1185" w:name="_Ref103282164"/>
      <w:bookmarkStart w:id="1186" w:name="_Ref104310272"/>
      <w:bookmarkStart w:id="1187" w:name="_Toc107309444"/>
      <w:r w:rsidRPr="00EF2204">
        <w:rPr>
          <w:rFonts w:cs="Tahoma"/>
          <w:szCs w:val="22"/>
          <w:lang w:val="el-GR"/>
        </w:rPr>
        <w:t>Εκπαίδευση</w:t>
      </w:r>
      <w:bookmarkEnd w:id="1183"/>
      <w:bookmarkEnd w:id="1184"/>
      <w:bookmarkEnd w:id="1185"/>
      <w:r w:rsidR="0072385A">
        <w:rPr>
          <w:rFonts w:cs="Tahoma"/>
          <w:szCs w:val="22"/>
          <w:lang w:val="el-GR"/>
        </w:rPr>
        <w:t xml:space="preserve"> Χρηστών και Διαχειριστών</w:t>
      </w:r>
      <w:bookmarkEnd w:id="1186"/>
      <w:bookmarkEnd w:id="1187"/>
    </w:p>
    <w:p w14:paraId="4804BFE3" w14:textId="7A299C79" w:rsidR="00045DCF" w:rsidRPr="00045DCF" w:rsidRDefault="002A32EA" w:rsidP="00045DCF">
      <w:pPr>
        <w:rPr>
          <w:lang w:val="el-GR"/>
        </w:rPr>
      </w:pPr>
      <w:r w:rsidRPr="002A32EA">
        <w:rPr>
          <w:lang w:val="el-GR"/>
        </w:rPr>
        <w:t xml:space="preserve">Μετά την εγκατάσταση του εξοπλισμού και λογισμικού, θα γίνει εκπαίδευση του προσωπικού. Στόχος της εκπαίδευσης είναι η μεταφορά τεχνογνωσίας στον Φορέα ώστε να είναι δυνατή η πλήρης εκμετάλλευση των δυνατοτήτων του συστήματος. Σε ότι αφορά την εκπαίδευση των διαχειριστών ο στόχος θα καλύπτει την δυνατότητα αυτόνομης συντήρησης του συστήματος από το προσωπικό του φορέα εκτός των περιπτώσεων που η μεταφορά τεχνογνωσίας παρεμποδίζεται από την νομοθεσία για την προστασία πνευματικών δικαιωμάτων. H εκπαίδευση των χρηστών θα </w:t>
      </w:r>
      <w:proofErr w:type="spellStart"/>
      <w:r w:rsidRPr="002A32EA">
        <w:rPr>
          <w:lang w:val="el-GR"/>
        </w:rPr>
        <w:t>πραγματοποιοηθεί</w:t>
      </w:r>
      <w:proofErr w:type="spellEnd"/>
      <w:r w:rsidRPr="002A32EA">
        <w:rPr>
          <w:lang w:val="el-GR"/>
        </w:rPr>
        <w:t xml:space="preserve"> με διαδικτυακά μαθήματα σε διάστημα ενός μηνός με δυνατότητα τριών (3) παράλληλων εκπαιδευτών.</w:t>
      </w:r>
    </w:p>
    <w:p w14:paraId="1803158E" w14:textId="215421C4" w:rsidR="00C77D57" w:rsidRPr="00EF2204" w:rsidRDefault="00F92D57" w:rsidP="009D17BE">
      <w:pPr>
        <w:pStyle w:val="Heading4"/>
        <w:numPr>
          <w:ilvl w:val="1"/>
          <w:numId w:val="296"/>
        </w:numPr>
        <w:ind w:hanging="306"/>
        <w:rPr>
          <w:rFonts w:cs="Tahoma"/>
          <w:szCs w:val="22"/>
          <w:lang w:val="el-GR"/>
        </w:rPr>
      </w:pPr>
      <w:bookmarkStart w:id="1188" w:name="_Toc104308625"/>
      <w:bookmarkStart w:id="1189" w:name="_Toc104308626"/>
      <w:bookmarkStart w:id="1190" w:name="_Toc103277441"/>
      <w:bookmarkStart w:id="1191" w:name="_Toc103279648"/>
      <w:bookmarkStart w:id="1192" w:name="_Toc103281829"/>
      <w:bookmarkStart w:id="1193" w:name="_Toc103282895"/>
      <w:bookmarkStart w:id="1194" w:name="_Toc103947890"/>
      <w:bookmarkStart w:id="1195" w:name="_Toc104281487"/>
      <w:bookmarkStart w:id="1196" w:name="_Toc104308627"/>
      <w:bookmarkStart w:id="1197" w:name="_Toc103277442"/>
      <w:bookmarkStart w:id="1198" w:name="_Toc103279649"/>
      <w:bookmarkStart w:id="1199" w:name="_Toc103281830"/>
      <w:bookmarkStart w:id="1200" w:name="_Toc103282896"/>
      <w:bookmarkStart w:id="1201" w:name="_Toc103947891"/>
      <w:bookmarkStart w:id="1202" w:name="_Toc104281488"/>
      <w:bookmarkStart w:id="1203" w:name="_Toc104308628"/>
      <w:bookmarkStart w:id="1204" w:name="_Toc103277443"/>
      <w:bookmarkStart w:id="1205" w:name="_Toc103279650"/>
      <w:bookmarkStart w:id="1206" w:name="_Toc103281831"/>
      <w:bookmarkStart w:id="1207" w:name="_Toc103282897"/>
      <w:bookmarkStart w:id="1208" w:name="_Toc103947892"/>
      <w:bookmarkStart w:id="1209" w:name="_Toc104281489"/>
      <w:bookmarkStart w:id="1210" w:name="_Toc104308629"/>
      <w:bookmarkStart w:id="1211" w:name="_Toc103277444"/>
      <w:bookmarkStart w:id="1212" w:name="_Toc103279651"/>
      <w:bookmarkStart w:id="1213" w:name="_Toc103281832"/>
      <w:bookmarkStart w:id="1214" w:name="_Toc103282898"/>
      <w:bookmarkStart w:id="1215" w:name="_Toc103947893"/>
      <w:bookmarkStart w:id="1216" w:name="_Toc104281490"/>
      <w:bookmarkStart w:id="1217" w:name="_Toc104308630"/>
      <w:bookmarkStart w:id="1218" w:name="_Toc103277445"/>
      <w:bookmarkStart w:id="1219" w:name="_Toc103279652"/>
      <w:bookmarkStart w:id="1220" w:name="_Toc103281833"/>
      <w:bookmarkStart w:id="1221" w:name="_Toc103282899"/>
      <w:bookmarkStart w:id="1222" w:name="_Toc103947894"/>
      <w:bookmarkStart w:id="1223" w:name="_Toc104281491"/>
      <w:bookmarkStart w:id="1224" w:name="_Toc104308631"/>
      <w:bookmarkStart w:id="1225" w:name="_Toc103277446"/>
      <w:bookmarkStart w:id="1226" w:name="_Toc103279653"/>
      <w:bookmarkStart w:id="1227" w:name="_Toc103281834"/>
      <w:bookmarkStart w:id="1228" w:name="_Toc103282900"/>
      <w:bookmarkStart w:id="1229" w:name="_Toc103947895"/>
      <w:bookmarkStart w:id="1230" w:name="_Toc104281492"/>
      <w:bookmarkStart w:id="1231" w:name="_Toc104308632"/>
      <w:bookmarkStart w:id="1232" w:name="_Toc97194363"/>
      <w:bookmarkStart w:id="1233" w:name="_Ref97199364"/>
      <w:bookmarkStart w:id="1234" w:name="_Toc107309445"/>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r w:rsidRPr="00EF2204">
        <w:rPr>
          <w:rFonts w:cs="Tahoma"/>
          <w:szCs w:val="22"/>
          <w:lang w:val="el-GR"/>
        </w:rPr>
        <w:t>Υπηρεσίες Εγγύησης και Συντήρησης</w:t>
      </w:r>
      <w:bookmarkEnd w:id="1232"/>
      <w:bookmarkEnd w:id="1233"/>
      <w:bookmarkEnd w:id="1234"/>
    </w:p>
    <w:p w14:paraId="1FAC9C49" w14:textId="6908375E" w:rsidR="002A32EA" w:rsidRPr="00626431" w:rsidRDefault="002A32EA" w:rsidP="009D17BE">
      <w:pPr>
        <w:rPr>
          <w:lang w:val="el-GR"/>
        </w:rPr>
      </w:pPr>
      <w:r w:rsidRPr="00626431">
        <w:rPr>
          <w:lang w:val="el-GR"/>
        </w:rPr>
        <w:t xml:space="preserve">Ο Ανάδοχος οφείλει να παρέχει υπηρεσίες Εγγύησης σύμφωνα με τα απαιτούμενα στην Παρ. </w:t>
      </w:r>
      <w:r w:rsidR="00626431" w:rsidRPr="008837C4">
        <w:rPr>
          <w:lang w:val="el-GR"/>
        </w:rPr>
        <w:fldChar w:fldCharType="begin"/>
      </w:r>
      <w:r w:rsidR="00626431" w:rsidRPr="00626431">
        <w:rPr>
          <w:lang w:val="el-GR"/>
        </w:rPr>
        <w:instrText xml:space="preserve"> REF _Ref104283503 \r \h </w:instrText>
      </w:r>
      <w:r w:rsidR="00626431">
        <w:rPr>
          <w:lang w:val="el-GR"/>
        </w:rPr>
        <w:instrText xml:space="preserve"> \* MERGEFORMAT </w:instrText>
      </w:r>
      <w:r w:rsidR="00626431" w:rsidRPr="008837C4">
        <w:rPr>
          <w:lang w:val="el-GR"/>
        </w:rPr>
      </w:r>
      <w:r w:rsidR="00626431" w:rsidRPr="008837C4">
        <w:rPr>
          <w:lang w:val="el-GR"/>
        </w:rPr>
        <w:fldChar w:fldCharType="separate"/>
      </w:r>
      <w:r w:rsidR="007C1336">
        <w:rPr>
          <w:lang w:val="el-GR"/>
        </w:rPr>
        <w:t>7.3</w:t>
      </w:r>
      <w:r w:rsidR="00626431" w:rsidRPr="008837C4">
        <w:rPr>
          <w:lang w:val="el-GR"/>
        </w:rPr>
        <w:fldChar w:fldCharType="end"/>
      </w:r>
      <w:r w:rsidRPr="00626431">
        <w:rPr>
          <w:lang w:val="el-GR"/>
        </w:rPr>
        <w:t xml:space="preserve"> της παρούσας. </w:t>
      </w:r>
    </w:p>
    <w:p w14:paraId="3BF45757" w14:textId="065568A3" w:rsidR="002A32EA" w:rsidRDefault="002A32EA">
      <w:pPr>
        <w:rPr>
          <w:lang w:val="el-GR"/>
        </w:rPr>
      </w:pPr>
      <w:r w:rsidRPr="00626431">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w:t>
      </w:r>
      <w:r w:rsidRPr="009D17BE">
        <w:rPr>
          <w:lang w:val="el-GR"/>
        </w:rPr>
        <w:t xml:space="preserve">Παρ. </w:t>
      </w:r>
      <w:r w:rsidR="00626431" w:rsidRPr="009D17BE">
        <w:rPr>
          <w:lang w:val="el-GR"/>
        </w:rPr>
        <w:fldChar w:fldCharType="begin"/>
      </w:r>
      <w:r w:rsidR="00626431" w:rsidRPr="009D17BE">
        <w:rPr>
          <w:lang w:val="el-GR"/>
        </w:rPr>
        <w:instrText xml:space="preserve"> REF _Ref236033114 \r \h </w:instrText>
      </w:r>
      <w:r w:rsidR="00626431">
        <w:rPr>
          <w:lang w:val="el-GR"/>
        </w:rPr>
        <w:instrText xml:space="preserve"> \* MERGEFORMAT </w:instrText>
      </w:r>
      <w:r w:rsidR="00626431" w:rsidRPr="009D17BE">
        <w:rPr>
          <w:lang w:val="el-GR"/>
        </w:rPr>
      </w:r>
      <w:r w:rsidR="00626431" w:rsidRPr="009D17BE">
        <w:rPr>
          <w:lang w:val="el-GR"/>
        </w:rPr>
        <w:fldChar w:fldCharType="separate"/>
      </w:r>
      <w:r w:rsidR="007C1336">
        <w:rPr>
          <w:lang w:val="el-GR"/>
        </w:rPr>
        <w:t>7.3.2</w:t>
      </w:r>
      <w:r w:rsidR="00626431" w:rsidRPr="009D17BE">
        <w:rPr>
          <w:lang w:val="el-GR"/>
        </w:rPr>
        <w:fldChar w:fldCharType="end"/>
      </w:r>
      <w:r w:rsidRPr="00626431">
        <w:rPr>
          <w:lang w:val="el-GR"/>
        </w:rPr>
        <w:t>.</w:t>
      </w:r>
    </w:p>
    <w:p w14:paraId="2E748A2C" w14:textId="77777777" w:rsidR="008837C4" w:rsidRPr="00045DCF" w:rsidRDefault="008837C4" w:rsidP="008837C4">
      <w:pPr>
        <w:rPr>
          <w:lang w:val="el-GR"/>
        </w:rPr>
      </w:pPr>
      <w:r w:rsidRPr="002A32EA">
        <w:rPr>
          <w:lang w:val="el-GR"/>
        </w:rPr>
        <w:t>Ο Ανάδοχος υποχρεούται να δημιουργήσει και να θέσει σε λειτουργία Κέντρο Τεχνικής Υποστήριξης του συστήματος. Το Κέντρο Τεχνικής Υποστήριξης θα ξεκινήσει τη λειτουργία του από την ημερομηνία έναρξης της περιόδου εγγύησης μέχρι το πέρας της περιόδου εγγύησης και θα λειτουργεί σε ώρες γραφείου, πέντε (5) ημέρες την εβδομάδα. Το Κέντρο Τεχνικής Υποστήριξης θα είναι κατάλληλα στελεχωμένο και εξοπλισμένο ώστε να επιτυγχάνονται οι προβλεπόμενοι χρόνοι απόκρισης και αποκατάστασης προβλημάτων. Παράλληλα με τη στελέχωσή του, το Κέντρο θα διαθέτει τηλεφωνικό κέντρο καθώς και την κατάλληλη υποδομή για λήψη και αποστολή μηνυμάτων ηλεκτρονικού ταχυδρομείου.</w:t>
      </w:r>
    </w:p>
    <w:p w14:paraId="27C76EA3" w14:textId="450DAF3B" w:rsidR="002A32EA" w:rsidRPr="002A32EA" w:rsidRDefault="002A32EA" w:rsidP="009D17BE">
      <w:pPr>
        <w:rPr>
          <w:lang w:val="el-GR"/>
        </w:rPr>
      </w:pPr>
      <w:r w:rsidRPr="00626431">
        <w:rPr>
          <w:lang w:val="el-GR"/>
        </w:rPr>
        <w:t xml:space="preserve">Το κόστος συντήρησης του Έργου (βλ. Παράρτημα </w:t>
      </w:r>
      <w:r w:rsidRPr="009D17BE">
        <w:rPr>
          <w:lang w:val="el-GR"/>
        </w:rPr>
        <w:t xml:space="preserve">VI, πίνακα </w:t>
      </w:r>
      <w:r w:rsidR="00626431" w:rsidRPr="009D17BE">
        <w:rPr>
          <w:lang w:val="el-GR"/>
        </w:rPr>
        <w:fldChar w:fldCharType="begin"/>
      </w:r>
      <w:r w:rsidR="00626431" w:rsidRPr="009D17BE">
        <w:rPr>
          <w:lang w:val="el-GR"/>
        </w:rPr>
        <w:instrText xml:space="preserve"> REF _Ref46148857 \h </w:instrText>
      </w:r>
      <w:r w:rsidR="00626431">
        <w:rPr>
          <w:lang w:val="el-GR"/>
        </w:rPr>
        <w:instrText xml:space="preserve"> \* MERGEFORMAT </w:instrText>
      </w:r>
      <w:r w:rsidR="00626431" w:rsidRPr="009D17BE">
        <w:rPr>
          <w:lang w:val="el-GR"/>
        </w:rPr>
      </w:r>
      <w:r w:rsidR="00626431" w:rsidRPr="009D17BE">
        <w:rPr>
          <w:lang w:val="el-GR"/>
        </w:rPr>
        <w:fldChar w:fldCharType="separate"/>
      </w:r>
      <w:r w:rsidR="007C1336" w:rsidRPr="00C4217E">
        <w:rPr>
          <w:lang w:val="el-GR"/>
        </w:rPr>
        <w:t>Συγκεντρωτικός Πίνακας Οικονομικής Προσφοράς Συντήρησης</w:t>
      </w:r>
      <w:r w:rsidR="00626431" w:rsidRPr="009D17BE">
        <w:rPr>
          <w:lang w:val="el-GR"/>
        </w:rPr>
        <w:fldChar w:fldCharType="end"/>
      </w:r>
      <w:r w:rsidRPr="009D17BE">
        <w:rPr>
          <w:lang w:val="el-GR"/>
        </w:rPr>
        <w:t xml:space="preserve"> </w:t>
      </w:r>
      <w:r w:rsidRPr="00626431">
        <w:rPr>
          <w:lang w:val="el-GR"/>
        </w:rPr>
        <w:t xml:space="preserve">/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00B318DA" w:rsidRPr="00A14322">
        <w:rPr>
          <w:lang w:val="el-GR"/>
        </w:rPr>
        <w:t>8</w:t>
      </w:r>
      <w:r w:rsidRPr="00A14322">
        <w:rPr>
          <w:lang w:val="el-GR"/>
        </w:rPr>
        <w:t xml:space="preserve">% ή μεγαλύτερο του </w:t>
      </w:r>
      <w:r w:rsidR="00B318DA" w:rsidRPr="00A14322">
        <w:rPr>
          <w:lang w:val="el-GR"/>
        </w:rPr>
        <w:t>12</w:t>
      </w:r>
      <w:r w:rsidRPr="00A14322">
        <w:rPr>
          <w:lang w:val="el-GR"/>
        </w:rPr>
        <w:t>% της</w:t>
      </w:r>
      <w:r w:rsidRPr="00626431">
        <w:rPr>
          <w:lang w:val="el-GR"/>
        </w:rPr>
        <w:t xml:space="preserve"> Οικονομικής Προσφοράς του υποψηφίου Αναδόχου για το Έργο (βλ. </w:t>
      </w:r>
      <w:r w:rsidRPr="009D17BE">
        <w:rPr>
          <w:lang w:val="el-GR"/>
        </w:rPr>
        <w:t xml:space="preserve">Παράρτημα VI, πίνακα </w:t>
      </w:r>
      <w:r w:rsidR="00626431">
        <w:rPr>
          <w:highlight w:val="cyan"/>
          <w:lang w:val="el-GR"/>
        </w:rPr>
        <w:fldChar w:fldCharType="begin"/>
      </w:r>
      <w:r w:rsidR="00626431">
        <w:rPr>
          <w:highlight w:val="cyan"/>
          <w:lang w:val="el-GR"/>
        </w:rPr>
        <w:instrText xml:space="preserve"> REF _Ref52978018 \h </w:instrText>
      </w:r>
      <w:r w:rsidR="00626431">
        <w:rPr>
          <w:highlight w:val="cyan"/>
          <w:lang w:val="el-GR"/>
        </w:rPr>
      </w:r>
      <w:r w:rsidR="00626431">
        <w:rPr>
          <w:highlight w:val="cyan"/>
          <w:lang w:val="el-GR"/>
        </w:rPr>
        <w:fldChar w:fldCharType="separate"/>
      </w:r>
      <w:r w:rsidR="007C1336" w:rsidRPr="00C4217E">
        <w:rPr>
          <w:lang w:val="el-GR"/>
        </w:rPr>
        <w:t>Συγκεντρωτικός Πίνακας Οικονομικής Προσφοράς Έργου</w:t>
      </w:r>
      <w:r w:rsidR="00626431">
        <w:rPr>
          <w:highlight w:val="cyan"/>
          <w:lang w:val="el-GR"/>
        </w:rPr>
        <w:fldChar w:fldCharType="end"/>
      </w:r>
      <w:r w:rsidRPr="002A32EA">
        <w:rPr>
          <w:lang w:val="el-GR"/>
        </w:rPr>
        <w:t xml:space="preserve"> / πεδίο «ΓΕΝΙΚΟ ΣΥΝΟΛΟ» στήλης «ΣΥΝΟΛΙΚΗ ΑΞΙΑ ΕΡΓΟΥ (ΧΩΡΙΣ ΦΠΑ)»).</w:t>
      </w:r>
    </w:p>
    <w:p w14:paraId="66589DF5" w14:textId="26F892E0" w:rsidR="00E41FE4" w:rsidRDefault="00E41FE4" w:rsidP="009D17BE">
      <w:pPr>
        <w:pStyle w:val="Heading4"/>
        <w:numPr>
          <w:ilvl w:val="1"/>
          <w:numId w:val="296"/>
        </w:numPr>
        <w:ind w:hanging="306"/>
        <w:rPr>
          <w:rFonts w:cs="Tahoma"/>
          <w:szCs w:val="22"/>
          <w:lang w:val="el-GR"/>
        </w:rPr>
      </w:pPr>
      <w:bookmarkStart w:id="1235" w:name="_Toc103277448"/>
      <w:bookmarkStart w:id="1236" w:name="_Toc103279655"/>
      <w:bookmarkStart w:id="1237" w:name="_Toc103281836"/>
      <w:bookmarkStart w:id="1238" w:name="_Toc103282902"/>
      <w:bookmarkStart w:id="1239" w:name="_Toc103947897"/>
      <w:bookmarkStart w:id="1240" w:name="_Toc104281494"/>
      <w:bookmarkStart w:id="1241" w:name="_Toc104308634"/>
      <w:bookmarkStart w:id="1242" w:name="_Toc103277449"/>
      <w:bookmarkStart w:id="1243" w:name="_Toc103279656"/>
      <w:bookmarkStart w:id="1244" w:name="_Toc103281837"/>
      <w:bookmarkStart w:id="1245" w:name="_Toc103282903"/>
      <w:bookmarkStart w:id="1246" w:name="_Toc103947898"/>
      <w:bookmarkStart w:id="1247" w:name="_Toc104281495"/>
      <w:bookmarkStart w:id="1248" w:name="_Toc104308635"/>
      <w:bookmarkStart w:id="1249" w:name="_Toc103277450"/>
      <w:bookmarkStart w:id="1250" w:name="_Toc103279657"/>
      <w:bookmarkStart w:id="1251" w:name="_Toc103281838"/>
      <w:bookmarkStart w:id="1252" w:name="_Toc103282904"/>
      <w:bookmarkStart w:id="1253" w:name="_Toc103947899"/>
      <w:bookmarkStart w:id="1254" w:name="_Toc104281496"/>
      <w:bookmarkStart w:id="1255" w:name="_Toc104308636"/>
      <w:bookmarkStart w:id="1256" w:name="_Toc103947900"/>
      <w:bookmarkStart w:id="1257" w:name="_Toc104281497"/>
      <w:bookmarkStart w:id="1258" w:name="_Toc104308637"/>
      <w:bookmarkStart w:id="1259" w:name="_Toc103947901"/>
      <w:bookmarkStart w:id="1260" w:name="_Toc104281498"/>
      <w:bookmarkStart w:id="1261" w:name="_Toc104308638"/>
      <w:bookmarkStart w:id="1262" w:name="_Toc103947902"/>
      <w:bookmarkStart w:id="1263" w:name="_Toc104281499"/>
      <w:bookmarkStart w:id="1264" w:name="_Toc104308639"/>
      <w:bookmarkStart w:id="1265" w:name="_Toc103947903"/>
      <w:bookmarkStart w:id="1266" w:name="_Toc104281500"/>
      <w:bookmarkStart w:id="1267" w:name="_Toc104308640"/>
      <w:bookmarkStart w:id="1268" w:name="_Toc103947904"/>
      <w:bookmarkStart w:id="1269" w:name="_Toc104281501"/>
      <w:bookmarkStart w:id="1270" w:name="_Toc104308641"/>
      <w:bookmarkStart w:id="1271" w:name="_Toc103947905"/>
      <w:bookmarkStart w:id="1272" w:name="_Toc104281502"/>
      <w:bookmarkStart w:id="1273" w:name="_Toc104308642"/>
      <w:bookmarkStart w:id="1274" w:name="_Toc103947906"/>
      <w:bookmarkStart w:id="1275" w:name="_Toc104281503"/>
      <w:bookmarkStart w:id="1276" w:name="_Toc104308643"/>
      <w:bookmarkStart w:id="1277" w:name="_Toc103947907"/>
      <w:bookmarkStart w:id="1278" w:name="_Toc104281504"/>
      <w:bookmarkStart w:id="1279" w:name="_Toc104308644"/>
      <w:bookmarkStart w:id="1280" w:name="_Toc103947908"/>
      <w:bookmarkStart w:id="1281" w:name="_Toc104281505"/>
      <w:bookmarkStart w:id="1282" w:name="_Toc104308645"/>
      <w:bookmarkStart w:id="1283" w:name="_Toc103947909"/>
      <w:bookmarkStart w:id="1284" w:name="_Toc104281506"/>
      <w:bookmarkStart w:id="1285" w:name="_Toc104308646"/>
      <w:bookmarkStart w:id="1286" w:name="_Toc103947910"/>
      <w:bookmarkStart w:id="1287" w:name="_Toc104281507"/>
      <w:bookmarkStart w:id="1288" w:name="_Toc104308647"/>
      <w:bookmarkStart w:id="1289" w:name="_Toc103947911"/>
      <w:bookmarkStart w:id="1290" w:name="_Toc104281508"/>
      <w:bookmarkStart w:id="1291" w:name="_Toc104308648"/>
      <w:bookmarkStart w:id="1292" w:name="_Toc103947912"/>
      <w:bookmarkStart w:id="1293" w:name="_Toc104281509"/>
      <w:bookmarkStart w:id="1294" w:name="_Toc104308649"/>
      <w:bookmarkStart w:id="1295" w:name="_Toc103947913"/>
      <w:bookmarkStart w:id="1296" w:name="_Toc104281510"/>
      <w:bookmarkStart w:id="1297" w:name="_Toc104308650"/>
      <w:bookmarkStart w:id="1298" w:name="_Toc103947914"/>
      <w:bookmarkStart w:id="1299" w:name="_Toc104281511"/>
      <w:bookmarkStart w:id="1300" w:name="_Toc104308651"/>
      <w:bookmarkStart w:id="1301" w:name="_Toc103947915"/>
      <w:bookmarkStart w:id="1302" w:name="_Toc104281512"/>
      <w:bookmarkStart w:id="1303" w:name="_Toc104308652"/>
      <w:bookmarkStart w:id="1304" w:name="_Toc103947916"/>
      <w:bookmarkStart w:id="1305" w:name="_Toc104281513"/>
      <w:bookmarkStart w:id="1306" w:name="_Toc104308653"/>
      <w:bookmarkStart w:id="1307" w:name="_Toc103947917"/>
      <w:bookmarkStart w:id="1308" w:name="_Toc104281514"/>
      <w:bookmarkStart w:id="1309" w:name="_Toc104308654"/>
      <w:bookmarkStart w:id="1310" w:name="_Toc103947918"/>
      <w:bookmarkStart w:id="1311" w:name="_Toc104281515"/>
      <w:bookmarkStart w:id="1312" w:name="_Toc104308655"/>
      <w:bookmarkStart w:id="1313" w:name="_Toc103947919"/>
      <w:bookmarkStart w:id="1314" w:name="_Toc104281516"/>
      <w:bookmarkStart w:id="1315" w:name="_Toc104308656"/>
      <w:bookmarkStart w:id="1316" w:name="_Toc103947920"/>
      <w:bookmarkStart w:id="1317" w:name="_Toc104281517"/>
      <w:bookmarkStart w:id="1318" w:name="_Toc104308657"/>
      <w:bookmarkStart w:id="1319" w:name="_Toc103947921"/>
      <w:bookmarkStart w:id="1320" w:name="_Toc104281518"/>
      <w:bookmarkStart w:id="1321" w:name="_Toc104308658"/>
      <w:bookmarkStart w:id="1322" w:name="_Toc103947922"/>
      <w:bookmarkStart w:id="1323" w:name="_Toc104281519"/>
      <w:bookmarkStart w:id="1324" w:name="_Toc104308659"/>
      <w:bookmarkStart w:id="1325" w:name="_Toc103947923"/>
      <w:bookmarkStart w:id="1326" w:name="_Toc104281520"/>
      <w:bookmarkStart w:id="1327" w:name="_Toc104308660"/>
      <w:bookmarkStart w:id="1328" w:name="_Toc103947924"/>
      <w:bookmarkStart w:id="1329" w:name="_Toc104281521"/>
      <w:bookmarkStart w:id="1330" w:name="_Toc104308661"/>
      <w:bookmarkStart w:id="1331" w:name="_Toc103947925"/>
      <w:bookmarkStart w:id="1332" w:name="_Toc104281522"/>
      <w:bookmarkStart w:id="1333" w:name="_Toc104308662"/>
      <w:bookmarkStart w:id="1334" w:name="_Toc103947926"/>
      <w:bookmarkStart w:id="1335" w:name="_Toc104281523"/>
      <w:bookmarkStart w:id="1336" w:name="_Toc104308663"/>
      <w:bookmarkStart w:id="1337" w:name="_Toc103947927"/>
      <w:bookmarkStart w:id="1338" w:name="_Toc104281524"/>
      <w:bookmarkStart w:id="1339" w:name="_Toc104308664"/>
      <w:bookmarkStart w:id="1340" w:name="_Toc103947928"/>
      <w:bookmarkStart w:id="1341" w:name="_Toc104281525"/>
      <w:bookmarkStart w:id="1342" w:name="_Toc104308665"/>
      <w:bookmarkStart w:id="1343" w:name="_Toc103947929"/>
      <w:bookmarkStart w:id="1344" w:name="_Toc104281526"/>
      <w:bookmarkStart w:id="1345" w:name="_Toc104308666"/>
      <w:bookmarkStart w:id="1346" w:name="_Toc103947930"/>
      <w:bookmarkStart w:id="1347" w:name="_Toc104281527"/>
      <w:bookmarkStart w:id="1348" w:name="_Toc104308667"/>
      <w:bookmarkStart w:id="1349" w:name="_Toc103277452"/>
      <w:bookmarkStart w:id="1350" w:name="_Toc103279659"/>
      <w:bookmarkStart w:id="1351" w:name="_Toc103281840"/>
      <w:bookmarkStart w:id="1352" w:name="_Toc103282906"/>
      <w:bookmarkStart w:id="1353" w:name="_Toc103947931"/>
      <w:bookmarkStart w:id="1354" w:name="_Toc104281528"/>
      <w:bookmarkStart w:id="1355" w:name="_Toc104308668"/>
      <w:bookmarkStart w:id="1356" w:name="_Ref89075678"/>
      <w:bookmarkStart w:id="1357" w:name="_Toc97194365"/>
      <w:bookmarkStart w:id="1358" w:name="_Toc107309446"/>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E41FE4">
        <w:rPr>
          <w:rFonts w:cs="Tahoma"/>
          <w:szCs w:val="22"/>
          <w:lang w:val="el-GR"/>
        </w:rPr>
        <w:t>Υπηρεσίες Υποστήριξης ΟΠΣ ΤΑ</w:t>
      </w:r>
      <w:bookmarkEnd w:id="1356"/>
      <w:bookmarkEnd w:id="1357"/>
      <w:bookmarkEnd w:id="1358"/>
    </w:p>
    <w:p w14:paraId="6934213E" w14:textId="77777777" w:rsidR="00E41FE4" w:rsidRPr="00E41FE4" w:rsidRDefault="00E41FE4" w:rsidP="00E41FE4">
      <w:pPr>
        <w:spacing w:line="276" w:lineRule="auto"/>
        <w:rPr>
          <w:lang w:val="el-GR"/>
        </w:rPr>
      </w:pPr>
      <w:r w:rsidRPr="00E41FE4">
        <w:rPr>
          <w:lang w:val="el-GR"/>
        </w:rPr>
        <w:t>Σύμφωνα με τις Οδηγίες του ΣΔΕ (Συστήματος Διαχείρισης Ελέγχου) του Ταμείου Ανάκαμψης και Ανθεκτικότητας, από το οποίο γίνεται η χρηματοδότηση του έργου</w:t>
      </w:r>
      <w:r w:rsidRPr="00E41FE4">
        <w:rPr>
          <w:b/>
          <w:lang w:val="el-GR"/>
        </w:rPr>
        <w:t xml:space="preserve">, ο Ανάδοχος της παρούσας σύμβασης θα υποχρεούται να ενημερώνει το ΟΠΣ ΤΑ (Ολοκληρωμένο Πληροφοριακό Σύστημα Ταμεία Ανάκαμψης) </w:t>
      </w:r>
      <w:r w:rsidRPr="0014064C">
        <w:rPr>
          <w:b/>
          <w:lang w:val="el-GR"/>
        </w:rPr>
        <w:t>για την</w:t>
      </w:r>
      <w:r w:rsidRPr="00334FCA">
        <w:rPr>
          <w:b/>
          <w:lang w:val="el-GR"/>
        </w:rPr>
        <w:t xml:space="preserve"> πρόοδο υλοποίησης της σύμβασης</w:t>
      </w:r>
      <w:r w:rsidRPr="00E41FE4">
        <w:rPr>
          <w:lang w:val="el-GR"/>
        </w:rPr>
        <w:t xml:space="preserve"> και την τήρηση των συμβατικών του υποχρεώσεων αναφορικά με τις φάσεις, τα πακέτα έργου και τα παραδοτέα, όπως αυτά αποτυπώνονται στο Τεχνικό Δελτίο Σύμβασης. </w:t>
      </w:r>
    </w:p>
    <w:p w14:paraId="0FEC26D6" w14:textId="77777777" w:rsidR="00E41FE4" w:rsidRPr="00E41FE4" w:rsidRDefault="00E41FE4" w:rsidP="00E41FE4">
      <w:pPr>
        <w:spacing w:line="276" w:lineRule="auto"/>
        <w:rPr>
          <w:lang w:val="el-GR"/>
        </w:rPr>
      </w:pPr>
      <w:r w:rsidRPr="00E41FE4">
        <w:rPr>
          <w:lang w:val="el-GR"/>
        </w:rPr>
        <w:t xml:space="preserve">Η ενημέρωση της προόδου της σύμβασης </w:t>
      </w:r>
      <w:r w:rsidRPr="00E41FE4">
        <w:rPr>
          <w:b/>
          <w:lang w:val="el-GR"/>
        </w:rPr>
        <w:t>γίνεται με συμπλήρωση από τον Ανάδοχο του Εντύπου Δ6_Δελτίο Παρακολούθησης Υλοποίησης Σύμβασης.</w:t>
      </w:r>
      <w:r w:rsidRPr="00E41FE4">
        <w:rPr>
          <w:lang w:val="el-GR"/>
        </w:rPr>
        <w:t xml:space="preserve"> </w:t>
      </w:r>
    </w:p>
    <w:p w14:paraId="719A9503" w14:textId="77777777" w:rsidR="00E41FE4" w:rsidRPr="00E41FE4" w:rsidRDefault="00E41FE4" w:rsidP="00E41FE4">
      <w:pPr>
        <w:spacing w:line="276" w:lineRule="auto"/>
        <w:rPr>
          <w:lang w:val="el-GR"/>
        </w:rPr>
      </w:pPr>
      <w:r w:rsidRPr="00E41FE4">
        <w:rPr>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E41FE4">
        <w:rPr>
          <w:lang w:val="el-GR"/>
        </w:rPr>
        <w:t>ρεαλιστικότητα</w:t>
      </w:r>
      <w:proofErr w:type="spellEnd"/>
      <w:r w:rsidRPr="00E41FE4">
        <w:rPr>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525399E9" w14:textId="77777777" w:rsidR="00E41FE4" w:rsidRPr="00E41FE4" w:rsidRDefault="00E41FE4" w:rsidP="00E41FE4">
      <w:pPr>
        <w:spacing w:line="276" w:lineRule="auto"/>
        <w:rPr>
          <w:lang w:val="el-GR"/>
        </w:rPr>
      </w:pPr>
      <w:r w:rsidRPr="00045DCF">
        <w:rPr>
          <w:b/>
          <w:lang w:val="el-GR"/>
        </w:rPr>
        <w:lastRenderedPageBreak/>
        <w:t>Ο Ανάδοχος ενημερώνει το Δελτίο Παρακολούθησης Υλοποίησης Σύμβασης μια φορά ανά μήνα,</w:t>
      </w:r>
      <w:r w:rsidRPr="00E41FE4">
        <w:rPr>
          <w:lang w:val="el-GR"/>
        </w:rPr>
        <w:t xml:space="preserve"> καθώς και κάθε φορά που: </w:t>
      </w:r>
    </w:p>
    <w:p w14:paraId="6C44695E" w14:textId="17DC44DB" w:rsidR="00E41FE4" w:rsidRPr="00E41FE4" w:rsidRDefault="00E41FE4" w:rsidP="00045DCF">
      <w:pPr>
        <w:pStyle w:val="ListParagraph"/>
        <w:numPr>
          <w:ilvl w:val="0"/>
          <w:numId w:val="9"/>
        </w:numPr>
        <w:spacing w:line="276" w:lineRule="auto"/>
        <w:ind w:left="714" w:hanging="357"/>
        <w:contextualSpacing w:val="0"/>
        <w:rPr>
          <w:lang w:val="el-GR"/>
        </w:rPr>
      </w:pPr>
      <w:r w:rsidRPr="00E41FE4">
        <w:rPr>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178B204E" w14:textId="3662D61B" w:rsidR="00E41FE4" w:rsidRPr="00E41FE4" w:rsidRDefault="00E41FE4" w:rsidP="00045DCF">
      <w:pPr>
        <w:pStyle w:val="ListParagraph"/>
        <w:numPr>
          <w:ilvl w:val="0"/>
          <w:numId w:val="9"/>
        </w:numPr>
        <w:spacing w:line="276" w:lineRule="auto"/>
        <w:ind w:left="714" w:hanging="357"/>
        <w:contextualSpacing w:val="0"/>
        <w:rPr>
          <w:lang w:val="el-GR"/>
        </w:rPr>
      </w:pPr>
      <w:r w:rsidRPr="0014064C">
        <w:rPr>
          <w:lang w:val="el-GR"/>
        </w:rPr>
        <w:t>επιτυγχάνεται ένα Ορόσημο/Στόχος, κα</w:t>
      </w:r>
      <w:r w:rsidRPr="00334FCA">
        <w:rPr>
          <w:lang w:val="el-GR"/>
        </w:rPr>
        <w:t xml:space="preserve">ι πριν την ανάθεση του ελέγχου της επίτευξής του, σύμφωνα με οριζόμενα στη Διαδικασία Δ7_Δήλωση Επίτευξης Οροσήμων/Στόχων. </w:t>
      </w:r>
    </w:p>
    <w:p w14:paraId="4F630C34" w14:textId="77777777" w:rsidR="00E41FE4" w:rsidRPr="00E41FE4" w:rsidRDefault="00E41FE4" w:rsidP="00045DCF">
      <w:pPr>
        <w:rPr>
          <w:lang w:val="el-GR"/>
        </w:rPr>
      </w:pPr>
      <w:r w:rsidRPr="00E41FE4">
        <w:rPr>
          <w:lang w:val="el-GR"/>
        </w:rPr>
        <w:t xml:space="preserve">Μετά τη συμπλήρωση του Δελτίου Παρακολούθησης στο ΟΠΣ, </w:t>
      </w:r>
      <w:r w:rsidRPr="00E41FE4">
        <w:rPr>
          <w:b/>
          <w:lang w:val="el-GR"/>
        </w:rPr>
        <w:t xml:space="preserve">ο Ανάδοχος ενημερώνει μέσω ΟΠΣ ΤΑ </w:t>
      </w:r>
      <w:r w:rsidRPr="00E41FE4">
        <w:rPr>
          <w:lang w:val="el-GR"/>
        </w:rPr>
        <w:t>τον Φορέα Υλοποίησης – Κοινωνία της Πληροφορίας ΜΑΕ.</w:t>
      </w:r>
    </w:p>
    <w:p w14:paraId="5A787352" w14:textId="77777777" w:rsidR="00E41FE4" w:rsidRPr="00E41FE4" w:rsidRDefault="00E41FE4" w:rsidP="00045DCF">
      <w:pPr>
        <w:rPr>
          <w:lang w:val="el-GR"/>
        </w:rPr>
      </w:pPr>
    </w:p>
    <w:p w14:paraId="156CDB3B" w14:textId="77777777" w:rsidR="008338F0" w:rsidRPr="00EF2204" w:rsidRDefault="003355E7" w:rsidP="009D17BE">
      <w:pPr>
        <w:pStyle w:val="Heading3"/>
        <w:numPr>
          <w:ilvl w:val="0"/>
          <w:numId w:val="296"/>
        </w:numPr>
        <w:rPr>
          <w:lang w:val="el-GR"/>
        </w:rPr>
      </w:pPr>
      <w:bookmarkStart w:id="1359" w:name="_Toc97194366"/>
      <w:bookmarkStart w:id="1360" w:name="_Toc97194477"/>
      <w:bookmarkStart w:id="1361" w:name="_Ref103282312"/>
      <w:bookmarkStart w:id="1362" w:name="_Toc107309447"/>
      <w:r w:rsidRPr="00EF2204">
        <w:rPr>
          <w:lang w:val="el-GR"/>
        </w:rPr>
        <w:t xml:space="preserve">Μεθοδολογία </w:t>
      </w:r>
      <w:r w:rsidR="00025B9C">
        <w:rPr>
          <w:lang w:val="el-GR"/>
        </w:rPr>
        <w:t>Υ</w:t>
      </w:r>
      <w:r w:rsidRPr="00EF2204">
        <w:rPr>
          <w:lang w:val="el-GR"/>
        </w:rPr>
        <w:t>λοποίησης</w:t>
      </w:r>
      <w:bookmarkEnd w:id="1359"/>
      <w:bookmarkEnd w:id="1360"/>
      <w:bookmarkEnd w:id="1361"/>
      <w:bookmarkEnd w:id="1362"/>
    </w:p>
    <w:p w14:paraId="1764197F" w14:textId="4BFC001F" w:rsidR="00025B9C" w:rsidRDefault="00025B9C" w:rsidP="009D17BE">
      <w:pPr>
        <w:pStyle w:val="Heading4"/>
        <w:numPr>
          <w:ilvl w:val="1"/>
          <w:numId w:val="296"/>
        </w:numPr>
        <w:ind w:hanging="306"/>
        <w:rPr>
          <w:rFonts w:cs="Tahoma"/>
          <w:szCs w:val="22"/>
          <w:lang w:val="el-GR"/>
        </w:rPr>
      </w:pPr>
      <w:bookmarkStart w:id="1363" w:name="_Toc103277455"/>
      <w:bookmarkStart w:id="1364" w:name="_Toc103279662"/>
      <w:bookmarkStart w:id="1365" w:name="_Toc103281843"/>
      <w:bookmarkStart w:id="1366" w:name="_Toc103282909"/>
      <w:bookmarkStart w:id="1367" w:name="_Toc103947934"/>
      <w:bookmarkStart w:id="1368" w:name="_Toc104281531"/>
      <w:bookmarkStart w:id="1369" w:name="_Toc104308671"/>
      <w:bookmarkStart w:id="1370" w:name="_Toc97195407"/>
      <w:bookmarkStart w:id="1371" w:name="_Toc97195576"/>
      <w:bookmarkStart w:id="1372" w:name="_Toc103277456"/>
      <w:bookmarkStart w:id="1373" w:name="_Toc103279663"/>
      <w:bookmarkStart w:id="1374" w:name="_Toc103281844"/>
      <w:bookmarkStart w:id="1375" w:name="_Toc103282910"/>
      <w:bookmarkStart w:id="1376" w:name="_Toc103947935"/>
      <w:bookmarkStart w:id="1377" w:name="_Toc104281532"/>
      <w:bookmarkStart w:id="1378" w:name="_Toc104308672"/>
      <w:bookmarkStart w:id="1379" w:name="_Toc97194367"/>
      <w:bookmarkStart w:id="1380" w:name="_Toc107309448"/>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r w:rsidRPr="00EF2204">
        <w:rPr>
          <w:rFonts w:cs="Tahoma"/>
          <w:szCs w:val="22"/>
          <w:lang w:val="el-GR"/>
        </w:rPr>
        <w:t>Χρονοδιάγραμμα</w:t>
      </w:r>
      <w:bookmarkEnd w:id="1379"/>
      <w:bookmarkEnd w:id="1380"/>
    </w:p>
    <w:p w14:paraId="50766C70" w14:textId="36ED2E68" w:rsidR="002A32EA" w:rsidRPr="00C71EEC" w:rsidRDefault="002A32EA" w:rsidP="002A32EA">
      <w:pPr>
        <w:suppressAutoHyphens w:val="0"/>
        <w:autoSpaceDE w:val="0"/>
        <w:spacing w:after="60"/>
        <w:rPr>
          <w:rFonts w:eastAsia="SimSun"/>
          <w:lang w:val="el-GR"/>
        </w:rPr>
      </w:pPr>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00053706">
        <w:rPr>
          <w:rFonts w:eastAsia="SimSun"/>
          <w:b/>
          <w:bCs/>
          <w:lang w:val="el-GR"/>
        </w:rPr>
        <w:t>π</w:t>
      </w:r>
      <w:r>
        <w:rPr>
          <w:rFonts w:eastAsia="SimSun"/>
          <w:b/>
          <w:bCs/>
          <w:lang w:val="el-GR"/>
        </w:rPr>
        <w:t>έ</w:t>
      </w:r>
      <w:r w:rsidR="00053706">
        <w:rPr>
          <w:rFonts w:eastAsia="SimSun"/>
          <w:b/>
          <w:bCs/>
          <w:lang w:val="el-GR"/>
        </w:rPr>
        <w:t>ντε</w:t>
      </w:r>
      <w:r w:rsidRPr="0028062D">
        <w:rPr>
          <w:rFonts w:eastAsia="SimSun"/>
          <w:b/>
          <w:bCs/>
          <w:lang w:val="el-GR"/>
        </w:rPr>
        <w:t xml:space="preserve"> (</w:t>
      </w:r>
      <w:r w:rsidR="00053706">
        <w:rPr>
          <w:rFonts w:eastAsia="SimSun"/>
          <w:b/>
          <w:bCs/>
          <w:lang w:val="el-GR"/>
        </w:rPr>
        <w:t>5</w:t>
      </w:r>
      <w:r w:rsidRPr="0028062D">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A2AD9CE" w14:textId="6A3EA429" w:rsidR="002A32EA" w:rsidRDefault="002A32EA" w:rsidP="002A32EA">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002C9C07" w14:textId="63760884" w:rsidR="00852F8D" w:rsidRDefault="00852F8D" w:rsidP="002A32EA">
      <w:pPr>
        <w:suppressAutoHyphens w:val="0"/>
        <w:autoSpaceDE w:val="0"/>
        <w:spacing w:after="60"/>
        <w:rPr>
          <w:rFonts w:eastAsia="SimSun"/>
          <w:lang w:val="el-GR"/>
        </w:rPr>
      </w:pPr>
    </w:p>
    <w:p w14:paraId="65A0F7F4" w14:textId="78EE3456" w:rsidR="00585F68" w:rsidRDefault="00585F68" w:rsidP="002A32EA">
      <w:pPr>
        <w:suppressAutoHyphens w:val="0"/>
        <w:autoSpaceDE w:val="0"/>
        <w:spacing w:after="60"/>
        <w:rPr>
          <w:rFonts w:eastAsia="SimSun"/>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5920"/>
        <w:gridCol w:w="578"/>
        <w:gridCol w:w="574"/>
        <w:gridCol w:w="687"/>
        <w:gridCol w:w="608"/>
        <w:gridCol w:w="476"/>
      </w:tblGrid>
      <w:tr w:rsidR="00B21868" w:rsidRPr="00CF1D2D" w14:paraId="50A609A9" w14:textId="77777777" w:rsidTr="009D17BE">
        <w:trPr>
          <w:trHeight w:val="264"/>
        </w:trPr>
        <w:tc>
          <w:tcPr>
            <w:tcW w:w="552" w:type="pct"/>
            <w:vMerge w:val="restart"/>
            <w:shd w:val="clear" w:color="000000" w:fill="D9D9D9"/>
            <w:noWrap/>
            <w:vAlign w:val="bottom"/>
            <w:hideMark/>
          </w:tcPr>
          <w:p w14:paraId="381FDDFE" w14:textId="77777777" w:rsidR="00B21868" w:rsidRPr="009D17BE" w:rsidRDefault="00B21868" w:rsidP="006B180E">
            <w:pPr>
              <w:suppressAutoHyphens w:val="0"/>
              <w:spacing w:after="0"/>
              <w:jc w:val="left"/>
              <w:rPr>
                <w:sz w:val="18"/>
                <w:szCs w:val="18"/>
                <w:lang w:val="el-GR" w:eastAsia="en-US" w:bidi="he-IL"/>
              </w:rPr>
            </w:pPr>
            <w:r w:rsidRPr="009D17BE">
              <w:rPr>
                <w:sz w:val="18"/>
                <w:szCs w:val="18"/>
                <w:lang w:val="en-US" w:eastAsia="en-US" w:bidi="he-IL"/>
              </w:rPr>
              <w:t> </w:t>
            </w:r>
          </w:p>
          <w:p w14:paraId="3B690171" w14:textId="399421BB" w:rsidR="00B21868" w:rsidRPr="009D17BE" w:rsidRDefault="00B21868" w:rsidP="006B180E">
            <w:pPr>
              <w:spacing w:after="0"/>
              <w:jc w:val="left"/>
              <w:rPr>
                <w:sz w:val="18"/>
                <w:szCs w:val="18"/>
                <w:lang w:val="el-GR" w:eastAsia="en-US" w:bidi="he-IL"/>
              </w:rPr>
            </w:pPr>
            <w:r w:rsidRPr="009D17BE">
              <w:rPr>
                <w:sz w:val="18"/>
                <w:szCs w:val="18"/>
                <w:lang w:val="en-US" w:eastAsia="en-US" w:bidi="he-IL"/>
              </w:rPr>
              <w:t> </w:t>
            </w:r>
          </w:p>
        </w:tc>
        <w:tc>
          <w:tcPr>
            <w:tcW w:w="2941" w:type="pct"/>
            <w:vMerge w:val="restart"/>
            <w:shd w:val="clear" w:color="000000" w:fill="D9D9D9"/>
            <w:noWrap/>
            <w:vAlign w:val="bottom"/>
            <w:hideMark/>
          </w:tcPr>
          <w:p w14:paraId="3F6E6226" w14:textId="2A88B119" w:rsidR="00B21868" w:rsidRPr="009D17BE" w:rsidRDefault="00B21868" w:rsidP="009D17BE">
            <w:pPr>
              <w:suppressAutoHyphens w:val="0"/>
              <w:spacing w:after="0"/>
              <w:jc w:val="center"/>
              <w:rPr>
                <w:b/>
                <w:bCs/>
                <w:sz w:val="18"/>
                <w:szCs w:val="18"/>
                <w:lang w:val="el-GR" w:eastAsia="en-US" w:bidi="he-IL"/>
              </w:rPr>
            </w:pPr>
            <w:r w:rsidRPr="009D17BE">
              <w:rPr>
                <w:b/>
                <w:bCs/>
                <w:sz w:val="18"/>
                <w:szCs w:val="18"/>
                <w:lang w:val="el-GR" w:eastAsia="en-US" w:bidi="he-IL"/>
              </w:rPr>
              <w:t>ΧΡΟΝΟΔΙΑΓΡΑΜΜΑ</w:t>
            </w:r>
          </w:p>
          <w:p w14:paraId="4669261D" w14:textId="58FEC374" w:rsidR="00B21868" w:rsidRPr="009D17BE" w:rsidRDefault="00B21868" w:rsidP="009D17BE">
            <w:pPr>
              <w:spacing w:after="0"/>
              <w:jc w:val="center"/>
              <w:rPr>
                <w:b/>
                <w:bCs/>
                <w:sz w:val="18"/>
                <w:szCs w:val="18"/>
                <w:lang w:val="el-GR" w:eastAsia="en-US" w:bidi="he-IL"/>
              </w:rPr>
            </w:pPr>
          </w:p>
        </w:tc>
        <w:tc>
          <w:tcPr>
            <w:tcW w:w="1508" w:type="pct"/>
            <w:gridSpan w:val="5"/>
            <w:shd w:val="clear" w:color="000000" w:fill="95B3D7"/>
            <w:noWrap/>
            <w:vAlign w:val="bottom"/>
            <w:hideMark/>
          </w:tcPr>
          <w:p w14:paraId="04676AE6" w14:textId="77777777" w:rsidR="00B21868" w:rsidRPr="009D17BE" w:rsidRDefault="00B21868" w:rsidP="006B180E">
            <w:pPr>
              <w:suppressAutoHyphens w:val="0"/>
              <w:spacing w:after="0"/>
              <w:jc w:val="center"/>
              <w:rPr>
                <w:sz w:val="18"/>
                <w:szCs w:val="18"/>
                <w:lang w:val="el-GR" w:eastAsia="en-US" w:bidi="he-IL"/>
              </w:rPr>
            </w:pPr>
            <w:r w:rsidRPr="009D17BE">
              <w:rPr>
                <w:sz w:val="18"/>
                <w:szCs w:val="18"/>
                <w:lang w:val="el-GR" w:eastAsia="en-US" w:bidi="he-IL"/>
              </w:rPr>
              <w:t>Μήνες από την Υπογραφή Σύμβασης</w:t>
            </w:r>
          </w:p>
          <w:p w14:paraId="434BDE90" w14:textId="12CAAD4F" w:rsidR="00B21868" w:rsidRPr="009D17BE" w:rsidRDefault="00B21868" w:rsidP="006B180E">
            <w:pPr>
              <w:suppressAutoHyphens w:val="0"/>
              <w:spacing w:after="0"/>
              <w:jc w:val="center"/>
              <w:rPr>
                <w:sz w:val="18"/>
                <w:szCs w:val="18"/>
                <w:lang w:val="el-GR" w:eastAsia="en-US" w:bidi="he-IL"/>
              </w:rPr>
            </w:pPr>
            <w:r w:rsidRPr="009D17BE">
              <w:rPr>
                <w:sz w:val="18"/>
                <w:szCs w:val="18"/>
                <w:lang w:val="en-US" w:eastAsia="en-US" w:bidi="he-IL"/>
              </w:rPr>
              <w:t> </w:t>
            </w:r>
          </w:p>
        </w:tc>
      </w:tr>
      <w:tr w:rsidR="00B21868" w:rsidRPr="00CF1D2D" w14:paraId="2F428D21" w14:textId="77777777" w:rsidTr="009D17BE">
        <w:trPr>
          <w:trHeight w:val="264"/>
        </w:trPr>
        <w:tc>
          <w:tcPr>
            <w:tcW w:w="552" w:type="pct"/>
            <w:vMerge/>
            <w:shd w:val="clear" w:color="000000" w:fill="D9D9D9"/>
            <w:noWrap/>
            <w:vAlign w:val="bottom"/>
            <w:hideMark/>
          </w:tcPr>
          <w:p w14:paraId="0CCD7FF3" w14:textId="23E8E181" w:rsidR="00B21868" w:rsidRPr="009D17BE" w:rsidRDefault="00B21868" w:rsidP="006B180E">
            <w:pPr>
              <w:suppressAutoHyphens w:val="0"/>
              <w:spacing w:after="0"/>
              <w:jc w:val="left"/>
              <w:rPr>
                <w:sz w:val="18"/>
                <w:szCs w:val="18"/>
                <w:lang w:val="el-GR" w:eastAsia="en-US" w:bidi="he-IL"/>
              </w:rPr>
            </w:pPr>
          </w:p>
        </w:tc>
        <w:tc>
          <w:tcPr>
            <w:tcW w:w="2941" w:type="pct"/>
            <w:vMerge/>
            <w:shd w:val="clear" w:color="000000" w:fill="D9D9D9"/>
            <w:noWrap/>
            <w:vAlign w:val="bottom"/>
            <w:hideMark/>
          </w:tcPr>
          <w:p w14:paraId="42B241CD" w14:textId="5B03E4D3" w:rsidR="00B21868" w:rsidRPr="009D17BE" w:rsidRDefault="00B21868" w:rsidP="006B180E">
            <w:pPr>
              <w:suppressAutoHyphens w:val="0"/>
              <w:spacing w:after="0"/>
              <w:jc w:val="left"/>
              <w:rPr>
                <w:sz w:val="18"/>
                <w:szCs w:val="18"/>
                <w:lang w:val="el-GR" w:eastAsia="en-US" w:bidi="he-IL"/>
              </w:rPr>
            </w:pPr>
          </w:p>
        </w:tc>
        <w:tc>
          <w:tcPr>
            <w:tcW w:w="298" w:type="pct"/>
            <w:shd w:val="clear" w:color="000000" w:fill="95B3D7"/>
            <w:noWrap/>
            <w:vAlign w:val="bottom"/>
            <w:hideMark/>
          </w:tcPr>
          <w:p w14:paraId="4B933BF9" w14:textId="77777777" w:rsidR="00B21868" w:rsidRPr="009D17BE" w:rsidRDefault="00B21868" w:rsidP="006B180E">
            <w:pPr>
              <w:suppressAutoHyphens w:val="0"/>
              <w:spacing w:after="0"/>
              <w:jc w:val="center"/>
              <w:rPr>
                <w:sz w:val="18"/>
                <w:szCs w:val="18"/>
                <w:lang w:val="en-US" w:eastAsia="en-US" w:bidi="he-IL"/>
              </w:rPr>
            </w:pPr>
            <w:r w:rsidRPr="009D17BE">
              <w:rPr>
                <w:sz w:val="18"/>
                <w:szCs w:val="18"/>
                <w:lang w:val="en-US" w:eastAsia="en-US" w:bidi="he-IL"/>
              </w:rPr>
              <w:t>1</w:t>
            </w:r>
          </w:p>
        </w:tc>
        <w:tc>
          <w:tcPr>
            <w:tcW w:w="296" w:type="pct"/>
            <w:shd w:val="clear" w:color="000000" w:fill="95B3D7"/>
            <w:noWrap/>
            <w:vAlign w:val="bottom"/>
            <w:hideMark/>
          </w:tcPr>
          <w:p w14:paraId="6A70ABE0" w14:textId="77777777" w:rsidR="00B21868" w:rsidRPr="009D17BE" w:rsidRDefault="00B21868" w:rsidP="006B180E">
            <w:pPr>
              <w:suppressAutoHyphens w:val="0"/>
              <w:spacing w:after="0"/>
              <w:jc w:val="center"/>
              <w:rPr>
                <w:sz w:val="18"/>
                <w:szCs w:val="18"/>
                <w:lang w:val="en-US" w:eastAsia="en-US" w:bidi="he-IL"/>
              </w:rPr>
            </w:pPr>
            <w:r w:rsidRPr="009D17BE">
              <w:rPr>
                <w:sz w:val="18"/>
                <w:szCs w:val="18"/>
                <w:lang w:val="en-US" w:eastAsia="en-US" w:bidi="he-IL"/>
              </w:rPr>
              <w:t>2</w:t>
            </w:r>
          </w:p>
        </w:tc>
        <w:tc>
          <w:tcPr>
            <w:tcW w:w="356" w:type="pct"/>
            <w:shd w:val="clear" w:color="000000" w:fill="95B3D7"/>
            <w:noWrap/>
            <w:vAlign w:val="bottom"/>
            <w:hideMark/>
          </w:tcPr>
          <w:p w14:paraId="7F7EAA34" w14:textId="77777777" w:rsidR="00B21868" w:rsidRPr="009D17BE" w:rsidRDefault="00B21868" w:rsidP="006B180E">
            <w:pPr>
              <w:suppressAutoHyphens w:val="0"/>
              <w:spacing w:after="0"/>
              <w:jc w:val="center"/>
              <w:rPr>
                <w:sz w:val="18"/>
                <w:szCs w:val="18"/>
                <w:lang w:val="en-US" w:eastAsia="en-US" w:bidi="he-IL"/>
              </w:rPr>
            </w:pPr>
            <w:r w:rsidRPr="009D17BE">
              <w:rPr>
                <w:sz w:val="18"/>
                <w:szCs w:val="18"/>
                <w:lang w:val="en-US" w:eastAsia="en-US" w:bidi="he-IL"/>
              </w:rPr>
              <w:t>3</w:t>
            </w:r>
          </w:p>
        </w:tc>
        <w:tc>
          <w:tcPr>
            <w:tcW w:w="314" w:type="pct"/>
            <w:shd w:val="clear" w:color="000000" w:fill="95B3D7"/>
            <w:noWrap/>
            <w:vAlign w:val="bottom"/>
            <w:hideMark/>
          </w:tcPr>
          <w:p w14:paraId="39549A6E" w14:textId="77777777" w:rsidR="00B21868" w:rsidRPr="009D17BE" w:rsidRDefault="00B21868" w:rsidP="006B180E">
            <w:pPr>
              <w:suppressAutoHyphens w:val="0"/>
              <w:spacing w:after="0"/>
              <w:jc w:val="center"/>
              <w:rPr>
                <w:sz w:val="18"/>
                <w:szCs w:val="18"/>
                <w:lang w:val="en-US" w:eastAsia="en-US" w:bidi="he-IL"/>
              </w:rPr>
            </w:pPr>
            <w:r w:rsidRPr="009D17BE">
              <w:rPr>
                <w:sz w:val="18"/>
                <w:szCs w:val="18"/>
                <w:lang w:val="en-US" w:eastAsia="en-US" w:bidi="he-IL"/>
              </w:rPr>
              <w:t>4</w:t>
            </w:r>
          </w:p>
        </w:tc>
        <w:tc>
          <w:tcPr>
            <w:tcW w:w="244" w:type="pct"/>
            <w:shd w:val="clear" w:color="000000" w:fill="95B3D7"/>
            <w:noWrap/>
            <w:vAlign w:val="bottom"/>
            <w:hideMark/>
          </w:tcPr>
          <w:p w14:paraId="7DB54C71" w14:textId="77777777" w:rsidR="00B21868" w:rsidRPr="009D17BE" w:rsidRDefault="00B21868" w:rsidP="006B180E">
            <w:pPr>
              <w:suppressAutoHyphens w:val="0"/>
              <w:spacing w:after="0"/>
              <w:jc w:val="center"/>
              <w:rPr>
                <w:sz w:val="18"/>
                <w:szCs w:val="18"/>
                <w:lang w:val="en-US" w:eastAsia="en-US" w:bidi="he-IL"/>
              </w:rPr>
            </w:pPr>
            <w:r w:rsidRPr="009D17BE">
              <w:rPr>
                <w:sz w:val="18"/>
                <w:szCs w:val="18"/>
                <w:lang w:val="en-US" w:eastAsia="en-US" w:bidi="he-IL"/>
              </w:rPr>
              <w:t>5</w:t>
            </w:r>
          </w:p>
        </w:tc>
      </w:tr>
      <w:tr w:rsidR="00B21868" w:rsidRPr="00CF1D2D" w14:paraId="6EAA9045" w14:textId="77777777" w:rsidTr="009D17BE">
        <w:trPr>
          <w:trHeight w:val="264"/>
        </w:trPr>
        <w:tc>
          <w:tcPr>
            <w:tcW w:w="552" w:type="pct"/>
            <w:shd w:val="clear" w:color="auto" w:fill="auto"/>
            <w:noWrap/>
            <w:vAlign w:val="bottom"/>
            <w:hideMark/>
          </w:tcPr>
          <w:p w14:paraId="272CEB0E" w14:textId="77777777" w:rsidR="006B180E" w:rsidRPr="009D17BE" w:rsidRDefault="006B180E" w:rsidP="006B180E">
            <w:pPr>
              <w:suppressAutoHyphens w:val="0"/>
              <w:spacing w:after="0"/>
              <w:ind w:left="-30"/>
              <w:jc w:val="left"/>
              <w:rPr>
                <w:b/>
                <w:bCs/>
                <w:sz w:val="18"/>
                <w:szCs w:val="18"/>
                <w:lang w:val="en-US" w:eastAsia="en-US" w:bidi="he-IL"/>
              </w:rPr>
            </w:pPr>
            <w:proofErr w:type="spellStart"/>
            <w:r w:rsidRPr="009D17BE">
              <w:rPr>
                <w:b/>
                <w:bCs/>
                <w:sz w:val="18"/>
                <w:szCs w:val="18"/>
                <w:lang w:val="en-US" w:eastAsia="en-US" w:bidi="he-IL"/>
              </w:rPr>
              <w:t>Φάση</w:t>
            </w:r>
            <w:proofErr w:type="spellEnd"/>
            <w:r w:rsidRPr="009D17BE">
              <w:rPr>
                <w:b/>
                <w:bCs/>
                <w:sz w:val="18"/>
                <w:szCs w:val="18"/>
                <w:lang w:val="en-US" w:eastAsia="en-US" w:bidi="he-IL"/>
              </w:rPr>
              <w:t xml:space="preserve"> 1</w:t>
            </w:r>
          </w:p>
        </w:tc>
        <w:tc>
          <w:tcPr>
            <w:tcW w:w="2941" w:type="pct"/>
            <w:shd w:val="clear" w:color="auto" w:fill="auto"/>
            <w:noWrap/>
            <w:vAlign w:val="bottom"/>
            <w:hideMark/>
          </w:tcPr>
          <w:p w14:paraId="0142372E" w14:textId="77777777" w:rsidR="006B180E" w:rsidRPr="009D17BE" w:rsidRDefault="006B180E" w:rsidP="006B180E">
            <w:pPr>
              <w:suppressAutoHyphens w:val="0"/>
              <w:spacing w:after="0"/>
              <w:jc w:val="left"/>
              <w:rPr>
                <w:sz w:val="18"/>
                <w:szCs w:val="18"/>
                <w:lang w:val="en-US" w:eastAsia="en-US" w:bidi="he-IL"/>
              </w:rPr>
            </w:pPr>
            <w:proofErr w:type="spellStart"/>
            <w:r w:rsidRPr="009D17BE">
              <w:rPr>
                <w:sz w:val="18"/>
                <w:szCs w:val="18"/>
                <w:lang w:val="en-US" w:eastAsia="en-US" w:bidi="he-IL"/>
              </w:rPr>
              <w:t>Μελέτη</w:t>
            </w:r>
            <w:proofErr w:type="spellEnd"/>
            <w:r w:rsidRPr="009D17BE">
              <w:rPr>
                <w:sz w:val="18"/>
                <w:szCs w:val="18"/>
                <w:lang w:val="en-US" w:eastAsia="en-US" w:bidi="he-IL"/>
              </w:rPr>
              <w:t xml:space="preserve"> </w:t>
            </w:r>
            <w:proofErr w:type="spellStart"/>
            <w:r w:rsidRPr="009D17BE">
              <w:rPr>
                <w:sz w:val="18"/>
                <w:szCs w:val="18"/>
                <w:lang w:val="en-US" w:eastAsia="en-US" w:bidi="he-IL"/>
              </w:rPr>
              <w:t>Ανάλυσης</w:t>
            </w:r>
            <w:proofErr w:type="spellEnd"/>
            <w:r w:rsidRPr="009D17BE">
              <w:rPr>
                <w:sz w:val="18"/>
                <w:szCs w:val="18"/>
                <w:lang w:val="en-US" w:eastAsia="en-US" w:bidi="he-IL"/>
              </w:rPr>
              <w:t xml:space="preserve"> Απα</w:t>
            </w:r>
            <w:proofErr w:type="spellStart"/>
            <w:r w:rsidRPr="009D17BE">
              <w:rPr>
                <w:sz w:val="18"/>
                <w:szCs w:val="18"/>
                <w:lang w:val="en-US" w:eastAsia="en-US" w:bidi="he-IL"/>
              </w:rPr>
              <w:t>ιτήσεων</w:t>
            </w:r>
            <w:proofErr w:type="spellEnd"/>
          </w:p>
        </w:tc>
        <w:tc>
          <w:tcPr>
            <w:tcW w:w="298" w:type="pct"/>
            <w:shd w:val="clear" w:color="000000" w:fill="FABF8F"/>
            <w:noWrap/>
            <w:vAlign w:val="bottom"/>
            <w:hideMark/>
          </w:tcPr>
          <w:p w14:paraId="644B90F0"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296" w:type="pct"/>
            <w:shd w:val="clear" w:color="auto" w:fill="AEAAAA" w:themeFill="background2" w:themeFillShade="BF"/>
            <w:noWrap/>
            <w:vAlign w:val="bottom"/>
            <w:hideMark/>
          </w:tcPr>
          <w:p w14:paraId="42042DFE" w14:textId="77777777" w:rsidR="006B180E" w:rsidRPr="009D17BE" w:rsidRDefault="006B180E" w:rsidP="006B180E">
            <w:pPr>
              <w:suppressAutoHyphens w:val="0"/>
              <w:spacing w:after="0"/>
              <w:jc w:val="left"/>
              <w:rPr>
                <w:sz w:val="18"/>
                <w:szCs w:val="18"/>
                <w:lang w:val="en-US" w:eastAsia="en-US" w:bidi="he-IL"/>
              </w:rPr>
            </w:pPr>
          </w:p>
        </w:tc>
        <w:tc>
          <w:tcPr>
            <w:tcW w:w="356" w:type="pct"/>
            <w:shd w:val="clear" w:color="auto" w:fill="auto"/>
            <w:noWrap/>
            <w:vAlign w:val="bottom"/>
            <w:hideMark/>
          </w:tcPr>
          <w:p w14:paraId="3565304E" w14:textId="77777777" w:rsidR="006B180E" w:rsidRPr="009D17BE" w:rsidRDefault="006B180E" w:rsidP="006B180E">
            <w:pPr>
              <w:suppressAutoHyphens w:val="0"/>
              <w:spacing w:after="0"/>
              <w:jc w:val="left"/>
              <w:rPr>
                <w:sz w:val="18"/>
                <w:szCs w:val="18"/>
                <w:lang w:val="en-US" w:eastAsia="en-US" w:bidi="he-IL"/>
              </w:rPr>
            </w:pPr>
          </w:p>
        </w:tc>
        <w:tc>
          <w:tcPr>
            <w:tcW w:w="314" w:type="pct"/>
            <w:shd w:val="clear" w:color="auto" w:fill="auto"/>
            <w:noWrap/>
            <w:vAlign w:val="bottom"/>
            <w:hideMark/>
          </w:tcPr>
          <w:p w14:paraId="05FB01AC" w14:textId="77777777" w:rsidR="006B180E" w:rsidRPr="009D17BE" w:rsidRDefault="006B180E" w:rsidP="006B180E">
            <w:pPr>
              <w:suppressAutoHyphens w:val="0"/>
              <w:spacing w:after="0"/>
              <w:jc w:val="left"/>
              <w:rPr>
                <w:sz w:val="18"/>
                <w:szCs w:val="18"/>
                <w:lang w:val="en-US" w:eastAsia="en-US" w:bidi="he-IL"/>
              </w:rPr>
            </w:pPr>
          </w:p>
        </w:tc>
        <w:tc>
          <w:tcPr>
            <w:tcW w:w="244" w:type="pct"/>
            <w:shd w:val="clear" w:color="auto" w:fill="auto"/>
            <w:noWrap/>
            <w:vAlign w:val="bottom"/>
            <w:hideMark/>
          </w:tcPr>
          <w:p w14:paraId="097BD517" w14:textId="77777777" w:rsidR="006B180E" w:rsidRPr="009D17BE" w:rsidRDefault="006B180E" w:rsidP="006B180E">
            <w:pPr>
              <w:suppressAutoHyphens w:val="0"/>
              <w:spacing w:after="0"/>
              <w:jc w:val="left"/>
              <w:rPr>
                <w:sz w:val="18"/>
                <w:szCs w:val="18"/>
                <w:lang w:val="en-US" w:eastAsia="en-US" w:bidi="he-IL"/>
              </w:rPr>
            </w:pPr>
          </w:p>
        </w:tc>
      </w:tr>
      <w:tr w:rsidR="00B21868" w:rsidRPr="00CF1D2D" w14:paraId="151FB31D" w14:textId="77777777" w:rsidTr="009D17BE">
        <w:trPr>
          <w:trHeight w:val="264"/>
        </w:trPr>
        <w:tc>
          <w:tcPr>
            <w:tcW w:w="552" w:type="pct"/>
            <w:shd w:val="clear" w:color="auto" w:fill="auto"/>
            <w:noWrap/>
            <w:vAlign w:val="bottom"/>
            <w:hideMark/>
          </w:tcPr>
          <w:p w14:paraId="206D9AC2" w14:textId="77777777" w:rsidR="006B180E" w:rsidRPr="009D17BE" w:rsidRDefault="006B180E" w:rsidP="006B180E">
            <w:pPr>
              <w:suppressAutoHyphens w:val="0"/>
              <w:spacing w:after="0"/>
              <w:jc w:val="left"/>
              <w:rPr>
                <w:b/>
                <w:bCs/>
                <w:sz w:val="18"/>
                <w:szCs w:val="18"/>
                <w:lang w:val="en-US" w:eastAsia="en-US" w:bidi="he-IL"/>
              </w:rPr>
            </w:pPr>
            <w:proofErr w:type="spellStart"/>
            <w:r w:rsidRPr="009D17BE">
              <w:rPr>
                <w:b/>
                <w:bCs/>
                <w:sz w:val="18"/>
                <w:szCs w:val="18"/>
                <w:lang w:val="en-US" w:eastAsia="en-US" w:bidi="he-IL"/>
              </w:rPr>
              <w:t>Φάση</w:t>
            </w:r>
            <w:proofErr w:type="spellEnd"/>
            <w:r w:rsidRPr="009D17BE">
              <w:rPr>
                <w:b/>
                <w:bCs/>
                <w:sz w:val="18"/>
                <w:szCs w:val="18"/>
                <w:lang w:val="en-US" w:eastAsia="en-US" w:bidi="he-IL"/>
              </w:rPr>
              <w:t xml:space="preserve"> 2</w:t>
            </w:r>
          </w:p>
        </w:tc>
        <w:tc>
          <w:tcPr>
            <w:tcW w:w="2941" w:type="pct"/>
            <w:shd w:val="clear" w:color="auto" w:fill="auto"/>
            <w:noWrap/>
            <w:vAlign w:val="bottom"/>
            <w:hideMark/>
          </w:tcPr>
          <w:p w14:paraId="27D6C956" w14:textId="77777777" w:rsidR="006B180E" w:rsidRPr="009D17BE" w:rsidRDefault="006B180E" w:rsidP="006B180E">
            <w:pPr>
              <w:suppressAutoHyphens w:val="0"/>
              <w:spacing w:after="0"/>
              <w:jc w:val="left"/>
              <w:rPr>
                <w:sz w:val="18"/>
                <w:szCs w:val="18"/>
                <w:lang w:val="en-US" w:eastAsia="en-US" w:bidi="he-IL"/>
              </w:rPr>
            </w:pPr>
            <w:proofErr w:type="spellStart"/>
            <w:r w:rsidRPr="009D17BE">
              <w:rPr>
                <w:sz w:val="18"/>
                <w:szCs w:val="18"/>
                <w:lang w:val="en-US" w:eastAsia="en-US" w:bidi="he-IL"/>
              </w:rPr>
              <w:t>Προμήθει</w:t>
            </w:r>
            <w:proofErr w:type="spellEnd"/>
            <w:r w:rsidRPr="009D17BE">
              <w:rPr>
                <w:sz w:val="18"/>
                <w:szCs w:val="18"/>
                <w:lang w:val="en-US" w:eastAsia="en-US" w:bidi="he-IL"/>
              </w:rPr>
              <w:t xml:space="preserve">α </w:t>
            </w:r>
            <w:proofErr w:type="spellStart"/>
            <w:r w:rsidRPr="009D17BE">
              <w:rPr>
                <w:sz w:val="18"/>
                <w:szCs w:val="18"/>
                <w:lang w:val="en-US" w:eastAsia="en-US" w:bidi="he-IL"/>
              </w:rPr>
              <w:t>Περιφερει</w:t>
            </w:r>
            <w:proofErr w:type="spellEnd"/>
            <w:r w:rsidRPr="009D17BE">
              <w:rPr>
                <w:sz w:val="18"/>
                <w:szCs w:val="18"/>
                <w:lang w:val="en-US" w:eastAsia="en-US" w:bidi="he-IL"/>
              </w:rPr>
              <w:t xml:space="preserve">ακού </w:t>
            </w:r>
            <w:proofErr w:type="spellStart"/>
            <w:r w:rsidRPr="009D17BE">
              <w:rPr>
                <w:sz w:val="18"/>
                <w:szCs w:val="18"/>
                <w:lang w:val="en-US" w:eastAsia="en-US" w:bidi="he-IL"/>
              </w:rPr>
              <w:t>Εξο</w:t>
            </w:r>
            <w:proofErr w:type="spellEnd"/>
            <w:r w:rsidRPr="009D17BE">
              <w:rPr>
                <w:sz w:val="18"/>
                <w:szCs w:val="18"/>
                <w:lang w:val="en-US" w:eastAsia="en-US" w:bidi="he-IL"/>
              </w:rPr>
              <w:t>πλισμού</w:t>
            </w:r>
          </w:p>
        </w:tc>
        <w:tc>
          <w:tcPr>
            <w:tcW w:w="298" w:type="pct"/>
            <w:shd w:val="clear" w:color="auto" w:fill="auto"/>
            <w:noWrap/>
            <w:vAlign w:val="bottom"/>
            <w:hideMark/>
          </w:tcPr>
          <w:p w14:paraId="75F6BF4E" w14:textId="77777777" w:rsidR="006B180E" w:rsidRPr="009D17BE" w:rsidRDefault="006B180E" w:rsidP="006B180E">
            <w:pPr>
              <w:suppressAutoHyphens w:val="0"/>
              <w:spacing w:after="0"/>
              <w:jc w:val="left"/>
              <w:rPr>
                <w:sz w:val="18"/>
                <w:szCs w:val="18"/>
                <w:lang w:val="en-US" w:eastAsia="en-US" w:bidi="he-IL"/>
              </w:rPr>
            </w:pPr>
          </w:p>
        </w:tc>
        <w:tc>
          <w:tcPr>
            <w:tcW w:w="296" w:type="pct"/>
            <w:shd w:val="clear" w:color="000000" w:fill="FABF8F"/>
            <w:noWrap/>
            <w:vAlign w:val="bottom"/>
            <w:hideMark/>
          </w:tcPr>
          <w:p w14:paraId="16161617"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356" w:type="pct"/>
            <w:shd w:val="clear" w:color="000000" w:fill="FABF8F"/>
            <w:noWrap/>
            <w:vAlign w:val="bottom"/>
            <w:hideMark/>
          </w:tcPr>
          <w:p w14:paraId="685A227B"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314" w:type="pct"/>
            <w:shd w:val="clear" w:color="auto" w:fill="AEAAAA" w:themeFill="background2" w:themeFillShade="BF"/>
            <w:noWrap/>
            <w:vAlign w:val="bottom"/>
            <w:hideMark/>
          </w:tcPr>
          <w:p w14:paraId="64E9B660" w14:textId="77777777" w:rsidR="006B180E" w:rsidRPr="009D17BE" w:rsidRDefault="006B180E" w:rsidP="006B180E">
            <w:pPr>
              <w:suppressAutoHyphens w:val="0"/>
              <w:spacing w:after="0"/>
              <w:jc w:val="left"/>
              <w:rPr>
                <w:sz w:val="18"/>
                <w:szCs w:val="18"/>
                <w:lang w:val="en-US" w:eastAsia="en-US" w:bidi="he-IL"/>
              </w:rPr>
            </w:pPr>
          </w:p>
        </w:tc>
        <w:tc>
          <w:tcPr>
            <w:tcW w:w="244" w:type="pct"/>
            <w:shd w:val="clear" w:color="auto" w:fill="auto"/>
            <w:noWrap/>
            <w:vAlign w:val="bottom"/>
            <w:hideMark/>
          </w:tcPr>
          <w:p w14:paraId="75067E14" w14:textId="77777777" w:rsidR="006B180E" w:rsidRPr="009D17BE" w:rsidRDefault="006B180E" w:rsidP="006B180E">
            <w:pPr>
              <w:suppressAutoHyphens w:val="0"/>
              <w:spacing w:after="0"/>
              <w:jc w:val="left"/>
              <w:rPr>
                <w:sz w:val="18"/>
                <w:szCs w:val="18"/>
                <w:lang w:val="en-US" w:eastAsia="en-US" w:bidi="he-IL"/>
              </w:rPr>
            </w:pPr>
          </w:p>
        </w:tc>
      </w:tr>
      <w:tr w:rsidR="00B21868" w:rsidRPr="00CF1D2D" w14:paraId="0C18643C" w14:textId="77777777" w:rsidTr="009D17BE">
        <w:trPr>
          <w:trHeight w:val="264"/>
        </w:trPr>
        <w:tc>
          <w:tcPr>
            <w:tcW w:w="552" w:type="pct"/>
            <w:shd w:val="clear" w:color="auto" w:fill="auto"/>
            <w:noWrap/>
            <w:vAlign w:val="bottom"/>
            <w:hideMark/>
          </w:tcPr>
          <w:p w14:paraId="7C271E19" w14:textId="77777777" w:rsidR="006B180E" w:rsidRPr="009D17BE" w:rsidRDefault="006B180E" w:rsidP="006B180E">
            <w:pPr>
              <w:suppressAutoHyphens w:val="0"/>
              <w:spacing w:after="0"/>
              <w:jc w:val="left"/>
              <w:rPr>
                <w:b/>
                <w:bCs/>
                <w:sz w:val="18"/>
                <w:szCs w:val="18"/>
                <w:lang w:val="en-US" w:eastAsia="en-US" w:bidi="he-IL"/>
              </w:rPr>
            </w:pPr>
            <w:proofErr w:type="spellStart"/>
            <w:r w:rsidRPr="009D17BE">
              <w:rPr>
                <w:b/>
                <w:bCs/>
                <w:sz w:val="18"/>
                <w:szCs w:val="18"/>
                <w:lang w:val="en-US" w:eastAsia="en-US" w:bidi="he-IL"/>
              </w:rPr>
              <w:t>Φάση</w:t>
            </w:r>
            <w:proofErr w:type="spellEnd"/>
            <w:r w:rsidRPr="009D17BE">
              <w:rPr>
                <w:b/>
                <w:bCs/>
                <w:sz w:val="18"/>
                <w:szCs w:val="18"/>
                <w:lang w:val="en-US" w:eastAsia="en-US" w:bidi="he-IL"/>
              </w:rPr>
              <w:t xml:space="preserve"> 3</w:t>
            </w:r>
          </w:p>
        </w:tc>
        <w:tc>
          <w:tcPr>
            <w:tcW w:w="2941" w:type="pct"/>
            <w:shd w:val="clear" w:color="auto" w:fill="auto"/>
            <w:noWrap/>
            <w:vAlign w:val="bottom"/>
            <w:hideMark/>
          </w:tcPr>
          <w:p w14:paraId="03BA98A0" w14:textId="77777777" w:rsidR="006B180E" w:rsidRPr="009D17BE" w:rsidRDefault="006B180E" w:rsidP="006B180E">
            <w:pPr>
              <w:suppressAutoHyphens w:val="0"/>
              <w:spacing w:after="0"/>
              <w:jc w:val="left"/>
              <w:rPr>
                <w:sz w:val="18"/>
                <w:szCs w:val="18"/>
                <w:lang w:val="en-US" w:eastAsia="en-US" w:bidi="he-IL"/>
              </w:rPr>
            </w:pPr>
            <w:proofErr w:type="spellStart"/>
            <w:r w:rsidRPr="009D17BE">
              <w:rPr>
                <w:sz w:val="18"/>
                <w:szCs w:val="18"/>
                <w:lang w:val="en-US" w:eastAsia="en-US" w:bidi="he-IL"/>
              </w:rPr>
              <w:t>Προμήθει</w:t>
            </w:r>
            <w:proofErr w:type="spellEnd"/>
            <w:r w:rsidRPr="009D17BE">
              <w:rPr>
                <w:sz w:val="18"/>
                <w:szCs w:val="18"/>
                <w:lang w:val="en-US" w:eastAsia="en-US" w:bidi="he-IL"/>
              </w:rPr>
              <w:t xml:space="preserve">α </w:t>
            </w:r>
            <w:proofErr w:type="spellStart"/>
            <w:r w:rsidRPr="009D17BE">
              <w:rPr>
                <w:sz w:val="18"/>
                <w:szCs w:val="18"/>
                <w:lang w:val="en-US" w:eastAsia="en-US" w:bidi="he-IL"/>
              </w:rPr>
              <w:t>Κεντρικού</w:t>
            </w:r>
            <w:proofErr w:type="spellEnd"/>
            <w:r w:rsidRPr="009D17BE">
              <w:rPr>
                <w:sz w:val="18"/>
                <w:szCs w:val="18"/>
                <w:lang w:val="en-US" w:eastAsia="en-US" w:bidi="he-IL"/>
              </w:rPr>
              <w:t xml:space="preserve"> </w:t>
            </w:r>
            <w:proofErr w:type="spellStart"/>
            <w:r w:rsidRPr="009D17BE">
              <w:rPr>
                <w:sz w:val="18"/>
                <w:szCs w:val="18"/>
                <w:lang w:val="en-US" w:eastAsia="en-US" w:bidi="he-IL"/>
              </w:rPr>
              <w:t>Εξο</w:t>
            </w:r>
            <w:proofErr w:type="spellEnd"/>
            <w:r w:rsidRPr="009D17BE">
              <w:rPr>
                <w:sz w:val="18"/>
                <w:szCs w:val="18"/>
                <w:lang w:val="en-US" w:eastAsia="en-US" w:bidi="he-IL"/>
              </w:rPr>
              <w:t>πλισμού</w:t>
            </w:r>
          </w:p>
        </w:tc>
        <w:tc>
          <w:tcPr>
            <w:tcW w:w="298" w:type="pct"/>
            <w:shd w:val="clear" w:color="auto" w:fill="auto"/>
            <w:noWrap/>
            <w:vAlign w:val="bottom"/>
            <w:hideMark/>
          </w:tcPr>
          <w:p w14:paraId="287DE933" w14:textId="77777777" w:rsidR="006B180E" w:rsidRPr="009D17BE" w:rsidRDefault="006B180E" w:rsidP="006B180E">
            <w:pPr>
              <w:suppressAutoHyphens w:val="0"/>
              <w:spacing w:after="0"/>
              <w:jc w:val="left"/>
              <w:rPr>
                <w:sz w:val="18"/>
                <w:szCs w:val="18"/>
                <w:lang w:val="en-US" w:eastAsia="en-US" w:bidi="he-IL"/>
              </w:rPr>
            </w:pPr>
          </w:p>
        </w:tc>
        <w:tc>
          <w:tcPr>
            <w:tcW w:w="296" w:type="pct"/>
            <w:shd w:val="clear" w:color="000000" w:fill="FABF8F"/>
            <w:noWrap/>
            <w:vAlign w:val="bottom"/>
            <w:hideMark/>
          </w:tcPr>
          <w:p w14:paraId="0168106A"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356" w:type="pct"/>
            <w:shd w:val="clear" w:color="000000" w:fill="FABF8F"/>
            <w:noWrap/>
            <w:vAlign w:val="bottom"/>
            <w:hideMark/>
          </w:tcPr>
          <w:p w14:paraId="104A5F8B"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314" w:type="pct"/>
            <w:shd w:val="clear" w:color="000000" w:fill="FABF8F"/>
            <w:noWrap/>
            <w:vAlign w:val="bottom"/>
            <w:hideMark/>
          </w:tcPr>
          <w:p w14:paraId="10401158"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244" w:type="pct"/>
            <w:shd w:val="clear" w:color="auto" w:fill="AEAAAA" w:themeFill="background2" w:themeFillShade="BF"/>
            <w:noWrap/>
            <w:vAlign w:val="bottom"/>
            <w:hideMark/>
          </w:tcPr>
          <w:p w14:paraId="04E624A4" w14:textId="77777777" w:rsidR="006B180E" w:rsidRPr="009D17BE" w:rsidRDefault="006B180E" w:rsidP="006B180E">
            <w:pPr>
              <w:suppressAutoHyphens w:val="0"/>
              <w:spacing w:after="0"/>
              <w:jc w:val="left"/>
              <w:rPr>
                <w:sz w:val="18"/>
                <w:szCs w:val="18"/>
                <w:lang w:val="en-US" w:eastAsia="en-US" w:bidi="he-IL"/>
              </w:rPr>
            </w:pPr>
          </w:p>
        </w:tc>
      </w:tr>
      <w:tr w:rsidR="00B21868" w:rsidRPr="002D57EA" w14:paraId="1BD23A26" w14:textId="77777777" w:rsidTr="009D17BE">
        <w:trPr>
          <w:trHeight w:val="264"/>
        </w:trPr>
        <w:tc>
          <w:tcPr>
            <w:tcW w:w="552" w:type="pct"/>
            <w:shd w:val="clear" w:color="auto" w:fill="auto"/>
            <w:noWrap/>
            <w:vAlign w:val="bottom"/>
            <w:hideMark/>
          </w:tcPr>
          <w:p w14:paraId="1ECA19EB" w14:textId="77777777" w:rsidR="006B180E" w:rsidRPr="009D17BE" w:rsidRDefault="006B180E" w:rsidP="006B180E">
            <w:pPr>
              <w:suppressAutoHyphens w:val="0"/>
              <w:spacing w:after="0"/>
              <w:jc w:val="left"/>
              <w:rPr>
                <w:b/>
                <w:bCs/>
                <w:sz w:val="18"/>
                <w:szCs w:val="18"/>
                <w:lang w:val="en-US" w:eastAsia="en-US" w:bidi="he-IL"/>
              </w:rPr>
            </w:pPr>
            <w:proofErr w:type="spellStart"/>
            <w:r w:rsidRPr="009D17BE">
              <w:rPr>
                <w:b/>
                <w:bCs/>
                <w:sz w:val="18"/>
                <w:szCs w:val="18"/>
                <w:lang w:val="en-US" w:eastAsia="en-US" w:bidi="he-IL"/>
              </w:rPr>
              <w:t>Φάση</w:t>
            </w:r>
            <w:proofErr w:type="spellEnd"/>
            <w:r w:rsidRPr="009D17BE">
              <w:rPr>
                <w:b/>
                <w:bCs/>
                <w:sz w:val="18"/>
                <w:szCs w:val="18"/>
                <w:lang w:val="en-US" w:eastAsia="en-US" w:bidi="he-IL"/>
              </w:rPr>
              <w:t xml:space="preserve"> 4</w:t>
            </w:r>
          </w:p>
        </w:tc>
        <w:tc>
          <w:tcPr>
            <w:tcW w:w="2941" w:type="pct"/>
            <w:shd w:val="clear" w:color="auto" w:fill="auto"/>
            <w:noWrap/>
            <w:vAlign w:val="bottom"/>
            <w:hideMark/>
          </w:tcPr>
          <w:p w14:paraId="4A510C79" w14:textId="77777777" w:rsidR="006B180E" w:rsidRPr="009D17BE" w:rsidRDefault="006B180E" w:rsidP="006B180E">
            <w:pPr>
              <w:suppressAutoHyphens w:val="0"/>
              <w:spacing w:after="0"/>
              <w:jc w:val="left"/>
              <w:rPr>
                <w:sz w:val="18"/>
                <w:szCs w:val="18"/>
                <w:lang w:val="el-GR" w:eastAsia="en-US" w:bidi="he-IL"/>
              </w:rPr>
            </w:pPr>
            <w:r w:rsidRPr="009D17BE">
              <w:rPr>
                <w:sz w:val="18"/>
                <w:szCs w:val="18"/>
                <w:lang w:val="el-GR" w:eastAsia="en-US" w:bidi="he-IL"/>
              </w:rPr>
              <w:t xml:space="preserve">Εγκατάσταση Έτοιμου Λογισμικού, Ανάπτυξη </w:t>
            </w:r>
            <w:proofErr w:type="spellStart"/>
            <w:r w:rsidRPr="009D17BE">
              <w:rPr>
                <w:sz w:val="18"/>
                <w:szCs w:val="18"/>
                <w:lang w:val="el-GR" w:eastAsia="en-US" w:bidi="he-IL"/>
              </w:rPr>
              <w:t>Γεωβάσης</w:t>
            </w:r>
            <w:proofErr w:type="spellEnd"/>
            <w:r w:rsidRPr="009D17BE">
              <w:rPr>
                <w:sz w:val="18"/>
                <w:szCs w:val="18"/>
                <w:lang w:val="el-GR" w:eastAsia="en-US" w:bidi="he-IL"/>
              </w:rPr>
              <w:t xml:space="preserve"> και </w:t>
            </w:r>
            <w:proofErr w:type="spellStart"/>
            <w:r w:rsidRPr="009D17BE">
              <w:rPr>
                <w:sz w:val="18"/>
                <w:szCs w:val="18"/>
                <w:lang w:val="el-GR" w:eastAsia="en-US" w:bidi="he-IL"/>
              </w:rPr>
              <w:t>Διαλειτουργικότητα</w:t>
            </w:r>
            <w:proofErr w:type="spellEnd"/>
          </w:p>
        </w:tc>
        <w:tc>
          <w:tcPr>
            <w:tcW w:w="298" w:type="pct"/>
            <w:shd w:val="clear" w:color="auto" w:fill="auto"/>
            <w:noWrap/>
            <w:vAlign w:val="bottom"/>
            <w:hideMark/>
          </w:tcPr>
          <w:p w14:paraId="225853B7" w14:textId="77777777" w:rsidR="006B180E" w:rsidRPr="009D17BE" w:rsidRDefault="006B180E" w:rsidP="006B180E">
            <w:pPr>
              <w:suppressAutoHyphens w:val="0"/>
              <w:spacing w:after="0"/>
              <w:jc w:val="left"/>
              <w:rPr>
                <w:sz w:val="18"/>
                <w:szCs w:val="18"/>
                <w:lang w:val="el-GR" w:eastAsia="en-US" w:bidi="he-IL"/>
              </w:rPr>
            </w:pPr>
          </w:p>
        </w:tc>
        <w:tc>
          <w:tcPr>
            <w:tcW w:w="296" w:type="pct"/>
            <w:shd w:val="clear" w:color="000000" w:fill="FABF8F"/>
            <w:noWrap/>
            <w:vAlign w:val="bottom"/>
            <w:hideMark/>
          </w:tcPr>
          <w:p w14:paraId="319055DE" w14:textId="77777777" w:rsidR="006B180E" w:rsidRPr="009D17BE" w:rsidRDefault="006B180E" w:rsidP="006B180E">
            <w:pPr>
              <w:suppressAutoHyphens w:val="0"/>
              <w:spacing w:after="0"/>
              <w:jc w:val="left"/>
              <w:rPr>
                <w:sz w:val="18"/>
                <w:szCs w:val="18"/>
                <w:lang w:val="el-GR" w:eastAsia="en-US" w:bidi="he-IL"/>
              </w:rPr>
            </w:pPr>
            <w:r w:rsidRPr="009D17BE">
              <w:rPr>
                <w:sz w:val="18"/>
                <w:szCs w:val="18"/>
                <w:lang w:val="en-US" w:eastAsia="en-US" w:bidi="he-IL"/>
              </w:rPr>
              <w:t> </w:t>
            </w:r>
          </w:p>
        </w:tc>
        <w:tc>
          <w:tcPr>
            <w:tcW w:w="356" w:type="pct"/>
            <w:shd w:val="clear" w:color="000000" w:fill="FABF8F"/>
            <w:noWrap/>
            <w:vAlign w:val="bottom"/>
            <w:hideMark/>
          </w:tcPr>
          <w:p w14:paraId="093AFCF2" w14:textId="77777777" w:rsidR="006B180E" w:rsidRPr="009D17BE" w:rsidRDefault="006B180E" w:rsidP="006B180E">
            <w:pPr>
              <w:suppressAutoHyphens w:val="0"/>
              <w:spacing w:after="0"/>
              <w:jc w:val="left"/>
              <w:rPr>
                <w:sz w:val="18"/>
                <w:szCs w:val="18"/>
                <w:lang w:val="el-GR" w:eastAsia="en-US" w:bidi="he-IL"/>
              </w:rPr>
            </w:pPr>
            <w:r w:rsidRPr="009D17BE">
              <w:rPr>
                <w:sz w:val="18"/>
                <w:szCs w:val="18"/>
                <w:lang w:val="en-US" w:eastAsia="en-US" w:bidi="he-IL"/>
              </w:rPr>
              <w:t> </w:t>
            </w:r>
          </w:p>
        </w:tc>
        <w:tc>
          <w:tcPr>
            <w:tcW w:w="314" w:type="pct"/>
            <w:shd w:val="clear" w:color="000000" w:fill="FABF8F"/>
            <w:noWrap/>
            <w:vAlign w:val="bottom"/>
            <w:hideMark/>
          </w:tcPr>
          <w:p w14:paraId="3706747B" w14:textId="77777777" w:rsidR="006B180E" w:rsidRPr="009D17BE" w:rsidRDefault="006B180E" w:rsidP="006B180E">
            <w:pPr>
              <w:suppressAutoHyphens w:val="0"/>
              <w:spacing w:after="0"/>
              <w:jc w:val="left"/>
              <w:rPr>
                <w:sz w:val="18"/>
                <w:szCs w:val="18"/>
                <w:lang w:val="el-GR" w:eastAsia="en-US" w:bidi="he-IL"/>
              </w:rPr>
            </w:pPr>
            <w:r w:rsidRPr="009D17BE">
              <w:rPr>
                <w:sz w:val="18"/>
                <w:szCs w:val="18"/>
                <w:lang w:val="en-US" w:eastAsia="en-US" w:bidi="he-IL"/>
              </w:rPr>
              <w:t> </w:t>
            </w:r>
          </w:p>
        </w:tc>
        <w:tc>
          <w:tcPr>
            <w:tcW w:w="244" w:type="pct"/>
            <w:shd w:val="clear" w:color="auto" w:fill="AEAAAA" w:themeFill="background2" w:themeFillShade="BF"/>
            <w:noWrap/>
            <w:vAlign w:val="bottom"/>
            <w:hideMark/>
          </w:tcPr>
          <w:p w14:paraId="0DAF5EBD" w14:textId="77777777" w:rsidR="006B180E" w:rsidRPr="009D17BE" w:rsidRDefault="006B180E" w:rsidP="006B180E">
            <w:pPr>
              <w:suppressAutoHyphens w:val="0"/>
              <w:spacing w:after="0"/>
              <w:jc w:val="left"/>
              <w:rPr>
                <w:sz w:val="18"/>
                <w:szCs w:val="18"/>
                <w:lang w:val="el-GR" w:eastAsia="en-US" w:bidi="he-IL"/>
              </w:rPr>
            </w:pPr>
          </w:p>
        </w:tc>
      </w:tr>
      <w:tr w:rsidR="00B21868" w:rsidRPr="00CF1D2D" w14:paraId="7BE531DB" w14:textId="77777777" w:rsidTr="009D17BE">
        <w:trPr>
          <w:trHeight w:val="264"/>
        </w:trPr>
        <w:tc>
          <w:tcPr>
            <w:tcW w:w="552" w:type="pct"/>
            <w:shd w:val="clear" w:color="auto" w:fill="auto"/>
            <w:noWrap/>
            <w:vAlign w:val="bottom"/>
            <w:hideMark/>
          </w:tcPr>
          <w:p w14:paraId="6B0D9433" w14:textId="77777777" w:rsidR="006B180E" w:rsidRPr="009D17BE" w:rsidRDefault="006B180E" w:rsidP="006B180E">
            <w:pPr>
              <w:suppressAutoHyphens w:val="0"/>
              <w:spacing w:after="0"/>
              <w:jc w:val="left"/>
              <w:rPr>
                <w:b/>
                <w:bCs/>
                <w:sz w:val="18"/>
                <w:szCs w:val="18"/>
                <w:lang w:val="en-US" w:eastAsia="en-US" w:bidi="he-IL"/>
              </w:rPr>
            </w:pPr>
            <w:proofErr w:type="spellStart"/>
            <w:r w:rsidRPr="009D17BE">
              <w:rPr>
                <w:b/>
                <w:bCs/>
                <w:sz w:val="18"/>
                <w:szCs w:val="18"/>
                <w:lang w:val="en-US" w:eastAsia="en-US" w:bidi="he-IL"/>
              </w:rPr>
              <w:t>Φάση</w:t>
            </w:r>
            <w:proofErr w:type="spellEnd"/>
            <w:r w:rsidRPr="009D17BE">
              <w:rPr>
                <w:b/>
                <w:bCs/>
                <w:sz w:val="18"/>
                <w:szCs w:val="18"/>
                <w:lang w:val="en-US" w:eastAsia="en-US" w:bidi="he-IL"/>
              </w:rPr>
              <w:t xml:space="preserve"> 5</w:t>
            </w:r>
          </w:p>
        </w:tc>
        <w:tc>
          <w:tcPr>
            <w:tcW w:w="2941" w:type="pct"/>
            <w:shd w:val="clear" w:color="auto" w:fill="auto"/>
            <w:noWrap/>
            <w:vAlign w:val="bottom"/>
            <w:hideMark/>
          </w:tcPr>
          <w:p w14:paraId="02FB64EA" w14:textId="2C53FE04" w:rsidR="006B180E" w:rsidRPr="009D17BE" w:rsidRDefault="006B180E" w:rsidP="006B180E">
            <w:pPr>
              <w:suppressAutoHyphens w:val="0"/>
              <w:spacing w:after="0"/>
              <w:jc w:val="left"/>
              <w:rPr>
                <w:sz w:val="18"/>
                <w:szCs w:val="18"/>
                <w:lang w:val="en-US" w:eastAsia="en-US" w:bidi="he-IL"/>
              </w:rPr>
            </w:pPr>
            <w:proofErr w:type="spellStart"/>
            <w:r w:rsidRPr="009D17BE">
              <w:rPr>
                <w:sz w:val="18"/>
                <w:szCs w:val="18"/>
                <w:lang w:val="en-US" w:eastAsia="en-US" w:bidi="he-IL"/>
              </w:rPr>
              <w:t>Εκ</w:t>
            </w:r>
            <w:proofErr w:type="spellEnd"/>
            <w:r w:rsidRPr="009D17BE">
              <w:rPr>
                <w:sz w:val="18"/>
                <w:szCs w:val="18"/>
                <w:lang w:val="en-US" w:eastAsia="en-US" w:bidi="he-IL"/>
              </w:rPr>
              <w:t xml:space="preserve">παίδευση </w:t>
            </w:r>
          </w:p>
        </w:tc>
        <w:tc>
          <w:tcPr>
            <w:tcW w:w="298" w:type="pct"/>
            <w:shd w:val="clear" w:color="auto" w:fill="auto"/>
            <w:noWrap/>
            <w:vAlign w:val="bottom"/>
            <w:hideMark/>
          </w:tcPr>
          <w:p w14:paraId="015B0635" w14:textId="77777777" w:rsidR="006B180E" w:rsidRPr="009D17BE" w:rsidRDefault="006B180E" w:rsidP="006B180E">
            <w:pPr>
              <w:suppressAutoHyphens w:val="0"/>
              <w:spacing w:after="0"/>
              <w:jc w:val="left"/>
              <w:rPr>
                <w:sz w:val="18"/>
                <w:szCs w:val="18"/>
                <w:lang w:val="en-US" w:eastAsia="en-US" w:bidi="he-IL"/>
              </w:rPr>
            </w:pPr>
          </w:p>
        </w:tc>
        <w:tc>
          <w:tcPr>
            <w:tcW w:w="296" w:type="pct"/>
            <w:shd w:val="clear" w:color="auto" w:fill="auto"/>
            <w:noWrap/>
            <w:vAlign w:val="bottom"/>
            <w:hideMark/>
          </w:tcPr>
          <w:p w14:paraId="1C09BE47" w14:textId="77777777" w:rsidR="006B180E" w:rsidRPr="009D17BE" w:rsidRDefault="006B180E" w:rsidP="006B180E">
            <w:pPr>
              <w:suppressAutoHyphens w:val="0"/>
              <w:spacing w:after="0"/>
              <w:jc w:val="left"/>
              <w:rPr>
                <w:sz w:val="18"/>
                <w:szCs w:val="18"/>
                <w:lang w:val="en-US" w:eastAsia="en-US" w:bidi="he-IL"/>
              </w:rPr>
            </w:pPr>
          </w:p>
        </w:tc>
        <w:tc>
          <w:tcPr>
            <w:tcW w:w="356" w:type="pct"/>
            <w:shd w:val="clear" w:color="auto" w:fill="auto"/>
            <w:noWrap/>
            <w:vAlign w:val="bottom"/>
            <w:hideMark/>
          </w:tcPr>
          <w:p w14:paraId="3CD57BE9" w14:textId="77777777" w:rsidR="006B180E" w:rsidRPr="009D17BE" w:rsidRDefault="006B180E" w:rsidP="006B180E">
            <w:pPr>
              <w:suppressAutoHyphens w:val="0"/>
              <w:spacing w:after="0"/>
              <w:jc w:val="left"/>
              <w:rPr>
                <w:sz w:val="18"/>
                <w:szCs w:val="18"/>
                <w:lang w:val="en-US" w:eastAsia="en-US" w:bidi="he-IL"/>
              </w:rPr>
            </w:pPr>
          </w:p>
        </w:tc>
        <w:tc>
          <w:tcPr>
            <w:tcW w:w="314" w:type="pct"/>
            <w:shd w:val="clear" w:color="000000" w:fill="FABF8F"/>
            <w:noWrap/>
            <w:vAlign w:val="bottom"/>
            <w:hideMark/>
          </w:tcPr>
          <w:p w14:paraId="64FF6356" w14:textId="77777777" w:rsidR="006B180E" w:rsidRPr="009D17BE" w:rsidRDefault="006B180E" w:rsidP="006B180E">
            <w:pPr>
              <w:suppressAutoHyphens w:val="0"/>
              <w:spacing w:after="0"/>
              <w:jc w:val="left"/>
              <w:rPr>
                <w:sz w:val="18"/>
                <w:szCs w:val="18"/>
                <w:lang w:val="en-US" w:eastAsia="en-US" w:bidi="he-IL"/>
              </w:rPr>
            </w:pPr>
            <w:r w:rsidRPr="009D17BE">
              <w:rPr>
                <w:sz w:val="18"/>
                <w:szCs w:val="18"/>
                <w:lang w:val="en-US" w:eastAsia="en-US" w:bidi="he-IL"/>
              </w:rPr>
              <w:t> </w:t>
            </w:r>
          </w:p>
        </w:tc>
        <w:tc>
          <w:tcPr>
            <w:tcW w:w="244" w:type="pct"/>
            <w:shd w:val="clear" w:color="auto" w:fill="AEAAAA" w:themeFill="background2" w:themeFillShade="BF"/>
            <w:noWrap/>
            <w:vAlign w:val="bottom"/>
            <w:hideMark/>
          </w:tcPr>
          <w:p w14:paraId="3492B98D" w14:textId="77777777" w:rsidR="006B180E" w:rsidRPr="009D17BE" w:rsidRDefault="006B180E" w:rsidP="006B180E">
            <w:pPr>
              <w:suppressAutoHyphens w:val="0"/>
              <w:spacing w:after="0"/>
              <w:jc w:val="left"/>
              <w:rPr>
                <w:sz w:val="18"/>
                <w:szCs w:val="18"/>
                <w:lang w:val="en-US" w:eastAsia="en-US" w:bidi="he-IL"/>
              </w:rPr>
            </w:pPr>
          </w:p>
        </w:tc>
      </w:tr>
    </w:tbl>
    <w:p w14:paraId="655AC498" w14:textId="77777777" w:rsidR="006B180E" w:rsidRDefault="006B180E" w:rsidP="002A32EA">
      <w:pPr>
        <w:suppressAutoHyphens w:val="0"/>
        <w:autoSpaceDE w:val="0"/>
        <w:spacing w:after="60"/>
        <w:rPr>
          <w:rFonts w:eastAsia="SimSun"/>
          <w:lang w:val="el-GR"/>
        </w:rPr>
      </w:pPr>
    </w:p>
    <w:p w14:paraId="15033683" w14:textId="77777777" w:rsidR="00B21868" w:rsidRPr="00C71EEC" w:rsidRDefault="00B21868" w:rsidP="002A32EA">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000"/>
        <w:gridCol w:w="2261"/>
        <w:gridCol w:w="1491"/>
        <w:gridCol w:w="1756"/>
        <w:gridCol w:w="1238"/>
        <w:gridCol w:w="2000"/>
      </w:tblGrid>
      <w:tr w:rsidR="002A32EA" w:rsidRPr="00C71EEC" w14:paraId="5E2BE0C2" w14:textId="77777777" w:rsidTr="00FF106B">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8F29ADE"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2A32EA" w:rsidRPr="00C71EEC" w14:paraId="2A22D2A5" w14:textId="77777777" w:rsidTr="00FF106B">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45A4F76"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27A74BAB"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580EA4E1"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44D829B3"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33C48953"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15D51211" w14:textId="77777777" w:rsidR="002A32EA" w:rsidRPr="00C71EEC" w:rsidRDefault="002A32EA" w:rsidP="00FF106B">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2A32EA" w:rsidRPr="002D57EA" w14:paraId="11806CEF" w14:textId="77777777" w:rsidTr="00FF106B">
        <w:trPr>
          <w:trHeight w:val="199"/>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14F7CDD3" w14:textId="77777777" w:rsidR="002A32EA" w:rsidRPr="0060185E" w:rsidRDefault="002A32EA" w:rsidP="00FF106B">
            <w:pPr>
              <w:suppressAutoHyphens w:val="0"/>
              <w:autoSpaceDE w:val="0"/>
              <w:spacing w:after="60"/>
              <w:rPr>
                <w:rFonts w:eastAsia="SimSun"/>
                <w:b/>
                <w:bCs/>
                <w:sz w:val="20"/>
                <w:szCs w:val="20"/>
                <w:lang w:val="el-GR"/>
              </w:rPr>
            </w:pPr>
            <w:r w:rsidRPr="0060185E">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auto" w:fill="auto"/>
            <w:vAlign w:val="center"/>
            <w:hideMark/>
          </w:tcPr>
          <w:p w14:paraId="019FCEE1" w14:textId="77777777" w:rsidR="002A32EA" w:rsidRPr="0028062D" w:rsidRDefault="002A32EA" w:rsidP="00FF106B">
            <w:pPr>
              <w:suppressAutoHyphens w:val="0"/>
              <w:autoSpaceDE w:val="0"/>
              <w:spacing w:after="60"/>
              <w:jc w:val="left"/>
              <w:rPr>
                <w:rFonts w:eastAsia="SimSun"/>
                <w:sz w:val="20"/>
                <w:szCs w:val="20"/>
                <w:lang w:val="el-GR"/>
              </w:rPr>
            </w:pPr>
            <w:r w:rsidRPr="0028062D">
              <w:rPr>
                <w:rFonts w:eastAsia="SimSun"/>
                <w:sz w:val="20"/>
                <w:szCs w:val="20"/>
                <w:lang w:val="el-GR"/>
              </w:rPr>
              <w:t>Μελέτη Ανάλυσης Απαιτήσεων</w:t>
            </w:r>
          </w:p>
        </w:tc>
        <w:tc>
          <w:tcPr>
            <w:tcW w:w="765" w:type="pct"/>
            <w:tcBorders>
              <w:top w:val="nil"/>
              <w:left w:val="nil"/>
              <w:bottom w:val="single" w:sz="4" w:space="0" w:color="auto"/>
              <w:right w:val="single" w:sz="4" w:space="0" w:color="auto"/>
            </w:tcBorders>
            <w:shd w:val="clear" w:color="auto" w:fill="auto"/>
            <w:vAlign w:val="center"/>
            <w:hideMark/>
          </w:tcPr>
          <w:p w14:paraId="6AD03C31" w14:textId="77777777" w:rsidR="002A32EA" w:rsidRPr="0028062D" w:rsidRDefault="002A32EA" w:rsidP="00FF106B">
            <w:pPr>
              <w:suppressAutoHyphens w:val="0"/>
              <w:autoSpaceDE w:val="0"/>
              <w:spacing w:after="60"/>
              <w:jc w:val="center"/>
              <w:rPr>
                <w:rFonts w:eastAsia="SimSun"/>
                <w:b/>
                <w:sz w:val="20"/>
                <w:szCs w:val="20"/>
                <w:lang w:val="el-GR"/>
              </w:rPr>
            </w:pPr>
            <w:r w:rsidRPr="0028062D">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auto" w:fill="auto"/>
            <w:vAlign w:val="center"/>
            <w:hideMark/>
          </w:tcPr>
          <w:p w14:paraId="51A21551" w14:textId="77777777" w:rsidR="002A32EA" w:rsidRPr="0028062D" w:rsidRDefault="002A32EA" w:rsidP="00FF106B">
            <w:pPr>
              <w:suppressAutoHyphens w:val="0"/>
              <w:autoSpaceDE w:val="0"/>
              <w:spacing w:after="60"/>
              <w:jc w:val="center"/>
              <w:rPr>
                <w:rFonts w:eastAsia="SimSun"/>
                <w:b/>
                <w:sz w:val="20"/>
                <w:szCs w:val="20"/>
                <w:lang w:val="el-GR"/>
              </w:rPr>
            </w:pPr>
            <w:r w:rsidRPr="0028062D">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5218B0FF" w14:textId="77777777" w:rsidR="002A32EA" w:rsidRPr="0028062D" w:rsidRDefault="002A32EA" w:rsidP="00FF106B">
            <w:pPr>
              <w:suppressAutoHyphens w:val="0"/>
              <w:autoSpaceDE w:val="0"/>
              <w:spacing w:after="60"/>
              <w:jc w:val="center"/>
              <w:rPr>
                <w:rFonts w:eastAsia="SimSun"/>
                <w:b/>
                <w:sz w:val="20"/>
                <w:szCs w:val="20"/>
                <w:lang w:val="el-GR"/>
              </w:rPr>
            </w:pPr>
            <w:r w:rsidRPr="0028062D">
              <w:rPr>
                <w:rFonts w:eastAsia="SimSun"/>
                <w:b/>
                <w:sz w:val="20"/>
                <w:szCs w:val="20"/>
                <w:lang w:val="el-GR"/>
              </w:rPr>
              <w:t>2</w:t>
            </w:r>
          </w:p>
        </w:tc>
        <w:tc>
          <w:tcPr>
            <w:tcW w:w="1026" w:type="pct"/>
            <w:tcBorders>
              <w:top w:val="nil"/>
              <w:left w:val="nil"/>
              <w:bottom w:val="single" w:sz="4" w:space="0" w:color="auto"/>
              <w:right w:val="single" w:sz="4" w:space="0" w:color="auto"/>
            </w:tcBorders>
            <w:shd w:val="clear" w:color="auto" w:fill="auto"/>
            <w:vAlign w:val="center"/>
            <w:hideMark/>
          </w:tcPr>
          <w:p w14:paraId="184B080C" w14:textId="77777777" w:rsidR="002A32EA" w:rsidRPr="0028062D" w:rsidRDefault="002A32EA" w:rsidP="00FF106B">
            <w:pPr>
              <w:suppressAutoHyphens w:val="0"/>
              <w:autoSpaceDE w:val="0"/>
              <w:spacing w:after="60"/>
              <w:jc w:val="left"/>
              <w:rPr>
                <w:rFonts w:eastAsia="SimSun"/>
                <w:sz w:val="20"/>
                <w:szCs w:val="20"/>
                <w:lang w:val="el-GR"/>
              </w:rPr>
            </w:pPr>
            <w:r w:rsidRPr="0028062D">
              <w:rPr>
                <w:rFonts w:eastAsia="SimSun"/>
                <w:sz w:val="20"/>
                <w:szCs w:val="20"/>
                <w:lang w:val="el-GR"/>
              </w:rPr>
              <w:t>Έναρξη με την υπογραφή της Σύμβασης</w:t>
            </w:r>
          </w:p>
        </w:tc>
      </w:tr>
      <w:tr w:rsidR="00395A3B" w:rsidRPr="002D57EA" w14:paraId="78F4149F" w14:textId="77777777" w:rsidTr="00C505F7">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06DFC5A0" w14:textId="77777777" w:rsidR="00395A3B" w:rsidRPr="0060185E" w:rsidRDefault="00395A3B" w:rsidP="00395A3B">
            <w:pPr>
              <w:suppressAutoHyphens w:val="0"/>
              <w:autoSpaceDE w:val="0"/>
              <w:spacing w:after="60"/>
              <w:rPr>
                <w:rFonts w:eastAsia="SimSun"/>
                <w:b/>
                <w:bCs/>
                <w:sz w:val="20"/>
                <w:szCs w:val="20"/>
                <w:lang w:val="el-GR"/>
              </w:rPr>
            </w:pPr>
            <w:r w:rsidRPr="0060185E">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auto" w:fill="auto"/>
            <w:vAlign w:val="center"/>
            <w:hideMark/>
          </w:tcPr>
          <w:p w14:paraId="51AD3276" w14:textId="77777777" w:rsidR="00395A3B" w:rsidRPr="0028062D" w:rsidRDefault="00395A3B" w:rsidP="00395A3B">
            <w:pPr>
              <w:suppressAutoHyphens w:val="0"/>
              <w:autoSpaceDE w:val="0"/>
              <w:spacing w:after="60"/>
              <w:jc w:val="left"/>
              <w:rPr>
                <w:rFonts w:eastAsia="SimSun"/>
                <w:sz w:val="20"/>
                <w:szCs w:val="20"/>
                <w:lang w:val="el-GR"/>
              </w:rPr>
            </w:pPr>
            <w:r w:rsidRPr="0060185E">
              <w:rPr>
                <w:rFonts w:eastAsia="SimSun"/>
                <w:sz w:val="20"/>
                <w:szCs w:val="20"/>
                <w:lang w:val="el-GR"/>
              </w:rPr>
              <w:t>Προμήθεια Περιφερειακού Εξοπλισμού</w:t>
            </w:r>
          </w:p>
        </w:tc>
        <w:tc>
          <w:tcPr>
            <w:tcW w:w="765" w:type="pct"/>
            <w:tcBorders>
              <w:top w:val="nil"/>
              <w:left w:val="nil"/>
              <w:bottom w:val="single" w:sz="4" w:space="0" w:color="auto"/>
              <w:right w:val="single" w:sz="4" w:space="0" w:color="auto"/>
            </w:tcBorders>
            <w:shd w:val="clear" w:color="auto" w:fill="auto"/>
            <w:vAlign w:val="center"/>
            <w:hideMark/>
          </w:tcPr>
          <w:p w14:paraId="7C75C091" w14:textId="77777777" w:rsidR="00395A3B" w:rsidRPr="0028062D" w:rsidRDefault="00395A3B" w:rsidP="00395A3B">
            <w:pPr>
              <w:suppressAutoHyphens w:val="0"/>
              <w:autoSpaceDE w:val="0"/>
              <w:spacing w:after="60"/>
              <w:jc w:val="center"/>
              <w:rPr>
                <w:rFonts w:eastAsia="SimSun"/>
                <w:b/>
                <w:sz w:val="20"/>
                <w:szCs w:val="20"/>
                <w:lang w:val="el-GR"/>
              </w:rPr>
            </w:pPr>
            <w:r w:rsidRPr="0028062D">
              <w:rPr>
                <w:rFonts w:eastAsia="SimSun"/>
                <w:b/>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hideMark/>
          </w:tcPr>
          <w:p w14:paraId="4C696380" w14:textId="77777777" w:rsidR="00395A3B" w:rsidRPr="0028062D" w:rsidRDefault="00395A3B" w:rsidP="00395A3B">
            <w:pPr>
              <w:suppressAutoHyphens w:val="0"/>
              <w:autoSpaceDE w:val="0"/>
              <w:spacing w:after="60"/>
              <w:jc w:val="center"/>
              <w:rPr>
                <w:rFonts w:eastAsia="SimSun"/>
                <w:b/>
                <w:sz w:val="20"/>
                <w:szCs w:val="20"/>
                <w:lang w:val="el-GR"/>
              </w:rPr>
            </w:pPr>
            <w:r w:rsidRPr="0028062D">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021B03D7" w14:textId="77777777" w:rsidR="00395A3B" w:rsidRPr="0028062D" w:rsidRDefault="00395A3B" w:rsidP="00395A3B">
            <w:pPr>
              <w:suppressAutoHyphens w:val="0"/>
              <w:autoSpaceDE w:val="0"/>
              <w:spacing w:after="60"/>
              <w:jc w:val="center"/>
              <w:rPr>
                <w:rFonts w:eastAsia="SimSun"/>
                <w:b/>
                <w:sz w:val="20"/>
                <w:szCs w:val="20"/>
                <w:lang w:val="el-GR"/>
              </w:rPr>
            </w:pPr>
            <w:r w:rsidRPr="0028062D">
              <w:rPr>
                <w:rFonts w:eastAsia="SimSun"/>
                <w:b/>
                <w:sz w:val="20"/>
                <w:szCs w:val="20"/>
                <w:lang w:val="el-GR"/>
              </w:rPr>
              <w:t>3</w:t>
            </w:r>
          </w:p>
        </w:tc>
        <w:tc>
          <w:tcPr>
            <w:tcW w:w="1026" w:type="pct"/>
            <w:tcBorders>
              <w:top w:val="nil"/>
              <w:left w:val="nil"/>
              <w:bottom w:val="single" w:sz="4" w:space="0" w:color="auto"/>
              <w:right w:val="single" w:sz="4" w:space="0" w:color="auto"/>
            </w:tcBorders>
            <w:shd w:val="clear" w:color="auto" w:fill="auto"/>
            <w:hideMark/>
          </w:tcPr>
          <w:p w14:paraId="616EF684" w14:textId="19D9BA03" w:rsidR="00395A3B" w:rsidRPr="0028062D" w:rsidRDefault="00395A3B" w:rsidP="00395A3B">
            <w:pPr>
              <w:suppressAutoHyphens w:val="0"/>
              <w:autoSpaceDE w:val="0"/>
              <w:spacing w:after="60"/>
              <w:jc w:val="left"/>
              <w:rPr>
                <w:rFonts w:eastAsia="SimSun"/>
                <w:sz w:val="20"/>
                <w:szCs w:val="20"/>
                <w:lang w:val="el-GR"/>
              </w:rPr>
            </w:pPr>
            <w:r w:rsidRPr="0085134D">
              <w:rPr>
                <w:rFonts w:eastAsia="SimSun"/>
                <w:sz w:val="20"/>
                <w:szCs w:val="20"/>
                <w:lang w:val="el-GR"/>
              </w:rPr>
              <w:t xml:space="preserve">Έναρξη ένα μήνα μετά την υπογραφή της σύμβασης </w:t>
            </w:r>
          </w:p>
        </w:tc>
      </w:tr>
      <w:tr w:rsidR="00395A3B" w:rsidRPr="002D57EA" w14:paraId="4DF8B2E6" w14:textId="77777777" w:rsidTr="009D17BE">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46C81378" w14:textId="77777777" w:rsidR="00395A3B" w:rsidRPr="00C71EEC" w:rsidRDefault="00395A3B" w:rsidP="00395A3B">
            <w:pPr>
              <w:suppressAutoHyphens w:val="0"/>
              <w:autoSpaceDE w:val="0"/>
              <w:spacing w:after="60"/>
              <w:rPr>
                <w:rFonts w:eastAsia="SimSun"/>
                <w:b/>
                <w:bCs/>
                <w:sz w:val="20"/>
                <w:szCs w:val="20"/>
                <w:lang w:val="el-GR"/>
              </w:rPr>
            </w:pPr>
            <w:r w:rsidRPr="00C71EEC">
              <w:rPr>
                <w:rFonts w:eastAsia="SimSun"/>
                <w:b/>
                <w:bCs/>
                <w:sz w:val="20"/>
                <w:szCs w:val="20"/>
                <w:lang w:val="el-GR"/>
              </w:rPr>
              <w:t>ΦΑΣΗ</w:t>
            </w:r>
            <w:r>
              <w:rPr>
                <w:rFonts w:eastAsia="SimSun"/>
                <w:b/>
                <w:bCs/>
                <w:sz w:val="20"/>
                <w:szCs w:val="20"/>
                <w:lang w:val="el-GR"/>
              </w:rPr>
              <w:t xml:space="preserve"> 3</w:t>
            </w:r>
          </w:p>
        </w:tc>
        <w:tc>
          <w:tcPr>
            <w:tcW w:w="1160" w:type="pct"/>
            <w:tcBorders>
              <w:top w:val="nil"/>
              <w:left w:val="nil"/>
              <w:bottom w:val="single" w:sz="4" w:space="0" w:color="auto"/>
              <w:right w:val="single" w:sz="4" w:space="0" w:color="auto"/>
            </w:tcBorders>
            <w:shd w:val="clear" w:color="auto" w:fill="auto"/>
            <w:vAlign w:val="center"/>
          </w:tcPr>
          <w:p w14:paraId="049FB83E" w14:textId="77777777" w:rsidR="00395A3B" w:rsidRPr="006745B9" w:rsidRDefault="00395A3B" w:rsidP="00395A3B">
            <w:pPr>
              <w:suppressAutoHyphens w:val="0"/>
              <w:autoSpaceDE w:val="0"/>
              <w:spacing w:after="60"/>
              <w:jc w:val="left"/>
              <w:rPr>
                <w:rFonts w:eastAsia="SimSun"/>
                <w:sz w:val="20"/>
                <w:szCs w:val="20"/>
                <w:lang w:val="el-GR"/>
              </w:rPr>
            </w:pPr>
            <w:r w:rsidRPr="006745B9">
              <w:rPr>
                <w:rFonts w:eastAsia="SimSun"/>
                <w:sz w:val="20"/>
                <w:szCs w:val="20"/>
                <w:lang w:val="el-GR"/>
              </w:rPr>
              <w:t>Προμήθεια Κεντρικού Εξοπλισμού</w:t>
            </w:r>
          </w:p>
        </w:tc>
        <w:tc>
          <w:tcPr>
            <w:tcW w:w="765" w:type="pct"/>
            <w:tcBorders>
              <w:top w:val="nil"/>
              <w:left w:val="nil"/>
              <w:bottom w:val="single" w:sz="4" w:space="0" w:color="auto"/>
              <w:right w:val="single" w:sz="4" w:space="0" w:color="auto"/>
            </w:tcBorders>
            <w:shd w:val="clear" w:color="auto" w:fill="auto"/>
            <w:vAlign w:val="center"/>
          </w:tcPr>
          <w:p w14:paraId="7E6BC73C" w14:textId="77777777" w:rsidR="00395A3B" w:rsidRPr="006745B9" w:rsidRDefault="00395A3B" w:rsidP="00395A3B">
            <w:pPr>
              <w:suppressAutoHyphens w:val="0"/>
              <w:autoSpaceDE w:val="0"/>
              <w:spacing w:after="60"/>
              <w:jc w:val="center"/>
              <w:rPr>
                <w:rFonts w:eastAsia="SimSun"/>
                <w:b/>
                <w:bCs/>
                <w:sz w:val="20"/>
                <w:szCs w:val="20"/>
                <w:lang w:val="el-GR"/>
              </w:rPr>
            </w:pPr>
            <w:r>
              <w:rPr>
                <w:rFonts w:eastAsia="SimSun"/>
                <w:b/>
                <w:bCs/>
                <w:sz w:val="20"/>
                <w:szCs w:val="20"/>
                <w:lang w:val="el-GR"/>
              </w:rPr>
              <w:t>3</w:t>
            </w:r>
          </w:p>
        </w:tc>
        <w:tc>
          <w:tcPr>
            <w:tcW w:w="901" w:type="pct"/>
            <w:tcBorders>
              <w:top w:val="nil"/>
              <w:left w:val="nil"/>
              <w:bottom w:val="single" w:sz="4" w:space="0" w:color="auto"/>
              <w:right w:val="single" w:sz="4" w:space="0" w:color="auto"/>
            </w:tcBorders>
            <w:shd w:val="clear" w:color="auto" w:fill="auto"/>
            <w:vAlign w:val="center"/>
          </w:tcPr>
          <w:p w14:paraId="07C74927" w14:textId="77777777" w:rsidR="00395A3B" w:rsidRPr="006745B9" w:rsidRDefault="00395A3B" w:rsidP="00395A3B">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034E167E" w14:textId="39E5B926" w:rsidR="00395A3B" w:rsidRPr="006745B9" w:rsidRDefault="00395A3B" w:rsidP="00395A3B">
            <w:pPr>
              <w:suppressAutoHyphens w:val="0"/>
              <w:autoSpaceDE w:val="0"/>
              <w:spacing w:after="60"/>
              <w:jc w:val="center"/>
              <w:rPr>
                <w:rFonts w:eastAsia="SimSun"/>
                <w:b/>
                <w:sz w:val="20"/>
                <w:szCs w:val="20"/>
                <w:lang w:val="el-GR"/>
              </w:rPr>
            </w:pPr>
            <w:r>
              <w:rPr>
                <w:rFonts w:eastAsia="SimSun"/>
                <w:b/>
                <w:sz w:val="20"/>
                <w:szCs w:val="20"/>
                <w:lang w:val="el-GR"/>
              </w:rPr>
              <w:t>4</w:t>
            </w:r>
          </w:p>
        </w:tc>
        <w:tc>
          <w:tcPr>
            <w:tcW w:w="1026" w:type="pct"/>
            <w:tcBorders>
              <w:top w:val="nil"/>
              <w:left w:val="nil"/>
              <w:bottom w:val="single" w:sz="4" w:space="0" w:color="auto"/>
              <w:right w:val="single" w:sz="4" w:space="0" w:color="auto"/>
            </w:tcBorders>
            <w:shd w:val="clear" w:color="auto" w:fill="auto"/>
          </w:tcPr>
          <w:p w14:paraId="65C19186" w14:textId="344253CC" w:rsidR="00395A3B" w:rsidRPr="006745B9" w:rsidRDefault="00395A3B" w:rsidP="00395A3B">
            <w:pPr>
              <w:suppressAutoHyphens w:val="0"/>
              <w:autoSpaceDE w:val="0"/>
              <w:spacing w:after="60"/>
              <w:jc w:val="left"/>
              <w:rPr>
                <w:rFonts w:eastAsia="SimSun"/>
                <w:sz w:val="20"/>
                <w:szCs w:val="20"/>
                <w:lang w:val="el-GR"/>
              </w:rPr>
            </w:pPr>
            <w:r w:rsidRPr="0085134D">
              <w:rPr>
                <w:rFonts w:eastAsia="SimSun"/>
                <w:sz w:val="20"/>
                <w:szCs w:val="20"/>
                <w:lang w:val="el-GR"/>
              </w:rPr>
              <w:t xml:space="preserve">Έναρξη ένα μήνα μετά την υπογραφή της σύμβασης </w:t>
            </w:r>
          </w:p>
        </w:tc>
      </w:tr>
      <w:tr w:rsidR="00B21868" w:rsidRPr="002D57EA" w14:paraId="1BD040C0" w14:textId="77777777" w:rsidTr="009D17BE">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58F3FDA4" w14:textId="77777777" w:rsidR="00B21868" w:rsidRPr="00C71EEC" w:rsidRDefault="00B21868" w:rsidP="00B21868">
            <w:pPr>
              <w:suppressAutoHyphens w:val="0"/>
              <w:autoSpaceDE w:val="0"/>
              <w:spacing w:after="60"/>
              <w:rPr>
                <w:rFonts w:eastAsia="SimSun"/>
                <w:b/>
                <w:bCs/>
                <w:sz w:val="20"/>
                <w:szCs w:val="20"/>
                <w:lang w:val="el-GR"/>
              </w:rPr>
            </w:pPr>
            <w:r w:rsidRPr="00C71EEC">
              <w:rPr>
                <w:rFonts w:eastAsia="SimSun"/>
                <w:b/>
                <w:bCs/>
                <w:sz w:val="20"/>
                <w:szCs w:val="20"/>
                <w:lang w:val="el-GR"/>
              </w:rPr>
              <w:lastRenderedPageBreak/>
              <w:t>ΦΑΣΗ</w:t>
            </w:r>
            <w:r>
              <w:rPr>
                <w:rFonts w:eastAsia="SimSun"/>
                <w:b/>
                <w:bCs/>
                <w:sz w:val="20"/>
                <w:szCs w:val="20"/>
                <w:lang w:val="el-GR"/>
              </w:rPr>
              <w:t xml:space="preserve"> 4</w:t>
            </w:r>
          </w:p>
        </w:tc>
        <w:tc>
          <w:tcPr>
            <w:tcW w:w="1160" w:type="pct"/>
            <w:tcBorders>
              <w:top w:val="nil"/>
              <w:left w:val="nil"/>
              <w:bottom w:val="single" w:sz="4" w:space="0" w:color="auto"/>
              <w:right w:val="single" w:sz="4" w:space="0" w:color="auto"/>
            </w:tcBorders>
            <w:shd w:val="clear" w:color="auto" w:fill="auto"/>
            <w:vAlign w:val="center"/>
          </w:tcPr>
          <w:p w14:paraId="23565F7C" w14:textId="77777777" w:rsidR="00B21868" w:rsidRPr="006745B9" w:rsidRDefault="00B21868" w:rsidP="00B21868">
            <w:pPr>
              <w:suppressAutoHyphens w:val="0"/>
              <w:autoSpaceDE w:val="0"/>
              <w:spacing w:after="60"/>
              <w:jc w:val="left"/>
              <w:rPr>
                <w:rFonts w:eastAsia="SimSun"/>
                <w:sz w:val="20"/>
                <w:szCs w:val="20"/>
                <w:lang w:val="el-GR"/>
              </w:rPr>
            </w:pPr>
            <w:r w:rsidRPr="006745B9">
              <w:rPr>
                <w:rFonts w:eastAsia="SimSun"/>
                <w:sz w:val="20"/>
                <w:szCs w:val="20"/>
                <w:lang w:val="el-GR"/>
              </w:rPr>
              <w:t xml:space="preserve">Εγκατάσταση Έτοιμου Λογισμικού, Ανάπτυξη </w:t>
            </w:r>
            <w:proofErr w:type="spellStart"/>
            <w:r w:rsidRPr="006745B9">
              <w:rPr>
                <w:rFonts w:eastAsia="SimSun"/>
                <w:sz w:val="20"/>
                <w:szCs w:val="20"/>
                <w:lang w:val="el-GR"/>
              </w:rPr>
              <w:t>Γεωβάσης</w:t>
            </w:r>
            <w:proofErr w:type="spellEnd"/>
            <w:r w:rsidRPr="006745B9">
              <w:rPr>
                <w:rFonts w:eastAsia="SimSun"/>
                <w:sz w:val="20"/>
                <w:szCs w:val="20"/>
                <w:lang w:val="el-GR"/>
              </w:rPr>
              <w:t xml:space="preserve"> και </w:t>
            </w:r>
            <w:proofErr w:type="spellStart"/>
            <w:r w:rsidRPr="006745B9">
              <w:rPr>
                <w:rFonts w:eastAsia="SimSun"/>
                <w:sz w:val="20"/>
                <w:szCs w:val="20"/>
                <w:lang w:val="el-GR"/>
              </w:rPr>
              <w:t>Διαλειτουργικότητα</w:t>
            </w:r>
            <w:proofErr w:type="spellEnd"/>
          </w:p>
        </w:tc>
        <w:tc>
          <w:tcPr>
            <w:tcW w:w="765" w:type="pct"/>
            <w:tcBorders>
              <w:top w:val="nil"/>
              <w:left w:val="nil"/>
              <w:bottom w:val="single" w:sz="4" w:space="0" w:color="auto"/>
              <w:right w:val="single" w:sz="4" w:space="0" w:color="auto"/>
            </w:tcBorders>
            <w:shd w:val="clear" w:color="auto" w:fill="auto"/>
            <w:vAlign w:val="center"/>
          </w:tcPr>
          <w:p w14:paraId="4399E8E5" w14:textId="77777777" w:rsidR="00B21868" w:rsidRPr="006745B9" w:rsidRDefault="00B21868" w:rsidP="00B21868">
            <w:pPr>
              <w:suppressAutoHyphens w:val="0"/>
              <w:autoSpaceDE w:val="0"/>
              <w:spacing w:after="60"/>
              <w:jc w:val="center"/>
              <w:rPr>
                <w:rFonts w:eastAsia="SimSun"/>
                <w:b/>
                <w:bCs/>
                <w:sz w:val="20"/>
                <w:szCs w:val="20"/>
                <w:lang w:val="el-GR"/>
              </w:rPr>
            </w:pPr>
            <w:r>
              <w:rPr>
                <w:rFonts w:eastAsia="SimSun"/>
                <w:b/>
                <w:bCs/>
                <w:sz w:val="20"/>
                <w:szCs w:val="20"/>
                <w:lang w:val="el-GR"/>
              </w:rPr>
              <w:t>3</w:t>
            </w:r>
          </w:p>
        </w:tc>
        <w:tc>
          <w:tcPr>
            <w:tcW w:w="901" w:type="pct"/>
            <w:tcBorders>
              <w:top w:val="nil"/>
              <w:left w:val="nil"/>
              <w:bottom w:val="single" w:sz="4" w:space="0" w:color="auto"/>
              <w:right w:val="single" w:sz="4" w:space="0" w:color="auto"/>
            </w:tcBorders>
            <w:shd w:val="clear" w:color="auto" w:fill="auto"/>
            <w:vAlign w:val="center"/>
          </w:tcPr>
          <w:p w14:paraId="028872A9" w14:textId="77777777" w:rsidR="00B21868" w:rsidRPr="006745B9" w:rsidRDefault="00B21868" w:rsidP="00B21868">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47A36C39" w14:textId="1DE0102C" w:rsidR="00B21868" w:rsidRPr="006745B9" w:rsidRDefault="00053706" w:rsidP="00B21868">
            <w:pPr>
              <w:suppressAutoHyphens w:val="0"/>
              <w:autoSpaceDE w:val="0"/>
              <w:spacing w:after="60"/>
              <w:jc w:val="center"/>
              <w:rPr>
                <w:rFonts w:eastAsia="SimSun"/>
                <w:b/>
                <w:sz w:val="20"/>
                <w:szCs w:val="20"/>
                <w:lang w:val="el-GR"/>
              </w:rPr>
            </w:pPr>
            <w:r>
              <w:rPr>
                <w:rFonts w:eastAsia="SimSun"/>
                <w:b/>
                <w:sz w:val="20"/>
                <w:szCs w:val="20"/>
                <w:lang w:val="el-GR"/>
              </w:rPr>
              <w:t>4</w:t>
            </w:r>
          </w:p>
        </w:tc>
        <w:tc>
          <w:tcPr>
            <w:tcW w:w="1026" w:type="pct"/>
            <w:tcBorders>
              <w:top w:val="nil"/>
              <w:left w:val="nil"/>
              <w:bottom w:val="single" w:sz="4" w:space="0" w:color="auto"/>
              <w:right w:val="single" w:sz="4" w:space="0" w:color="auto"/>
            </w:tcBorders>
            <w:shd w:val="clear" w:color="auto" w:fill="auto"/>
          </w:tcPr>
          <w:p w14:paraId="637BB4B4" w14:textId="6F9575B9" w:rsidR="00B21868" w:rsidRPr="006745B9" w:rsidRDefault="00395A3B" w:rsidP="00B21868">
            <w:pPr>
              <w:suppressAutoHyphens w:val="0"/>
              <w:autoSpaceDE w:val="0"/>
              <w:spacing w:after="60"/>
              <w:jc w:val="left"/>
              <w:rPr>
                <w:rFonts w:eastAsia="SimSun"/>
                <w:sz w:val="20"/>
                <w:szCs w:val="20"/>
                <w:lang w:val="el-GR"/>
              </w:rPr>
            </w:pPr>
            <w:r w:rsidRPr="0028062D">
              <w:rPr>
                <w:rFonts w:eastAsia="SimSun"/>
                <w:sz w:val="20"/>
                <w:szCs w:val="20"/>
                <w:lang w:val="el-GR"/>
              </w:rPr>
              <w:t xml:space="preserve">Έναρξη </w:t>
            </w:r>
            <w:r>
              <w:rPr>
                <w:rFonts w:eastAsia="SimSun"/>
                <w:sz w:val="20"/>
                <w:szCs w:val="20"/>
                <w:lang w:val="el-GR"/>
              </w:rPr>
              <w:t>ένα μήνα μετά την υπογραφή της σύμβασης</w:t>
            </w:r>
          </w:p>
        </w:tc>
      </w:tr>
      <w:tr w:rsidR="002A32EA" w:rsidRPr="002D57EA" w14:paraId="21EC4D85" w14:textId="77777777" w:rsidTr="00FF106B">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1F50B3AF" w14:textId="77777777" w:rsidR="002A32EA" w:rsidRPr="00585F68" w:rsidRDefault="002A32EA" w:rsidP="00FF106B">
            <w:pPr>
              <w:suppressAutoHyphens w:val="0"/>
              <w:autoSpaceDE w:val="0"/>
              <w:spacing w:after="60"/>
              <w:rPr>
                <w:rFonts w:eastAsia="SimSun"/>
                <w:b/>
                <w:bCs/>
                <w:sz w:val="20"/>
                <w:szCs w:val="20"/>
                <w:lang w:val="el-GR"/>
              </w:rPr>
            </w:pPr>
            <w:r w:rsidRPr="00585F68">
              <w:rPr>
                <w:rFonts w:eastAsia="SimSun"/>
                <w:b/>
                <w:bCs/>
                <w:sz w:val="20"/>
                <w:szCs w:val="20"/>
                <w:lang w:val="el-GR"/>
              </w:rPr>
              <w:t>ΦΑΣΗ 5</w:t>
            </w:r>
          </w:p>
        </w:tc>
        <w:tc>
          <w:tcPr>
            <w:tcW w:w="1160" w:type="pct"/>
            <w:tcBorders>
              <w:top w:val="nil"/>
              <w:left w:val="nil"/>
              <w:bottom w:val="single" w:sz="4" w:space="0" w:color="auto"/>
              <w:right w:val="single" w:sz="4" w:space="0" w:color="auto"/>
            </w:tcBorders>
            <w:shd w:val="clear" w:color="auto" w:fill="auto"/>
            <w:vAlign w:val="center"/>
            <w:hideMark/>
          </w:tcPr>
          <w:p w14:paraId="760A014F" w14:textId="27E2BBAB" w:rsidR="002A32EA" w:rsidRPr="00585F68" w:rsidRDefault="002A32EA" w:rsidP="00FF106B">
            <w:pPr>
              <w:suppressAutoHyphens w:val="0"/>
              <w:autoSpaceDE w:val="0"/>
              <w:spacing w:after="60"/>
              <w:jc w:val="left"/>
              <w:rPr>
                <w:rFonts w:eastAsia="SimSun"/>
                <w:sz w:val="20"/>
                <w:szCs w:val="20"/>
                <w:lang w:val="el-GR"/>
              </w:rPr>
            </w:pPr>
            <w:r w:rsidRPr="00585F68">
              <w:rPr>
                <w:rFonts w:eastAsia="SimSun"/>
                <w:sz w:val="20"/>
                <w:szCs w:val="20"/>
                <w:lang w:val="el-GR"/>
              </w:rPr>
              <w:t xml:space="preserve">Εκπαίδευση </w:t>
            </w:r>
          </w:p>
        </w:tc>
        <w:tc>
          <w:tcPr>
            <w:tcW w:w="765" w:type="pct"/>
            <w:tcBorders>
              <w:top w:val="nil"/>
              <w:left w:val="nil"/>
              <w:bottom w:val="single" w:sz="4" w:space="0" w:color="auto"/>
              <w:right w:val="single" w:sz="4" w:space="0" w:color="auto"/>
            </w:tcBorders>
            <w:shd w:val="clear" w:color="auto" w:fill="auto"/>
            <w:vAlign w:val="center"/>
            <w:hideMark/>
          </w:tcPr>
          <w:p w14:paraId="78E13180" w14:textId="31A472C0" w:rsidR="002A32EA" w:rsidRPr="00585F68" w:rsidRDefault="00FB709F" w:rsidP="00FF106B">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auto" w:fill="auto"/>
            <w:vAlign w:val="center"/>
            <w:hideMark/>
          </w:tcPr>
          <w:p w14:paraId="7234FACD" w14:textId="77777777" w:rsidR="002A32EA" w:rsidRPr="00585F68" w:rsidRDefault="002A32EA" w:rsidP="00FF106B">
            <w:pPr>
              <w:suppressAutoHyphens w:val="0"/>
              <w:autoSpaceDE w:val="0"/>
              <w:spacing w:after="60"/>
              <w:jc w:val="center"/>
              <w:rPr>
                <w:rFonts w:eastAsia="SimSun"/>
                <w:b/>
                <w:bCs/>
                <w:sz w:val="20"/>
                <w:szCs w:val="20"/>
                <w:lang w:val="el-GR"/>
              </w:rPr>
            </w:pPr>
            <w:r w:rsidRPr="00585F68">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75867BB0" w14:textId="0CD2F13E" w:rsidR="002A32EA" w:rsidRPr="00585F68" w:rsidRDefault="00FB709F" w:rsidP="00FF106B">
            <w:pPr>
              <w:suppressAutoHyphens w:val="0"/>
              <w:autoSpaceDE w:val="0"/>
              <w:spacing w:after="60"/>
              <w:jc w:val="center"/>
              <w:rPr>
                <w:rFonts w:eastAsia="SimSun"/>
                <w:b/>
                <w:sz w:val="20"/>
                <w:szCs w:val="20"/>
                <w:lang w:val="el-GR"/>
              </w:rPr>
            </w:pPr>
            <w:r>
              <w:rPr>
                <w:rFonts w:eastAsia="SimSun"/>
                <w:b/>
                <w:sz w:val="20"/>
                <w:szCs w:val="20"/>
                <w:lang w:val="el-GR"/>
              </w:rPr>
              <w:t>2</w:t>
            </w:r>
          </w:p>
        </w:tc>
        <w:tc>
          <w:tcPr>
            <w:tcW w:w="1026" w:type="pct"/>
            <w:tcBorders>
              <w:top w:val="nil"/>
              <w:left w:val="nil"/>
              <w:bottom w:val="single" w:sz="4" w:space="0" w:color="auto"/>
              <w:right w:val="single" w:sz="4" w:space="0" w:color="auto"/>
            </w:tcBorders>
            <w:shd w:val="clear" w:color="auto" w:fill="auto"/>
            <w:vAlign w:val="center"/>
            <w:hideMark/>
          </w:tcPr>
          <w:p w14:paraId="4343FA76" w14:textId="6E68F22C" w:rsidR="002A32EA" w:rsidRPr="00585F68" w:rsidRDefault="00395A3B" w:rsidP="00FF106B">
            <w:pPr>
              <w:suppressAutoHyphens w:val="0"/>
              <w:autoSpaceDE w:val="0"/>
              <w:spacing w:after="60"/>
              <w:jc w:val="left"/>
              <w:rPr>
                <w:rFonts w:eastAsia="SimSun"/>
                <w:sz w:val="20"/>
                <w:szCs w:val="20"/>
                <w:lang w:val="el-GR"/>
              </w:rPr>
            </w:pPr>
            <w:r w:rsidRPr="0028062D">
              <w:rPr>
                <w:rFonts w:eastAsia="SimSun"/>
                <w:sz w:val="20"/>
                <w:szCs w:val="20"/>
                <w:lang w:val="el-GR"/>
              </w:rPr>
              <w:t xml:space="preserve">Έναρξη </w:t>
            </w:r>
            <w:r>
              <w:rPr>
                <w:rFonts w:eastAsia="SimSun"/>
                <w:sz w:val="20"/>
                <w:szCs w:val="20"/>
                <w:lang w:val="el-GR"/>
              </w:rPr>
              <w:t>τρεις μήνες μετά την υπογραφή της σύμβασης</w:t>
            </w:r>
          </w:p>
        </w:tc>
      </w:tr>
    </w:tbl>
    <w:p w14:paraId="12634D80" w14:textId="77777777" w:rsidR="00C77D57" w:rsidRPr="00EF2204" w:rsidRDefault="00C77D57" w:rsidP="00C77D57">
      <w:pPr>
        <w:rPr>
          <w:lang w:val="el-GR"/>
        </w:rPr>
      </w:pPr>
    </w:p>
    <w:p w14:paraId="06A0D955" w14:textId="13F0973A" w:rsidR="00025B9C" w:rsidRPr="00EF2204" w:rsidRDefault="00025B9C" w:rsidP="009D17BE">
      <w:pPr>
        <w:pStyle w:val="Heading4"/>
        <w:numPr>
          <w:ilvl w:val="1"/>
          <w:numId w:val="296"/>
        </w:numPr>
        <w:ind w:hanging="306"/>
        <w:rPr>
          <w:rFonts w:cs="Tahoma"/>
          <w:szCs w:val="22"/>
          <w:lang w:val="el-GR"/>
        </w:rPr>
      </w:pPr>
      <w:bookmarkStart w:id="1381" w:name="_Toc97194368"/>
      <w:bookmarkStart w:id="1382" w:name="_Toc107309449"/>
      <w:r w:rsidRPr="00EF2204">
        <w:rPr>
          <w:rFonts w:cs="Tahoma"/>
          <w:szCs w:val="22"/>
          <w:lang w:val="el-GR"/>
        </w:rPr>
        <w:t>Φάσεις – Παραδοτέα</w:t>
      </w:r>
      <w:bookmarkEnd w:id="1381"/>
      <w:bookmarkEnd w:id="1382"/>
    </w:p>
    <w:p w14:paraId="63BE3D56" w14:textId="4F2E8EDB" w:rsidR="00025B9C" w:rsidRPr="008837C4" w:rsidRDefault="00025B9C" w:rsidP="00025B9C">
      <w:pPr>
        <w:pStyle w:val="Heading5"/>
        <w:numPr>
          <w:ilvl w:val="0"/>
          <w:numId w:val="102"/>
        </w:numPr>
        <w:rPr>
          <w:rFonts w:eastAsia="SimSun" w:cs="Tahoma"/>
          <w:szCs w:val="22"/>
          <w:lang w:val="el-GR"/>
        </w:rPr>
      </w:pPr>
      <w:bookmarkStart w:id="1383" w:name="_Toc107309450"/>
      <w:r w:rsidRPr="008837C4">
        <w:rPr>
          <w:rFonts w:eastAsia="SimSun" w:cs="Tahoma"/>
          <w:szCs w:val="22"/>
          <w:lang w:val="el-GR"/>
        </w:rPr>
        <w:t xml:space="preserve">Φάση 1: </w:t>
      </w:r>
      <w:r w:rsidR="00673FD7" w:rsidRPr="009D17BE">
        <w:rPr>
          <w:rFonts w:eastAsia="SimSun"/>
          <w:szCs w:val="22"/>
          <w:lang w:val="el-GR"/>
        </w:rPr>
        <w:t>Μελέτη Ανάλυσης Απαιτήσεων</w:t>
      </w:r>
      <w:bookmarkEnd w:id="1383"/>
      <w:r w:rsidR="00673FD7" w:rsidRPr="008837C4" w:rsidDel="00673FD7">
        <w:rPr>
          <w:rFonts w:eastAsia="SimSun" w:cs="Tahoma"/>
          <w:szCs w:val="22"/>
          <w:lang w:val="el-GR"/>
        </w:rPr>
        <w:t xml:space="preserve"> </w:t>
      </w:r>
    </w:p>
    <w:p w14:paraId="032E2EBE" w14:textId="77777777" w:rsidR="007C6623" w:rsidRDefault="007C6623" w:rsidP="007C6623">
      <w:pPr>
        <w:spacing w:line="276" w:lineRule="auto"/>
        <w:rPr>
          <w:lang w:val="el-GR"/>
        </w:rPr>
      </w:pPr>
      <w:r>
        <w:rPr>
          <w:rFonts w:eastAsia="SimSun"/>
          <w:lang w:val="el-GR"/>
        </w:rPr>
        <w:t xml:space="preserve">Κατά τη διάρκεια αυτής της φάσης θα </w:t>
      </w:r>
      <w:r>
        <w:rPr>
          <w:lang w:val="el-GR"/>
        </w:rPr>
        <w:t>υλοποιηθεί η μελέτη εφαρμογής και οι συνοδευτικές μελέτες για την εκτέλεση του έργου. Η Μελέτη Εφαρμογής αποτελεί τον βασικό οδηγό υλοποίησης του έργου και περιλαμβάνει:</w:t>
      </w:r>
    </w:p>
    <w:p w14:paraId="1DC3D983" w14:textId="77777777" w:rsidR="007C6623" w:rsidRDefault="007C6623" w:rsidP="007C6623">
      <w:pPr>
        <w:pStyle w:val="ListParagraph"/>
        <w:numPr>
          <w:ilvl w:val="0"/>
          <w:numId w:val="263"/>
        </w:numPr>
        <w:spacing w:after="200" w:line="276" w:lineRule="auto"/>
        <w:rPr>
          <w:lang w:val="el-GR"/>
        </w:rPr>
      </w:pPr>
      <w:r>
        <w:rPr>
          <w:lang w:val="el-GR"/>
        </w:rPr>
        <w:t>Σχέδιο Διαχείρισης και Ποιότητας Έργου (ΣΔΠΕ).</w:t>
      </w:r>
    </w:p>
    <w:p w14:paraId="7D7C29B1" w14:textId="77777777" w:rsidR="007C6623" w:rsidRDefault="007C6623" w:rsidP="007C6623">
      <w:pPr>
        <w:pStyle w:val="ListParagraph"/>
        <w:numPr>
          <w:ilvl w:val="0"/>
          <w:numId w:val="263"/>
        </w:numPr>
        <w:spacing w:after="200" w:line="276" w:lineRule="auto"/>
        <w:rPr>
          <w:lang w:val="el-GR"/>
        </w:rPr>
      </w:pPr>
      <w:proofErr w:type="spellStart"/>
      <w:r w:rsidRPr="006477DD">
        <w:rPr>
          <w:lang w:val="el-GR"/>
        </w:rPr>
        <w:t>Επικαιροποίηση</w:t>
      </w:r>
      <w:proofErr w:type="spellEnd"/>
      <w:r>
        <w:rPr>
          <w:lang w:val="en-US"/>
        </w:rPr>
        <w:t xml:space="preserve"> </w:t>
      </w:r>
      <w:r w:rsidRPr="006477DD">
        <w:rPr>
          <w:lang w:val="el-GR"/>
        </w:rPr>
        <w:t>/</w:t>
      </w:r>
      <w:r>
        <w:rPr>
          <w:lang w:val="en-US"/>
        </w:rPr>
        <w:t xml:space="preserve"> </w:t>
      </w:r>
      <w:r>
        <w:rPr>
          <w:lang w:val="el-GR"/>
        </w:rPr>
        <w:t>Κ</w:t>
      </w:r>
      <w:r w:rsidRPr="006477DD">
        <w:rPr>
          <w:lang w:val="el-GR"/>
        </w:rPr>
        <w:t>αταγραφή της υφιστάμενης κατάστασης</w:t>
      </w:r>
    </w:p>
    <w:p w14:paraId="1F585780" w14:textId="77777777" w:rsidR="007C6623" w:rsidRDefault="007C6623" w:rsidP="007C6623">
      <w:pPr>
        <w:pStyle w:val="ListParagraph"/>
        <w:numPr>
          <w:ilvl w:val="0"/>
          <w:numId w:val="263"/>
        </w:numPr>
        <w:spacing w:after="200" w:line="276" w:lineRule="auto"/>
        <w:rPr>
          <w:lang w:val="el-GR"/>
        </w:rPr>
      </w:pPr>
      <w:r>
        <w:rPr>
          <w:lang w:val="el-GR"/>
        </w:rPr>
        <w:t>Ανάλυση Απαιτήσεων Χρηστών</w:t>
      </w:r>
    </w:p>
    <w:p w14:paraId="1B218811" w14:textId="77777777" w:rsidR="007C6623" w:rsidRDefault="007C6623" w:rsidP="007C6623">
      <w:pPr>
        <w:pStyle w:val="ListParagraph"/>
        <w:numPr>
          <w:ilvl w:val="0"/>
          <w:numId w:val="263"/>
        </w:numPr>
        <w:spacing w:after="200" w:line="276" w:lineRule="auto"/>
        <w:rPr>
          <w:lang w:val="en-US"/>
        </w:rPr>
      </w:pPr>
      <w:r>
        <w:rPr>
          <w:lang w:val="el-GR"/>
        </w:rPr>
        <w:t>Σχεδιασμός</w:t>
      </w:r>
      <w:r>
        <w:rPr>
          <w:lang w:val="en-US"/>
        </w:rPr>
        <w:t xml:space="preserve"> </w:t>
      </w:r>
      <w:r>
        <w:rPr>
          <w:lang w:val="el-GR"/>
        </w:rPr>
        <w:t>Αρχιτεκτονικής</w:t>
      </w:r>
      <w:r>
        <w:rPr>
          <w:lang w:val="en-US"/>
        </w:rPr>
        <w:t xml:space="preserve"> </w:t>
      </w:r>
      <w:r>
        <w:rPr>
          <w:lang w:val="el-GR"/>
        </w:rPr>
        <w:t>λύσης</w:t>
      </w:r>
      <w:r>
        <w:rPr>
          <w:lang w:val="en-US"/>
        </w:rPr>
        <w:t xml:space="preserve"> (Technical </w:t>
      </w:r>
      <w:r>
        <w:t>Architecture</w:t>
      </w:r>
      <w:r>
        <w:rPr>
          <w:lang w:val="en-US"/>
        </w:rPr>
        <w:t xml:space="preserve"> &amp; </w:t>
      </w:r>
      <w:r>
        <w:t>Conceptual</w:t>
      </w:r>
      <w:r>
        <w:rPr>
          <w:lang w:val="en-US"/>
        </w:rPr>
        <w:t xml:space="preserve"> </w:t>
      </w:r>
      <w:r>
        <w:t>Design</w:t>
      </w:r>
      <w:r>
        <w:rPr>
          <w:lang w:val="en-US"/>
        </w:rPr>
        <w:t>)</w:t>
      </w:r>
    </w:p>
    <w:p w14:paraId="706DC159" w14:textId="77777777" w:rsidR="007C6623" w:rsidRDefault="007C6623" w:rsidP="007C6623">
      <w:pPr>
        <w:pStyle w:val="ListParagraph"/>
        <w:numPr>
          <w:ilvl w:val="0"/>
          <w:numId w:val="263"/>
        </w:numPr>
        <w:spacing w:after="200" w:line="276" w:lineRule="auto"/>
        <w:rPr>
          <w:lang w:val="el-GR"/>
        </w:rPr>
      </w:pPr>
      <w:r>
        <w:rPr>
          <w:lang w:val="el-GR"/>
        </w:rPr>
        <w:t>Μεθοδολογία και σενάρια ελέγχου αποδοχής των Υποσυστημάτων του έργου.</w:t>
      </w:r>
    </w:p>
    <w:p w14:paraId="3D9F76FB" w14:textId="77777777" w:rsidR="007C6623" w:rsidRDefault="007C6623" w:rsidP="007C6623">
      <w:pPr>
        <w:pStyle w:val="ListParagraph"/>
        <w:numPr>
          <w:ilvl w:val="0"/>
          <w:numId w:val="263"/>
        </w:numPr>
        <w:spacing w:after="200" w:line="276" w:lineRule="auto"/>
        <w:rPr>
          <w:lang w:val="el-GR"/>
        </w:rPr>
      </w:pPr>
      <w:r>
        <w:rPr>
          <w:lang w:val="el-GR"/>
        </w:rPr>
        <w:t xml:space="preserve">Σχέδιο Ενεργειών για την Ασφάλεια του Συστήματος </w:t>
      </w:r>
    </w:p>
    <w:p w14:paraId="29A45A92" w14:textId="77777777" w:rsidR="007C6623" w:rsidRDefault="007C6623" w:rsidP="007C6623">
      <w:pPr>
        <w:pStyle w:val="ListParagraph"/>
        <w:numPr>
          <w:ilvl w:val="0"/>
          <w:numId w:val="263"/>
        </w:numPr>
        <w:spacing w:after="200" w:line="276" w:lineRule="auto"/>
        <w:rPr>
          <w:lang w:val="el-GR"/>
        </w:rPr>
      </w:pPr>
      <w:r>
        <w:rPr>
          <w:lang w:val="el-GR"/>
        </w:rPr>
        <w:t>Σχέδιο Εγκατάστασης</w:t>
      </w:r>
      <w:r>
        <w:rPr>
          <w:lang w:val="en-US"/>
        </w:rPr>
        <w:t xml:space="preserve"> </w:t>
      </w:r>
      <w:r>
        <w:rPr>
          <w:lang w:val="el-GR"/>
        </w:rPr>
        <w:t>Κεντρικού Εξοπλισμού</w:t>
      </w:r>
    </w:p>
    <w:p w14:paraId="21334F49" w14:textId="77777777" w:rsidR="007C6623" w:rsidRDefault="007C6623" w:rsidP="007C6623">
      <w:pPr>
        <w:pStyle w:val="ListParagraph"/>
        <w:numPr>
          <w:ilvl w:val="0"/>
          <w:numId w:val="263"/>
        </w:numPr>
        <w:spacing w:after="200" w:line="276" w:lineRule="auto"/>
        <w:rPr>
          <w:lang w:val="el-GR"/>
        </w:rPr>
      </w:pPr>
      <w:r>
        <w:rPr>
          <w:lang w:val="el-GR"/>
        </w:rPr>
        <w:t xml:space="preserve">Σχέδιο </w:t>
      </w:r>
      <w:proofErr w:type="spellStart"/>
      <w:r>
        <w:rPr>
          <w:lang w:val="el-GR"/>
        </w:rPr>
        <w:t>Διαλειτουργικότητας</w:t>
      </w:r>
      <w:proofErr w:type="spellEnd"/>
      <w:r>
        <w:rPr>
          <w:lang w:val="el-GR"/>
        </w:rPr>
        <w:t xml:space="preserve"> </w:t>
      </w:r>
    </w:p>
    <w:p w14:paraId="4875587E" w14:textId="77777777" w:rsidR="007C6623" w:rsidRDefault="007C6623" w:rsidP="007C6623">
      <w:pPr>
        <w:pStyle w:val="ListParagraph"/>
        <w:numPr>
          <w:ilvl w:val="0"/>
          <w:numId w:val="263"/>
        </w:numPr>
        <w:spacing w:after="200" w:line="276" w:lineRule="auto"/>
        <w:rPr>
          <w:lang w:val="el-GR"/>
        </w:rPr>
      </w:pPr>
      <w:r>
        <w:rPr>
          <w:lang w:val="el-GR"/>
        </w:rPr>
        <w:t>Σχέδιο Κατάρτισης / Εκπαίδευσης στελεχών Φορέα</w:t>
      </w:r>
    </w:p>
    <w:p w14:paraId="5BF163E7" w14:textId="77777777" w:rsidR="007C6623" w:rsidRDefault="007C6623" w:rsidP="007C6623">
      <w:pPr>
        <w:keepNext/>
        <w:keepLines/>
        <w:spacing w:line="276" w:lineRule="auto"/>
        <w:rPr>
          <w:color w:val="000000"/>
          <w:u w:val="single"/>
          <w:lang w:val="el-GR"/>
        </w:rPr>
      </w:pPr>
      <w:r>
        <w:rPr>
          <w:color w:val="000000"/>
          <w:u w:val="single"/>
          <w:lang w:val="el-GR"/>
        </w:rPr>
        <w:t xml:space="preserve">Παραδοτέα Φάσης: </w:t>
      </w:r>
    </w:p>
    <w:p w14:paraId="4A11C143" w14:textId="3C8C5768" w:rsidR="007C6623" w:rsidRPr="007C6623" w:rsidRDefault="007C6623" w:rsidP="009D17BE">
      <w:pPr>
        <w:pStyle w:val="ListParagraph"/>
        <w:keepNext/>
        <w:keepLines/>
        <w:numPr>
          <w:ilvl w:val="0"/>
          <w:numId w:val="262"/>
        </w:numPr>
        <w:spacing w:after="0" w:line="276" w:lineRule="auto"/>
        <w:rPr>
          <w:lang w:val="el-GR"/>
        </w:rPr>
      </w:pPr>
      <w:r>
        <w:rPr>
          <w:lang w:val="el-GR"/>
        </w:rPr>
        <w:t>Π1.1 Σχέδιο Διαχείρισης και Ποιότητας Έργου (ΣΔΠΕ)</w:t>
      </w:r>
    </w:p>
    <w:p w14:paraId="262FFD36" w14:textId="37CA8461" w:rsidR="007C6623" w:rsidRDefault="007C6623" w:rsidP="007C6623">
      <w:pPr>
        <w:pStyle w:val="ListParagraph"/>
        <w:numPr>
          <w:ilvl w:val="0"/>
          <w:numId w:val="262"/>
        </w:numPr>
        <w:spacing w:after="0" w:line="276" w:lineRule="auto"/>
        <w:rPr>
          <w:lang w:val="el-GR"/>
        </w:rPr>
      </w:pPr>
      <w:r>
        <w:rPr>
          <w:lang w:val="el-GR"/>
        </w:rPr>
        <w:t>Π1.2 Οριστικοποιημένο Τεύχος Ανάλυσης Απαιτήσεων Χρηστών</w:t>
      </w:r>
    </w:p>
    <w:p w14:paraId="1A11BA3D" w14:textId="58AF8063" w:rsidR="007C6623" w:rsidRPr="009D17BE" w:rsidRDefault="007C6623" w:rsidP="007C6623">
      <w:pPr>
        <w:pStyle w:val="ListParagraph"/>
        <w:numPr>
          <w:ilvl w:val="0"/>
          <w:numId w:val="262"/>
        </w:numPr>
        <w:spacing w:after="0" w:line="276" w:lineRule="auto"/>
        <w:rPr>
          <w:lang w:val="el-GR"/>
        </w:rPr>
      </w:pPr>
      <w:r>
        <w:rPr>
          <w:lang w:val="el-GR"/>
        </w:rPr>
        <w:t>Π</w:t>
      </w:r>
      <w:r w:rsidRPr="009D17BE">
        <w:rPr>
          <w:lang w:val="el-GR"/>
        </w:rPr>
        <w:t>1.</w:t>
      </w:r>
      <w:r>
        <w:rPr>
          <w:lang w:val="el-GR"/>
        </w:rPr>
        <w:t>3</w:t>
      </w:r>
      <w:r w:rsidRPr="009D17BE">
        <w:rPr>
          <w:lang w:val="el-GR"/>
        </w:rPr>
        <w:t xml:space="preserve"> </w:t>
      </w:r>
      <w:r>
        <w:rPr>
          <w:lang w:val="el-GR"/>
        </w:rPr>
        <w:t>Σχεδιασμός</w:t>
      </w:r>
      <w:r w:rsidRPr="009D17BE">
        <w:rPr>
          <w:lang w:val="el-GR"/>
        </w:rPr>
        <w:t xml:space="preserve"> </w:t>
      </w:r>
      <w:r>
        <w:rPr>
          <w:lang w:val="el-GR"/>
        </w:rPr>
        <w:t>Αρχιτεκτονικής</w:t>
      </w:r>
      <w:r w:rsidRPr="009D17BE">
        <w:rPr>
          <w:lang w:val="el-GR"/>
        </w:rPr>
        <w:t xml:space="preserve"> </w:t>
      </w:r>
      <w:r>
        <w:rPr>
          <w:lang w:val="el-GR"/>
        </w:rPr>
        <w:t xml:space="preserve">λύσης, Ασφάλειας και </w:t>
      </w:r>
      <w:proofErr w:type="spellStart"/>
      <w:r>
        <w:rPr>
          <w:lang w:val="el-GR"/>
        </w:rPr>
        <w:t>Διαλειτουργικότητας</w:t>
      </w:r>
      <w:proofErr w:type="spellEnd"/>
    </w:p>
    <w:p w14:paraId="352283C9" w14:textId="20E28F9C" w:rsidR="007C6623" w:rsidRDefault="007C6623" w:rsidP="007C6623">
      <w:pPr>
        <w:pStyle w:val="ListParagraph"/>
        <w:numPr>
          <w:ilvl w:val="0"/>
          <w:numId w:val="262"/>
        </w:numPr>
        <w:spacing w:after="0" w:line="276" w:lineRule="auto"/>
        <w:rPr>
          <w:lang w:val="el-GR"/>
        </w:rPr>
      </w:pPr>
      <w:r>
        <w:rPr>
          <w:lang w:val="el-GR"/>
        </w:rPr>
        <w:t>Π1.4 Μεθοδολογία και Σενάρια Ελέγχου</w:t>
      </w:r>
    </w:p>
    <w:p w14:paraId="4B7230B2" w14:textId="558CF2B0" w:rsidR="007C6623" w:rsidRPr="00E460CD" w:rsidRDefault="007C6623" w:rsidP="007C6623">
      <w:pPr>
        <w:pStyle w:val="ListParagraph"/>
        <w:numPr>
          <w:ilvl w:val="0"/>
          <w:numId w:val="262"/>
        </w:numPr>
        <w:rPr>
          <w:lang w:val="el-GR"/>
        </w:rPr>
      </w:pPr>
      <w:r w:rsidRPr="00E460CD">
        <w:rPr>
          <w:lang w:val="el-GR"/>
        </w:rPr>
        <w:t>Π1.</w:t>
      </w:r>
      <w:r>
        <w:rPr>
          <w:lang w:val="el-GR"/>
        </w:rPr>
        <w:t>5</w:t>
      </w:r>
      <w:r w:rsidRPr="00E460CD">
        <w:rPr>
          <w:lang w:val="el-GR"/>
        </w:rPr>
        <w:t xml:space="preserve"> Σχέδιο Εγκατάστασης </w:t>
      </w:r>
      <w:r>
        <w:rPr>
          <w:lang w:val="el-GR"/>
        </w:rPr>
        <w:t>Κ</w:t>
      </w:r>
      <w:r w:rsidRPr="00E460CD">
        <w:rPr>
          <w:lang w:val="el-GR"/>
        </w:rPr>
        <w:t>εντρικού Εξοπλισμού</w:t>
      </w:r>
      <w:r>
        <w:rPr>
          <w:lang w:val="el-GR"/>
        </w:rPr>
        <w:t xml:space="preserve"> και Εξάπλωσης Περιφερειακού Εξοπλισμού</w:t>
      </w:r>
    </w:p>
    <w:p w14:paraId="3112BD8E" w14:textId="52632A94" w:rsidR="007C6623" w:rsidRDefault="007C6623" w:rsidP="007C6623">
      <w:pPr>
        <w:pStyle w:val="ListParagraph"/>
        <w:numPr>
          <w:ilvl w:val="0"/>
          <w:numId w:val="262"/>
        </w:numPr>
        <w:spacing w:after="0" w:line="276" w:lineRule="auto"/>
        <w:rPr>
          <w:lang w:val="el-GR"/>
        </w:rPr>
      </w:pPr>
      <w:r>
        <w:rPr>
          <w:lang w:val="el-GR"/>
        </w:rPr>
        <w:t>Π1.6 Σχέδιο κατάρτισης / εκπαίδευσης στελεχών Φορέα</w:t>
      </w:r>
    </w:p>
    <w:p w14:paraId="0824BEC3" w14:textId="77777777" w:rsidR="00EA7E9C" w:rsidRPr="00EA7E9C" w:rsidRDefault="00EA7E9C" w:rsidP="00EA7E9C">
      <w:pPr>
        <w:rPr>
          <w:rFonts w:eastAsia="SimSun"/>
          <w:lang w:val="el-GR"/>
        </w:rPr>
      </w:pPr>
    </w:p>
    <w:p w14:paraId="1443F392" w14:textId="2CF0603D" w:rsidR="00025B9C" w:rsidRDefault="00025B9C" w:rsidP="00EF2204">
      <w:pPr>
        <w:pStyle w:val="Heading5"/>
        <w:numPr>
          <w:ilvl w:val="0"/>
          <w:numId w:val="102"/>
        </w:numPr>
        <w:rPr>
          <w:rFonts w:eastAsia="SimSun" w:cs="Tahoma"/>
          <w:lang w:val="el-GR"/>
        </w:rPr>
      </w:pPr>
      <w:bookmarkStart w:id="1384" w:name="_Toc107309451"/>
      <w:r w:rsidRPr="00EF2204">
        <w:rPr>
          <w:rFonts w:eastAsia="SimSun" w:cs="Tahoma"/>
          <w:lang w:val="el-GR"/>
        </w:rPr>
        <w:t xml:space="preserve">Φάση 2: </w:t>
      </w:r>
      <w:r w:rsidR="007C6623">
        <w:rPr>
          <w:rFonts w:eastAsia="SimSun" w:cs="Tahoma"/>
          <w:lang w:val="el-GR"/>
        </w:rPr>
        <w:t>Προμήθεια Περιφερειακού Εξοπλισμού</w:t>
      </w:r>
      <w:bookmarkEnd w:id="1384"/>
    </w:p>
    <w:p w14:paraId="7ABAFC79" w14:textId="77777777" w:rsidR="007C6623" w:rsidRDefault="007C6623" w:rsidP="007C6623">
      <w:pPr>
        <w:rPr>
          <w:rFonts w:eastAsia="SimSun"/>
          <w:lang w:val="el-GR"/>
        </w:rPr>
      </w:pPr>
      <w:r w:rsidRPr="00C45DB4">
        <w:rPr>
          <w:rFonts w:eastAsia="SimSun"/>
          <w:lang w:val="el-GR"/>
        </w:rPr>
        <w:t>Η παρούσα φάση περιλαμβάνει τα παρακάτω:</w:t>
      </w:r>
    </w:p>
    <w:p w14:paraId="72749817" w14:textId="77777777" w:rsidR="007C6623" w:rsidRPr="0028062D" w:rsidRDefault="007C6623" w:rsidP="007C6623">
      <w:pPr>
        <w:pStyle w:val="ListParagraph"/>
        <w:numPr>
          <w:ilvl w:val="0"/>
          <w:numId w:val="264"/>
        </w:numPr>
        <w:ind w:left="720" w:hanging="360"/>
        <w:rPr>
          <w:rFonts w:eastAsia="SimSun"/>
          <w:lang w:val="el-GR"/>
        </w:rPr>
      </w:pPr>
      <w:r w:rsidRPr="00C45DB4">
        <w:rPr>
          <w:rFonts w:eastAsia="SimSun"/>
          <w:lang w:val="el-GR"/>
        </w:rPr>
        <w:t xml:space="preserve">Προμήθεια </w:t>
      </w:r>
      <w:r>
        <w:rPr>
          <w:rFonts w:eastAsia="SimSun"/>
          <w:lang w:val="el-GR"/>
        </w:rPr>
        <w:t>και παραμετροποίηση (</w:t>
      </w:r>
      <w:r>
        <w:rPr>
          <w:rFonts w:eastAsia="SimSun"/>
          <w:lang w:val="en-US"/>
        </w:rPr>
        <w:t>APN</w:t>
      </w:r>
      <w:r>
        <w:rPr>
          <w:rFonts w:eastAsia="SimSun"/>
          <w:lang w:val="el-GR"/>
        </w:rPr>
        <w:t xml:space="preserve">, παράμετροι συσκευής) των φορητών </w:t>
      </w:r>
      <w:proofErr w:type="spellStart"/>
      <w:r>
        <w:rPr>
          <w:rFonts w:eastAsia="SimSun"/>
          <w:lang w:val="el-GR"/>
        </w:rPr>
        <w:t>τηλεματικών</w:t>
      </w:r>
      <w:proofErr w:type="spellEnd"/>
      <w:r>
        <w:rPr>
          <w:rFonts w:eastAsia="SimSun"/>
          <w:lang w:val="el-GR"/>
        </w:rPr>
        <w:t xml:space="preserve"> μονάδων </w:t>
      </w:r>
      <w:r>
        <w:rPr>
          <w:rFonts w:eastAsia="SimSun"/>
          <w:lang w:val="en-US"/>
        </w:rPr>
        <w:t>GPS</w:t>
      </w:r>
      <w:r w:rsidRPr="0028062D">
        <w:rPr>
          <w:rFonts w:eastAsia="SimSun"/>
          <w:lang w:val="el-GR"/>
        </w:rPr>
        <w:t>/4</w:t>
      </w:r>
      <w:r>
        <w:rPr>
          <w:rFonts w:eastAsia="SimSun"/>
          <w:lang w:val="en-US"/>
        </w:rPr>
        <w:t>G</w:t>
      </w:r>
      <w:r>
        <w:rPr>
          <w:rFonts w:eastAsia="SimSun"/>
          <w:lang w:val="el-GR"/>
        </w:rPr>
        <w:t xml:space="preserve">. </w:t>
      </w:r>
    </w:p>
    <w:p w14:paraId="7DFBA2C3" w14:textId="77777777" w:rsidR="007C6623" w:rsidRPr="00547446" w:rsidRDefault="007C6623" w:rsidP="007C6623">
      <w:pPr>
        <w:pStyle w:val="ListParagraph"/>
        <w:numPr>
          <w:ilvl w:val="0"/>
          <w:numId w:val="264"/>
        </w:numPr>
        <w:ind w:left="720" w:hanging="360"/>
        <w:rPr>
          <w:rFonts w:eastAsia="SimSun"/>
          <w:lang w:val="el-GR"/>
        </w:rPr>
      </w:pPr>
      <w:r>
        <w:rPr>
          <w:rFonts w:eastAsia="SimSun"/>
          <w:lang w:val="el-GR"/>
        </w:rPr>
        <w:t>Προμήθεια των σταθμών εργασίας.</w:t>
      </w:r>
    </w:p>
    <w:p w14:paraId="39A00F26" w14:textId="77777777" w:rsidR="007C6623" w:rsidRPr="0028062D" w:rsidRDefault="007C6623" w:rsidP="007C6623">
      <w:pPr>
        <w:pStyle w:val="ListParagraph"/>
        <w:numPr>
          <w:ilvl w:val="0"/>
          <w:numId w:val="264"/>
        </w:numPr>
        <w:ind w:left="720" w:hanging="360"/>
        <w:rPr>
          <w:rFonts w:eastAsia="SimSun"/>
          <w:lang w:val="el-GR"/>
        </w:rPr>
      </w:pPr>
      <w:r>
        <w:rPr>
          <w:rFonts w:eastAsia="SimSun"/>
          <w:lang w:val="el-GR"/>
        </w:rPr>
        <w:t xml:space="preserve">Αποστολή του εξοπλισμού </w:t>
      </w:r>
      <w:r>
        <w:rPr>
          <w:lang w:val="el-GR"/>
        </w:rPr>
        <w:t xml:space="preserve">στις κατά τόπους υπηρεσίες του Φορέα που θα υποδειχθούν κατά τη Φάση της Μελέτης Εφαρμογής </w:t>
      </w:r>
      <w:r w:rsidRPr="00C45DB4">
        <w:rPr>
          <w:rFonts w:eastAsia="SimSun"/>
          <w:lang w:val="el-GR"/>
        </w:rPr>
        <w:t>(ποσοτική &amp; ποιοτική παραλαβή)</w:t>
      </w:r>
      <w:r>
        <w:rPr>
          <w:lang w:val="el-GR"/>
        </w:rPr>
        <w:t>.</w:t>
      </w:r>
    </w:p>
    <w:p w14:paraId="4C71E578" w14:textId="77777777" w:rsidR="007C6623" w:rsidRDefault="007C6623" w:rsidP="007C6623">
      <w:pPr>
        <w:pStyle w:val="ListParagraph"/>
        <w:numPr>
          <w:ilvl w:val="0"/>
          <w:numId w:val="264"/>
        </w:numPr>
        <w:ind w:left="720" w:hanging="360"/>
        <w:rPr>
          <w:rFonts w:eastAsia="SimSun"/>
          <w:lang w:val="el-GR"/>
        </w:rPr>
      </w:pPr>
      <w:r w:rsidRPr="00C45DB4">
        <w:rPr>
          <w:rFonts w:eastAsia="SimSun"/>
          <w:lang w:val="el-GR"/>
        </w:rPr>
        <w:t>Έλεγχο</w:t>
      </w:r>
      <w:r>
        <w:rPr>
          <w:rFonts w:eastAsia="SimSun"/>
          <w:lang w:val="el-GR"/>
        </w:rPr>
        <w:t>ς</w:t>
      </w:r>
      <w:r w:rsidRPr="00C45DB4">
        <w:rPr>
          <w:rFonts w:eastAsia="SimSun"/>
          <w:lang w:val="el-GR"/>
        </w:rPr>
        <w:t xml:space="preserve"> για την αυτόνομη λειτουργία του εξοπλισμού</w:t>
      </w:r>
    </w:p>
    <w:p w14:paraId="487CFD11" w14:textId="77777777" w:rsidR="007C6623" w:rsidRDefault="007C6623" w:rsidP="007C6623">
      <w:pPr>
        <w:rPr>
          <w:rFonts w:eastAsia="SimSun"/>
          <w:lang w:val="en-US"/>
        </w:rPr>
      </w:pPr>
      <w:r w:rsidRPr="0028062D">
        <w:rPr>
          <w:rFonts w:eastAsia="SimSun"/>
          <w:u w:val="single"/>
          <w:lang w:val="en-US"/>
        </w:rPr>
        <w:t>Παρα</w:t>
      </w:r>
      <w:proofErr w:type="spellStart"/>
      <w:r w:rsidRPr="0028062D">
        <w:rPr>
          <w:rFonts w:eastAsia="SimSun"/>
          <w:u w:val="single"/>
          <w:lang w:val="en-US"/>
        </w:rPr>
        <w:t>δοτέ</w:t>
      </w:r>
      <w:proofErr w:type="spellEnd"/>
      <w:r w:rsidRPr="0028062D">
        <w:rPr>
          <w:rFonts w:eastAsia="SimSun"/>
          <w:u w:val="single"/>
          <w:lang w:val="en-US"/>
        </w:rPr>
        <w:t xml:space="preserve">α </w:t>
      </w:r>
      <w:proofErr w:type="spellStart"/>
      <w:r w:rsidRPr="0028062D">
        <w:rPr>
          <w:rFonts w:eastAsia="SimSun"/>
          <w:u w:val="single"/>
          <w:lang w:val="en-US"/>
        </w:rPr>
        <w:t>Φάσης</w:t>
      </w:r>
      <w:proofErr w:type="spellEnd"/>
      <w:r w:rsidRPr="00C45DB4">
        <w:rPr>
          <w:rFonts w:eastAsia="SimSun"/>
          <w:lang w:val="en-US"/>
        </w:rPr>
        <w:t>:</w:t>
      </w:r>
    </w:p>
    <w:p w14:paraId="7E055229" w14:textId="77777777" w:rsidR="007C6623" w:rsidRDefault="007C6623" w:rsidP="007C6623">
      <w:pPr>
        <w:pStyle w:val="ListParagraph"/>
        <w:numPr>
          <w:ilvl w:val="0"/>
          <w:numId w:val="265"/>
        </w:numPr>
        <w:spacing w:after="200" w:line="276" w:lineRule="auto"/>
        <w:rPr>
          <w:lang w:val="el-GR"/>
        </w:rPr>
      </w:pPr>
      <w:r>
        <w:rPr>
          <w:lang w:val="el-GR"/>
        </w:rPr>
        <w:t>Π2.1 Περιφερειακός Εξοπλισμός σε λειτουργική ετοιμότητα</w:t>
      </w:r>
    </w:p>
    <w:p w14:paraId="2D2DD8B2" w14:textId="77777777" w:rsidR="007C6623" w:rsidRDefault="007C6623" w:rsidP="007C6623">
      <w:pPr>
        <w:pStyle w:val="ListParagraph"/>
        <w:numPr>
          <w:ilvl w:val="0"/>
          <w:numId w:val="265"/>
        </w:numPr>
        <w:spacing w:after="200" w:line="276" w:lineRule="auto"/>
        <w:rPr>
          <w:lang w:val="el-GR"/>
        </w:rPr>
      </w:pPr>
      <w:r>
        <w:rPr>
          <w:lang w:val="el-GR"/>
        </w:rPr>
        <w:t xml:space="preserve">Π2.2 </w:t>
      </w:r>
      <w:r w:rsidRPr="001F3198">
        <w:rPr>
          <w:lang w:val="el-GR"/>
        </w:rPr>
        <w:t xml:space="preserve">Αποτελέσματα </w:t>
      </w:r>
      <w:r>
        <w:rPr>
          <w:lang w:val="el-GR"/>
        </w:rPr>
        <w:t>Σ</w:t>
      </w:r>
      <w:r w:rsidRPr="001F3198">
        <w:rPr>
          <w:lang w:val="el-GR"/>
        </w:rPr>
        <w:t xml:space="preserve">εναρίων </w:t>
      </w:r>
      <w:r>
        <w:rPr>
          <w:lang w:val="el-GR"/>
        </w:rPr>
        <w:t>Ε</w:t>
      </w:r>
      <w:r w:rsidRPr="001F3198">
        <w:rPr>
          <w:lang w:val="el-GR"/>
        </w:rPr>
        <w:t xml:space="preserve">λέγχου </w:t>
      </w:r>
      <w:r>
        <w:rPr>
          <w:lang w:val="el-GR"/>
        </w:rPr>
        <w:t>Κ</w:t>
      </w:r>
      <w:r w:rsidRPr="001F3198">
        <w:rPr>
          <w:lang w:val="el-GR"/>
        </w:rPr>
        <w:t xml:space="preserve">αλής </w:t>
      </w:r>
      <w:r>
        <w:rPr>
          <w:lang w:val="el-GR"/>
        </w:rPr>
        <w:t>Λ</w:t>
      </w:r>
      <w:r w:rsidRPr="001F3198">
        <w:rPr>
          <w:lang w:val="el-GR"/>
        </w:rPr>
        <w:t>ειτουργίας</w:t>
      </w:r>
    </w:p>
    <w:p w14:paraId="52DEEA6C" w14:textId="77777777" w:rsidR="007C6623" w:rsidRDefault="007C6623" w:rsidP="007C6623">
      <w:pPr>
        <w:pStyle w:val="ListParagraph"/>
        <w:numPr>
          <w:ilvl w:val="0"/>
          <w:numId w:val="265"/>
        </w:numPr>
        <w:spacing w:after="200" w:line="276" w:lineRule="auto"/>
        <w:rPr>
          <w:lang w:val="el-GR"/>
        </w:rPr>
      </w:pPr>
      <w:r>
        <w:rPr>
          <w:lang w:val="el-GR"/>
        </w:rPr>
        <w:t xml:space="preserve">Π2.3 Σειρά Εγχειριδίων Τεκμηρίωσης (λειτουργικής &amp; υποστηρικτικής) </w:t>
      </w:r>
    </w:p>
    <w:p w14:paraId="282CBCC6" w14:textId="098DC6AB" w:rsidR="00EA7E9C" w:rsidRPr="007C6623" w:rsidRDefault="007C6623" w:rsidP="009D17BE">
      <w:pPr>
        <w:pStyle w:val="Heading5"/>
        <w:numPr>
          <w:ilvl w:val="0"/>
          <w:numId w:val="102"/>
        </w:numPr>
        <w:rPr>
          <w:rFonts w:eastAsia="SimSun"/>
          <w:lang w:val="el-GR"/>
        </w:rPr>
      </w:pPr>
      <w:bookmarkStart w:id="1385" w:name="_Toc107309452"/>
      <w:r w:rsidRPr="007C6623">
        <w:rPr>
          <w:rFonts w:eastAsia="SimSun" w:cs="Tahoma"/>
          <w:lang w:val="el-GR"/>
        </w:rPr>
        <w:lastRenderedPageBreak/>
        <w:t>Φάση 3</w:t>
      </w:r>
      <w:r w:rsidRPr="009D17BE">
        <w:rPr>
          <w:rFonts w:eastAsia="SimSun" w:cs="Tahoma"/>
          <w:lang w:val="el-GR"/>
        </w:rPr>
        <w:t xml:space="preserve">: </w:t>
      </w:r>
      <w:r w:rsidRPr="007C6623">
        <w:rPr>
          <w:rFonts w:eastAsia="SimSun" w:cs="Tahoma"/>
          <w:lang w:val="el-GR"/>
        </w:rPr>
        <w:t>Προμήθεια Κεντρικού Εξοπλισμού</w:t>
      </w:r>
      <w:bookmarkEnd w:id="1385"/>
    </w:p>
    <w:p w14:paraId="67568E81" w14:textId="77777777" w:rsidR="007C6623" w:rsidRDefault="007C6623" w:rsidP="007C6623">
      <w:pPr>
        <w:spacing w:line="276" w:lineRule="auto"/>
        <w:rPr>
          <w:lang w:val="el-GR"/>
        </w:rPr>
      </w:pPr>
      <w:r>
        <w:rPr>
          <w:lang w:val="el-GR"/>
        </w:rPr>
        <w:t>Η παρούσα φάση περιλαμβάνει τα παρακάτω:</w:t>
      </w:r>
    </w:p>
    <w:p w14:paraId="7EA5E6DE" w14:textId="77777777" w:rsidR="007C6623" w:rsidRDefault="007C6623" w:rsidP="007C6623">
      <w:pPr>
        <w:pStyle w:val="ListParagraph"/>
        <w:numPr>
          <w:ilvl w:val="0"/>
          <w:numId w:val="265"/>
        </w:numPr>
        <w:spacing w:after="200" w:line="276" w:lineRule="auto"/>
        <w:rPr>
          <w:lang w:val="el-GR"/>
        </w:rPr>
      </w:pPr>
      <w:r>
        <w:rPr>
          <w:lang w:val="el-GR"/>
        </w:rPr>
        <w:t>Προμήθεια και εγκατάσταση (ποσοτική &amp; ποιοτική παραλαβή) του προσφερόμενου από τον Ανάδοχο κεντρικού ΕΞΟΠΛΙΣΜΟΥ (π.χ. εξυπηρετητές</w:t>
      </w:r>
      <w:r w:rsidRPr="0021487A">
        <w:rPr>
          <w:lang w:val="el-GR"/>
        </w:rPr>
        <w:t>,</w:t>
      </w:r>
      <w:r>
        <w:rPr>
          <w:lang w:val="el-GR"/>
        </w:rPr>
        <w:t xml:space="preserve"> δικτυακός εξοπλισμός</w:t>
      </w:r>
      <w:r w:rsidRPr="0028062D">
        <w:rPr>
          <w:lang w:val="el-GR"/>
        </w:rPr>
        <w:t xml:space="preserve">, </w:t>
      </w:r>
      <w:r>
        <w:rPr>
          <w:lang w:val="el-GR"/>
        </w:rPr>
        <w:t>σύστημα βάσης δεδομένων, σύστημα αποθήκευσης κ.λ.π.) και ΕΤΟΙΜΟΥ ΛΟΓΙΣΜΙΚΟΥ ΣΥΣΤΗΜΑΤΟΣ (λογισμικό ‘υποδομών’ π.χ. λειτουργικό σύστημα εξυπηρετητών,</w:t>
      </w:r>
      <w:r w:rsidRPr="0028062D">
        <w:rPr>
          <w:lang w:val="el-GR"/>
        </w:rPr>
        <w:t xml:space="preserve"> </w:t>
      </w:r>
      <w:r>
        <w:t>virtualisation</w:t>
      </w:r>
      <w:r>
        <w:rPr>
          <w:lang w:val="el-GR"/>
        </w:rPr>
        <w:t xml:space="preserve">, </w:t>
      </w:r>
      <w:r>
        <w:rPr>
          <w:lang w:val="en-US"/>
        </w:rPr>
        <w:t>containerization</w:t>
      </w:r>
      <w:r>
        <w:rPr>
          <w:lang w:val="el-GR"/>
        </w:rPr>
        <w:t xml:space="preserve"> κ.λπ.)</w:t>
      </w:r>
      <w:r w:rsidRPr="000E360F">
        <w:rPr>
          <w:lang w:val="el-GR"/>
        </w:rPr>
        <w:t xml:space="preserve"> </w:t>
      </w:r>
      <w:r>
        <w:rPr>
          <w:lang w:val="el-GR"/>
        </w:rPr>
        <w:t>- Εκτέλεση σεναρίων ελέγχων.</w:t>
      </w:r>
    </w:p>
    <w:p w14:paraId="3D96C417" w14:textId="77777777" w:rsidR="007C6623" w:rsidRDefault="007C6623" w:rsidP="007C6623">
      <w:pPr>
        <w:pStyle w:val="ListParagraph"/>
        <w:numPr>
          <w:ilvl w:val="0"/>
          <w:numId w:val="265"/>
        </w:numPr>
        <w:spacing w:after="200" w:line="276" w:lineRule="auto"/>
        <w:rPr>
          <w:lang w:val="el-GR"/>
        </w:rPr>
      </w:pPr>
      <w:r>
        <w:rPr>
          <w:lang w:val="el-GR"/>
        </w:rPr>
        <w:t xml:space="preserve">Μετάπτωση των υπηρεσιών του </w:t>
      </w:r>
      <w:r w:rsidRPr="0095613E">
        <w:rPr>
          <w:lang w:val="el-GR"/>
        </w:rPr>
        <w:t>ΟΠΣΣΔΠΣΕΠ</w:t>
      </w:r>
      <w:r>
        <w:rPr>
          <w:lang w:val="el-GR"/>
        </w:rPr>
        <w:t xml:space="preserve"> στην νέα υποδομή</w:t>
      </w:r>
    </w:p>
    <w:p w14:paraId="5BED807E" w14:textId="77777777" w:rsidR="007C6623" w:rsidRDefault="007C6623" w:rsidP="007C6623">
      <w:pPr>
        <w:spacing w:line="276" w:lineRule="auto"/>
        <w:rPr>
          <w:color w:val="000000"/>
          <w:u w:val="single"/>
          <w:lang w:val="el-GR"/>
        </w:rPr>
      </w:pPr>
      <w:r>
        <w:rPr>
          <w:color w:val="000000"/>
          <w:u w:val="single"/>
          <w:lang w:val="el-GR"/>
        </w:rPr>
        <w:t xml:space="preserve">Παραδοτέα Φάσης: </w:t>
      </w:r>
    </w:p>
    <w:p w14:paraId="41674F52" w14:textId="77777777" w:rsidR="007C6623" w:rsidRDefault="007C6623" w:rsidP="007C6623">
      <w:pPr>
        <w:pStyle w:val="ListParagraph"/>
        <w:numPr>
          <w:ilvl w:val="0"/>
          <w:numId w:val="265"/>
        </w:numPr>
        <w:spacing w:after="200" w:line="276" w:lineRule="auto"/>
        <w:rPr>
          <w:lang w:val="el-GR"/>
        </w:rPr>
      </w:pPr>
      <w:r>
        <w:rPr>
          <w:lang w:val="el-GR"/>
        </w:rPr>
        <w:t xml:space="preserve">Π3.1 Εγκατεστημένος Κεντρικός Εξοπλισμός, σε λειτουργική ετοιμότητα </w:t>
      </w:r>
    </w:p>
    <w:p w14:paraId="335AC5B2" w14:textId="77777777" w:rsidR="007C6623" w:rsidRDefault="007C6623" w:rsidP="007C6623">
      <w:pPr>
        <w:pStyle w:val="ListParagraph"/>
        <w:numPr>
          <w:ilvl w:val="0"/>
          <w:numId w:val="265"/>
        </w:numPr>
        <w:spacing w:after="200" w:line="276" w:lineRule="auto"/>
        <w:rPr>
          <w:lang w:val="el-GR"/>
        </w:rPr>
      </w:pPr>
      <w:r>
        <w:rPr>
          <w:lang w:val="el-GR"/>
        </w:rPr>
        <w:t>Π3.2 Εγκατεστημένο Έτοιμο Λογισμικό Κεντρικού Εξοπλισμού, σε λειτουργική ετοιμότητα</w:t>
      </w:r>
    </w:p>
    <w:p w14:paraId="3C5F0D63" w14:textId="77777777" w:rsidR="007C6623" w:rsidRPr="00C45DB4" w:rsidRDefault="007C6623" w:rsidP="007C6623">
      <w:pPr>
        <w:pStyle w:val="ListParagraph"/>
        <w:numPr>
          <w:ilvl w:val="0"/>
          <w:numId w:val="265"/>
        </w:numPr>
        <w:spacing w:after="200" w:line="276" w:lineRule="auto"/>
        <w:rPr>
          <w:lang w:val="el-GR"/>
        </w:rPr>
      </w:pPr>
      <w:r w:rsidRPr="00871E49">
        <w:rPr>
          <w:lang w:val="el-GR"/>
        </w:rPr>
        <w:t xml:space="preserve">Π3.3 </w:t>
      </w:r>
      <w:r w:rsidRPr="001F3198">
        <w:rPr>
          <w:lang w:val="el-GR"/>
        </w:rPr>
        <w:t xml:space="preserve">Αποτελέσματα σεναρίων ελέγχου καλής λειτουργίας </w:t>
      </w:r>
    </w:p>
    <w:p w14:paraId="259172FF" w14:textId="77777777" w:rsidR="007C6623" w:rsidRDefault="007C6623" w:rsidP="007C6623">
      <w:pPr>
        <w:pStyle w:val="ListParagraph"/>
        <w:numPr>
          <w:ilvl w:val="0"/>
          <w:numId w:val="265"/>
        </w:numPr>
        <w:spacing w:after="200" w:line="276" w:lineRule="auto"/>
        <w:rPr>
          <w:lang w:val="el-GR"/>
        </w:rPr>
      </w:pPr>
      <w:r>
        <w:rPr>
          <w:lang w:val="el-GR"/>
        </w:rPr>
        <w:t>Π3.4 Σειρά Εγχειριδίων Τεκμηρίωσης (λειτουργικής &amp; υποστηρικτικής)</w:t>
      </w:r>
    </w:p>
    <w:p w14:paraId="1F0B486B" w14:textId="112C27C9" w:rsidR="007C6623" w:rsidRPr="009A2AFA" w:rsidRDefault="009A2AFA" w:rsidP="009D17BE">
      <w:pPr>
        <w:pStyle w:val="Heading5"/>
        <w:numPr>
          <w:ilvl w:val="0"/>
          <w:numId w:val="102"/>
        </w:numPr>
        <w:rPr>
          <w:rFonts w:eastAsia="SimSun"/>
          <w:lang w:val="el-GR"/>
        </w:rPr>
      </w:pPr>
      <w:bookmarkStart w:id="1386" w:name="_Toc107309453"/>
      <w:r w:rsidRPr="009A2AFA">
        <w:rPr>
          <w:rFonts w:eastAsia="SimSun" w:cs="Tahoma"/>
          <w:lang w:val="el-GR"/>
        </w:rPr>
        <w:t>Φάση 4</w:t>
      </w:r>
      <w:r w:rsidRPr="009D17BE">
        <w:rPr>
          <w:rFonts w:eastAsia="SimSun" w:cs="Tahoma"/>
          <w:lang w:val="el-GR"/>
        </w:rPr>
        <w:t xml:space="preserve">: </w:t>
      </w:r>
      <w:r w:rsidR="00673FD7" w:rsidRPr="009D17BE">
        <w:rPr>
          <w:rFonts w:eastAsia="SimSun"/>
          <w:szCs w:val="22"/>
          <w:lang w:val="el-GR"/>
        </w:rPr>
        <w:t xml:space="preserve">Εγκατάσταση Έτοιμου Λογισμικού, Ανάπτυξη </w:t>
      </w:r>
      <w:proofErr w:type="spellStart"/>
      <w:r w:rsidR="00673FD7" w:rsidRPr="009D17BE">
        <w:rPr>
          <w:rFonts w:eastAsia="SimSun"/>
          <w:szCs w:val="22"/>
          <w:lang w:val="el-GR"/>
        </w:rPr>
        <w:t>Γεωβάσης</w:t>
      </w:r>
      <w:proofErr w:type="spellEnd"/>
      <w:r w:rsidR="00673FD7" w:rsidRPr="009D17BE">
        <w:rPr>
          <w:rFonts w:eastAsia="SimSun"/>
          <w:szCs w:val="22"/>
          <w:lang w:val="el-GR"/>
        </w:rPr>
        <w:t xml:space="preserve"> και </w:t>
      </w:r>
      <w:proofErr w:type="spellStart"/>
      <w:r w:rsidR="00673FD7" w:rsidRPr="009D17BE">
        <w:rPr>
          <w:rFonts w:eastAsia="SimSun"/>
          <w:szCs w:val="22"/>
          <w:lang w:val="el-GR"/>
        </w:rPr>
        <w:t>Διαλειτουργικότητα</w:t>
      </w:r>
      <w:bookmarkEnd w:id="1386"/>
      <w:proofErr w:type="spellEnd"/>
      <w:r w:rsidR="00673FD7" w:rsidRPr="009A2AFA" w:rsidDel="00673FD7">
        <w:rPr>
          <w:rFonts w:eastAsia="SimSun" w:cs="Tahoma"/>
          <w:lang w:val="el-GR"/>
        </w:rPr>
        <w:t xml:space="preserve"> </w:t>
      </w:r>
    </w:p>
    <w:p w14:paraId="3CD880E0" w14:textId="77777777" w:rsidR="009A2AFA" w:rsidRPr="0028062D" w:rsidRDefault="009A2AFA" w:rsidP="009A2AFA">
      <w:pPr>
        <w:rPr>
          <w:rFonts w:eastAsia="SimSun" w:cs="Times New Roman"/>
          <w:szCs w:val="28"/>
          <w:lang w:val="el-GR"/>
        </w:rPr>
      </w:pPr>
      <w:r w:rsidRPr="0028062D">
        <w:rPr>
          <w:rFonts w:eastAsia="SimSun" w:cs="Times New Roman"/>
          <w:szCs w:val="28"/>
          <w:lang w:val="el-GR"/>
        </w:rPr>
        <w:t>Η παρούσα φάση περιλαμβάνει τα παρακάτω:</w:t>
      </w:r>
    </w:p>
    <w:p w14:paraId="58D4F8DA" w14:textId="77777777" w:rsidR="009A2AFA" w:rsidRDefault="009A2AFA" w:rsidP="009A2AFA">
      <w:pPr>
        <w:pStyle w:val="ListParagraph"/>
        <w:numPr>
          <w:ilvl w:val="0"/>
          <w:numId w:val="265"/>
        </w:numPr>
        <w:rPr>
          <w:lang w:val="el-GR"/>
        </w:rPr>
      </w:pPr>
      <w:r w:rsidRPr="00334DB0">
        <w:rPr>
          <w:lang w:val="el-GR"/>
        </w:rPr>
        <w:t>Προμήθεια και εγκατάσταση του Λογισμικ</w:t>
      </w:r>
      <w:r>
        <w:rPr>
          <w:lang w:val="el-GR"/>
        </w:rPr>
        <w:t>ού</w:t>
      </w:r>
      <w:r w:rsidRPr="00334DB0">
        <w:rPr>
          <w:lang w:val="el-GR"/>
        </w:rPr>
        <w:t xml:space="preserve"> Συνεργατικής Διαχείρισης Συμβάντων και Τηλεματικής Πόρων</w:t>
      </w:r>
    </w:p>
    <w:p w14:paraId="7D5B971D" w14:textId="77777777" w:rsidR="009A2AFA" w:rsidRDefault="009A2AFA" w:rsidP="009A2AFA">
      <w:pPr>
        <w:pStyle w:val="ListParagraph"/>
        <w:numPr>
          <w:ilvl w:val="0"/>
          <w:numId w:val="265"/>
        </w:numPr>
        <w:rPr>
          <w:lang w:val="el-GR"/>
        </w:rPr>
      </w:pPr>
      <w:r>
        <w:rPr>
          <w:lang w:val="el-GR"/>
        </w:rPr>
        <w:t>Παραμετροποίηση λογισμικού</w:t>
      </w:r>
    </w:p>
    <w:p w14:paraId="3DC11E29" w14:textId="77777777" w:rsidR="009A2AFA" w:rsidRDefault="009A2AFA" w:rsidP="009A2AFA">
      <w:pPr>
        <w:pStyle w:val="ListParagraph"/>
        <w:numPr>
          <w:ilvl w:val="0"/>
          <w:numId w:val="265"/>
        </w:numPr>
        <w:rPr>
          <w:lang w:val="el-GR"/>
        </w:rPr>
      </w:pPr>
      <w:r>
        <w:rPr>
          <w:lang w:val="el-GR"/>
        </w:rPr>
        <w:t xml:space="preserve">Ανάπτυξη </w:t>
      </w:r>
      <w:proofErr w:type="spellStart"/>
      <w:r>
        <w:rPr>
          <w:lang w:val="el-GR"/>
        </w:rPr>
        <w:t>Γεωβάσης</w:t>
      </w:r>
      <w:proofErr w:type="spellEnd"/>
      <w:r>
        <w:rPr>
          <w:lang w:val="el-GR"/>
        </w:rPr>
        <w:t xml:space="preserve"> και μετάπτωση δεδομένων</w:t>
      </w:r>
    </w:p>
    <w:p w14:paraId="34AED0A7" w14:textId="77777777" w:rsidR="009A2AFA" w:rsidRPr="00334DB0" w:rsidRDefault="009A2AFA" w:rsidP="009A2AFA">
      <w:pPr>
        <w:pStyle w:val="ListParagraph"/>
        <w:numPr>
          <w:ilvl w:val="0"/>
          <w:numId w:val="265"/>
        </w:numPr>
        <w:rPr>
          <w:lang w:val="el-GR"/>
        </w:rPr>
      </w:pPr>
      <w:r>
        <w:rPr>
          <w:lang w:val="el-GR"/>
        </w:rPr>
        <w:t xml:space="preserve">Υλοποίηση </w:t>
      </w:r>
      <w:proofErr w:type="spellStart"/>
      <w:r>
        <w:rPr>
          <w:lang w:val="el-GR"/>
        </w:rPr>
        <w:t>Διαλειτουργικότητας</w:t>
      </w:r>
      <w:proofErr w:type="spellEnd"/>
      <w:r>
        <w:rPr>
          <w:lang w:val="el-GR"/>
        </w:rPr>
        <w:t xml:space="preserve"> με το Λογισμικό Διαχείρισης Περιστατικών, Πόρων και </w:t>
      </w:r>
      <w:proofErr w:type="spellStart"/>
      <w:r>
        <w:rPr>
          <w:lang w:val="el-GR"/>
        </w:rPr>
        <w:t>Τηλεματικών</w:t>
      </w:r>
      <w:proofErr w:type="spellEnd"/>
      <w:r>
        <w:rPr>
          <w:lang w:val="el-GR"/>
        </w:rPr>
        <w:t xml:space="preserve"> Δεδομένων του </w:t>
      </w:r>
      <w:r w:rsidRPr="0095613E">
        <w:rPr>
          <w:lang w:val="el-GR"/>
        </w:rPr>
        <w:t>ΟΠΣΣΔΠΣΕΠ</w:t>
      </w:r>
    </w:p>
    <w:p w14:paraId="318774A1" w14:textId="77777777" w:rsidR="009A2AFA" w:rsidRDefault="009A2AFA" w:rsidP="009A2AFA">
      <w:pPr>
        <w:pStyle w:val="ListParagraph"/>
        <w:numPr>
          <w:ilvl w:val="0"/>
          <w:numId w:val="265"/>
        </w:numPr>
        <w:spacing w:after="200" w:line="276" w:lineRule="auto"/>
        <w:rPr>
          <w:lang w:val="el-GR"/>
        </w:rPr>
      </w:pPr>
      <w:r>
        <w:rPr>
          <w:lang w:val="el-GR"/>
        </w:rPr>
        <w:t>Εκτέλεση σεναρίων ελέγχων</w:t>
      </w:r>
    </w:p>
    <w:p w14:paraId="349215C9" w14:textId="77777777" w:rsidR="009A2AFA" w:rsidRDefault="009A2AFA" w:rsidP="009A2AFA">
      <w:pPr>
        <w:spacing w:line="276" w:lineRule="auto"/>
        <w:rPr>
          <w:color w:val="000000"/>
          <w:u w:val="single"/>
          <w:lang w:val="el-GR"/>
        </w:rPr>
      </w:pPr>
      <w:r>
        <w:rPr>
          <w:color w:val="000000"/>
          <w:u w:val="single"/>
          <w:lang w:val="el-GR"/>
        </w:rPr>
        <w:t xml:space="preserve">Παραδοτέα Φάσης: </w:t>
      </w:r>
    </w:p>
    <w:p w14:paraId="635A9CEE" w14:textId="77777777" w:rsidR="009A2AFA" w:rsidRDefault="009A2AFA" w:rsidP="009A2AFA">
      <w:pPr>
        <w:pStyle w:val="ListParagraph"/>
        <w:numPr>
          <w:ilvl w:val="0"/>
          <w:numId w:val="265"/>
        </w:numPr>
        <w:spacing w:after="200" w:line="276" w:lineRule="auto"/>
        <w:rPr>
          <w:lang w:val="el-GR"/>
        </w:rPr>
      </w:pPr>
      <w:r>
        <w:rPr>
          <w:lang w:val="el-GR"/>
        </w:rPr>
        <w:t>Π4.1 Εγκατεστημένο Λογισμικό, σε λειτουργική ετοιμότητα</w:t>
      </w:r>
    </w:p>
    <w:p w14:paraId="2643394B" w14:textId="77777777" w:rsidR="009A2AFA" w:rsidRPr="001F3198" w:rsidRDefault="009A2AFA" w:rsidP="009A2AFA">
      <w:pPr>
        <w:pStyle w:val="ListParagraph"/>
        <w:numPr>
          <w:ilvl w:val="0"/>
          <w:numId w:val="265"/>
        </w:numPr>
        <w:spacing w:after="200" w:line="276" w:lineRule="auto"/>
        <w:rPr>
          <w:lang w:val="el-GR"/>
        </w:rPr>
      </w:pPr>
      <w:r w:rsidRPr="00871E49">
        <w:rPr>
          <w:lang w:val="el-GR"/>
        </w:rPr>
        <w:t>Π</w:t>
      </w:r>
      <w:r>
        <w:rPr>
          <w:lang w:val="el-GR"/>
        </w:rPr>
        <w:t>4</w:t>
      </w:r>
      <w:r w:rsidRPr="00871E49">
        <w:rPr>
          <w:lang w:val="el-GR"/>
        </w:rPr>
        <w:t>.</w:t>
      </w:r>
      <w:r>
        <w:rPr>
          <w:lang w:val="el-GR"/>
        </w:rPr>
        <w:t>2</w:t>
      </w:r>
      <w:r w:rsidRPr="00871E49">
        <w:rPr>
          <w:lang w:val="el-GR"/>
        </w:rPr>
        <w:t xml:space="preserve"> </w:t>
      </w:r>
      <w:r w:rsidRPr="001F3198">
        <w:rPr>
          <w:lang w:val="el-GR"/>
        </w:rPr>
        <w:t xml:space="preserve">Αποτελέσματα σεναρίων ελέγχου καλής λειτουργίας </w:t>
      </w:r>
    </w:p>
    <w:p w14:paraId="7BF9BC1F" w14:textId="246AE96B" w:rsidR="009A2AFA" w:rsidRDefault="009A2AFA" w:rsidP="009A2AFA">
      <w:pPr>
        <w:pStyle w:val="ListParagraph"/>
        <w:numPr>
          <w:ilvl w:val="0"/>
          <w:numId w:val="265"/>
        </w:numPr>
        <w:spacing w:after="200" w:line="276" w:lineRule="auto"/>
        <w:rPr>
          <w:lang w:val="el-GR"/>
        </w:rPr>
      </w:pPr>
      <w:r>
        <w:rPr>
          <w:lang w:val="el-GR"/>
        </w:rPr>
        <w:t>Π4.3 Σειρά Εγχειριδίων Τεκμηρίωσης (λειτουργικής &amp; υποστηρικτικής)</w:t>
      </w:r>
    </w:p>
    <w:p w14:paraId="348982C4" w14:textId="77777777" w:rsidR="009D7084" w:rsidRDefault="009D7084" w:rsidP="009D17BE">
      <w:pPr>
        <w:pStyle w:val="ListParagraph"/>
        <w:spacing w:after="200" w:line="276" w:lineRule="auto"/>
        <w:rPr>
          <w:lang w:val="el-GR"/>
        </w:rPr>
      </w:pPr>
    </w:p>
    <w:p w14:paraId="6387E1D5" w14:textId="0205062D" w:rsidR="009A2AFA" w:rsidRPr="009A2AFA" w:rsidRDefault="009A2AFA" w:rsidP="009D17BE">
      <w:pPr>
        <w:pStyle w:val="Heading5"/>
        <w:numPr>
          <w:ilvl w:val="0"/>
          <w:numId w:val="102"/>
        </w:numPr>
        <w:rPr>
          <w:rFonts w:eastAsia="SimSun"/>
          <w:lang w:val="el-GR"/>
        </w:rPr>
      </w:pPr>
      <w:bookmarkStart w:id="1387" w:name="_Toc107309454"/>
      <w:r w:rsidRPr="009A2AFA">
        <w:rPr>
          <w:rFonts w:eastAsia="SimSun" w:cs="Tahoma"/>
          <w:lang w:val="el-GR"/>
        </w:rPr>
        <w:t>Φάση 5</w:t>
      </w:r>
      <w:r w:rsidRPr="009D17BE">
        <w:rPr>
          <w:rFonts w:eastAsia="SimSun" w:cs="Tahoma"/>
          <w:lang w:val="el-GR"/>
        </w:rPr>
        <w:t xml:space="preserve">: </w:t>
      </w:r>
      <w:r w:rsidRPr="009A2AFA">
        <w:rPr>
          <w:rFonts w:eastAsia="SimSun" w:cs="Tahoma"/>
          <w:lang w:val="el-GR"/>
        </w:rPr>
        <w:t>Εκπαίδευ</w:t>
      </w:r>
      <w:r>
        <w:rPr>
          <w:rFonts w:eastAsia="SimSun" w:cs="Tahoma"/>
          <w:lang w:val="el-GR"/>
        </w:rPr>
        <w:t>σ</w:t>
      </w:r>
      <w:r w:rsidRPr="009A2AFA">
        <w:rPr>
          <w:rFonts w:eastAsia="SimSun" w:cs="Tahoma"/>
          <w:lang w:val="el-GR"/>
        </w:rPr>
        <w:t>η</w:t>
      </w:r>
      <w:bookmarkEnd w:id="1387"/>
      <w:r w:rsidRPr="009A2AFA">
        <w:rPr>
          <w:rFonts w:eastAsia="SimSun" w:cs="Tahoma"/>
          <w:lang w:val="el-GR"/>
        </w:rPr>
        <w:t xml:space="preserve"> </w:t>
      </w:r>
    </w:p>
    <w:p w14:paraId="0EDBF376" w14:textId="77777777" w:rsidR="009A2AFA" w:rsidRPr="00C45DB4" w:rsidRDefault="009A2AFA" w:rsidP="009A2AFA">
      <w:pPr>
        <w:rPr>
          <w:rFonts w:eastAsia="SimSun"/>
          <w:lang w:val="el-GR"/>
        </w:rPr>
      </w:pPr>
      <w:r w:rsidRPr="00334DB0">
        <w:rPr>
          <w:rFonts w:eastAsia="SimSun"/>
          <w:lang w:val="el-GR"/>
        </w:rPr>
        <w:t>Η παρούσα φάση περιλαμβάνει:</w:t>
      </w:r>
    </w:p>
    <w:p w14:paraId="2717ABE5" w14:textId="77777777" w:rsidR="009A2AFA" w:rsidRDefault="009A2AFA" w:rsidP="009A2AFA">
      <w:pPr>
        <w:pStyle w:val="ListParagraph"/>
        <w:numPr>
          <w:ilvl w:val="0"/>
          <w:numId w:val="268"/>
        </w:numPr>
        <w:spacing w:after="200" w:line="276" w:lineRule="auto"/>
        <w:rPr>
          <w:lang w:val="el-GR"/>
        </w:rPr>
      </w:pPr>
      <w:r>
        <w:rPr>
          <w:lang w:val="el-GR"/>
        </w:rPr>
        <w:t>Οριστικοποιημένο οδηγό εκπαίδευσης. Μεθοδολογική προσέγγιση, οργάνωση και προετοιμασία εκπαίδευσης στελεχών του Φορέα.</w:t>
      </w:r>
    </w:p>
    <w:p w14:paraId="522A2DBF" w14:textId="77777777" w:rsidR="009A2AFA" w:rsidRDefault="009A2AFA" w:rsidP="009A2AFA">
      <w:pPr>
        <w:pStyle w:val="ListParagraph"/>
        <w:numPr>
          <w:ilvl w:val="0"/>
          <w:numId w:val="268"/>
        </w:numPr>
        <w:spacing w:after="200" w:line="276" w:lineRule="auto"/>
        <w:rPr>
          <w:lang w:val="el-GR"/>
        </w:rPr>
      </w:pPr>
      <w:r>
        <w:rPr>
          <w:lang w:val="el-GR"/>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p w14:paraId="3729C766" w14:textId="77777777" w:rsidR="009A2AFA" w:rsidRDefault="009A2AFA" w:rsidP="009A2AFA">
      <w:pPr>
        <w:pStyle w:val="ListParagraph"/>
        <w:numPr>
          <w:ilvl w:val="0"/>
          <w:numId w:val="268"/>
        </w:numPr>
        <w:spacing w:after="200" w:line="276" w:lineRule="auto"/>
        <w:rPr>
          <w:lang w:val="el-GR"/>
        </w:rPr>
      </w:pPr>
      <w:r>
        <w:rPr>
          <w:lang w:val="el-GR"/>
        </w:rPr>
        <w:t>Εκπαίδευση στελεχών του Φορέα με βάση τον ρόλο τους στο Έργο.</w:t>
      </w:r>
    </w:p>
    <w:p w14:paraId="58D36F77" w14:textId="77777777" w:rsidR="009A2AFA" w:rsidRPr="00334DB0" w:rsidRDefault="009A2AFA" w:rsidP="009A2AFA">
      <w:pPr>
        <w:spacing w:after="200" w:line="276" w:lineRule="auto"/>
        <w:rPr>
          <w:lang w:val="el-GR"/>
        </w:rPr>
      </w:pPr>
      <w:r>
        <w:rPr>
          <w:lang w:val="el-GR"/>
        </w:rPr>
        <w:t xml:space="preserve">Ο Ανάδοχος θα παρέχει υπηρεσίες </w:t>
      </w:r>
      <w:proofErr w:type="spellStart"/>
      <w:r>
        <w:rPr>
          <w:lang w:val="el-GR"/>
        </w:rPr>
        <w:t>τηλ</w:t>
      </w:r>
      <w:proofErr w:type="spellEnd"/>
      <w:r>
        <w:rPr>
          <w:lang w:val="el-GR"/>
        </w:rPr>
        <w:t>-εκπαίδευσης τόσο στους χειριστές όσο και στους Διαχειριστές του συστήματος.</w:t>
      </w:r>
    </w:p>
    <w:p w14:paraId="32FFB4AC" w14:textId="77777777" w:rsidR="00DD12CD" w:rsidRDefault="00DD12CD" w:rsidP="009A2AFA">
      <w:pPr>
        <w:spacing w:line="276" w:lineRule="auto"/>
        <w:rPr>
          <w:color w:val="000000"/>
          <w:u w:val="single"/>
          <w:lang w:val="el-GR"/>
        </w:rPr>
      </w:pPr>
    </w:p>
    <w:p w14:paraId="42681926" w14:textId="3A28317F" w:rsidR="009A2AFA" w:rsidRDefault="009A2AFA" w:rsidP="009A2AFA">
      <w:pPr>
        <w:spacing w:line="276" w:lineRule="auto"/>
        <w:rPr>
          <w:color w:val="000000"/>
          <w:u w:val="single"/>
          <w:lang w:val="el-GR"/>
        </w:rPr>
      </w:pPr>
      <w:r>
        <w:rPr>
          <w:color w:val="000000"/>
          <w:u w:val="single"/>
          <w:lang w:val="el-GR"/>
        </w:rPr>
        <w:lastRenderedPageBreak/>
        <w:t xml:space="preserve">Παραδοτέα Φάσης: </w:t>
      </w:r>
    </w:p>
    <w:p w14:paraId="2E999661" w14:textId="77777777" w:rsidR="009A2AFA" w:rsidRDefault="009A2AFA" w:rsidP="009A2AFA">
      <w:pPr>
        <w:pStyle w:val="ListParagraph"/>
        <w:numPr>
          <w:ilvl w:val="0"/>
          <w:numId w:val="265"/>
        </w:numPr>
        <w:spacing w:after="200" w:line="276" w:lineRule="auto"/>
        <w:rPr>
          <w:lang w:val="el-GR"/>
        </w:rPr>
      </w:pPr>
      <w:r>
        <w:rPr>
          <w:lang w:val="el-GR"/>
        </w:rPr>
        <w:t xml:space="preserve">Π5.1 Οριστικοποιημένο Σχέδιο εκπαίδευσης στελεχών Φορέα </w:t>
      </w:r>
    </w:p>
    <w:p w14:paraId="552ADD54" w14:textId="77777777" w:rsidR="009A2AFA" w:rsidRDefault="009A2AFA" w:rsidP="009A2AFA">
      <w:pPr>
        <w:pStyle w:val="ListParagraph"/>
        <w:numPr>
          <w:ilvl w:val="0"/>
          <w:numId w:val="265"/>
        </w:numPr>
        <w:spacing w:after="200" w:line="276" w:lineRule="auto"/>
        <w:rPr>
          <w:lang w:val="el-GR"/>
        </w:rPr>
      </w:pPr>
      <w:r>
        <w:rPr>
          <w:lang w:val="el-GR"/>
        </w:rPr>
        <w:t xml:space="preserve">Π5.2 Υπηρεσίες εκπαίδευσης στελεχών Φορέα και Υλικό Εκπαίδευσης </w:t>
      </w:r>
    </w:p>
    <w:p w14:paraId="3EC54ABD" w14:textId="327C36B5" w:rsidR="009A2AFA" w:rsidRPr="00673FD7" w:rsidRDefault="009A2AFA" w:rsidP="009D17BE">
      <w:pPr>
        <w:pStyle w:val="ListParagraph"/>
        <w:numPr>
          <w:ilvl w:val="0"/>
          <w:numId w:val="265"/>
        </w:numPr>
        <w:rPr>
          <w:lang w:val="el-GR"/>
        </w:rPr>
      </w:pPr>
      <w:r w:rsidRPr="00673FD7">
        <w:rPr>
          <w:lang w:val="el-GR"/>
        </w:rPr>
        <w:t>Π5.3 Αναφορά αξιολόγησης αποτελεσμάτων εκπαίδευσης</w:t>
      </w:r>
    </w:p>
    <w:p w14:paraId="624B9E69" w14:textId="274B0956" w:rsidR="00673FD7" w:rsidRDefault="00673FD7" w:rsidP="009A2AFA">
      <w:pPr>
        <w:rPr>
          <w:rFonts w:eastAsia="SimSun"/>
          <w:lang w:val="el-GR"/>
        </w:rPr>
      </w:pPr>
    </w:p>
    <w:p w14:paraId="04B1EA42" w14:textId="07DE06DB" w:rsidR="00673FD7" w:rsidRDefault="00673FD7" w:rsidP="009A2AFA">
      <w:pPr>
        <w:rPr>
          <w:rFonts w:eastAsia="SimSun"/>
          <w:lang w:val="el-GR"/>
        </w:rPr>
      </w:pPr>
    </w:p>
    <w:p w14:paraId="6BB9B4E8" w14:textId="77777777" w:rsidR="001F7891" w:rsidRPr="009A2AFA" w:rsidRDefault="001F7891" w:rsidP="009A2AFA">
      <w:pPr>
        <w:rPr>
          <w:rFonts w:eastAsia="SimSun"/>
          <w:lang w:val="el-GR"/>
        </w:rPr>
      </w:pPr>
    </w:p>
    <w:p w14:paraId="0DE3EE07" w14:textId="77777777" w:rsidR="00025B9C" w:rsidRDefault="00025B9C" w:rsidP="00025B9C">
      <w:pPr>
        <w:pStyle w:val="Heading5"/>
        <w:numPr>
          <w:ilvl w:val="0"/>
          <w:numId w:val="102"/>
        </w:numPr>
        <w:rPr>
          <w:rFonts w:eastAsia="SimSun" w:cs="Tahoma"/>
          <w:lang w:val="el-GR"/>
        </w:rPr>
      </w:pPr>
      <w:bookmarkStart w:id="1388" w:name="_Ref104367427"/>
      <w:bookmarkStart w:id="1389" w:name="_Toc107309455"/>
      <w:bookmarkStart w:id="1390" w:name="_Hlk61973828"/>
      <w:r w:rsidRPr="00EF2204">
        <w:rPr>
          <w:rFonts w:eastAsia="SimSun" w:cs="Tahoma"/>
          <w:lang w:val="el-GR"/>
        </w:rPr>
        <w:t>Χρόνος Υποβολής και Διαδικασία Οριστικοποίησης Παραδοτέων</w:t>
      </w:r>
      <w:bookmarkEnd w:id="1388"/>
      <w:bookmarkEnd w:id="1389"/>
    </w:p>
    <w:bookmarkEnd w:id="1390"/>
    <w:p w14:paraId="7C2F28AE" w14:textId="77777777" w:rsidR="005D3E33" w:rsidRPr="00EF2204" w:rsidRDefault="005D3E33" w:rsidP="00EF2204">
      <w:pPr>
        <w:rPr>
          <w:rFonts w:eastAsia="SimSun"/>
          <w:lang w:val="el-GR"/>
        </w:rPr>
      </w:pPr>
    </w:p>
    <w:tbl>
      <w:tblPr>
        <w:tblStyle w:val="TableGrid"/>
        <w:tblW w:w="5076" w:type="pct"/>
        <w:tblInd w:w="-147" w:type="dxa"/>
        <w:tblLayout w:type="fixed"/>
        <w:tblLook w:val="04A0" w:firstRow="1" w:lastRow="0" w:firstColumn="1" w:lastColumn="0" w:noHBand="0" w:noVBand="1"/>
      </w:tblPr>
      <w:tblGrid>
        <w:gridCol w:w="599"/>
        <w:gridCol w:w="728"/>
        <w:gridCol w:w="970"/>
        <w:gridCol w:w="4304"/>
        <w:gridCol w:w="1724"/>
        <w:gridCol w:w="1569"/>
      </w:tblGrid>
      <w:tr w:rsidR="008376F9" w:rsidRPr="00892E1A" w14:paraId="6E2E064E" w14:textId="77777777" w:rsidTr="00050395">
        <w:trPr>
          <w:trHeight w:val="336"/>
          <w:tblHeader/>
        </w:trPr>
        <w:tc>
          <w:tcPr>
            <w:tcW w:w="303" w:type="pct"/>
            <w:shd w:val="clear" w:color="auto" w:fill="FBE4D5"/>
            <w:vAlign w:val="center"/>
            <w:hideMark/>
          </w:tcPr>
          <w:p w14:paraId="38388682" w14:textId="77777777" w:rsidR="008376F9" w:rsidRPr="00EF2204" w:rsidRDefault="008376F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8" w:type="pct"/>
            <w:shd w:val="clear" w:color="auto" w:fill="FBE4D5"/>
            <w:vAlign w:val="center"/>
          </w:tcPr>
          <w:p w14:paraId="6B8D0742" w14:textId="77777777" w:rsidR="008376F9" w:rsidRPr="00EF2204" w:rsidRDefault="008376F9"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1C5C6D9C" w14:textId="77777777" w:rsidR="008376F9" w:rsidRPr="00EF2204" w:rsidRDefault="008376F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20E5AC40" w14:textId="77777777" w:rsidR="008376F9" w:rsidRPr="00EF2204" w:rsidRDefault="008376F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EF2204" w:rsidRDefault="008376F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8376F9" w:rsidRPr="00EF2204" w:rsidRDefault="008376F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050395" w:rsidRPr="00892E1A" w14:paraId="12535E55" w14:textId="77777777" w:rsidTr="00050395">
        <w:trPr>
          <w:trHeight w:val="175"/>
        </w:trPr>
        <w:tc>
          <w:tcPr>
            <w:tcW w:w="303" w:type="pct"/>
            <w:noWrap/>
            <w:hideMark/>
          </w:tcPr>
          <w:p w14:paraId="76B4CF1A" w14:textId="15CA976F" w:rsidR="00050395" w:rsidRPr="00EF2204" w:rsidRDefault="00050395" w:rsidP="00050395">
            <w:pPr>
              <w:suppressAutoHyphens w:val="0"/>
              <w:spacing w:before="120" w:after="0"/>
              <w:jc w:val="center"/>
              <w:rPr>
                <w:color w:val="000000"/>
                <w:highlight w:val="cyan"/>
                <w:lang w:val="el-GR" w:eastAsia="el-GR"/>
              </w:rPr>
            </w:pPr>
            <w:r w:rsidRPr="0028062D">
              <w:rPr>
                <w:color w:val="000000"/>
                <w:lang w:val="el-GR" w:eastAsia="el-GR"/>
              </w:rPr>
              <w:t>1</w:t>
            </w:r>
          </w:p>
        </w:tc>
        <w:tc>
          <w:tcPr>
            <w:tcW w:w="368" w:type="pct"/>
          </w:tcPr>
          <w:p w14:paraId="117A0086" w14:textId="182041D0" w:rsidR="00050395" w:rsidRPr="00EF2204" w:rsidRDefault="00050395" w:rsidP="00050395">
            <w:pPr>
              <w:suppressAutoHyphens w:val="0"/>
              <w:spacing w:before="120" w:after="0"/>
              <w:jc w:val="center"/>
              <w:rPr>
                <w:color w:val="000000"/>
                <w:highlight w:val="cyan"/>
                <w:lang w:val="el-GR" w:eastAsia="el-GR"/>
              </w:rPr>
            </w:pPr>
            <w:r w:rsidRPr="0028062D">
              <w:rPr>
                <w:color w:val="000000"/>
                <w:lang w:val="el-GR" w:eastAsia="el-GR"/>
              </w:rPr>
              <w:t>Φ1</w:t>
            </w:r>
          </w:p>
        </w:tc>
        <w:tc>
          <w:tcPr>
            <w:tcW w:w="490" w:type="pct"/>
          </w:tcPr>
          <w:p w14:paraId="1072D3B3" w14:textId="288993CB" w:rsidR="00050395" w:rsidRPr="00EF2204" w:rsidRDefault="00050395" w:rsidP="00050395">
            <w:pPr>
              <w:suppressAutoHyphens w:val="0"/>
              <w:spacing w:before="120" w:after="0"/>
              <w:jc w:val="center"/>
              <w:rPr>
                <w:color w:val="000000"/>
                <w:highlight w:val="cyan"/>
                <w:lang w:val="el-GR" w:eastAsia="el-GR"/>
              </w:rPr>
            </w:pPr>
            <w:r w:rsidRPr="0028062D">
              <w:rPr>
                <w:color w:val="000000"/>
                <w:lang w:val="el-GR" w:eastAsia="el-GR"/>
              </w:rPr>
              <w:t>Π</w:t>
            </w:r>
            <w:r>
              <w:rPr>
                <w:color w:val="000000"/>
                <w:lang w:val="el-GR" w:eastAsia="el-GR"/>
              </w:rPr>
              <w:t>1.</w:t>
            </w:r>
            <w:r w:rsidRPr="0028062D">
              <w:rPr>
                <w:color w:val="000000"/>
                <w:lang w:val="el-GR" w:eastAsia="el-GR"/>
              </w:rPr>
              <w:t>1</w:t>
            </w:r>
          </w:p>
        </w:tc>
        <w:tc>
          <w:tcPr>
            <w:tcW w:w="2175" w:type="pct"/>
            <w:noWrap/>
            <w:vAlign w:val="center"/>
          </w:tcPr>
          <w:p w14:paraId="2030244A" w14:textId="40F7944F" w:rsidR="00050395" w:rsidRPr="00EF2204" w:rsidRDefault="00050395" w:rsidP="00050395">
            <w:pPr>
              <w:suppressAutoHyphens w:val="0"/>
              <w:spacing w:before="120" w:after="0"/>
              <w:jc w:val="left"/>
              <w:rPr>
                <w:bCs/>
                <w:color w:val="000000"/>
                <w:highlight w:val="cyan"/>
                <w:lang w:val="el-GR" w:eastAsia="el-GR"/>
              </w:rPr>
            </w:pPr>
            <w:r w:rsidRPr="00334DB0">
              <w:rPr>
                <w:lang w:val="el-GR"/>
              </w:rPr>
              <w:t>Σχέδιο Διαχείρισης και Ποιότητας Έργου (ΣΔΠΕ)</w:t>
            </w:r>
          </w:p>
        </w:tc>
        <w:tc>
          <w:tcPr>
            <w:tcW w:w="871" w:type="pct"/>
            <w:noWrap/>
          </w:tcPr>
          <w:p w14:paraId="71ECEF71" w14:textId="75017210" w:rsidR="00050395" w:rsidRPr="00EF2204" w:rsidRDefault="00050395" w:rsidP="00050395">
            <w:pPr>
              <w:suppressAutoHyphens w:val="0"/>
              <w:spacing w:before="120" w:after="0"/>
              <w:jc w:val="center"/>
              <w:rPr>
                <w:color w:val="000000"/>
                <w:highlight w:val="cyan"/>
                <w:lang w:val="el-GR" w:eastAsia="el-GR"/>
              </w:rPr>
            </w:pPr>
            <w:r w:rsidRPr="0028062D">
              <w:rPr>
                <w:color w:val="000000"/>
                <w:lang w:val="el-GR" w:eastAsia="el-GR"/>
              </w:rPr>
              <w:t>Μ</w:t>
            </w:r>
            <w:r>
              <w:rPr>
                <w:color w:val="000000"/>
                <w:lang w:val="el-GR" w:eastAsia="el-GR"/>
              </w:rPr>
              <w:t>1</w:t>
            </w:r>
          </w:p>
        </w:tc>
        <w:tc>
          <w:tcPr>
            <w:tcW w:w="793" w:type="pct"/>
          </w:tcPr>
          <w:p w14:paraId="29AAA39C" w14:textId="5381C812" w:rsidR="00050395" w:rsidRPr="00EF2204" w:rsidRDefault="00050395" w:rsidP="00050395">
            <w:pPr>
              <w:suppressAutoHyphens w:val="0"/>
              <w:spacing w:before="120" w:after="0"/>
              <w:jc w:val="center"/>
              <w:rPr>
                <w:color w:val="000000"/>
                <w:highlight w:val="cyan"/>
                <w:lang w:val="el-GR" w:eastAsia="el-GR"/>
              </w:rPr>
            </w:pPr>
            <w:r>
              <w:rPr>
                <w:color w:val="000000"/>
                <w:lang w:val="el-GR" w:eastAsia="el-GR"/>
              </w:rPr>
              <w:t>1</w:t>
            </w:r>
          </w:p>
        </w:tc>
      </w:tr>
      <w:tr w:rsidR="00050395" w:rsidRPr="00892E1A" w14:paraId="47A2FDD6" w14:textId="77777777" w:rsidTr="00050395">
        <w:trPr>
          <w:trHeight w:val="379"/>
        </w:trPr>
        <w:tc>
          <w:tcPr>
            <w:tcW w:w="303" w:type="pct"/>
            <w:noWrap/>
            <w:hideMark/>
          </w:tcPr>
          <w:p w14:paraId="2356A15F" w14:textId="34E548E9"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2</w:t>
            </w:r>
          </w:p>
        </w:tc>
        <w:tc>
          <w:tcPr>
            <w:tcW w:w="368" w:type="pct"/>
          </w:tcPr>
          <w:p w14:paraId="4D797FB8" w14:textId="5B2ADB79"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49259740" w14:textId="1632A014"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1.</w:t>
            </w:r>
            <w:r w:rsidRPr="00892E1A">
              <w:rPr>
                <w:color w:val="000000"/>
                <w:lang w:val="el-GR" w:eastAsia="el-GR"/>
              </w:rPr>
              <w:t>2</w:t>
            </w:r>
          </w:p>
        </w:tc>
        <w:tc>
          <w:tcPr>
            <w:tcW w:w="2175" w:type="pct"/>
            <w:noWrap/>
            <w:vAlign w:val="center"/>
          </w:tcPr>
          <w:p w14:paraId="4228512F" w14:textId="388EF523" w:rsidR="00050395" w:rsidRPr="00892E1A" w:rsidRDefault="00050395" w:rsidP="00050395">
            <w:pPr>
              <w:suppressAutoHyphens w:val="0"/>
              <w:spacing w:before="120" w:after="0"/>
              <w:jc w:val="left"/>
              <w:rPr>
                <w:bCs/>
                <w:color w:val="000000"/>
                <w:lang w:val="el-GR" w:eastAsia="el-GR"/>
              </w:rPr>
            </w:pPr>
            <w:r>
              <w:rPr>
                <w:lang w:val="el-GR"/>
              </w:rPr>
              <w:t>Οριστικοποιημένο Τεύχος Ανάλυσης Απαιτήσεων Χρηστών</w:t>
            </w:r>
          </w:p>
        </w:tc>
        <w:tc>
          <w:tcPr>
            <w:tcW w:w="871" w:type="pct"/>
          </w:tcPr>
          <w:p w14:paraId="1FBF573C" w14:textId="1D229F93" w:rsidR="00050395" w:rsidRPr="00892E1A" w:rsidRDefault="00050395" w:rsidP="00050395">
            <w:pPr>
              <w:suppressAutoHyphens w:val="0"/>
              <w:spacing w:before="120" w:after="0"/>
              <w:jc w:val="center"/>
              <w:rPr>
                <w:color w:val="000000"/>
                <w:lang w:val="el-GR" w:eastAsia="el-GR"/>
              </w:rPr>
            </w:pPr>
            <w:r w:rsidRPr="00547446">
              <w:rPr>
                <w:color w:val="000000"/>
                <w:lang w:val="el-GR" w:eastAsia="el-GR"/>
              </w:rPr>
              <w:t>Μ</w:t>
            </w:r>
            <w:r>
              <w:rPr>
                <w:color w:val="000000"/>
                <w:lang w:val="el-GR" w:eastAsia="el-GR"/>
              </w:rPr>
              <w:t>1</w:t>
            </w:r>
          </w:p>
        </w:tc>
        <w:tc>
          <w:tcPr>
            <w:tcW w:w="793" w:type="pct"/>
          </w:tcPr>
          <w:p w14:paraId="0A826680" w14:textId="54508C57" w:rsidR="00050395" w:rsidRPr="00892E1A" w:rsidRDefault="00050395" w:rsidP="00050395">
            <w:pPr>
              <w:suppressAutoHyphens w:val="0"/>
              <w:spacing w:before="120" w:after="0"/>
              <w:jc w:val="center"/>
              <w:rPr>
                <w:color w:val="000000"/>
                <w:lang w:val="el-GR" w:eastAsia="el-GR"/>
              </w:rPr>
            </w:pPr>
            <w:r>
              <w:rPr>
                <w:color w:val="000000"/>
                <w:lang w:val="el-GR" w:eastAsia="el-GR"/>
              </w:rPr>
              <w:t>1</w:t>
            </w:r>
          </w:p>
        </w:tc>
      </w:tr>
      <w:tr w:rsidR="00050395" w:rsidRPr="00892E1A" w14:paraId="21FEB456" w14:textId="77777777" w:rsidTr="00050395">
        <w:trPr>
          <w:trHeight w:val="190"/>
        </w:trPr>
        <w:tc>
          <w:tcPr>
            <w:tcW w:w="303" w:type="pct"/>
            <w:noWrap/>
            <w:hideMark/>
          </w:tcPr>
          <w:p w14:paraId="4EF7D8D2" w14:textId="2F33E10E" w:rsidR="00050395" w:rsidRPr="00892E1A" w:rsidRDefault="00050395" w:rsidP="00050395">
            <w:pPr>
              <w:suppressAutoHyphens w:val="0"/>
              <w:spacing w:before="120" w:after="0"/>
              <w:jc w:val="center"/>
              <w:rPr>
                <w:color w:val="000000"/>
                <w:lang w:val="el-GR" w:eastAsia="el-GR"/>
              </w:rPr>
            </w:pPr>
            <w:r>
              <w:rPr>
                <w:color w:val="000000"/>
                <w:lang w:val="el-GR" w:eastAsia="el-GR"/>
              </w:rPr>
              <w:t>3</w:t>
            </w:r>
          </w:p>
        </w:tc>
        <w:tc>
          <w:tcPr>
            <w:tcW w:w="368" w:type="pct"/>
          </w:tcPr>
          <w:p w14:paraId="1545CFFA" w14:textId="744D9BFE"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32485B93" w14:textId="60664B2B"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1.3</w:t>
            </w:r>
          </w:p>
        </w:tc>
        <w:tc>
          <w:tcPr>
            <w:tcW w:w="2175" w:type="pct"/>
            <w:noWrap/>
            <w:vAlign w:val="center"/>
          </w:tcPr>
          <w:p w14:paraId="1CEDE142" w14:textId="74670180" w:rsidR="00050395" w:rsidRPr="00892E1A" w:rsidRDefault="00050395" w:rsidP="00050395">
            <w:pPr>
              <w:suppressAutoHyphens w:val="0"/>
              <w:spacing w:before="120" w:after="0"/>
              <w:jc w:val="left"/>
              <w:rPr>
                <w:bCs/>
                <w:lang w:val="el-GR"/>
              </w:rPr>
            </w:pPr>
            <w:r>
              <w:rPr>
                <w:lang w:val="el-GR"/>
              </w:rPr>
              <w:t>Σχεδιασμός</w:t>
            </w:r>
            <w:r w:rsidRPr="0028062D">
              <w:rPr>
                <w:lang w:val="el-GR"/>
              </w:rPr>
              <w:t xml:space="preserve"> </w:t>
            </w:r>
            <w:r>
              <w:rPr>
                <w:lang w:val="el-GR"/>
              </w:rPr>
              <w:t>Αρχιτεκτονικής</w:t>
            </w:r>
            <w:r w:rsidRPr="0028062D">
              <w:rPr>
                <w:lang w:val="el-GR"/>
              </w:rPr>
              <w:t xml:space="preserve"> </w:t>
            </w:r>
            <w:r>
              <w:rPr>
                <w:lang w:val="el-GR"/>
              </w:rPr>
              <w:t xml:space="preserve">λύσης, Ασφάλειας και </w:t>
            </w:r>
            <w:proofErr w:type="spellStart"/>
            <w:r>
              <w:rPr>
                <w:lang w:val="el-GR"/>
              </w:rPr>
              <w:t>Διαλειτουργικότητας</w:t>
            </w:r>
            <w:proofErr w:type="spellEnd"/>
          </w:p>
        </w:tc>
        <w:tc>
          <w:tcPr>
            <w:tcW w:w="871" w:type="pct"/>
          </w:tcPr>
          <w:p w14:paraId="6CE7660F" w14:textId="7C9A95CF" w:rsidR="00050395" w:rsidRPr="00892E1A" w:rsidRDefault="00050395" w:rsidP="00050395">
            <w:pPr>
              <w:suppressAutoHyphens w:val="0"/>
              <w:spacing w:before="120" w:after="0"/>
              <w:jc w:val="center"/>
              <w:rPr>
                <w:color w:val="000000"/>
                <w:lang w:val="el-GR" w:eastAsia="el-GR"/>
              </w:rPr>
            </w:pPr>
            <w:r w:rsidRPr="00547446">
              <w:rPr>
                <w:color w:val="000000"/>
                <w:lang w:val="el-GR" w:eastAsia="el-GR"/>
              </w:rPr>
              <w:t>Μ</w:t>
            </w:r>
            <w:r>
              <w:rPr>
                <w:color w:val="000000"/>
                <w:lang w:val="el-GR" w:eastAsia="el-GR"/>
              </w:rPr>
              <w:t>1</w:t>
            </w:r>
          </w:p>
        </w:tc>
        <w:tc>
          <w:tcPr>
            <w:tcW w:w="793" w:type="pct"/>
          </w:tcPr>
          <w:p w14:paraId="0443396D" w14:textId="517211B8" w:rsidR="00050395" w:rsidRPr="00892E1A" w:rsidRDefault="00050395" w:rsidP="00050395">
            <w:pPr>
              <w:suppressAutoHyphens w:val="0"/>
              <w:spacing w:before="120" w:after="0"/>
              <w:jc w:val="center"/>
              <w:rPr>
                <w:color w:val="000000"/>
                <w:lang w:val="el-GR" w:eastAsia="el-GR"/>
              </w:rPr>
            </w:pPr>
            <w:r>
              <w:rPr>
                <w:color w:val="000000"/>
                <w:lang w:val="el-GR" w:eastAsia="el-GR"/>
              </w:rPr>
              <w:t>1</w:t>
            </w:r>
          </w:p>
        </w:tc>
      </w:tr>
      <w:tr w:rsidR="00050395" w:rsidRPr="00892E1A" w14:paraId="3707D1F6" w14:textId="77777777" w:rsidTr="009D17BE">
        <w:trPr>
          <w:trHeight w:val="190"/>
        </w:trPr>
        <w:tc>
          <w:tcPr>
            <w:tcW w:w="303" w:type="pct"/>
            <w:noWrap/>
          </w:tcPr>
          <w:p w14:paraId="43590163" w14:textId="4F5EA00A" w:rsidR="00050395" w:rsidRPr="00892E1A" w:rsidRDefault="00050395" w:rsidP="00050395">
            <w:pPr>
              <w:suppressAutoHyphens w:val="0"/>
              <w:spacing w:before="120" w:after="0"/>
              <w:jc w:val="center"/>
              <w:rPr>
                <w:color w:val="000000"/>
                <w:lang w:val="el-GR" w:eastAsia="el-GR"/>
              </w:rPr>
            </w:pPr>
            <w:r>
              <w:rPr>
                <w:color w:val="000000"/>
                <w:lang w:val="el-GR" w:eastAsia="el-GR"/>
              </w:rPr>
              <w:t>4</w:t>
            </w:r>
          </w:p>
        </w:tc>
        <w:tc>
          <w:tcPr>
            <w:tcW w:w="368" w:type="pct"/>
          </w:tcPr>
          <w:p w14:paraId="48970B01" w14:textId="7C2E7D4A"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658E0F9C" w14:textId="1E898209"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1.4</w:t>
            </w:r>
          </w:p>
        </w:tc>
        <w:tc>
          <w:tcPr>
            <w:tcW w:w="2175" w:type="pct"/>
            <w:noWrap/>
            <w:vAlign w:val="center"/>
          </w:tcPr>
          <w:p w14:paraId="15F9C33E" w14:textId="7FA25767" w:rsidR="00050395" w:rsidRPr="00892E1A" w:rsidRDefault="00050395" w:rsidP="00050395">
            <w:pPr>
              <w:suppressAutoHyphens w:val="0"/>
              <w:spacing w:before="120" w:after="0"/>
              <w:jc w:val="left"/>
              <w:rPr>
                <w:bCs/>
                <w:lang w:val="el-GR"/>
              </w:rPr>
            </w:pPr>
            <w:r>
              <w:rPr>
                <w:lang w:val="el-GR"/>
              </w:rPr>
              <w:t>Μεθοδολογία και Σενάρια Ελέγχου</w:t>
            </w:r>
          </w:p>
        </w:tc>
        <w:tc>
          <w:tcPr>
            <w:tcW w:w="871" w:type="pct"/>
          </w:tcPr>
          <w:p w14:paraId="29C3E6C2" w14:textId="50F2C000" w:rsidR="00050395" w:rsidRPr="00892E1A" w:rsidRDefault="00050395" w:rsidP="00050395">
            <w:pPr>
              <w:suppressAutoHyphens w:val="0"/>
              <w:spacing w:before="120" w:after="0"/>
              <w:jc w:val="center"/>
              <w:rPr>
                <w:color w:val="000000"/>
                <w:lang w:val="el-GR" w:eastAsia="el-GR"/>
              </w:rPr>
            </w:pPr>
            <w:r w:rsidRPr="00547446">
              <w:rPr>
                <w:color w:val="000000"/>
                <w:lang w:val="el-GR" w:eastAsia="el-GR"/>
              </w:rPr>
              <w:t>Μ</w:t>
            </w:r>
            <w:r>
              <w:rPr>
                <w:color w:val="000000"/>
                <w:lang w:val="el-GR" w:eastAsia="el-GR"/>
              </w:rPr>
              <w:t>1</w:t>
            </w:r>
          </w:p>
        </w:tc>
        <w:tc>
          <w:tcPr>
            <w:tcW w:w="793" w:type="pct"/>
          </w:tcPr>
          <w:p w14:paraId="5B787405" w14:textId="0BBC8F6E" w:rsidR="00050395" w:rsidRPr="00892E1A" w:rsidRDefault="00050395" w:rsidP="00050395">
            <w:pPr>
              <w:suppressAutoHyphens w:val="0"/>
              <w:spacing w:before="120" w:after="0"/>
              <w:jc w:val="center"/>
              <w:rPr>
                <w:color w:val="000000"/>
                <w:lang w:val="el-GR" w:eastAsia="el-GR"/>
              </w:rPr>
            </w:pPr>
            <w:r>
              <w:rPr>
                <w:color w:val="000000"/>
                <w:lang w:val="el-GR" w:eastAsia="el-GR"/>
              </w:rPr>
              <w:t>1</w:t>
            </w:r>
          </w:p>
        </w:tc>
      </w:tr>
      <w:tr w:rsidR="00050395" w:rsidRPr="00892E1A" w14:paraId="3CE203F5" w14:textId="77777777" w:rsidTr="009D17BE">
        <w:trPr>
          <w:trHeight w:val="190"/>
        </w:trPr>
        <w:tc>
          <w:tcPr>
            <w:tcW w:w="303" w:type="pct"/>
            <w:noWrap/>
          </w:tcPr>
          <w:p w14:paraId="11F47830" w14:textId="1C4E5A61" w:rsidR="00050395" w:rsidRPr="00892E1A" w:rsidRDefault="00050395" w:rsidP="00050395">
            <w:pPr>
              <w:suppressAutoHyphens w:val="0"/>
              <w:spacing w:before="120" w:after="0"/>
              <w:jc w:val="center"/>
              <w:rPr>
                <w:color w:val="000000"/>
                <w:lang w:val="el-GR" w:eastAsia="el-GR"/>
              </w:rPr>
            </w:pPr>
            <w:r>
              <w:rPr>
                <w:color w:val="000000"/>
                <w:lang w:val="el-GR" w:eastAsia="el-GR"/>
              </w:rPr>
              <w:t>5</w:t>
            </w:r>
          </w:p>
        </w:tc>
        <w:tc>
          <w:tcPr>
            <w:tcW w:w="368" w:type="pct"/>
          </w:tcPr>
          <w:p w14:paraId="6AB374D2" w14:textId="04EDFD2E"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01957CA7" w14:textId="39167B31"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1.5</w:t>
            </w:r>
          </w:p>
        </w:tc>
        <w:tc>
          <w:tcPr>
            <w:tcW w:w="2175" w:type="pct"/>
            <w:noWrap/>
            <w:vAlign w:val="center"/>
          </w:tcPr>
          <w:p w14:paraId="5EDBB668" w14:textId="6D11B8BF" w:rsidR="00050395" w:rsidRPr="00892E1A" w:rsidRDefault="00050395" w:rsidP="00050395">
            <w:pPr>
              <w:suppressAutoHyphens w:val="0"/>
              <w:spacing w:before="120" w:after="0"/>
              <w:jc w:val="left"/>
              <w:rPr>
                <w:bCs/>
                <w:lang w:val="el-GR"/>
              </w:rPr>
            </w:pPr>
            <w:r w:rsidRPr="00050395">
              <w:rPr>
                <w:lang w:val="el-GR"/>
              </w:rPr>
              <w:t>Σχέδιο Εγκατάστασης Κεντρικού Εξοπλισμού και Εξάπλωσης Περιφερειακού Εξοπλισμού</w:t>
            </w:r>
          </w:p>
        </w:tc>
        <w:tc>
          <w:tcPr>
            <w:tcW w:w="871" w:type="pct"/>
          </w:tcPr>
          <w:p w14:paraId="2DF1A646" w14:textId="57229596" w:rsidR="00050395" w:rsidRPr="00892E1A" w:rsidRDefault="00050395" w:rsidP="00050395">
            <w:pPr>
              <w:suppressAutoHyphens w:val="0"/>
              <w:spacing w:before="120" w:after="0"/>
              <w:jc w:val="center"/>
              <w:rPr>
                <w:color w:val="000000"/>
                <w:lang w:val="el-GR" w:eastAsia="el-GR"/>
              </w:rPr>
            </w:pPr>
            <w:r w:rsidRPr="00547446">
              <w:rPr>
                <w:color w:val="000000"/>
                <w:lang w:val="el-GR" w:eastAsia="el-GR"/>
              </w:rPr>
              <w:t>Μ</w:t>
            </w:r>
            <w:r>
              <w:rPr>
                <w:color w:val="000000"/>
                <w:lang w:val="el-GR" w:eastAsia="el-GR"/>
              </w:rPr>
              <w:t>1</w:t>
            </w:r>
          </w:p>
        </w:tc>
        <w:tc>
          <w:tcPr>
            <w:tcW w:w="793" w:type="pct"/>
          </w:tcPr>
          <w:p w14:paraId="2A849F5A" w14:textId="64D180C9" w:rsidR="00050395" w:rsidRPr="00892E1A" w:rsidRDefault="00050395" w:rsidP="00050395">
            <w:pPr>
              <w:suppressAutoHyphens w:val="0"/>
              <w:spacing w:before="120" w:after="0"/>
              <w:jc w:val="center"/>
              <w:rPr>
                <w:color w:val="000000"/>
                <w:lang w:val="el-GR" w:eastAsia="el-GR"/>
              </w:rPr>
            </w:pPr>
            <w:r>
              <w:rPr>
                <w:color w:val="000000"/>
                <w:lang w:val="el-GR" w:eastAsia="el-GR"/>
              </w:rPr>
              <w:t>1</w:t>
            </w:r>
          </w:p>
        </w:tc>
      </w:tr>
      <w:tr w:rsidR="00050395" w:rsidRPr="00892E1A" w14:paraId="4512CF15" w14:textId="77777777" w:rsidTr="009D17BE">
        <w:trPr>
          <w:trHeight w:val="190"/>
        </w:trPr>
        <w:tc>
          <w:tcPr>
            <w:tcW w:w="303" w:type="pct"/>
            <w:noWrap/>
          </w:tcPr>
          <w:p w14:paraId="1038F5C2" w14:textId="2E80EA75" w:rsidR="00050395" w:rsidRPr="00892E1A" w:rsidRDefault="00050395" w:rsidP="00050395">
            <w:pPr>
              <w:suppressAutoHyphens w:val="0"/>
              <w:spacing w:before="120" w:after="0"/>
              <w:jc w:val="center"/>
              <w:rPr>
                <w:color w:val="000000"/>
                <w:lang w:val="el-GR" w:eastAsia="el-GR"/>
              </w:rPr>
            </w:pPr>
            <w:r>
              <w:rPr>
                <w:color w:val="000000"/>
                <w:lang w:val="el-GR" w:eastAsia="el-GR"/>
              </w:rPr>
              <w:t>6</w:t>
            </w:r>
          </w:p>
        </w:tc>
        <w:tc>
          <w:tcPr>
            <w:tcW w:w="368" w:type="pct"/>
          </w:tcPr>
          <w:p w14:paraId="7438C6CD" w14:textId="22AF544F"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412F9092" w14:textId="3B423151" w:rsidR="00050395" w:rsidRPr="00892E1A" w:rsidRDefault="00050395" w:rsidP="00050395">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1.6</w:t>
            </w:r>
          </w:p>
        </w:tc>
        <w:tc>
          <w:tcPr>
            <w:tcW w:w="2175" w:type="pct"/>
            <w:noWrap/>
            <w:vAlign w:val="center"/>
          </w:tcPr>
          <w:p w14:paraId="58CA12AB" w14:textId="649A751E" w:rsidR="00050395" w:rsidRPr="00892E1A" w:rsidRDefault="00050395" w:rsidP="00050395">
            <w:pPr>
              <w:suppressAutoHyphens w:val="0"/>
              <w:spacing w:before="120" w:after="0"/>
              <w:jc w:val="left"/>
              <w:rPr>
                <w:bCs/>
                <w:lang w:val="el-GR"/>
              </w:rPr>
            </w:pPr>
            <w:r w:rsidRPr="00334DB0">
              <w:rPr>
                <w:bCs/>
                <w:lang w:val="el-GR"/>
              </w:rPr>
              <w:t>Σχέδιο Κατάρτισης / Εκπαίδευσης στελεχών Φορέα</w:t>
            </w:r>
          </w:p>
        </w:tc>
        <w:tc>
          <w:tcPr>
            <w:tcW w:w="871" w:type="pct"/>
          </w:tcPr>
          <w:p w14:paraId="5B3B1DF5" w14:textId="148BFE9B" w:rsidR="00050395" w:rsidRPr="00892E1A" w:rsidRDefault="00050395" w:rsidP="00050395">
            <w:pPr>
              <w:suppressAutoHyphens w:val="0"/>
              <w:spacing w:before="120" w:after="0"/>
              <w:jc w:val="center"/>
              <w:rPr>
                <w:color w:val="000000"/>
                <w:lang w:val="el-GR" w:eastAsia="el-GR"/>
              </w:rPr>
            </w:pPr>
            <w:r w:rsidRPr="00547446">
              <w:rPr>
                <w:color w:val="000000"/>
                <w:lang w:val="el-GR" w:eastAsia="el-GR"/>
              </w:rPr>
              <w:t>Μ</w:t>
            </w:r>
            <w:r>
              <w:rPr>
                <w:color w:val="000000"/>
                <w:lang w:val="el-GR" w:eastAsia="el-GR"/>
              </w:rPr>
              <w:t>1</w:t>
            </w:r>
          </w:p>
        </w:tc>
        <w:tc>
          <w:tcPr>
            <w:tcW w:w="793" w:type="pct"/>
          </w:tcPr>
          <w:p w14:paraId="05F9392B" w14:textId="59B339B4" w:rsidR="00050395" w:rsidRPr="00892E1A" w:rsidRDefault="00050395" w:rsidP="00050395">
            <w:pPr>
              <w:suppressAutoHyphens w:val="0"/>
              <w:spacing w:before="120" w:after="0"/>
              <w:jc w:val="center"/>
              <w:rPr>
                <w:color w:val="000000"/>
                <w:lang w:val="el-GR" w:eastAsia="el-GR"/>
              </w:rPr>
            </w:pPr>
            <w:r>
              <w:rPr>
                <w:color w:val="000000"/>
                <w:lang w:val="el-GR" w:eastAsia="el-GR"/>
              </w:rPr>
              <w:t>1</w:t>
            </w:r>
          </w:p>
        </w:tc>
      </w:tr>
      <w:tr w:rsidR="00B21868" w:rsidRPr="00892E1A" w14:paraId="331ADF27" w14:textId="77777777" w:rsidTr="009D17BE">
        <w:trPr>
          <w:trHeight w:val="190"/>
        </w:trPr>
        <w:tc>
          <w:tcPr>
            <w:tcW w:w="303" w:type="pct"/>
            <w:noWrap/>
          </w:tcPr>
          <w:p w14:paraId="7D9F35C3" w14:textId="756AC95D" w:rsidR="00B21868" w:rsidRPr="00892E1A" w:rsidRDefault="00B21868" w:rsidP="00B21868">
            <w:pPr>
              <w:suppressAutoHyphens w:val="0"/>
              <w:spacing w:before="120" w:after="0"/>
              <w:jc w:val="center"/>
              <w:rPr>
                <w:color w:val="000000"/>
                <w:lang w:val="el-GR" w:eastAsia="el-GR"/>
              </w:rPr>
            </w:pPr>
            <w:r>
              <w:rPr>
                <w:color w:val="000000"/>
                <w:lang w:val="el-GR" w:eastAsia="el-GR"/>
              </w:rPr>
              <w:t>7</w:t>
            </w:r>
          </w:p>
        </w:tc>
        <w:tc>
          <w:tcPr>
            <w:tcW w:w="368" w:type="pct"/>
          </w:tcPr>
          <w:p w14:paraId="5FDE7193" w14:textId="6F7099B9"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2</w:t>
            </w:r>
          </w:p>
        </w:tc>
        <w:tc>
          <w:tcPr>
            <w:tcW w:w="490" w:type="pct"/>
          </w:tcPr>
          <w:p w14:paraId="73B7F86E" w14:textId="51C1898D" w:rsidR="00B21868" w:rsidRPr="00892E1A" w:rsidRDefault="00B21868" w:rsidP="00B21868">
            <w:pPr>
              <w:suppressAutoHyphens w:val="0"/>
              <w:spacing w:before="120" w:after="0"/>
              <w:jc w:val="center"/>
              <w:rPr>
                <w:color w:val="000000"/>
                <w:lang w:val="el-GR" w:eastAsia="el-GR"/>
              </w:rPr>
            </w:pPr>
            <w:r>
              <w:rPr>
                <w:color w:val="000000"/>
                <w:lang w:val="el-GR" w:eastAsia="el-GR"/>
              </w:rPr>
              <w:t>Π2.1</w:t>
            </w:r>
          </w:p>
        </w:tc>
        <w:tc>
          <w:tcPr>
            <w:tcW w:w="2175" w:type="pct"/>
            <w:noWrap/>
            <w:vAlign w:val="center"/>
          </w:tcPr>
          <w:p w14:paraId="73C2809B" w14:textId="4D91C2AA" w:rsidR="00B21868" w:rsidRPr="00892E1A" w:rsidRDefault="00B21868" w:rsidP="00B21868">
            <w:pPr>
              <w:suppressAutoHyphens w:val="0"/>
              <w:spacing w:before="120" w:after="0"/>
              <w:jc w:val="left"/>
              <w:rPr>
                <w:bCs/>
                <w:lang w:val="el-GR"/>
              </w:rPr>
            </w:pPr>
            <w:r w:rsidRPr="00334DB0">
              <w:rPr>
                <w:bCs/>
                <w:lang w:val="el-GR"/>
              </w:rPr>
              <w:t>Περιφερειακός Εξοπλισμός σε λειτουργική ετοιμότητα</w:t>
            </w:r>
          </w:p>
        </w:tc>
        <w:tc>
          <w:tcPr>
            <w:tcW w:w="871" w:type="pct"/>
          </w:tcPr>
          <w:p w14:paraId="07CCA2D6" w14:textId="6849EC8E" w:rsidR="00B21868" w:rsidRPr="00892E1A" w:rsidRDefault="00B21868" w:rsidP="00B21868">
            <w:pPr>
              <w:suppressAutoHyphens w:val="0"/>
              <w:spacing w:before="120" w:after="0"/>
              <w:jc w:val="center"/>
              <w:rPr>
                <w:color w:val="000000"/>
                <w:lang w:val="el-GR" w:eastAsia="el-GR"/>
              </w:rPr>
            </w:pPr>
            <w:r>
              <w:rPr>
                <w:color w:val="000000"/>
                <w:lang w:val="el-GR" w:eastAsia="el-GR"/>
              </w:rPr>
              <w:t>Μ3</w:t>
            </w:r>
          </w:p>
        </w:tc>
        <w:tc>
          <w:tcPr>
            <w:tcW w:w="793" w:type="pct"/>
          </w:tcPr>
          <w:p w14:paraId="508FAE34" w14:textId="7704FE3E"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202EB52E" w14:textId="77777777" w:rsidTr="009D17BE">
        <w:trPr>
          <w:trHeight w:val="190"/>
        </w:trPr>
        <w:tc>
          <w:tcPr>
            <w:tcW w:w="303" w:type="pct"/>
            <w:noWrap/>
          </w:tcPr>
          <w:p w14:paraId="6C438023" w14:textId="2E9EA5C9" w:rsidR="00B21868" w:rsidRPr="00892E1A" w:rsidRDefault="00B21868" w:rsidP="00B21868">
            <w:pPr>
              <w:suppressAutoHyphens w:val="0"/>
              <w:spacing w:before="120" w:after="0"/>
              <w:jc w:val="center"/>
              <w:rPr>
                <w:color w:val="000000"/>
                <w:lang w:val="el-GR" w:eastAsia="el-GR"/>
              </w:rPr>
            </w:pPr>
            <w:r>
              <w:rPr>
                <w:color w:val="000000"/>
                <w:lang w:val="el-GR" w:eastAsia="el-GR"/>
              </w:rPr>
              <w:t>8</w:t>
            </w:r>
          </w:p>
        </w:tc>
        <w:tc>
          <w:tcPr>
            <w:tcW w:w="368" w:type="pct"/>
          </w:tcPr>
          <w:p w14:paraId="7497A643" w14:textId="61EC0C91"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2</w:t>
            </w:r>
          </w:p>
        </w:tc>
        <w:tc>
          <w:tcPr>
            <w:tcW w:w="490" w:type="pct"/>
          </w:tcPr>
          <w:p w14:paraId="78D259BD" w14:textId="37AAEF8B" w:rsidR="00B21868" w:rsidRPr="00892E1A" w:rsidRDefault="00B21868" w:rsidP="00B21868">
            <w:pPr>
              <w:suppressAutoHyphens w:val="0"/>
              <w:spacing w:before="120" w:after="0"/>
              <w:jc w:val="center"/>
              <w:rPr>
                <w:color w:val="000000"/>
                <w:lang w:val="el-GR" w:eastAsia="el-GR"/>
              </w:rPr>
            </w:pPr>
            <w:r>
              <w:rPr>
                <w:color w:val="000000"/>
                <w:lang w:val="el-GR" w:eastAsia="el-GR"/>
              </w:rPr>
              <w:t>Π2.2</w:t>
            </w:r>
          </w:p>
        </w:tc>
        <w:tc>
          <w:tcPr>
            <w:tcW w:w="2175" w:type="pct"/>
            <w:noWrap/>
            <w:vAlign w:val="center"/>
          </w:tcPr>
          <w:p w14:paraId="38C99C2D" w14:textId="33B46B4F" w:rsidR="00B21868" w:rsidRPr="00892E1A" w:rsidRDefault="00B21868" w:rsidP="00B21868">
            <w:pPr>
              <w:suppressAutoHyphens w:val="0"/>
              <w:spacing w:before="120" w:after="0"/>
              <w:jc w:val="left"/>
              <w:rPr>
                <w:bCs/>
                <w:lang w:val="el-GR"/>
              </w:rPr>
            </w:pPr>
            <w:r w:rsidRPr="00334DB0">
              <w:rPr>
                <w:bCs/>
                <w:lang w:val="el-GR"/>
              </w:rPr>
              <w:t>Αποτελέσματα Σεναρίων Ελέγχου Καλής Λειτουργίας</w:t>
            </w:r>
          </w:p>
        </w:tc>
        <w:tc>
          <w:tcPr>
            <w:tcW w:w="871" w:type="pct"/>
          </w:tcPr>
          <w:p w14:paraId="29792F35" w14:textId="2B8577F0" w:rsidR="00B21868" w:rsidRPr="00892E1A" w:rsidRDefault="00B21868" w:rsidP="00B21868">
            <w:pPr>
              <w:suppressAutoHyphens w:val="0"/>
              <w:spacing w:before="120" w:after="0"/>
              <w:jc w:val="center"/>
              <w:rPr>
                <w:color w:val="000000"/>
                <w:lang w:val="el-GR" w:eastAsia="el-GR"/>
              </w:rPr>
            </w:pPr>
            <w:r>
              <w:rPr>
                <w:color w:val="000000"/>
                <w:lang w:val="el-GR" w:eastAsia="el-GR"/>
              </w:rPr>
              <w:t>Μ3</w:t>
            </w:r>
          </w:p>
        </w:tc>
        <w:tc>
          <w:tcPr>
            <w:tcW w:w="793" w:type="pct"/>
          </w:tcPr>
          <w:p w14:paraId="2914DB53" w14:textId="3A56FB8B"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00FD843E" w14:textId="77777777" w:rsidTr="009D17BE">
        <w:trPr>
          <w:trHeight w:val="190"/>
        </w:trPr>
        <w:tc>
          <w:tcPr>
            <w:tcW w:w="303" w:type="pct"/>
            <w:noWrap/>
          </w:tcPr>
          <w:p w14:paraId="7C57933F" w14:textId="11AC08F5" w:rsidR="00B21868" w:rsidRPr="00892E1A" w:rsidRDefault="00B21868" w:rsidP="00B21868">
            <w:pPr>
              <w:suppressAutoHyphens w:val="0"/>
              <w:spacing w:before="120" w:after="0"/>
              <w:jc w:val="center"/>
              <w:rPr>
                <w:color w:val="000000"/>
                <w:lang w:val="el-GR" w:eastAsia="el-GR"/>
              </w:rPr>
            </w:pPr>
            <w:r>
              <w:rPr>
                <w:color w:val="000000"/>
                <w:lang w:val="el-GR" w:eastAsia="el-GR"/>
              </w:rPr>
              <w:t>9</w:t>
            </w:r>
          </w:p>
        </w:tc>
        <w:tc>
          <w:tcPr>
            <w:tcW w:w="368" w:type="pct"/>
          </w:tcPr>
          <w:p w14:paraId="46B8C2CF" w14:textId="3FC4296D"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2</w:t>
            </w:r>
          </w:p>
        </w:tc>
        <w:tc>
          <w:tcPr>
            <w:tcW w:w="490" w:type="pct"/>
          </w:tcPr>
          <w:p w14:paraId="391660D5" w14:textId="63760320" w:rsidR="00B21868" w:rsidRPr="00892E1A" w:rsidRDefault="00B21868" w:rsidP="00B21868">
            <w:pPr>
              <w:suppressAutoHyphens w:val="0"/>
              <w:spacing w:before="120" w:after="0"/>
              <w:jc w:val="center"/>
              <w:rPr>
                <w:color w:val="000000"/>
                <w:lang w:val="el-GR" w:eastAsia="el-GR"/>
              </w:rPr>
            </w:pPr>
            <w:r>
              <w:rPr>
                <w:color w:val="000000"/>
                <w:lang w:val="el-GR" w:eastAsia="el-GR"/>
              </w:rPr>
              <w:t>Π2.3</w:t>
            </w:r>
          </w:p>
        </w:tc>
        <w:tc>
          <w:tcPr>
            <w:tcW w:w="2175" w:type="pct"/>
            <w:noWrap/>
            <w:vAlign w:val="center"/>
          </w:tcPr>
          <w:p w14:paraId="2A8D98DB" w14:textId="08A7BC12" w:rsidR="00B21868" w:rsidRPr="00892E1A" w:rsidRDefault="00B21868" w:rsidP="00B21868">
            <w:pPr>
              <w:suppressAutoHyphens w:val="0"/>
              <w:spacing w:before="120" w:after="0"/>
              <w:jc w:val="left"/>
              <w:rPr>
                <w:bCs/>
                <w:lang w:val="el-GR"/>
              </w:rPr>
            </w:pPr>
            <w:r w:rsidRPr="00334DB0">
              <w:rPr>
                <w:bCs/>
                <w:lang w:val="el-GR"/>
              </w:rPr>
              <w:t>Σειρά Εγχειριδίων Τεκμηρίωσης (λειτουργικής &amp; υποστηρικτικής)</w:t>
            </w:r>
          </w:p>
        </w:tc>
        <w:tc>
          <w:tcPr>
            <w:tcW w:w="871" w:type="pct"/>
          </w:tcPr>
          <w:p w14:paraId="152DDC5B" w14:textId="25E6C2F3" w:rsidR="00B21868" w:rsidRPr="00892E1A" w:rsidRDefault="00B21868" w:rsidP="00B21868">
            <w:pPr>
              <w:suppressAutoHyphens w:val="0"/>
              <w:spacing w:before="120" w:after="0"/>
              <w:jc w:val="center"/>
              <w:rPr>
                <w:color w:val="000000"/>
                <w:lang w:val="el-GR" w:eastAsia="el-GR"/>
              </w:rPr>
            </w:pPr>
            <w:r>
              <w:rPr>
                <w:color w:val="000000"/>
                <w:lang w:val="el-GR" w:eastAsia="el-GR"/>
              </w:rPr>
              <w:t>Μ3</w:t>
            </w:r>
          </w:p>
        </w:tc>
        <w:tc>
          <w:tcPr>
            <w:tcW w:w="793" w:type="pct"/>
          </w:tcPr>
          <w:p w14:paraId="1B6B5DE3" w14:textId="20D1B7E6"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162DABB8" w14:textId="77777777" w:rsidTr="009D17BE">
        <w:trPr>
          <w:trHeight w:val="190"/>
        </w:trPr>
        <w:tc>
          <w:tcPr>
            <w:tcW w:w="303" w:type="pct"/>
            <w:noWrap/>
          </w:tcPr>
          <w:p w14:paraId="231B52DA" w14:textId="203D35F9" w:rsidR="00B21868" w:rsidRPr="00892E1A" w:rsidRDefault="00B21868" w:rsidP="00B21868">
            <w:pPr>
              <w:suppressAutoHyphens w:val="0"/>
              <w:spacing w:before="120" w:after="0"/>
              <w:jc w:val="center"/>
              <w:rPr>
                <w:color w:val="000000"/>
                <w:lang w:val="el-GR" w:eastAsia="el-GR"/>
              </w:rPr>
            </w:pPr>
            <w:r>
              <w:rPr>
                <w:color w:val="000000"/>
                <w:lang w:val="el-GR" w:eastAsia="el-GR"/>
              </w:rPr>
              <w:t>10</w:t>
            </w:r>
          </w:p>
        </w:tc>
        <w:tc>
          <w:tcPr>
            <w:tcW w:w="368" w:type="pct"/>
          </w:tcPr>
          <w:p w14:paraId="6A463781" w14:textId="216CA381"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490" w:type="pct"/>
          </w:tcPr>
          <w:p w14:paraId="22CC468D" w14:textId="5FC9615B" w:rsidR="00B21868" w:rsidRPr="00892E1A" w:rsidRDefault="00B21868" w:rsidP="00B21868">
            <w:pPr>
              <w:suppressAutoHyphens w:val="0"/>
              <w:spacing w:before="120" w:after="0"/>
              <w:jc w:val="center"/>
              <w:rPr>
                <w:color w:val="000000"/>
                <w:lang w:val="el-GR" w:eastAsia="el-GR"/>
              </w:rPr>
            </w:pPr>
            <w:r>
              <w:rPr>
                <w:color w:val="000000"/>
                <w:lang w:val="el-GR" w:eastAsia="el-GR"/>
              </w:rPr>
              <w:t>Π3.1</w:t>
            </w:r>
          </w:p>
        </w:tc>
        <w:tc>
          <w:tcPr>
            <w:tcW w:w="2175" w:type="pct"/>
            <w:noWrap/>
            <w:vAlign w:val="center"/>
          </w:tcPr>
          <w:p w14:paraId="11BB5E46" w14:textId="4BA8C390" w:rsidR="00B21868" w:rsidRPr="00892E1A" w:rsidRDefault="00B21868" w:rsidP="00B21868">
            <w:pPr>
              <w:suppressAutoHyphens w:val="0"/>
              <w:spacing w:before="120" w:after="0"/>
              <w:jc w:val="left"/>
              <w:rPr>
                <w:bCs/>
                <w:lang w:val="el-GR"/>
              </w:rPr>
            </w:pPr>
            <w:r w:rsidRPr="00334DB0">
              <w:rPr>
                <w:bCs/>
                <w:lang w:val="el-GR"/>
              </w:rPr>
              <w:t>Εγκατεστημένος Κεντρικός Εξοπλισμός, σε λειτουργική ετοιμότητα</w:t>
            </w:r>
          </w:p>
        </w:tc>
        <w:tc>
          <w:tcPr>
            <w:tcW w:w="871" w:type="pct"/>
          </w:tcPr>
          <w:p w14:paraId="5C1C6F1B" w14:textId="24634D8C"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49DF4A2E" w14:textId="10A2AC5C"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7D00901D" w14:textId="77777777" w:rsidTr="009D17BE">
        <w:trPr>
          <w:trHeight w:val="190"/>
        </w:trPr>
        <w:tc>
          <w:tcPr>
            <w:tcW w:w="303" w:type="pct"/>
            <w:noWrap/>
          </w:tcPr>
          <w:p w14:paraId="335EAB71" w14:textId="3DA733B1" w:rsidR="00B21868" w:rsidRPr="00892E1A" w:rsidRDefault="00B21868" w:rsidP="00B21868">
            <w:pPr>
              <w:suppressAutoHyphens w:val="0"/>
              <w:spacing w:before="120" w:after="0"/>
              <w:jc w:val="center"/>
              <w:rPr>
                <w:color w:val="000000"/>
                <w:lang w:val="el-GR" w:eastAsia="el-GR"/>
              </w:rPr>
            </w:pPr>
            <w:r>
              <w:rPr>
                <w:color w:val="000000"/>
                <w:lang w:val="el-GR" w:eastAsia="el-GR"/>
              </w:rPr>
              <w:t>11</w:t>
            </w:r>
          </w:p>
        </w:tc>
        <w:tc>
          <w:tcPr>
            <w:tcW w:w="368" w:type="pct"/>
          </w:tcPr>
          <w:p w14:paraId="51E3E976" w14:textId="5EAC2412"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490" w:type="pct"/>
          </w:tcPr>
          <w:p w14:paraId="2F8044C9" w14:textId="0CF0ADDE" w:rsidR="00B21868" w:rsidRPr="00892E1A" w:rsidRDefault="00B21868" w:rsidP="00B21868">
            <w:pPr>
              <w:suppressAutoHyphens w:val="0"/>
              <w:spacing w:before="120" w:after="0"/>
              <w:jc w:val="center"/>
              <w:rPr>
                <w:color w:val="000000"/>
                <w:lang w:val="el-GR" w:eastAsia="el-GR"/>
              </w:rPr>
            </w:pPr>
            <w:r>
              <w:rPr>
                <w:color w:val="000000"/>
                <w:lang w:val="el-GR" w:eastAsia="el-GR"/>
              </w:rPr>
              <w:t>Π3.2</w:t>
            </w:r>
          </w:p>
        </w:tc>
        <w:tc>
          <w:tcPr>
            <w:tcW w:w="2175" w:type="pct"/>
            <w:noWrap/>
            <w:vAlign w:val="center"/>
          </w:tcPr>
          <w:p w14:paraId="66DBA297" w14:textId="084AE3A3" w:rsidR="00B21868" w:rsidRPr="00892E1A" w:rsidRDefault="00B21868" w:rsidP="00B21868">
            <w:pPr>
              <w:suppressAutoHyphens w:val="0"/>
              <w:spacing w:before="120" w:after="0"/>
              <w:jc w:val="left"/>
              <w:rPr>
                <w:bCs/>
                <w:lang w:val="el-GR"/>
              </w:rPr>
            </w:pPr>
            <w:r w:rsidRPr="00334DB0">
              <w:rPr>
                <w:bCs/>
                <w:lang w:val="el-GR"/>
              </w:rPr>
              <w:t xml:space="preserve">Εγκατεστημένο </w:t>
            </w:r>
            <w:r>
              <w:rPr>
                <w:lang w:val="el-GR"/>
              </w:rPr>
              <w:t>Έτοιμο Λογισμικό Κεντρικού Εξοπλισμού</w:t>
            </w:r>
            <w:r w:rsidRPr="00334DB0">
              <w:rPr>
                <w:bCs/>
                <w:lang w:val="el-GR"/>
              </w:rPr>
              <w:t>, σε λειτουργική ετοιμότητα</w:t>
            </w:r>
          </w:p>
        </w:tc>
        <w:tc>
          <w:tcPr>
            <w:tcW w:w="871" w:type="pct"/>
          </w:tcPr>
          <w:p w14:paraId="12F97750" w14:textId="3C0B8A5B"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07630697" w14:textId="21C789FF"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6A54DAA9" w14:textId="77777777" w:rsidTr="009D17BE">
        <w:trPr>
          <w:trHeight w:val="190"/>
        </w:trPr>
        <w:tc>
          <w:tcPr>
            <w:tcW w:w="303" w:type="pct"/>
            <w:noWrap/>
          </w:tcPr>
          <w:p w14:paraId="2B192FD0" w14:textId="5384521F" w:rsidR="00B21868" w:rsidRPr="00892E1A" w:rsidRDefault="00B21868" w:rsidP="00B21868">
            <w:pPr>
              <w:suppressAutoHyphens w:val="0"/>
              <w:spacing w:before="120" w:after="0"/>
              <w:jc w:val="center"/>
              <w:rPr>
                <w:color w:val="000000"/>
                <w:lang w:val="el-GR" w:eastAsia="el-GR"/>
              </w:rPr>
            </w:pPr>
            <w:r>
              <w:rPr>
                <w:color w:val="000000"/>
                <w:lang w:val="el-GR" w:eastAsia="el-GR"/>
              </w:rPr>
              <w:t>12</w:t>
            </w:r>
          </w:p>
        </w:tc>
        <w:tc>
          <w:tcPr>
            <w:tcW w:w="368" w:type="pct"/>
          </w:tcPr>
          <w:p w14:paraId="004C1628" w14:textId="18BCB5F8"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490" w:type="pct"/>
          </w:tcPr>
          <w:p w14:paraId="01FABCF9" w14:textId="1A9D9DAC" w:rsidR="00B21868" w:rsidRPr="00892E1A" w:rsidRDefault="00B21868" w:rsidP="00B21868">
            <w:pPr>
              <w:suppressAutoHyphens w:val="0"/>
              <w:spacing w:before="120" w:after="0"/>
              <w:jc w:val="center"/>
              <w:rPr>
                <w:color w:val="000000"/>
                <w:lang w:val="el-GR" w:eastAsia="el-GR"/>
              </w:rPr>
            </w:pPr>
            <w:r>
              <w:rPr>
                <w:color w:val="000000"/>
                <w:lang w:val="el-GR" w:eastAsia="el-GR"/>
              </w:rPr>
              <w:t>Π3.3</w:t>
            </w:r>
          </w:p>
        </w:tc>
        <w:tc>
          <w:tcPr>
            <w:tcW w:w="2175" w:type="pct"/>
            <w:noWrap/>
            <w:vAlign w:val="center"/>
          </w:tcPr>
          <w:p w14:paraId="0B305808" w14:textId="41856977" w:rsidR="00B21868" w:rsidRPr="00892E1A" w:rsidRDefault="00B21868" w:rsidP="00B21868">
            <w:pPr>
              <w:suppressAutoHyphens w:val="0"/>
              <w:spacing w:before="120" w:after="0"/>
              <w:jc w:val="left"/>
              <w:rPr>
                <w:bCs/>
                <w:lang w:val="el-GR"/>
              </w:rPr>
            </w:pPr>
            <w:r w:rsidRPr="00334DB0">
              <w:rPr>
                <w:bCs/>
                <w:lang w:val="el-GR"/>
              </w:rPr>
              <w:t>Αποτελέσματα σεναρίων ελέγχου καλής λειτουργίας</w:t>
            </w:r>
          </w:p>
        </w:tc>
        <w:tc>
          <w:tcPr>
            <w:tcW w:w="871" w:type="pct"/>
          </w:tcPr>
          <w:p w14:paraId="58ADD5E7" w14:textId="362BD74B"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1FF3E2E9" w14:textId="4AEF22A6"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466CC347" w14:textId="77777777" w:rsidTr="009D17BE">
        <w:trPr>
          <w:trHeight w:val="190"/>
        </w:trPr>
        <w:tc>
          <w:tcPr>
            <w:tcW w:w="303" w:type="pct"/>
            <w:noWrap/>
          </w:tcPr>
          <w:p w14:paraId="28AB0781" w14:textId="4B75F4F8" w:rsidR="00B21868" w:rsidRPr="00892E1A" w:rsidRDefault="00B21868" w:rsidP="00B21868">
            <w:pPr>
              <w:suppressAutoHyphens w:val="0"/>
              <w:spacing w:before="120" w:after="0"/>
              <w:jc w:val="center"/>
              <w:rPr>
                <w:color w:val="000000"/>
                <w:lang w:val="el-GR" w:eastAsia="el-GR"/>
              </w:rPr>
            </w:pPr>
            <w:r>
              <w:rPr>
                <w:color w:val="000000"/>
                <w:lang w:val="el-GR" w:eastAsia="el-GR"/>
              </w:rPr>
              <w:t>13</w:t>
            </w:r>
          </w:p>
        </w:tc>
        <w:tc>
          <w:tcPr>
            <w:tcW w:w="368" w:type="pct"/>
          </w:tcPr>
          <w:p w14:paraId="444B985C" w14:textId="535DE8AB"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490" w:type="pct"/>
          </w:tcPr>
          <w:p w14:paraId="2320D99D" w14:textId="54B3DC42" w:rsidR="00B21868" w:rsidRPr="00892E1A" w:rsidRDefault="00B21868" w:rsidP="00B21868">
            <w:pPr>
              <w:suppressAutoHyphens w:val="0"/>
              <w:spacing w:before="120" w:after="0"/>
              <w:jc w:val="center"/>
              <w:rPr>
                <w:color w:val="000000"/>
                <w:lang w:val="el-GR" w:eastAsia="el-GR"/>
              </w:rPr>
            </w:pPr>
            <w:r>
              <w:rPr>
                <w:color w:val="000000"/>
                <w:lang w:val="el-GR" w:eastAsia="el-GR"/>
              </w:rPr>
              <w:t>Π3.4</w:t>
            </w:r>
          </w:p>
        </w:tc>
        <w:tc>
          <w:tcPr>
            <w:tcW w:w="2175" w:type="pct"/>
            <w:noWrap/>
            <w:vAlign w:val="center"/>
          </w:tcPr>
          <w:p w14:paraId="3E492DDB" w14:textId="1315BEA6" w:rsidR="00B21868" w:rsidRPr="00892E1A" w:rsidRDefault="00B21868" w:rsidP="00B21868">
            <w:pPr>
              <w:suppressAutoHyphens w:val="0"/>
              <w:spacing w:before="120" w:after="0"/>
              <w:jc w:val="left"/>
              <w:rPr>
                <w:bCs/>
                <w:lang w:val="el-GR"/>
              </w:rPr>
            </w:pPr>
            <w:r w:rsidRPr="00334DB0">
              <w:rPr>
                <w:bCs/>
                <w:lang w:val="el-GR"/>
              </w:rPr>
              <w:t>Σειρά Εγχειριδίων Τεκμηρίωσης (λειτουργικής &amp; υποστηρικτικής)</w:t>
            </w:r>
          </w:p>
        </w:tc>
        <w:tc>
          <w:tcPr>
            <w:tcW w:w="871" w:type="pct"/>
          </w:tcPr>
          <w:p w14:paraId="187111E3" w14:textId="443FA4A5"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44C7F773" w14:textId="589C2C93"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16F5D028" w14:textId="77777777" w:rsidTr="009D17BE">
        <w:trPr>
          <w:trHeight w:val="190"/>
        </w:trPr>
        <w:tc>
          <w:tcPr>
            <w:tcW w:w="303" w:type="pct"/>
            <w:noWrap/>
          </w:tcPr>
          <w:p w14:paraId="7817A94D" w14:textId="30A9418C" w:rsidR="00B21868" w:rsidRPr="00892E1A" w:rsidRDefault="00B21868" w:rsidP="00B21868">
            <w:pPr>
              <w:suppressAutoHyphens w:val="0"/>
              <w:spacing w:before="120" w:after="0"/>
              <w:jc w:val="center"/>
              <w:rPr>
                <w:color w:val="000000"/>
                <w:lang w:val="el-GR" w:eastAsia="el-GR"/>
              </w:rPr>
            </w:pPr>
            <w:r>
              <w:rPr>
                <w:color w:val="000000"/>
                <w:lang w:val="el-GR" w:eastAsia="el-GR"/>
              </w:rPr>
              <w:t>14</w:t>
            </w:r>
          </w:p>
        </w:tc>
        <w:tc>
          <w:tcPr>
            <w:tcW w:w="368" w:type="pct"/>
          </w:tcPr>
          <w:p w14:paraId="3EC6F000" w14:textId="59A0E9E8"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4</w:t>
            </w:r>
          </w:p>
        </w:tc>
        <w:tc>
          <w:tcPr>
            <w:tcW w:w="490" w:type="pct"/>
          </w:tcPr>
          <w:p w14:paraId="70F201BE" w14:textId="0D3A4F90" w:rsidR="00B21868" w:rsidRPr="00892E1A" w:rsidRDefault="00B21868" w:rsidP="00B21868">
            <w:pPr>
              <w:suppressAutoHyphens w:val="0"/>
              <w:spacing w:before="120" w:after="0"/>
              <w:jc w:val="center"/>
              <w:rPr>
                <w:color w:val="000000"/>
                <w:lang w:val="el-GR" w:eastAsia="el-GR"/>
              </w:rPr>
            </w:pPr>
            <w:r>
              <w:rPr>
                <w:color w:val="000000"/>
                <w:lang w:val="el-GR" w:eastAsia="el-GR"/>
              </w:rPr>
              <w:t>Π4.1</w:t>
            </w:r>
          </w:p>
        </w:tc>
        <w:tc>
          <w:tcPr>
            <w:tcW w:w="2175" w:type="pct"/>
            <w:noWrap/>
          </w:tcPr>
          <w:p w14:paraId="0F39DCBF" w14:textId="6CEACD10" w:rsidR="00B21868" w:rsidRPr="00892E1A" w:rsidRDefault="00B21868" w:rsidP="00B21868">
            <w:pPr>
              <w:suppressAutoHyphens w:val="0"/>
              <w:spacing w:before="120" w:after="0"/>
              <w:jc w:val="left"/>
              <w:rPr>
                <w:bCs/>
                <w:lang w:val="el-GR"/>
              </w:rPr>
            </w:pPr>
            <w:r w:rsidRPr="004E5571">
              <w:rPr>
                <w:bCs/>
                <w:lang w:val="el-GR"/>
              </w:rPr>
              <w:t>Εγκατεστημένο Λογισμικό, σε λειτουργική ετοιμότητα</w:t>
            </w:r>
          </w:p>
        </w:tc>
        <w:tc>
          <w:tcPr>
            <w:tcW w:w="871" w:type="pct"/>
          </w:tcPr>
          <w:p w14:paraId="39D655A4" w14:textId="06C9C4DE"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6EA04EA4" w14:textId="05923B6A"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4485187C" w14:textId="77777777" w:rsidTr="00050395">
        <w:trPr>
          <w:trHeight w:val="190"/>
        </w:trPr>
        <w:tc>
          <w:tcPr>
            <w:tcW w:w="303" w:type="pct"/>
            <w:noWrap/>
          </w:tcPr>
          <w:p w14:paraId="320F4E19" w14:textId="10A51F9A" w:rsidR="00B21868" w:rsidRPr="00892E1A" w:rsidRDefault="00B21868" w:rsidP="00B21868">
            <w:pPr>
              <w:suppressAutoHyphens w:val="0"/>
              <w:spacing w:before="120" w:after="0"/>
              <w:jc w:val="center"/>
              <w:rPr>
                <w:color w:val="000000"/>
                <w:lang w:val="el-GR" w:eastAsia="el-GR"/>
              </w:rPr>
            </w:pPr>
            <w:r>
              <w:rPr>
                <w:color w:val="000000"/>
                <w:lang w:val="el-GR" w:eastAsia="el-GR"/>
              </w:rPr>
              <w:lastRenderedPageBreak/>
              <w:t>15</w:t>
            </w:r>
          </w:p>
        </w:tc>
        <w:tc>
          <w:tcPr>
            <w:tcW w:w="368" w:type="pct"/>
          </w:tcPr>
          <w:p w14:paraId="1033EC87" w14:textId="0C2933B3"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4</w:t>
            </w:r>
          </w:p>
        </w:tc>
        <w:tc>
          <w:tcPr>
            <w:tcW w:w="490" w:type="pct"/>
          </w:tcPr>
          <w:p w14:paraId="3305A98C" w14:textId="23B10197" w:rsidR="00B21868" w:rsidRPr="00892E1A" w:rsidRDefault="00B21868" w:rsidP="00B21868">
            <w:pPr>
              <w:suppressAutoHyphens w:val="0"/>
              <w:spacing w:before="120" w:after="0"/>
              <w:jc w:val="center"/>
              <w:rPr>
                <w:color w:val="000000"/>
                <w:lang w:val="el-GR" w:eastAsia="el-GR"/>
              </w:rPr>
            </w:pPr>
            <w:r>
              <w:rPr>
                <w:color w:val="000000"/>
                <w:lang w:val="el-GR" w:eastAsia="el-GR"/>
              </w:rPr>
              <w:t>Π4.2</w:t>
            </w:r>
          </w:p>
        </w:tc>
        <w:tc>
          <w:tcPr>
            <w:tcW w:w="2175" w:type="pct"/>
            <w:noWrap/>
          </w:tcPr>
          <w:p w14:paraId="7B4623AB" w14:textId="5896D419" w:rsidR="00B21868" w:rsidRPr="00892E1A" w:rsidRDefault="00B21868" w:rsidP="00B21868">
            <w:pPr>
              <w:suppressAutoHyphens w:val="0"/>
              <w:spacing w:before="120" w:after="0"/>
              <w:jc w:val="left"/>
              <w:rPr>
                <w:bCs/>
                <w:lang w:val="el-GR"/>
              </w:rPr>
            </w:pPr>
            <w:r w:rsidRPr="004E5571">
              <w:rPr>
                <w:bCs/>
                <w:lang w:val="el-GR"/>
              </w:rPr>
              <w:t>Αποτελέσματα σεναρίων ελέγχου καλής λειτουργίας</w:t>
            </w:r>
          </w:p>
        </w:tc>
        <w:tc>
          <w:tcPr>
            <w:tcW w:w="871" w:type="pct"/>
          </w:tcPr>
          <w:p w14:paraId="4CD33FB8" w14:textId="2D539F8C"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5F40658F" w14:textId="7C1C76E0"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4D050E72" w14:textId="77777777" w:rsidTr="00050395">
        <w:trPr>
          <w:trHeight w:val="190"/>
        </w:trPr>
        <w:tc>
          <w:tcPr>
            <w:tcW w:w="303" w:type="pct"/>
            <w:noWrap/>
          </w:tcPr>
          <w:p w14:paraId="0966FA9C" w14:textId="1F396F79" w:rsidR="00B21868" w:rsidRPr="00892E1A" w:rsidRDefault="00B21868" w:rsidP="00B21868">
            <w:pPr>
              <w:suppressAutoHyphens w:val="0"/>
              <w:spacing w:before="120" w:after="0"/>
              <w:jc w:val="center"/>
              <w:rPr>
                <w:color w:val="000000"/>
                <w:lang w:val="el-GR" w:eastAsia="el-GR"/>
              </w:rPr>
            </w:pPr>
            <w:r>
              <w:rPr>
                <w:color w:val="000000"/>
                <w:lang w:val="el-GR" w:eastAsia="el-GR"/>
              </w:rPr>
              <w:t>16</w:t>
            </w:r>
          </w:p>
        </w:tc>
        <w:tc>
          <w:tcPr>
            <w:tcW w:w="368" w:type="pct"/>
          </w:tcPr>
          <w:p w14:paraId="4EA8DEBB" w14:textId="655AA34E"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4</w:t>
            </w:r>
          </w:p>
        </w:tc>
        <w:tc>
          <w:tcPr>
            <w:tcW w:w="490" w:type="pct"/>
          </w:tcPr>
          <w:p w14:paraId="3F757E48" w14:textId="6137D15C" w:rsidR="00B21868" w:rsidRPr="00892E1A" w:rsidRDefault="00B21868" w:rsidP="00B21868">
            <w:pPr>
              <w:suppressAutoHyphens w:val="0"/>
              <w:spacing w:before="120" w:after="0"/>
              <w:jc w:val="center"/>
              <w:rPr>
                <w:color w:val="000000"/>
                <w:lang w:val="el-GR" w:eastAsia="el-GR"/>
              </w:rPr>
            </w:pPr>
            <w:r>
              <w:rPr>
                <w:color w:val="000000"/>
                <w:lang w:val="el-GR" w:eastAsia="el-GR"/>
              </w:rPr>
              <w:t>Π4.3</w:t>
            </w:r>
          </w:p>
        </w:tc>
        <w:tc>
          <w:tcPr>
            <w:tcW w:w="2175" w:type="pct"/>
            <w:noWrap/>
          </w:tcPr>
          <w:p w14:paraId="197A5B89" w14:textId="35679116" w:rsidR="00B21868" w:rsidRPr="00892E1A" w:rsidRDefault="00B21868" w:rsidP="00B21868">
            <w:pPr>
              <w:suppressAutoHyphens w:val="0"/>
              <w:spacing w:before="120" w:after="0"/>
              <w:jc w:val="left"/>
              <w:rPr>
                <w:bCs/>
                <w:lang w:val="el-GR"/>
              </w:rPr>
            </w:pPr>
            <w:r w:rsidRPr="004E5571">
              <w:rPr>
                <w:bCs/>
                <w:lang w:val="el-GR"/>
              </w:rPr>
              <w:t>Σειρά Εγχειριδίων Τεκμηρίωσης (λειτουργικής &amp; υποστηρικτικής)</w:t>
            </w:r>
          </w:p>
        </w:tc>
        <w:tc>
          <w:tcPr>
            <w:tcW w:w="871" w:type="pct"/>
          </w:tcPr>
          <w:p w14:paraId="06166646" w14:textId="6135CA96" w:rsidR="00B21868" w:rsidRPr="00892E1A" w:rsidRDefault="00B21868" w:rsidP="00B21868">
            <w:pPr>
              <w:suppressAutoHyphens w:val="0"/>
              <w:spacing w:before="120" w:after="0"/>
              <w:jc w:val="center"/>
              <w:rPr>
                <w:color w:val="000000"/>
                <w:lang w:val="el-GR" w:eastAsia="el-GR"/>
              </w:rPr>
            </w:pPr>
            <w:r>
              <w:rPr>
                <w:color w:val="000000"/>
                <w:lang w:val="el-GR" w:eastAsia="el-GR"/>
              </w:rPr>
              <w:t>Μ4</w:t>
            </w:r>
          </w:p>
        </w:tc>
        <w:tc>
          <w:tcPr>
            <w:tcW w:w="793" w:type="pct"/>
          </w:tcPr>
          <w:p w14:paraId="245E3431" w14:textId="67A9D546"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1F66944C" w14:textId="77777777" w:rsidTr="00050395">
        <w:trPr>
          <w:trHeight w:val="190"/>
        </w:trPr>
        <w:tc>
          <w:tcPr>
            <w:tcW w:w="303" w:type="pct"/>
            <w:noWrap/>
          </w:tcPr>
          <w:p w14:paraId="1D21E26A" w14:textId="2C2D2777" w:rsidR="00B21868" w:rsidRPr="00892E1A" w:rsidRDefault="00B21868" w:rsidP="00B21868">
            <w:pPr>
              <w:suppressAutoHyphens w:val="0"/>
              <w:spacing w:before="120" w:after="0"/>
              <w:jc w:val="center"/>
              <w:rPr>
                <w:color w:val="000000"/>
                <w:lang w:val="el-GR" w:eastAsia="el-GR"/>
              </w:rPr>
            </w:pPr>
            <w:r>
              <w:rPr>
                <w:color w:val="000000"/>
                <w:lang w:val="el-GR" w:eastAsia="el-GR"/>
              </w:rPr>
              <w:t>17</w:t>
            </w:r>
          </w:p>
        </w:tc>
        <w:tc>
          <w:tcPr>
            <w:tcW w:w="368" w:type="pct"/>
          </w:tcPr>
          <w:p w14:paraId="37F7AD96" w14:textId="1FB54B75"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5</w:t>
            </w:r>
          </w:p>
        </w:tc>
        <w:tc>
          <w:tcPr>
            <w:tcW w:w="490" w:type="pct"/>
          </w:tcPr>
          <w:p w14:paraId="33CB2C5C" w14:textId="091C9728" w:rsidR="00B21868" w:rsidRPr="00892E1A" w:rsidRDefault="00B21868" w:rsidP="00B21868">
            <w:pPr>
              <w:suppressAutoHyphens w:val="0"/>
              <w:spacing w:before="120" w:after="0"/>
              <w:jc w:val="center"/>
              <w:rPr>
                <w:color w:val="000000"/>
                <w:lang w:val="el-GR" w:eastAsia="el-GR"/>
              </w:rPr>
            </w:pPr>
            <w:r>
              <w:rPr>
                <w:color w:val="000000"/>
                <w:lang w:val="el-GR" w:eastAsia="el-GR"/>
              </w:rPr>
              <w:t>Π5.1</w:t>
            </w:r>
          </w:p>
        </w:tc>
        <w:tc>
          <w:tcPr>
            <w:tcW w:w="2175" w:type="pct"/>
            <w:noWrap/>
          </w:tcPr>
          <w:p w14:paraId="1471893C" w14:textId="28DF903B" w:rsidR="00B21868" w:rsidRPr="00892E1A" w:rsidRDefault="00B21868" w:rsidP="00B21868">
            <w:pPr>
              <w:suppressAutoHyphens w:val="0"/>
              <w:spacing w:before="120" w:after="0"/>
              <w:jc w:val="left"/>
              <w:rPr>
                <w:bCs/>
                <w:lang w:val="el-GR"/>
              </w:rPr>
            </w:pPr>
            <w:r w:rsidRPr="004E5571">
              <w:rPr>
                <w:bCs/>
                <w:lang w:val="el-GR"/>
              </w:rPr>
              <w:t>Οριστικοποιημένο Σχέδιο εκπαίδευσης στελεχών Φορέα</w:t>
            </w:r>
          </w:p>
        </w:tc>
        <w:tc>
          <w:tcPr>
            <w:tcW w:w="871" w:type="pct"/>
          </w:tcPr>
          <w:p w14:paraId="62AA8508" w14:textId="23ACF1D7" w:rsidR="00B21868" w:rsidRPr="00892E1A" w:rsidRDefault="00B21868" w:rsidP="00B21868">
            <w:pPr>
              <w:suppressAutoHyphens w:val="0"/>
              <w:spacing w:before="120" w:after="0"/>
              <w:jc w:val="center"/>
              <w:rPr>
                <w:color w:val="000000"/>
                <w:lang w:val="el-GR" w:eastAsia="el-GR"/>
              </w:rPr>
            </w:pPr>
            <w:r>
              <w:rPr>
                <w:color w:val="000000"/>
                <w:lang w:val="el-GR" w:eastAsia="el-GR"/>
              </w:rPr>
              <w:t>Μ</w:t>
            </w:r>
            <w:r w:rsidR="009432FC">
              <w:rPr>
                <w:color w:val="000000"/>
                <w:lang w:val="el-GR" w:eastAsia="el-GR"/>
              </w:rPr>
              <w:t>4</w:t>
            </w:r>
          </w:p>
        </w:tc>
        <w:tc>
          <w:tcPr>
            <w:tcW w:w="793" w:type="pct"/>
          </w:tcPr>
          <w:p w14:paraId="42BE73A0" w14:textId="3CC686BE"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B21868" w:rsidRPr="00892E1A" w14:paraId="47445FE2" w14:textId="77777777" w:rsidTr="009D17BE">
        <w:trPr>
          <w:trHeight w:val="190"/>
        </w:trPr>
        <w:tc>
          <w:tcPr>
            <w:tcW w:w="303" w:type="pct"/>
            <w:noWrap/>
          </w:tcPr>
          <w:p w14:paraId="531CF6B3" w14:textId="0CFE64AA" w:rsidR="00B21868" w:rsidRPr="00892E1A" w:rsidRDefault="00B21868" w:rsidP="00B21868">
            <w:pPr>
              <w:suppressAutoHyphens w:val="0"/>
              <w:spacing w:before="120" w:after="0"/>
              <w:jc w:val="center"/>
              <w:rPr>
                <w:color w:val="000000"/>
                <w:lang w:val="el-GR" w:eastAsia="el-GR"/>
              </w:rPr>
            </w:pPr>
            <w:r>
              <w:rPr>
                <w:color w:val="000000"/>
                <w:lang w:val="el-GR" w:eastAsia="el-GR"/>
              </w:rPr>
              <w:t>18</w:t>
            </w:r>
          </w:p>
        </w:tc>
        <w:tc>
          <w:tcPr>
            <w:tcW w:w="368" w:type="pct"/>
          </w:tcPr>
          <w:p w14:paraId="193121DF" w14:textId="5ED66832" w:rsidR="00B21868" w:rsidRPr="00892E1A" w:rsidRDefault="00B21868" w:rsidP="00B21868">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5</w:t>
            </w:r>
          </w:p>
        </w:tc>
        <w:tc>
          <w:tcPr>
            <w:tcW w:w="490" w:type="pct"/>
          </w:tcPr>
          <w:p w14:paraId="0CED309F" w14:textId="626834D5" w:rsidR="00B21868" w:rsidRPr="00892E1A" w:rsidRDefault="00B21868" w:rsidP="00B21868">
            <w:pPr>
              <w:suppressAutoHyphens w:val="0"/>
              <w:spacing w:before="120" w:after="0"/>
              <w:jc w:val="center"/>
              <w:rPr>
                <w:color w:val="000000"/>
                <w:lang w:val="el-GR" w:eastAsia="el-GR"/>
              </w:rPr>
            </w:pPr>
            <w:r>
              <w:rPr>
                <w:color w:val="000000"/>
                <w:lang w:val="el-GR" w:eastAsia="el-GR"/>
              </w:rPr>
              <w:t>Π5.2</w:t>
            </w:r>
          </w:p>
        </w:tc>
        <w:tc>
          <w:tcPr>
            <w:tcW w:w="2175" w:type="pct"/>
            <w:noWrap/>
          </w:tcPr>
          <w:p w14:paraId="026EF79E" w14:textId="52BFB415" w:rsidR="00B21868" w:rsidRPr="00892E1A" w:rsidRDefault="00B21868" w:rsidP="00B21868">
            <w:pPr>
              <w:suppressAutoHyphens w:val="0"/>
              <w:spacing w:before="120" w:after="0"/>
              <w:jc w:val="left"/>
              <w:rPr>
                <w:bCs/>
                <w:lang w:val="el-GR"/>
              </w:rPr>
            </w:pPr>
            <w:r>
              <w:rPr>
                <w:lang w:val="el-GR"/>
              </w:rPr>
              <w:t>Υπηρεσίες εκπαίδευσης στελεχών Φορέα και Υλικό Εκπαίδευσης</w:t>
            </w:r>
          </w:p>
        </w:tc>
        <w:tc>
          <w:tcPr>
            <w:tcW w:w="871" w:type="pct"/>
          </w:tcPr>
          <w:p w14:paraId="761E102F" w14:textId="1F6C6844" w:rsidR="00B21868" w:rsidRPr="00892E1A" w:rsidRDefault="00B21868" w:rsidP="00B21868">
            <w:pPr>
              <w:suppressAutoHyphens w:val="0"/>
              <w:spacing w:before="120" w:after="0"/>
              <w:jc w:val="center"/>
              <w:rPr>
                <w:color w:val="000000"/>
                <w:lang w:val="el-GR" w:eastAsia="el-GR"/>
              </w:rPr>
            </w:pPr>
            <w:r>
              <w:rPr>
                <w:color w:val="000000"/>
                <w:lang w:val="el-GR" w:eastAsia="el-GR"/>
              </w:rPr>
              <w:t>Μ</w:t>
            </w:r>
            <w:r w:rsidR="009432FC">
              <w:rPr>
                <w:color w:val="000000"/>
                <w:lang w:val="el-GR" w:eastAsia="el-GR"/>
              </w:rPr>
              <w:t>4</w:t>
            </w:r>
          </w:p>
        </w:tc>
        <w:tc>
          <w:tcPr>
            <w:tcW w:w="793" w:type="pct"/>
          </w:tcPr>
          <w:p w14:paraId="7A5FC639" w14:textId="1CE8BBFE" w:rsidR="00B21868" w:rsidRPr="00892E1A" w:rsidRDefault="00B21868" w:rsidP="00B21868">
            <w:pPr>
              <w:suppressAutoHyphens w:val="0"/>
              <w:spacing w:before="120" w:after="0"/>
              <w:jc w:val="center"/>
              <w:rPr>
                <w:color w:val="000000"/>
                <w:lang w:val="el-GR" w:eastAsia="el-GR"/>
              </w:rPr>
            </w:pPr>
            <w:r>
              <w:rPr>
                <w:color w:val="000000"/>
                <w:lang w:val="el-GR" w:eastAsia="el-GR"/>
              </w:rPr>
              <w:t>1</w:t>
            </w:r>
          </w:p>
        </w:tc>
      </w:tr>
      <w:tr w:rsidR="00673FD7" w:rsidRPr="00892E1A" w14:paraId="58D7D26B" w14:textId="77777777" w:rsidTr="00FF106B">
        <w:trPr>
          <w:trHeight w:val="190"/>
        </w:trPr>
        <w:tc>
          <w:tcPr>
            <w:tcW w:w="303" w:type="pct"/>
            <w:noWrap/>
          </w:tcPr>
          <w:p w14:paraId="573EF32E" w14:textId="03E6B156" w:rsidR="00673FD7" w:rsidRDefault="00673FD7" w:rsidP="00B21868">
            <w:pPr>
              <w:suppressAutoHyphens w:val="0"/>
              <w:spacing w:before="120" w:after="0"/>
              <w:jc w:val="center"/>
              <w:rPr>
                <w:color w:val="000000"/>
                <w:lang w:val="el-GR" w:eastAsia="el-GR"/>
              </w:rPr>
            </w:pPr>
            <w:r>
              <w:rPr>
                <w:color w:val="000000"/>
                <w:lang w:val="el-GR" w:eastAsia="el-GR"/>
              </w:rPr>
              <w:t>19</w:t>
            </w:r>
          </w:p>
        </w:tc>
        <w:tc>
          <w:tcPr>
            <w:tcW w:w="368" w:type="pct"/>
          </w:tcPr>
          <w:p w14:paraId="25041A88" w14:textId="2F383F02" w:rsidR="00673FD7" w:rsidRPr="00892E1A" w:rsidRDefault="00673FD7" w:rsidP="00B21868">
            <w:pPr>
              <w:suppressAutoHyphens w:val="0"/>
              <w:spacing w:before="120" w:after="0"/>
              <w:jc w:val="center"/>
              <w:rPr>
                <w:color w:val="000000"/>
                <w:lang w:val="el-GR" w:eastAsia="el-GR"/>
              </w:rPr>
            </w:pPr>
            <w:r>
              <w:rPr>
                <w:color w:val="000000"/>
                <w:lang w:val="el-GR" w:eastAsia="el-GR"/>
              </w:rPr>
              <w:t>Φ5</w:t>
            </w:r>
          </w:p>
        </w:tc>
        <w:tc>
          <w:tcPr>
            <w:tcW w:w="490" w:type="pct"/>
          </w:tcPr>
          <w:p w14:paraId="297A9FAF" w14:textId="04526694" w:rsidR="00673FD7" w:rsidRDefault="00673FD7" w:rsidP="00B21868">
            <w:pPr>
              <w:suppressAutoHyphens w:val="0"/>
              <w:spacing w:before="120" w:after="0"/>
              <w:jc w:val="center"/>
              <w:rPr>
                <w:color w:val="000000"/>
                <w:lang w:val="el-GR" w:eastAsia="el-GR"/>
              </w:rPr>
            </w:pPr>
            <w:r w:rsidRPr="003418F7">
              <w:rPr>
                <w:lang w:val="el-GR"/>
              </w:rPr>
              <w:t>Π5.3</w:t>
            </w:r>
          </w:p>
        </w:tc>
        <w:tc>
          <w:tcPr>
            <w:tcW w:w="2175" w:type="pct"/>
            <w:noWrap/>
          </w:tcPr>
          <w:p w14:paraId="604CD2F7" w14:textId="4E5E0EB5" w:rsidR="00673FD7" w:rsidRDefault="00673FD7" w:rsidP="009D17BE">
            <w:pPr>
              <w:rPr>
                <w:lang w:val="el-GR"/>
              </w:rPr>
            </w:pPr>
            <w:r w:rsidRPr="00673FD7">
              <w:rPr>
                <w:lang w:val="el-GR"/>
              </w:rPr>
              <w:t>Αναφορά αξιολόγησης αποτελεσμάτων εκπαίδευσης</w:t>
            </w:r>
          </w:p>
        </w:tc>
        <w:tc>
          <w:tcPr>
            <w:tcW w:w="871" w:type="pct"/>
          </w:tcPr>
          <w:p w14:paraId="7E463820" w14:textId="0683B50E" w:rsidR="00673FD7" w:rsidRDefault="00673FD7" w:rsidP="00B21868">
            <w:pPr>
              <w:suppressAutoHyphens w:val="0"/>
              <w:spacing w:before="120" w:after="0"/>
              <w:jc w:val="center"/>
              <w:rPr>
                <w:color w:val="000000"/>
                <w:lang w:val="el-GR" w:eastAsia="el-GR"/>
              </w:rPr>
            </w:pPr>
            <w:r>
              <w:rPr>
                <w:color w:val="000000"/>
                <w:lang w:val="el-GR" w:eastAsia="el-GR"/>
              </w:rPr>
              <w:t>Μ</w:t>
            </w:r>
            <w:r w:rsidR="009432FC">
              <w:rPr>
                <w:color w:val="000000"/>
                <w:lang w:val="el-GR" w:eastAsia="el-GR"/>
              </w:rPr>
              <w:t>4</w:t>
            </w:r>
          </w:p>
        </w:tc>
        <w:tc>
          <w:tcPr>
            <w:tcW w:w="793" w:type="pct"/>
          </w:tcPr>
          <w:p w14:paraId="66E42121" w14:textId="162D7DB5" w:rsidR="00673FD7" w:rsidRDefault="00673FD7" w:rsidP="00B21868">
            <w:pPr>
              <w:suppressAutoHyphens w:val="0"/>
              <w:spacing w:before="120" w:after="0"/>
              <w:jc w:val="center"/>
              <w:rPr>
                <w:color w:val="000000"/>
                <w:lang w:val="el-GR" w:eastAsia="el-GR"/>
              </w:rPr>
            </w:pPr>
            <w:r>
              <w:rPr>
                <w:color w:val="000000"/>
                <w:lang w:val="el-GR" w:eastAsia="el-GR"/>
              </w:rPr>
              <w:t>1</w:t>
            </w:r>
          </w:p>
        </w:tc>
      </w:tr>
    </w:tbl>
    <w:p w14:paraId="28EFA1FA" w14:textId="77777777" w:rsidR="008376F9" w:rsidRDefault="008376F9" w:rsidP="008376F9">
      <w:pPr>
        <w:rPr>
          <w:rFonts w:eastAsia="SimSun"/>
          <w:lang w:val="el-GR"/>
        </w:rPr>
      </w:pPr>
    </w:p>
    <w:p w14:paraId="0C25C040" w14:textId="0C330E7C"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w:t>
      </w:r>
      <w:r w:rsidR="00395A3B">
        <w:rPr>
          <w:rFonts w:eastAsia="SimSun"/>
          <w:lang w:val="el-GR"/>
        </w:rPr>
        <w:t xml:space="preserve">Παρακολούθησης &amp; </w:t>
      </w:r>
      <w:r w:rsidRPr="003C2BEF">
        <w:rPr>
          <w:rFonts w:eastAsia="SimSun"/>
          <w:lang w:val="el-GR"/>
        </w:rPr>
        <w:t xml:space="preserve">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7C1336">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5423AF1F" w:rsidR="003C2BEF"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001F7891" w:rsidRPr="003C2BEF">
        <w:rPr>
          <w:rFonts w:eastAsia="SimSun"/>
          <w:cs/>
          <w:lang w:val="el-GR"/>
        </w:rPr>
        <w:t>‎‎</w:t>
      </w:r>
      <w:r w:rsidR="001F7891">
        <w:rPr>
          <w:rFonts w:eastAsia="SimSun"/>
          <w:lang w:val="el-GR"/>
        </w:rPr>
        <w:fldChar w:fldCharType="begin"/>
      </w:r>
      <w:r w:rsidR="001F7891">
        <w:rPr>
          <w:rFonts w:eastAsia="SimSun"/>
          <w:lang w:val="el-GR"/>
        </w:rPr>
        <w:instrText xml:space="preserve"> REF _Ref55381059 \r \h </w:instrText>
      </w:r>
      <w:r w:rsidR="001F7891">
        <w:rPr>
          <w:rFonts w:eastAsia="SimSun"/>
          <w:lang w:val="el-GR"/>
        </w:rPr>
      </w:r>
      <w:r w:rsidR="001F7891">
        <w:rPr>
          <w:rFonts w:eastAsia="SimSun"/>
          <w:lang w:val="el-GR"/>
        </w:rPr>
        <w:fldChar w:fldCharType="separate"/>
      </w:r>
      <w:r w:rsidR="007C1336">
        <w:rPr>
          <w:rFonts w:eastAsia="SimSun"/>
          <w:lang w:val="el-GR"/>
        </w:rPr>
        <w:t>6.3</w:t>
      </w:r>
      <w:r w:rsidR="001F7891">
        <w:rPr>
          <w:rFonts w:eastAsia="SimSun"/>
          <w:lang w:val="el-GR"/>
        </w:rPr>
        <w:fldChar w:fldCharType="end"/>
      </w:r>
      <w:r w:rsidR="00395A3B">
        <w:rPr>
          <w:rFonts w:eastAsia="SimSun"/>
          <w:lang w:val="el-GR"/>
        </w:rPr>
        <w:t xml:space="preserve"> </w:t>
      </w:r>
      <w:r w:rsidRPr="003C2BEF">
        <w:rPr>
          <w:rFonts w:eastAsia="SimSun"/>
          <w:lang w:val="el-GR"/>
        </w:rPr>
        <w:t>της παρούσας.</w:t>
      </w:r>
    </w:p>
    <w:p w14:paraId="5030F0DA" w14:textId="77777777" w:rsidR="00DD12CD" w:rsidRPr="00EF2204" w:rsidRDefault="00DD12CD" w:rsidP="003C2BEF">
      <w:pPr>
        <w:rPr>
          <w:rFonts w:eastAsia="SimSun"/>
          <w:lang w:val="el-GR"/>
        </w:rPr>
      </w:pPr>
    </w:p>
    <w:p w14:paraId="6B33C122" w14:textId="77777777" w:rsidR="00025B9C" w:rsidRDefault="00025B9C" w:rsidP="009D17BE">
      <w:pPr>
        <w:pStyle w:val="Heading4"/>
        <w:numPr>
          <w:ilvl w:val="1"/>
          <w:numId w:val="296"/>
        </w:numPr>
        <w:ind w:hanging="306"/>
        <w:rPr>
          <w:rFonts w:cs="Tahoma"/>
          <w:szCs w:val="22"/>
          <w:lang w:val="el-GR"/>
        </w:rPr>
      </w:pPr>
      <w:bookmarkStart w:id="1391" w:name="_Toc97194369"/>
      <w:bookmarkStart w:id="1392" w:name="_Ref104283503"/>
      <w:bookmarkStart w:id="1393" w:name="_Toc107309456"/>
      <w:r w:rsidRPr="00EF2204">
        <w:rPr>
          <w:rFonts w:cs="Tahoma"/>
          <w:szCs w:val="22"/>
          <w:lang w:val="el-GR"/>
        </w:rPr>
        <w:t>Περίοδος Εγγύησης και Συντήρησης (ΠΕΣ)</w:t>
      </w:r>
      <w:bookmarkEnd w:id="1391"/>
      <w:bookmarkEnd w:id="1392"/>
      <w:bookmarkEnd w:id="1393"/>
      <w:r w:rsidRPr="00EF2204">
        <w:rPr>
          <w:rFonts w:cs="Tahoma"/>
          <w:szCs w:val="22"/>
          <w:lang w:val="el-GR"/>
        </w:rPr>
        <w:tab/>
      </w:r>
    </w:p>
    <w:p w14:paraId="3B85339B" w14:textId="3AE0E51C" w:rsidR="0088655F" w:rsidRPr="00CF767E" w:rsidRDefault="0088655F" w:rsidP="00893E05">
      <w:pPr>
        <w:spacing w:before="120"/>
        <w:rPr>
          <w:lang w:val="el-GR"/>
        </w:rPr>
      </w:pPr>
      <w:r w:rsidRPr="00CF767E">
        <w:rPr>
          <w:lang w:val="el-GR"/>
        </w:rPr>
        <w:t xml:space="preserve">Ως </w:t>
      </w:r>
      <w:r w:rsidRPr="00CF767E">
        <w:rPr>
          <w:b/>
          <w:lang w:val="el-GR"/>
        </w:rPr>
        <w:t>ΠΕΣ</w:t>
      </w:r>
      <w:r w:rsidRPr="00CF767E">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00050395" w:rsidRPr="00CF767E">
        <w:rPr>
          <w:b/>
          <w:lang w:val="el-GR"/>
        </w:rPr>
        <w:t>έξι</w:t>
      </w:r>
      <w:r w:rsidRPr="00CF767E">
        <w:rPr>
          <w:b/>
          <w:lang w:val="el-GR"/>
        </w:rPr>
        <w:t xml:space="preserve"> (</w:t>
      </w:r>
      <w:r w:rsidR="00050395" w:rsidRPr="00CF767E">
        <w:rPr>
          <w:b/>
          <w:lang w:val="el-GR"/>
        </w:rPr>
        <w:t>6</w:t>
      </w:r>
      <w:r w:rsidRPr="00CF767E">
        <w:rPr>
          <w:b/>
          <w:lang w:val="el-GR"/>
        </w:rPr>
        <w:t>) έτη</w:t>
      </w:r>
      <w:r w:rsidRPr="00CF767E">
        <w:rPr>
          <w:lang w:val="el-GR"/>
        </w:rPr>
        <w:t>.</w:t>
      </w:r>
    </w:p>
    <w:p w14:paraId="00199DB3" w14:textId="18775913" w:rsidR="0088655F" w:rsidRPr="00EF2204" w:rsidRDefault="0088655F" w:rsidP="00893E05">
      <w:pPr>
        <w:spacing w:before="120"/>
        <w:rPr>
          <w:lang w:val="el-GR"/>
        </w:rPr>
      </w:pPr>
      <w:r w:rsidRPr="00CF767E">
        <w:rPr>
          <w:lang w:val="el-GR"/>
        </w:rPr>
        <w:t xml:space="preserve">Η </w:t>
      </w:r>
      <w:r w:rsidRPr="00CF767E">
        <w:rPr>
          <w:b/>
          <w:lang w:val="el-GR"/>
        </w:rPr>
        <w:t>ελάχιστη ζητούμενη</w:t>
      </w:r>
      <w:r w:rsidRPr="00CF767E">
        <w:rPr>
          <w:lang w:val="el-GR"/>
        </w:rPr>
        <w:t xml:space="preserve"> Περίοδος Εγγύησης είναι </w:t>
      </w:r>
      <w:r w:rsidR="00050395" w:rsidRPr="00CF767E">
        <w:rPr>
          <w:b/>
          <w:lang w:val="el-GR"/>
        </w:rPr>
        <w:t>τρία</w:t>
      </w:r>
      <w:r w:rsidRPr="00CF767E">
        <w:rPr>
          <w:b/>
          <w:lang w:val="el-GR"/>
        </w:rPr>
        <w:t xml:space="preserve"> (</w:t>
      </w:r>
      <w:r w:rsidR="00050395" w:rsidRPr="00CF767E">
        <w:rPr>
          <w:b/>
          <w:lang w:val="el-GR"/>
        </w:rPr>
        <w:t>3</w:t>
      </w:r>
      <w:r w:rsidRPr="00CF767E">
        <w:rPr>
          <w:b/>
          <w:lang w:val="el-GR"/>
        </w:rPr>
        <w:t>) έτη</w:t>
      </w:r>
      <w:r w:rsidRPr="00CF767E">
        <w:rPr>
          <w:lang w:val="el-GR"/>
        </w:rPr>
        <w:t xml:space="preserve"> από την </w:t>
      </w:r>
      <w:r w:rsidRPr="00CF767E">
        <w:rPr>
          <w:b/>
          <w:lang w:val="el-GR"/>
        </w:rPr>
        <w:t xml:space="preserve">Οριστική Παραλαβή </w:t>
      </w:r>
      <w:r w:rsidRPr="00CF767E">
        <w:rPr>
          <w:lang w:val="el-GR"/>
        </w:rPr>
        <w:t>του Έργου.</w:t>
      </w:r>
    </w:p>
    <w:p w14:paraId="71C38E14" w14:textId="77777777" w:rsidR="0088655F" w:rsidRPr="00EF2204" w:rsidRDefault="0088655F" w:rsidP="00893E05">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762E7BFE" w14:textId="77777777" w:rsidR="0088655F" w:rsidRPr="00EF2204" w:rsidRDefault="0088655F" w:rsidP="00893E05">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7057A7F2" w14:textId="77777777" w:rsidR="0088655F" w:rsidRPr="00EF2204" w:rsidRDefault="0088655F" w:rsidP="00893E05">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EC1F3F1" w14:textId="77777777" w:rsidR="0088655F" w:rsidRPr="00EF2204" w:rsidRDefault="0088655F" w:rsidP="00893E05">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01B83328" w14:textId="0094C5E6" w:rsidR="0088655F" w:rsidRDefault="0088655F" w:rsidP="00EF2204">
      <w:pPr>
        <w:rPr>
          <w:lang w:val="el-GR"/>
        </w:rPr>
      </w:pPr>
    </w:p>
    <w:p w14:paraId="6678AED7" w14:textId="77777777" w:rsidR="00DD12CD" w:rsidRPr="00EF2204" w:rsidRDefault="00DD12CD" w:rsidP="00EF2204">
      <w:pPr>
        <w:rPr>
          <w:lang w:val="el-GR"/>
        </w:rPr>
      </w:pPr>
    </w:p>
    <w:p w14:paraId="128F2767" w14:textId="77777777" w:rsidR="003C2BEF" w:rsidRDefault="003C2BEF" w:rsidP="003C2BEF">
      <w:pPr>
        <w:pStyle w:val="Heading5"/>
        <w:numPr>
          <w:ilvl w:val="0"/>
          <w:numId w:val="106"/>
        </w:numPr>
        <w:rPr>
          <w:rFonts w:eastAsia="SimSun" w:cs="Tahoma"/>
          <w:lang w:val="el-GR"/>
        </w:rPr>
      </w:pPr>
      <w:bookmarkStart w:id="1394" w:name="_Toc107309457"/>
      <w:r w:rsidRPr="00EF2204">
        <w:rPr>
          <w:rFonts w:eastAsia="SimSun" w:cs="Tahoma"/>
          <w:lang w:val="el-GR"/>
        </w:rPr>
        <w:lastRenderedPageBreak/>
        <w:t>Υπηρεσίες Περιόδου Εγγύησης</w:t>
      </w:r>
      <w:bookmarkEnd w:id="1394"/>
    </w:p>
    <w:p w14:paraId="18E751CC" w14:textId="22D3F78C" w:rsidR="0088655F" w:rsidRDefault="0088655F" w:rsidP="0088655F">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sidR="00AB12DA">
        <w:rPr>
          <w:lang w:val="el-GR"/>
        </w:rPr>
        <w:fldChar w:fldCharType="begin"/>
      </w:r>
      <w:r w:rsidR="00AB12DA">
        <w:rPr>
          <w:lang w:val="el-GR"/>
        </w:rPr>
        <w:instrText xml:space="preserve"> REF _Ref55388072 \r \h </w:instrText>
      </w:r>
      <w:r w:rsidR="00AB12DA">
        <w:rPr>
          <w:lang w:val="el-GR"/>
        </w:rPr>
      </w:r>
      <w:r w:rsidR="00AB12DA">
        <w:rPr>
          <w:lang w:val="el-GR"/>
        </w:rPr>
        <w:fldChar w:fldCharType="separate"/>
      </w:r>
      <w:r w:rsidR="007C1336">
        <w:rPr>
          <w:lang w:val="el-GR"/>
        </w:rPr>
        <w:t>7.3.3</w:t>
      </w:r>
      <w:r w:rsidR="00AB12DA">
        <w:rPr>
          <w:lang w:val="el-GR"/>
        </w:rPr>
        <w:fldChar w:fldCharType="end"/>
      </w:r>
      <w:r w:rsidRPr="00274B25">
        <w:rPr>
          <w:lang w:val="el-GR"/>
        </w:rPr>
        <w:t xml:space="preserve"> </w:t>
      </w:r>
      <w:r w:rsidR="00AB12DA">
        <w:rPr>
          <w:lang w:val="el-GR"/>
        </w:rPr>
        <w:fldChar w:fldCharType="begin"/>
      </w:r>
      <w:r w:rsidR="00AB12DA">
        <w:rPr>
          <w:lang w:val="el-GR"/>
        </w:rPr>
        <w:instrText xml:space="preserve"> REF _Ref55388072 \h </w:instrText>
      </w:r>
      <w:r w:rsidR="00AB12DA">
        <w:rPr>
          <w:lang w:val="el-GR"/>
        </w:rPr>
      </w:r>
      <w:r w:rsidR="00AB12DA">
        <w:rPr>
          <w:lang w:val="el-GR"/>
        </w:rPr>
        <w:fldChar w:fldCharType="separate"/>
      </w:r>
      <w:r w:rsidR="007C1336" w:rsidRPr="00EF2204">
        <w:rPr>
          <w:rFonts w:eastAsia="SimSun"/>
          <w:lang w:val="el-GR"/>
        </w:rPr>
        <w:t xml:space="preserve">Τήρηση Εγγυημένου Επιπέδου Υπηρεσιών </w:t>
      </w:r>
      <w:r w:rsidR="007C1336">
        <w:rPr>
          <w:rFonts w:eastAsia="SimSun"/>
          <w:lang w:val="el-GR"/>
        </w:rPr>
        <w:t>–</w:t>
      </w:r>
      <w:r w:rsidR="007C1336" w:rsidRPr="00EF2204">
        <w:rPr>
          <w:rFonts w:eastAsia="SimSun"/>
          <w:lang w:val="el-GR"/>
        </w:rPr>
        <w:t xml:space="preserve"> Ρήτρες</w:t>
      </w:r>
      <w:r w:rsidR="00AB12DA">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7C1336">
        <w:rPr>
          <w:lang w:val="el-GR"/>
        </w:rPr>
        <w:t>7.3.2</w:t>
      </w:r>
      <w:r w:rsidRPr="00274B25">
        <w:rPr>
          <w:lang w:val="el-GR"/>
        </w:rPr>
        <w:fldChar w:fldCharType="end"/>
      </w:r>
      <w:r w:rsidR="00AB12DA">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7C1336" w:rsidRPr="007C1336">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236647B7" w14:textId="25D9FD2A" w:rsidR="00CF767E" w:rsidRDefault="00CF767E" w:rsidP="0088655F">
      <w:pPr>
        <w:spacing w:before="120" w:after="60"/>
        <w:rPr>
          <w:lang w:val="el-GR"/>
        </w:rPr>
      </w:pPr>
    </w:p>
    <w:p w14:paraId="7D39AC23" w14:textId="77777777" w:rsidR="0088655F" w:rsidRPr="00274B25" w:rsidRDefault="0088655F" w:rsidP="0088655F">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274B25" w14:paraId="613CF00C" w14:textId="77777777" w:rsidTr="000E0B6C">
        <w:trPr>
          <w:trHeight w:val="113"/>
        </w:trPr>
        <w:tc>
          <w:tcPr>
            <w:tcW w:w="9535" w:type="dxa"/>
            <w:gridSpan w:val="2"/>
            <w:shd w:val="clear" w:color="auto" w:fill="E6E6E6"/>
          </w:tcPr>
          <w:p w14:paraId="288DC14A" w14:textId="77777777" w:rsidR="0088655F" w:rsidRPr="00274B25" w:rsidRDefault="0088655F" w:rsidP="000E0B6C">
            <w:pPr>
              <w:spacing w:before="120"/>
            </w:pPr>
            <w:proofErr w:type="spellStart"/>
            <w:r w:rsidRPr="00274B25">
              <w:rPr>
                <w:b/>
              </w:rPr>
              <w:t>Περίοδος</w:t>
            </w:r>
            <w:proofErr w:type="spellEnd"/>
            <w:r w:rsidRPr="00274B25">
              <w:rPr>
                <w:b/>
              </w:rPr>
              <w:t xml:space="preserve"> </w:t>
            </w:r>
            <w:proofErr w:type="spellStart"/>
            <w:r w:rsidRPr="00274B25">
              <w:rPr>
                <w:b/>
              </w:rPr>
              <w:t>Εγγύησης</w:t>
            </w:r>
            <w:proofErr w:type="spellEnd"/>
            <w:r w:rsidRPr="00274B25">
              <w:rPr>
                <w:b/>
              </w:rPr>
              <w:t xml:space="preserve"> </w:t>
            </w:r>
            <w:r w:rsidRPr="00274B25">
              <w:t>– Παρα</w:t>
            </w:r>
            <w:proofErr w:type="spellStart"/>
            <w:r w:rsidRPr="00274B25">
              <w:t>δοτέ</w:t>
            </w:r>
            <w:proofErr w:type="spellEnd"/>
            <w:r w:rsidRPr="00274B25">
              <w:t>α (</w:t>
            </w:r>
            <w:proofErr w:type="spellStart"/>
            <w:r w:rsidRPr="00274B25">
              <w:t>ελάχιστ</w:t>
            </w:r>
            <w:proofErr w:type="spellEnd"/>
            <w:r w:rsidRPr="00274B25">
              <w:t>α):</w:t>
            </w:r>
          </w:p>
        </w:tc>
      </w:tr>
      <w:tr w:rsidR="0088655F" w:rsidRPr="00274B25" w14:paraId="5085F7FE" w14:textId="77777777" w:rsidTr="000E0B6C">
        <w:trPr>
          <w:trHeight w:val="390"/>
        </w:trPr>
        <w:tc>
          <w:tcPr>
            <w:tcW w:w="3528" w:type="dxa"/>
            <w:shd w:val="clear" w:color="auto" w:fill="E6E6E6"/>
            <w:vAlign w:val="center"/>
          </w:tcPr>
          <w:p w14:paraId="79D1F717" w14:textId="77777777" w:rsidR="0088655F" w:rsidRPr="00274B25" w:rsidRDefault="0088655F" w:rsidP="000E0B6C">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07011B6E" w14:textId="77777777" w:rsidR="0088655F" w:rsidRPr="00274B25" w:rsidRDefault="0088655F" w:rsidP="000E0B6C">
            <w:pPr>
              <w:widowControl w:val="0"/>
              <w:suppressAutoHyphens w:val="0"/>
              <w:spacing w:before="120"/>
              <w:jc w:val="left"/>
              <w:rPr>
                <w:lang w:val="el-GR" w:eastAsia="en-US"/>
              </w:rPr>
            </w:pPr>
            <w:r w:rsidRPr="00274B25">
              <w:rPr>
                <w:lang w:val="el-GR" w:eastAsia="en-US"/>
              </w:rPr>
              <w:t xml:space="preserve">Περιγραφή Παραδοτέου </w:t>
            </w:r>
          </w:p>
        </w:tc>
      </w:tr>
      <w:tr w:rsidR="0088655F" w:rsidRPr="00274B25" w14:paraId="4D04BDA9" w14:textId="77777777" w:rsidTr="000E0B6C">
        <w:trPr>
          <w:trHeight w:val="390"/>
        </w:trPr>
        <w:tc>
          <w:tcPr>
            <w:tcW w:w="3528" w:type="dxa"/>
          </w:tcPr>
          <w:p w14:paraId="3E87AB7B" w14:textId="77777777" w:rsidR="0088655F" w:rsidRPr="00274B25" w:rsidRDefault="0088655F" w:rsidP="0088655F">
            <w:pPr>
              <w:widowControl w:val="0"/>
              <w:numPr>
                <w:ilvl w:val="0"/>
                <w:numId w:val="112"/>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75CA7036" w14:textId="77777777" w:rsidR="0088655F" w:rsidRPr="00AA3F88" w:rsidRDefault="0088655F" w:rsidP="00AD7C88">
            <w:pPr>
              <w:suppressAutoHyphens w:val="0"/>
              <w:spacing w:before="120" w:after="0"/>
              <w:rPr>
                <w:lang w:val="el-GR"/>
              </w:rPr>
            </w:pPr>
            <w:r w:rsidRPr="00AA3F88">
              <w:rPr>
                <w:lang w:val="el-GR"/>
              </w:rPr>
              <w:t>Τεύχος αποτύπωσης υπηρεσιών που θα περιλαμβάνει:</w:t>
            </w:r>
          </w:p>
          <w:p w14:paraId="57E6622E" w14:textId="7358CB61" w:rsidR="00EE5BF2" w:rsidRPr="00AA3F88" w:rsidRDefault="0088655F" w:rsidP="00AD7C88">
            <w:pPr>
              <w:pStyle w:val="ListParagraph"/>
              <w:numPr>
                <w:ilvl w:val="0"/>
                <w:numId w:val="110"/>
              </w:numPr>
              <w:suppressAutoHyphens w:val="0"/>
              <w:spacing w:after="0"/>
              <w:ind w:left="357" w:hanging="357"/>
              <w:rPr>
                <w:lang w:val="el-GR"/>
              </w:rPr>
            </w:pPr>
            <w:r w:rsidRPr="00AA3F88">
              <w:rPr>
                <w:lang w:val="el-GR"/>
              </w:rPr>
              <w:t xml:space="preserve">Καταγραφή των συμβάντων ενεργειών υποστήριξης στο Σύστημα Διαχείρισης Αιτημάτων </w:t>
            </w:r>
            <w:r w:rsidR="00EE5BF2" w:rsidRPr="00AA3F88">
              <w:rPr>
                <w:lang w:val="el-GR"/>
              </w:rPr>
              <w:t>(</w:t>
            </w:r>
            <w:r w:rsidR="00EE5BF2" w:rsidRPr="00AD7C88">
              <w:t>Ticket</w:t>
            </w:r>
            <w:r w:rsidR="00EE5BF2" w:rsidRPr="00AA3F88">
              <w:rPr>
                <w:lang w:val="el-GR"/>
              </w:rPr>
              <w:t xml:space="preserve"> </w:t>
            </w:r>
            <w:r w:rsidR="00EE5BF2" w:rsidRPr="00AD7C88">
              <w:t>Management</w:t>
            </w:r>
            <w:r w:rsidR="00EE5BF2" w:rsidRPr="00AA3F88">
              <w:rPr>
                <w:lang w:val="el-GR"/>
              </w:rPr>
              <w:t xml:space="preserve"> </w:t>
            </w:r>
            <w:r w:rsidR="00EE5BF2" w:rsidRPr="00AD7C88">
              <w:t>System</w:t>
            </w:r>
            <w:r w:rsidR="00EE5BF2" w:rsidRPr="00AA3F88">
              <w:rPr>
                <w:lang w:val="el-GR"/>
              </w:rPr>
              <w:t>) είτε της Αναθέτουσας Αρχής είτε του Αναδόχου.</w:t>
            </w:r>
            <w:r w:rsidR="00EE5BF2" w:rsidRPr="00AD7C88">
              <w:rPr>
                <w:lang w:val="el-GR"/>
              </w:rPr>
              <w:t xml:space="preserve"> </w:t>
            </w:r>
          </w:p>
          <w:p w14:paraId="130FBE8E" w14:textId="77777777" w:rsidR="0088655F" w:rsidRPr="00AA3F88" w:rsidRDefault="0088655F" w:rsidP="00AD7C88">
            <w:pPr>
              <w:pStyle w:val="ListParagraph"/>
              <w:numPr>
                <w:ilvl w:val="0"/>
                <w:numId w:val="110"/>
              </w:numPr>
              <w:suppressAutoHyphens w:val="0"/>
              <w:spacing w:after="0"/>
              <w:ind w:left="357" w:hanging="357"/>
              <w:rPr>
                <w:lang w:val="el-GR"/>
              </w:rPr>
            </w:pPr>
            <w:r w:rsidRPr="00AA3F88">
              <w:rPr>
                <w:lang w:val="el-GR"/>
              </w:rPr>
              <w:t>Τεκμηρίωση πρόσθετων προσαρμογών και παραμετροποιήσεων σε λογισμικό και εφαρμογές</w:t>
            </w:r>
          </w:p>
          <w:p w14:paraId="5E0E088E" w14:textId="77777777" w:rsidR="0088655F" w:rsidRPr="00274B25" w:rsidRDefault="0088655F" w:rsidP="00FD43F3">
            <w:pPr>
              <w:numPr>
                <w:ilvl w:val="0"/>
                <w:numId w:val="110"/>
              </w:numPr>
              <w:suppressAutoHyphens w:val="0"/>
              <w:spacing w:before="120" w:after="0"/>
              <w:ind w:left="357" w:hanging="357"/>
            </w:pPr>
            <w:proofErr w:type="spellStart"/>
            <w:r w:rsidRPr="00274B25">
              <w:t>Τεκμηρίωση</w:t>
            </w:r>
            <w:proofErr w:type="spellEnd"/>
            <w:r w:rsidRPr="00274B25">
              <w:t xml:space="preserve"> </w:t>
            </w:r>
            <w:proofErr w:type="spellStart"/>
            <w:r w:rsidRPr="00274B25">
              <w:t>σφ</w:t>
            </w:r>
            <w:proofErr w:type="spellEnd"/>
            <w:r w:rsidRPr="00274B25">
              <w:t>αλμάτων</w:t>
            </w:r>
          </w:p>
          <w:p w14:paraId="5B6B078D" w14:textId="77777777" w:rsidR="0088655F" w:rsidRPr="00AA3F88" w:rsidRDefault="0088655F">
            <w:pPr>
              <w:numPr>
                <w:ilvl w:val="0"/>
                <w:numId w:val="110"/>
              </w:numPr>
              <w:suppressAutoHyphens w:val="0"/>
              <w:spacing w:before="120" w:after="0"/>
              <w:ind w:left="357" w:hanging="357"/>
              <w:rPr>
                <w:lang w:val="el-GR"/>
              </w:rPr>
            </w:pPr>
            <w:r w:rsidRPr="00AA3F88">
              <w:rPr>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AA3F88">
              <w:rPr>
                <w:lang w:val="el-GR"/>
              </w:rPr>
              <w:t>ών</w:t>
            </w:r>
            <w:proofErr w:type="spellEnd"/>
          </w:p>
          <w:p w14:paraId="340D8F81" w14:textId="77777777" w:rsidR="0088655F" w:rsidRPr="00AA3F88" w:rsidRDefault="0088655F">
            <w:pPr>
              <w:numPr>
                <w:ilvl w:val="0"/>
                <w:numId w:val="110"/>
              </w:numPr>
              <w:suppressAutoHyphens w:val="0"/>
              <w:spacing w:before="120" w:after="0"/>
              <w:ind w:left="357" w:hanging="357"/>
              <w:rPr>
                <w:lang w:val="el-GR"/>
              </w:rPr>
            </w:pPr>
            <w:r w:rsidRPr="00AA3F88">
              <w:rPr>
                <w:lang w:val="el-GR"/>
              </w:rPr>
              <w:t>Τεκμηρίωση εγκαταστάσεων νέων εκδόσεων έτοιμου λογισμικού και εφαρμογής/</w:t>
            </w:r>
            <w:proofErr w:type="spellStart"/>
            <w:r w:rsidRPr="00AA3F88">
              <w:rPr>
                <w:lang w:val="el-GR"/>
              </w:rPr>
              <w:t>ών</w:t>
            </w:r>
            <w:proofErr w:type="spellEnd"/>
          </w:p>
          <w:p w14:paraId="07471531" w14:textId="77777777" w:rsidR="0088655F" w:rsidRPr="00274B25" w:rsidRDefault="0088655F">
            <w:pPr>
              <w:numPr>
                <w:ilvl w:val="0"/>
                <w:numId w:val="110"/>
              </w:numPr>
              <w:suppressAutoHyphens w:val="0"/>
              <w:spacing w:before="120" w:after="0"/>
              <w:ind w:left="357" w:hanging="357"/>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49ECD376" w14:textId="77777777" w:rsidR="0088655F" w:rsidRPr="00274B25" w:rsidRDefault="0088655F" w:rsidP="0088655F">
      <w:pPr>
        <w:spacing w:before="120"/>
        <w:rPr>
          <w:highlight w:val="magenta"/>
        </w:rPr>
      </w:pPr>
    </w:p>
    <w:p w14:paraId="1D793242" w14:textId="77777777" w:rsidR="0088655F" w:rsidRPr="003329FF" w:rsidRDefault="0088655F" w:rsidP="003329FF">
      <w:pPr>
        <w:pStyle w:val="Heading5"/>
        <w:numPr>
          <w:ilvl w:val="0"/>
          <w:numId w:val="106"/>
        </w:numPr>
        <w:rPr>
          <w:rFonts w:eastAsia="SimSun" w:cs="Tahoma"/>
          <w:lang w:val="el-GR"/>
        </w:rPr>
      </w:pPr>
      <w:bookmarkStart w:id="1395" w:name="_Toc104101556"/>
      <w:bookmarkStart w:id="1396" w:name="_Toc104101731"/>
      <w:bookmarkStart w:id="1397" w:name="_Toc104101906"/>
      <w:bookmarkStart w:id="1398" w:name="_Toc104102081"/>
      <w:bookmarkStart w:id="1399" w:name="_Toc104100343"/>
      <w:bookmarkStart w:id="1400" w:name="_Toc104100516"/>
      <w:bookmarkStart w:id="1401" w:name="_Toc104100689"/>
      <w:bookmarkStart w:id="1402" w:name="_Toc104100862"/>
      <w:bookmarkStart w:id="1403" w:name="_Toc104101035"/>
      <w:bookmarkStart w:id="1404" w:name="_Toc104101210"/>
      <w:bookmarkStart w:id="1405" w:name="_Toc104101384"/>
      <w:bookmarkStart w:id="1406" w:name="_Toc104101558"/>
      <w:bookmarkStart w:id="1407" w:name="_Toc104101733"/>
      <w:bookmarkStart w:id="1408" w:name="_Toc104101908"/>
      <w:bookmarkStart w:id="1409" w:name="_Toc104102083"/>
      <w:bookmarkStart w:id="1410" w:name="_Toc104101560"/>
      <w:bookmarkStart w:id="1411" w:name="_Toc104101735"/>
      <w:bookmarkStart w:id="1412" w:name="_Toc104101910"/>
      <w:bookmarkStart w:id="1413" w:name="_Toc104102085"/>
      <w:bookmarkStart w:id="1414" w:name="_Ref236033114"/>
      <w:bookmarkStart w:id="1415" w:name="_Ref236033117"/>
      <w:bookmarkStart w:id="1416" w:name="_Toc326758130"/>
      <w:bookmarkStart w:id="1417" w:name="_Toc336003295"/>
      <w:bookmarkStart w:id="1418" w:name="_Toc373144221"/>
      <w:bookmarkStart w:id="1419" w:name="_Toc45706995"/>
      <w:bookmarkStart w:id="1420" w:name="_Toc46478280"/>
      <w:bookmarkStart w:id="1421" w:name="_Toc107309458"/>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r w:rsidRPr="003329FF">
        <w:rPr>
          <w:rFonts w:eastAsia="SimSun" w:cs="Tahoma"/>
          <w:lang w:val="el-GR"/>
        </w:rPr>
        <w:t>Υπηρεσίες Περιόδου Συντήρησης</w:t>
      </w:r>
      <w:bookmarkEnd w:id="1414"/>
      <w:bookmarkEnd w:id="1415"/>
      <w:bookmarkEnd w:id="1416"/>
      <w:bookmarkEnd w:id="1417"/>
      <w:bookmarkEnd w:id="1418"/>
      <w:bookmarkEnd w:id="1419"/>
      <w:bookmarkEnd w:id="1420"/>
      <w:bookmarkEnd w:id="1421"/>
    </w:p>
    <w:p w14:paraId="4D89C007" w14:textId="77777777" w:rsidR="0088655F" w:rsidRPr="00274B25" w:rsidRDefault="0088655F" w:rsidP="0088655F">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88655F" w:rsidRPr="00274B25" w14:paraId="050CFE62" w14:textId="77777777" w:rsidTr="000E0B6C">
        <w:tc>
          <w:tcPr>
            <w:tcW w:w="9828" w:type="dxa"/>
            <w:shd w:val="clear" w:color="auto" w:fill="auto"/>
          </w:tcPr>
          <w:p w14:paraId="3898B345" w14:textId="77777777" w:rsidR="0088655F" w:rsidRPr="00274B25" w:rsidRDefault="0088655F" w:rsidP="000E0B6C">
            <w:pPr>
              <w:spacing w:before="120" w:after="60"/>
              <w:rPr>
                <w:b/>
                <w:u w:val="single"/>
                <w:lang w:val="el-GR"/>
              </w:rPr>
            </w:pPr>
            <w:r w:rsidRPr="00274B25">
              <w:rPr>
                <w:b/>
                <w:u w:val="single"/>
                <w:lang w:val="el-GR"/>
              </w:rPr>
              <w:t>ΑΝΤΙΚΕΙΜΕΝΟ / ΠΕΡΙΕΧΟΜΕΝΟ ΠΕΡΙΟΔΟΥ:</w:t>
            </w:r>
          </w:p>
          <w:p w14:paraId="06BE97C0" w14:textId="77777777" w:rsidR="00EE5BF2" w:rsidRPr="00AD7C88" w:rsidRDefault="00EE5BF2" w:rsidP="00EE5BF2">
            <w:pPr>
              <w:spacing w:before="120" w:after="60" w:line="276" w:lineRule="auto"/>
              <w:rPr>
                <w:b/>
                <w:lang w:val="el-GR"/>
              </w:rPr>
            </w:pPr>
            <w:r w:rsidRPr="00AD7C88">
              <w:rPr>
                <w:b/>
                <w:lang w:val="el-GR"/>
              </w:rPr>
              <w:t>ΣΥΝΤΗΡΗΣΗ ΕΞΟΠΛΙΣΜΟΥ</w:t>
            </w:r>
          </w:p>
          <w:p w14:paraId="6634D19B" w14:textId="38AA26D0" w:rsidR="000B23A7" w:rsidRPr="000B23A7" w:rsidRDefault="00EE5BF2" w:rsidP="00AD7C88">
            <w:pPr>
              <w:pStyle w:val="ListParagraph"/>
              <w:numPr>
                <w:ilvl w:val="0"/>
                <w:numId w:val="303"/>
              </w:numPr>
              <w:suppressAutoHyphens w:val="0"/>
              <w:spacing w:line="276" w:lineRule="auto"/>
              <w:rPr>
                <w:lang w:val="el-GR"/>
              </w:rPr>
            </w:pPr>
            <w:r w:rsidRPr="00AD7C88">
              <w:rPr>
                <w:i/>
                <w:lang w:val="el-GR"/>
              </w:rPr>
              <w:t>Προληπτική συντήρηση εξοπλισμού</w:t>
            </w:r>
            <w:r w:rsidR="000B23A7" w:rsidRPr="00FD43F3">
              <w:rPr>
                <w:i/>
                <w:lang w:val="el-GR"/>
              </w:rPr>
              <w:t xml:space="preserve">. </w:t>
            </w:r>
            <w:r w:rsidRPr="00AD7C88">
              <w:rPr>
                <w:i/>
                <w:lang w:val="el-GR"/>
              </w:rPr>
              <w:t xml:space="preserve"> </w:t>
            </w:r>
            <w:r w:rsidR="000B23A7" w:rsidRPr="00FD43F3">
              <w:rPr>
                <w:lang w:val="el-GR"/>
              </w:rPr>
              <w:t xml:space="preserve"> Καθορισμός συχνότητας (κατ’ ελάχιστον δύο (2) φο</w:t>
            </w:r>
            <w:r w:rsidR="000B23A7" w:rsidRPr="000B23A7">
              <w:rPr>
                <w:lang w:val="el-GR"/>
              </w:rPr>
              <w:t xml:space="preserve">ρές το χρόνο για τον εξοπλισμό και των συστημάτων και υποδομών που τα υποστηρίζουν και μια (1) φορά το χρόνο για τον περιφερειακό) με την οποία πρέπει να διενεργούνται από εξουσιοδοτημένους τεχνικούς οι απαραίτητες ρυθμίσεις και εσωτερικοί καθαρισμοί του εξοπλισμού, καθώς και οι κατάλληλοι έλεγχοι των ευαίσθητων εξαρτημάτων τους, ώστε να εξασφαλίζεται η λειτουργία τους χωρίς προβλήματα και με το μικρότερο δυνατό αριθμό βλαβών. </w:t>
            </w:r>
            <w:r w:rsidRPr="00AD7C88">
              <w:rPr>
                <w:lang w:val="el-GR"/>
              </w:rPr>
              <w:t>Όλες οι δραστηριότητες της προληπτικής συντήρησης θεωρούνται απαραίτητες εφόσον προβλέπονται από τον-</w:t>
            </w:r>
            <w:proofErr w:type="spellStart"/>
            <w:r w:rsidRPr="00AD7C88">
              <w:rPr>
                <w:lang w:val="el-GR"/>
              </w:rPr>
              <w:t>ους</w:t>
            </w:r>
            <w:proofErr w:type="spellEnd"/>
            <w:r w:rsidRPr="00AD7C88">
              <w:rPr>
                <w:lang w:val="el-GR"/>
              </w:rPr>
              <w:t xml:space="preserve"> κατασκευαστή-</w:t>
            </w:r>
            <w:proofErr w:type="spellStart"/>
            <w:r w:rsidRPr="00AD7C88">
              <w:rPr>
                <w:lang w:val="el-GR"/>
              </w:rPr>
              <w:t>ές</w:t>
            </w:r>
            <w:proofErr w:type="spellEnd"/>
            <w:r w:rsidRPr="00AD7C88">
              <w:rPr>
                <w:lang w:val="el-GR"/>
              </w:rPr>
              <w:t xml:space="preserve"> ή τον υποψήφιο Ανάδοχο. Η μη πρόβλεψη/διενέργεια τους σε καμία περίπτωση δεν μπορεί να ακυρώσει τους όρους της </w:t>
            </w:r>
            <w:r w:rsidRPr="00AD7C88">
              <w:rPr>
                <w:b/>
                <w:bCs/>
                <w:lang w:val="el-GR"/>
              </w:rPr>
              <w:fldChar w:fldCharType="begin"/>
            </w:r>
            <w:r w:rsidRPr="000B23A7">
              <w:rPr>
                <w:b/>
                <w:bCs/>
                <w:lang w:val="el-GR"/>
              </w:rPr>
              <w:instrText xml:space="preserve"> REF _Ref55388072 \r \h  \* MERGEFORMAT </w:instrText>
            </w:r>
            <w:r w:rsidRPr="00AD7C88">
              <w:rPr>
                <w:b/>
                <w:bCs/>
                <w:lang w:val="el-GR"/>
              </w:rPr>
            </w:r>
            <w:r w:rsidRPr="00AD7C88">
              <w:rPr>
                <w:b/>
                <w:bCs/>
                <w:lang w:val="el-GR"/>
              </w:rPr>
              <w:fldChar w:fldCharType="separate"/>
            </w:r>
            <w:r w:rsidR="007C1336">
              <w:rPr>
                <w:b/>
                <w:bCs/>
                <w:lang w:val="el-GR"/>
              </w:rPr>
              <w:t>7.3.3</w:t>
            </w:r>
            <w:r w:rsidRPr="00AD7C88">
              <w:rPr>
                <w:b/>
                <w:bCs/>
                <w:lang w:val="el-GR"/>
              </w:rPr>
              <w:fldChar w:fldCharType="end"/>
            </w:r>
            <w:r w:rsidRPr="000B23A7">
              <w:rPr>
                <w:b/>
                <w:bCs/>
                <w:lang w:val="el-GR"/>
              </w:rPr>
              <w:t xml:space="preserve"> </w:t>
            </w:r>
            <w:r w:rsidRPr="00AD7C88">
              <w:rPr>
                <w:b/>
                <w:bCs/>
                <w:lang w:val="el-GR"/>
              </w:rPr>
              <w:fldChar w:fldCharType="begin"/>
            </w:r>
            <w:r w:rsidRPr="000B23A7">
              <w:rPr>
                <w:b/>
                <w:bCs/>
                <w:lang w:val="el-GR"/>
              </w:rPr>
              <w:instrText xml:space="preserve"> REF _Ref55388072 \h  \* MERGEFORMAT </w:instrText>
            </w:r>
            <w:r w:rsidRPr="00AD7C88">
              <w:rPr>
                <w:b/>
                <w:bCs/>
                <w:lang w:val="el-GR"/>
              </w:rPr>
            </w:r>
            <w:r w:rsidRPr="00AD7C88">
              <w:rPr>
                <w:b/>
                <w:bCs/>
                <w:lang w:val="el-GR"/>
              </w:rPr>
              <w:fldChar w:fldCharType="separate"/>
            </w:r>
            <w:r w:rsidR="007C1336" w:rsidRPr="007C1336">
              <w:rPr>
                <w:rFonts w:eastAsia="SimSun"/>
                <w:b/>
                <w:bCs/>
                <w:lang w:val="el-GR"/>
              </w:rPr>
              <w:t>Τήρηση Εγγυημένου Επιπέδου Υπηρεσιών – Ρήτρες</w:t>
            </w:r>
            <w:r w:rsidRPr="00AD7C88">
              <w:rPr>
                <w:b/>
                <w:bCs/>
                <w:lang w:val="el-GR"/>
              </w:rPr>
              <w:fldChar w:fldCharType="end"/>
            </w:r>
            <w:r w:rsidRPr="00AD7C88">
              <w:rPr>
                <w:lang w:val="el-GR"/>
              </w:rPr>
              <w:t>.</w:t>
            </w:r>
            <w:r w:rsidR="000B23A7" w:rsidRPr="00FD43F3">
              <w:rPr>
                <w:lang w:val="el-GR"/>
              </w:rPr>
              <w:t xml:space="preserve"> </w:t>
            </w:r>
            <w:r w:rsidR="000B23A7" w:rsidRPr="000B23A7">
              <w:rPr>
                <w:lang w:val="el-GR"/>
              </w:rPr>
              <w:t xml:space="preserve">Στο πλαίσιο της Τεχνικής Προσφοράς θα πρέπει να </w:t>
            </w:r>
            <w:proofErr w:type="spellStart"/>
            <w:r w:rsidR="000B23A7" w:rsidRPr="000B23A7">
              <w:rPr>
                <w:lang w:val="el-GR"/>
              </w:rPr>
              <w:t>περιγραφεί</w:t>
            </w:r>
            <w:proofErr w:type="spellEnd"/>
            <w:r w:rsidR="000B23A7" w:rsidRPr="000B23A7">
              <w:rPr>
                <w:lang w:val="el-GR"/>
              </w:rPr>
              <w:t xml:space="preserve"> αναλυτικά το περιεχόμενο της προληπτικής συντήρησης του εξοπλισμού</w:t>
            </w:r>
          </w:p>
          <w:p w14:paraId="489E44E0" w14:textId="06F1674C" w:rsidR="00EE5BF2" w:rsidRPr="00AB676D" w:rsidRDefault="00EE5BF2" w:rsidP="000B23A7">
            <w:pPr>
              <w:numPr>
                <w:ilvl w:val="0"/>
                <w:numId w:val="303"/>
              </w:numPr>
              <w:tabs>
                <w:tab w:val="clear" w:pos="720"/>
              </w:tabs>
              <w:suppressAutoHyphens w:val="0"/>
              <w:spacing w:line="276" w:lineRule="auto"/>
              <w:rPr>
                <w:i/>
                <w:lang w:val="en-US"/>
              </w:rPr>
            </w:pPr>
            <w:r w:rsidRPr="00AD7C88">
              <w:rPr>
                <w:i/>
                <w:lang w:val="el-GR"/>
              </w:rPr>
              <w:lastRenderedPageBreak/>
              <w:t xml:space="preserve">Αποκατάσταση βλαβών εξοπλισμού. </w:t>
            </w:r>
            <w:r w:rsidRPr="00AD7C88">
              <w:rPr>
                <w:lang w:val="el-GR"/>
              </w:rPr>
              <w:t>Οι ενέργειες (εργασίες και ανταλλακτικά) που απαιτείται να εκτελεστούν στον εξοπλισμό (</w:t>
            </w:r>
            <w:r w:rsidRPr="009308BD">
              <w:rPr>
                <w:lang w:val="en-US"/>
              </w:rPr>
              <w:t>hardware</w:t>
            </w:r>
            <w:r w:rsidRPr="00AD7C88">
              <w:rPr>
                <w:lang w:val="el-GR"/>
              </w:rPr>
              <w:t xml:space="preserve">)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7C1336">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7C1336" w:rsidRPr="007C1336">
              <w:rPr>
                <w:rFonts w:eastAsia="SimSun"/>
                <w:b/>
                <w:bCs/>
                <w:lang w:val="el-GR"/>
              </w:rPr>
              <w:t>Τήρηση Εγγυημένου Επιπέδου Υπηρεσιών – Ρήτρες</w:t>
            </w:r>
            <w:r w:rsidRPr="0088655F">
              <w:rPr>
                <w:b/>
                <w:bCs/>
                <w:lang w:val="el-GR"/>
              </w:rPr>
              <w:fldChar w:fldCharType="end"/>
            </w:r>
            <w:r w:rsidRPr="00AB676D">
              <w:rPr>
                <w:lang w:val="en-US"/>
              </w:rPr>
              <w:t xml:space="preserve">, </w:t>
            </w:r>
            <w:r w:rsidRPr="00595EDE">
              <w:t>επιβ</w:t>
            </w:r>
            <w:proofErr w:type="spellStart"/>
            <w:r w:rsidRPr="00595EDE">
              <w:t>άλλοντ</w:t>
            </w:r>
            <w:proofErr w:type="spellEnd"/>
            <w:r w:rsidRPr="00595EDE">
              <w:t>αι</w:t>
            </w:r>
            <w:r w:rsidRPr="00AB676D">
              <w:rPr>
                <w:lang w:val="en-US"/>
              </w:rPr>
              <w:t xml:space="preserve"> </w:t>
            </w:r>
            <w:proofErr w:type="spellStart"/>
            <w:r w:rsidRPr="00595EDE">
              <w:t>οι</w:t>
            </w:r>
            <w:proofErr w:type="spellEnd"/>
            <w:r w:rsidRPr="00AB676D">
              <w:rPr>
                <w:lang w:val="en-US"/>
              </w:rPr>
              <w:t xml:space="preserve"> </w:t>
            </w:r>
            <w:r w:rsidRPr="00595EDE">
              <w:t>π</w:t>
            </w:r>
            <w:proofErr w:type="spellStart"/>
            <w:r w:rsidRPr="00595EDE">
              <w:t>ρο</w:t>
            </w:r>
            <w:proofErr w:type="spellEnd"/>
            <w:r w:rsidRPr="00595EDE">
              <w:t>βλεπόμενες</w:t>
            </w:r>
            <w:r w:rsidRPr="00AB676D">
              <w:rPr>
                <w:lang w:val="en-US"/>
              </w:rPr>
              <w:t xml:space="preserve"> </w:t>
            </w:r>
            <w:proofErr w:type="spellStart"/>
            <w:r w:rsidRPr="00595EDE">
              <w:t>ρήτρες</w:t>
            </w:r>
            <w:proofErr w:type="spellEnd"/>
            <w:r w:rsidRPr="00AB676D">
              <w:rPr>
                <w:lang w:val="en-US"/>
              </w:rPr>
              <w:t>.</w:t>
            </w:r>
          </w:p>
          <w:p w14:paraId="7AC51FE3" w14:textId="54D007EA" w:rsidR="00EE5BF2" w:rsidRPr="00AD7C88" w:rsidRDefault="00EE5BF2" w:rsidP="000B23A7">
            <w:pPr>
              <w:numPr>
                <w:ilvl w:val="0"/>
                <w:numId w:val="303"/>
              </w:numPr>
              <w:suppressAutoHyphens w:val="0"/>
              <w:spacing w:line="276" w:lineRule="auto"/>
              <w:rPr>
                <w:i/>
                <w:lang w:val="el-GR"/>
              </w:rPr>
            </w:pPr>
            <w:r w:rsidRPr="00AD7C88">
              <w:rPr>
                <w:i/>
                <w:lang w:val="el-GR"/>
              </w:rPr>
              <w:t xml:space="preserve">Εξασφάλιση ανταλλακτικών. </w:t>
            </w:r>
            <w:r w:rsidRPr="00AD7C88">
              <w:rPr>
                <w:lang w:val="el-GR"/>
              </w:rPr>
              <w:t>Υποχρέωση του Αναδόχου να έχει όλα τα απαραίτητα καινούργια ανταλλακτικά για την επισκευή και συντήρηση των συστημάτων.</w:t>
            </w:r>
          </w:p>
          <w:p w14:paraId="7255C9EA" w14:textId="3023EB22" w:rsidR="000B23A7" w:rsidRPr="00D63725" w:rsidRDefault="000B23A7" w:rsidP="000B23A7">
            <w:pPr>
              <w:pStyle w:val="ListParagraph"/>
              <w:numPr>
                <w:ilvl w:val="0"/>
                <w:numId w:val="303"/>
              </w:numPr>
              <w:suppressAutoHyphens w:val="0"/>
              <w:autoSpaceDE w:val="0"/>
              <w:spacing w:before="120" w:after="200"/>
              <w:rPr>
                <w:lang w:val="el-GR"/>
              </w:rPr>
            </w:pPr>
            <w:r>
              <w:rPr>
                <w:lang w:val="el-GR"/>
              </w:rPr>
              <w:t>Β</w:t>
            </w:r>
            <w:r w:rsidRPr="00D63725">
              <w:rPr>
                <w:lang w:val="el-GR"/>
              </w:rPr>
              <w:t>ελτιστοποίηση (</w:t>
            </w:r>
            <w:r w:rsidRPr="00D63725">
              <w:t>Tuning</w:t>
            </w:r>
            <w:r w:rsidRPr="00D63725">
              <w:rPr>
                <w:lang w:val="el-GR"/>
              </w:rPr>
              <w:t>) της απόδοσης του εξοπλισμού</w:t>
            </w:r>
          </w:p>
          <w:p w14:paraId="4BCC78EB" w14:textId="77777777" w:rsidR="000B23A7" w:rsidRPr="00AD7C88" w:rsidRDefault="000B23A7" w:rsidP="00AD7C88">
            <w:pPr>
              <w:suppressAutoHyphens w:val="0"/>
              <w:spacing w:line="276" w:lineRule="auto"/>
              <w:ind w:left="360"/>
              <w:rPr>
                <w:i/>
                <w:lang w:val="el-GR"/>
              </w:rPr>
            </w:pPr>
          </w:p>
          <w:p w14:paraId="55223907" w14:textId="65F59D60" w:rsidR="0088655F" w:rsidRPr="00274B25" w:rsidRDefault="0088655F" w:rsidP="000E0B6C">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1CF2AF04" w14:textId="77777777" w:rsidR="0088655F" w:rsidRPr="00274B25" w:rsidRDefault="0088655F" w:rsidP="000B23A7">
            <w:pPr>
              <w:numPr>
                <w:ilvl w:val="0"/>
                <w:numId w:val="303"/>
              </w:numPr>
              <w:suppressAutoHyphens w:val="0"/>
              <w:spacing w:before="120"/>
              <w:rPr>
                <w:lang w:val="el-GR"/>
              </w:rPr>
            </w:pPr>
            <w:r w:rsidRPr="00274B25">
              <w:rPr>
                <w:lang w:val="el-GR"/>
              </w:rPr>
              <w:t xml:space="preserve">Διασφάλιση καλής λειτουργίας έτοιμου λογισμικού. </w:t>
            </w:r>
          </w:p>
          <w:p w14:paraId="2530EE64" w14:textId="377F8BE6" w:rsidR="0088655F" w:rsidRPr="00274B25" w:rsidRDefault="0088655F" w:rsidP="000B23A7">
            <w:pPr>
              <w:numPr>
                <w:ilvl w:val="0"/>
                <w:numId w:val="303"/>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3329FF">
              <w:rPr>
                <w:b/>
                <w:bCs/>
                <w:lang w:val="el-GR"/>
              </w:rPr>
              <w:instrText xml:space="preserve"> \* </w:instrText>
            </w:r>
            <w:r>
              <w:rPr>
                <w:b/>
                <w:bCs/>
              </w:rPr>
              <w:instrText>MERGEFORMAT</w:instrText>
            </w:r>
            <w:r w:rsidRPr="003329FF">
              <w:rPr>
                <w:b/>
                <w:bCs/>
                <w:lang w:val="el-GR"/>
              </w:rPr>
              <w:instrText xml:space="preserve"> </w:instrText>
            </w:r>
            <w:r w:rsidRPr="00EF2204">
              <w:rPr>
                <w:b/>
                <w:bCs/>
              </w:rPr>
            </w:r>
            <w:r w:rsidRPr="00EF2204">
              <w:rPr>
                <w:b/>
                <w:bCs/>
              </w:rPr>
              <w:fldChar w:fldCharType="separate"/>
            </w:r>
            <w:r w:rsidR="007C1336">
              <w:rPr>
                <w:b/>
                <w:bCs/>
                <w:lang w:val="el-GR"/>
              </w:rPr>
              <w:t>7.3.3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7C1336">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7C1336" w:rsidRPr="007C1336">
              <w:rPr>
                <w:rFonts w:eastAsia="SimSun"/>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6136462C"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7A2EE9A3"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74C60261"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βελτιωτικές εκδόσεις.</w:t>
            </w:r>
          </w:p>
          <w:p w14:paraId="6B56404B"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66ED5D3A" w14:textId="472E9365" w:rsidR="0088655F" w:rsidRPr="00274B25" w:rsidRDefault="0088655F" w:rsidP="000B23A7">
            <w:pPr>
              <w:numPr>
                <w:ilvl w:val="0"/>
                <w:numId w:val="303"/>
              </w:numPr>
              <w:suppressAutoHyphens w:val="0"/>
              <w:spacing w:beforeLines="60" w:before="144" w:after="0"/>
              <w:rPr>
                <w:lang w:val="el-GR"/>
              </w:rPr>
            </w:pPr>
            <w:r w:rsidRPr="00274B25">
              <w:rPr>
                <w:lang w:val="el-GR"/>
              </w:rPr>
              <w:t>Χρήση Συστήματος Διαχείρισης Αιτημάτων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w:t>
            </w:r>
            <w:r w:rsidR="00EE5BF2">
              <w:rPr>
                <w:lang w:val="el-GR"/>
              </w:rPr>
              <w:t xml:space="preserve">είτε </w:t>
            </w:r>
            <w:r w:rsidRPr="00274B25">
              <w:rPr>
                <w:lang w:val="el-GR"/>
              </w:rPr>
              <w:t xml:space="preserve">της Αναθέτουσας Αρχής </w:t>
            </w:r>
            <w:r w:rsidR="00EE5BF2">
              <w:rPr>
                <w:lang w:val="el-GR"/>
              </w:rPr>
              <w:t xml:space="preserve">είτε του </w:t>
            </w:r>
            <w:r w:rsidRPr="00274B25">
              <w:rPr>
                <w:lang w:val="el-GR"/>
              </w:rPr>
              <w:t>Αν</w:t>
            </w:r>
            <w:r w:rsidR="00EE5BF2">
              <w:rPr>
                <w:lang w:val="el-GR"/>
              </w:rPr>
              <w:t>αδόχου</w:t>
            </w:r>
            <w:r w:rsidRPr="00274B25">
              <w:rPr>
                <w:lang w:val="el-GR"/>
              </w:rPr>
              <w:t>.</w:t>
            </w:r>
          </w:p>
          <w:p w14:paraId="1973F60E" w14:textId="77777777" w:rsidR="0088655F" w:rsidRPr="00274B25" w:rsidRDefault="0088655F" w:rsidP="000E0B6C">
            <w:pPr>
              <w:spacing w:before="120" w:after="60"/>
              <w:rPr>
                <w:b/>
                <w:u w:val="single"/>
              </w:rPr>
            </w:pPr>
            <w:r w:rsidRPr="00274B25">
              <w:rPr>
                <w:b/>
              </w:rPr>
              <w:t>ΣΥΝΤΗΡΗΣΗ ΕΦΑΡΜΟΓΗΣ/ΩΝ</w:t>
            </w:r>
          </w:p>
          <w:p w14:paraId="10B3398D" w14:textId="77777777" w:rsidR="0088655F" w:rsidRPr="00274B25" w:rsidRDefault="0088655F" w:rsidP="000B23A7">
            <w:pPr>
              <w:numPr>
                <w:ilvl w:val="0"/>
                <w:numId w:val="303"/>
              </w:numPr>
              <w:suppressAutoHyphens w:val="0"/>
              <w:spacing w:before="120"/>
              <w:rPr>
                <w:lang w:val="el-GR"/>
              </w:rPr>
            </w:pPr>
            <w:r w:rsidRPr="00274B25">
              <w:rPr>
                <w:lang w:val="el-GR"/>
              </w:rPr>
              <w:t>Διασφάλιση καλής λειτουργίας εφαρμογής/</w:t>
            </w:r>
            <w:proofErr w:type="spellStart"/>
            <w:r w:rsidRPr="00274B25">
              <w:rPr>
                <w:lang w:val="el-GR"/>
              </w:rPr>
              <w:t>ών</w:t>
            </w:r>
            <w:proofErr w:type="spellEnd"/>
            <w:r w:rsidRPr="00274B25">
              <w:rPr>
                <w:lang w:val="el-GR"/>
              </w:rPr>
              <w:t xml:space="preserve">. </w:t>
            </w:r>
          </w:p>
          <w:p w14:paraId="46B38E1E" w14:textId="4BD9928A" w:rsidR="0088655F" w:rsidRPr="00274B25" w:rsidRDefault="0088655F" w:rsidP="000B23A7">
            <w:pPr>
              <w:numPr>
                <w:ilvl w:val="0"/>
                <w:numId w:val="303"/>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w:t>
            </w:r>
            <w:proofErr w:type="spellStart"/>
            <w:r w:rsidRPr="00274B25">
              <w:rPr>
                <w:lang w:val="el-GR"/>
              </w:rPr>
              <w:t>ών</w:t>
            </w:r>
            <w:proofErr w:type="spellEnd"/>
            <w:r w:rsidRPr="00274B25">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7C1336">
              <w:rPr>
                <w:b/>
                <w:bCs/>
                <w:lang w:val="el-GR"/>
              </w:rPr>
              <w:t>7.3.3</w:t>
            </w:r>
            <w:r w:rsidRPr="0088655F">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7C1336">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7C1336" w:rsidRPr="007C1336">
              <w:rPr>
                <w:rFonts w:eastAsia="SimSun"/>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71600211"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0B3C38F8"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20624010"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lastRenderedPageBreak/>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440619A"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64ED4F33"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νεότερες εκδόσεις.</w:t>
            </w:r>
          </w:p>
          <w:p w14:paraId="7F0433E9" w14:textId="77777777" w:rsidR="0088655F" w:rsidRPr="00274B25" w:rsidRDefault="0088655F" w:rsidP="000B23A7">
            <w:pPr>
              <w:numPr>
                <w:ilvl w:val="0"/>
                <w:numId w:val="303"/>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w:t>
            </w:r>
            <w:proofErr w:type="spellStart"/>
            <w:r w:rsidRPr="00274B25">
              <w:rPr>
                <w:lang w:val="el-GR"/>
              </w:rPr>
              <w:t>ών</w:t>
            </w:r>
            <w:proofErr w:type="spellEnd"/>
            <w:r w:rsidRPr="00274B25">
              <w:rPr>
                <w:lang w:val="el-GR"/>
              </w:rPr>
              <w:t>.</w:t>
            </w:r>
          </w:p>
          <w:p w14:paraId="1AE43244" w14:textId="77777777" w:rsidR="00EE5BF2" w:rsidRPr="00EE5BF2" w:rsidRDefault="00EE5BF2" w:rsidP="00AD7C88">
            <w:pPr>
              <w:numPr>
                <w:ilvl w:val="0"/>
                <w:numId w:val="303"/>
              </w:numPr>
              <w:suppressAutoHyphens w:val="0"/>
              <w:spacing w:beforeLines="60" w:before="144" w:after="0"/>
              <w:rPr>
                <w:lang w:val="el-GR"/>
              </w:rPr>
            </w:pPr>
            <w:r w:rsidRPr="00EE5BF2">
              <w:rPr>
                <w:lang w:val="el-GR"/>
              </w:rPr>
              <w:t>Χρήση Συστήματος Διαχείρισης Αιτημάτων (</w:t>
            </w:r>
            <w:proofErr w:type="spellStart"/>
            <w:r w:rsidRPr="00EE5BF2">
              <w:rPr>
                <w:lang w:val="el-GR"/>
              </w:rPr>
              <w:t>Ticket</w:t>
            </w:r>
            <w:proofErr w:type="spellEnd"/>
            <w:r w:rsidRPr="00EE5BF2">
              <w:rPr>
                <w:lang w:val="el-GR"/>
              </w:rPr>
              <w:t xml:space="preserve"> </w:t>
            </w:r>
            <w:proofErr w:type="spellStart"/>
            <w:r w:rsidRPr="00EE5BF2">
              <w:rPr>
                <w:lang w:val="el-GR"/>
              </w:rPr>
              <w:t>Management</w:t>
            </w:r>
            <w:proofErr w:type="spellEnd"/>
            <w:r w:rsidRPr="00EE5BF2">
              <w:rPr>
                <w:lang w:val="el-GR"/>
              </w:rPr>
              <w:t xml:space="preserve"> </w:t>
            </w:r>
            <w:proofErr w:type="spellStart"/>
            <w:r w:rsidRPr="00EE5BF2">
              <w:rPr>
                <w:lang w:val="el-GR"/>
              </w:rPr>
              <w:t>System</w:t>
            </w:r>
            <w:proofErr w:type="spellEnd"/>
            <w:r w:rsidRPr="00EE5BF2">
              <w:rPr>
                <w:lang w:val="el-GR"/>
              </w:rPr>
              <w:t>) είτε της Αναθέτουσας Αρχής είτε του Αναδόχου.</w:t>
            </w:r>
          </w:p>
          <w:p w14:paraId="790DC5F5" w14:textId="77777777" w:rsidR="0088655F" w:rsidRPr="00274B25" w:rsidRDefault="0088655F" w:rsidP="000E0B6C">
            <w:pPr>
              <w:shd w:val="clear" w:color="auto" w:fill="FFFFFF"/>
              <w:spacing w:before="120" w:after="0"/>
              <w:rPr>
                <w:lang w:val="el-GR"/>
              </w:rPr>
            </w:pPr>
          </w:p>
          <w:p w14:paraId="20704955" w14:textId="77777777" w:rsidR="0088655F" w:rsidRPr="00274B25" w:rsidRDefault="0088655F" w:rsidP="000E0B6C">
            <w:pPr>
              <w:spacing w:before="120" w:after="60"/>
              <w:rPr>
                <w:b/>
                <w:u w:val="single"/>
              </w:rPr>
            </w:pPr>
            <w:r w:rsidRPr="00274B25">
              <w:rPr>
                <w:b/>
              </w:rPr>
              <w:t xml:space="preserve">ΥΠΗΡΕΣΙΕΣ/ΤΕΧΝΙΚΗ ΥΠΟΣΤΗΡΙΞΗ </w:t>
            </w:r>
          </w:p>
          <w:p w14:paraId="0EBA0924" w14:textId="77777777" w:rsidR="0088655F" w:rsidRPr="00274B25" w:rsidRDefault="0088655F" w:rsidP="000B23A7">
            <w:pPr>
              <w:numPr>
                <w:ilvl w:val="0"/>
                <w:numId w:val="303"/>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11FD5397" w14:textId="77777777" w:rsidR="0088655F" w:rsidRPr="00274B25" w:rsidRDefault="0088655F" w:rsidP="000B23A7">
            <w:pPr>
              <w:numPr>
                <w:ilvl w:val="0"/>
                <w:numId w:val="303"/>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7C9375" w14:textId="77777777" w:rsidR="0088655F" w:rsidRPr="00274B25" w:rsidRDefault="0088655F" w:rsidP="000B23A7">
            <w:pPr>
              <w:numPr>
                <w:ilvl w:val="0"/>
                <w:numId w:val="303"/>
              </w:numPr>
              <w:suppressAutoHyphens w:val="0"/>
              <w:spacing w:before="120"/>
              <w:rPr>
                <w:lang w:val="el-GR"/>
              </w:rPr>
            </w:pPr>
            <w:r w:rsidRPr="00274B25">
              <w:rPr>
                <w:lang w:val="el-GR"/>
              </w:rPr>
              <w:t>Αντιμετώπιση λαθών και σφαλμάτων στη λειτουργία του συστήματος.</w:t>
            </w:r>
          </w:p>
          <w:p w14:paraId="4C31D3E8" w14:textId="77777777" w:rsidR="0088655F" w:rsidRPr="00274B25" w:rsidRDefault="0088655F" w:rsidP="000B23A7">
            <w:pPr>
              <w:numPr>
                <w:ilvl w:val="0"/>
                <w:numId w:val="303"/>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E9B5468" w14:textId="77777777" w:rsidR="0088655F" w:rsidRPr="00274B25" w:rsidRDefault="0088655F" w:rsidP="000B23A7">
            <w:pPr>
              <w:numPr>
                <w:ilvl w:val="0"/>
                <w:numId w:val="303"/>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801ED8E" w14:textId="77777777" w:rsidR="0088655F" w:rsidRPr="00274B25" w:rsidRDefault="0088655F" w:rsidP="000B23A7">
            <w:pPr>
              <w:numPr>
                <w:ilvl w:val="0"/>
                <w:numId w:val="303"/>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1D0316E9" w14:textId="77777777" w:rsidR="0088655F" w:rsidRDefault="0088655F" w:rsidP="000E0B6C">
            <w:pPr>
              <w:spacing w:before="120" w:after="0"/>
              <w:rPr>
                <w:u w:val="single"/>
                <w:lang w:val="el-GR"/>
              </w:rPr>
            </w:pPr>
          </w:p>
          <w:p w14:paraId="12CA17C9" w14:textId="77777777" w:rsidR="0088655F" w:rsidRPr="00274B25" w:rsidRDefault="0088655F" w:rsidP="000E0B6C">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1"/>
              <w:gridCol w:w="5929"/>
            </w:tblGrid>
            <w:tr w:rsidR="0088655F" w:rsidRPr="00AD7C88" w14:paraId="72D183AD" w14:textId="77777777" w:rsidTr="000E0B6C">
              <w:trPr>
                <w:trHeight w:val="113"/>
              </w:trPr>
              <w:tc>
                <w:tcPr>
                  <w:tcW w:w="9535" w:type="dxa"/>
                  <w:gridSpan w:val="2"/>
                  <w:shd w:val="clear" w:color="auto" w:fill="E6E6E6"/>
                </w:tcPr>
                <w:p w14:paraId="6DFF3642" w14:textId="77777777" w:rsidR="0088655F" w:rsidRPr="00274B25" w:rsidRDefault="0088655F" w:rsidP="000E0B6C">
                  <w:pPr>
                    <w:spacing w:after="0"/>
                    <w:rPr>
                      <w:lang w:val="el-GR"/>
                    </w:rPr>
                  </w:pPr>
                  <w:r w:rsidRPr="00274B25">
                    <w:rPr>
                      <w:b/>
                      <w:lang w:val="el-GR"/>
                    </w:rPr>
                    <w:t xml:space="preserve">Περίοδος Συντήρησης </w:t>
                  </w:r>
                  <w:r w:rsidRPr="00274B25">
                    <w:rPr>
                      <w:lang w:val="el-GR"/>
                    </w:rPr>
                    <w:t>– Παραδοτέα (ελάχιστα):</w:t>
                  </w:r>
                </w:p>
              </w:tc>
            </w:tr>
            <w:tr w:rsidR="0088655F" w:rsidRPr="00AD7C88" w14:paraId="66224450" w14:textId="77777777" w:rsidTr="000E0B6C">
              <w:trPr>
                <w:trHeight w:val="390"/>
              </w:trPr>
              <w:tc>
                <w:tcPr>
                  <w:tcW w:w="3595" w:type="dxa"/>
                  <w:shd w:val="clear" w:color="auto" w:fill="E6E6E6"/>
                  <w:vAlign w:val="center"/>
                </w:tcPr>
                <w:p w14:paraId="6AB56DDE" w14:textId="77777777" w:rsidR="0088655F" w:rsidRPr="00274B25" w:rsidRDefault="0088655F" w:rsidP="000E0B6C">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4D44DEC0" w14:textId="77777777" w:rsidR="0088655F" w:rsidRPr="00274B25" w:rsidRDefault="0088655F" w:rsidP="000E0B6C">
                  <w:pPr>
                    <w:widowControl w:val="0"/>
                    <w:suppressAutoHyphens w:val="0"/>
                    <w:spacing w:after="0"/>
                    <w:jc w:val="left"/>
                    <w:rPr>
                      <w:lang w:val="el-GR" w:eastAsia="en-US"/>
                    </w:rPr>
                  </w:pPr>
                  <w:r w:rsidRPr="00274B25">
                    <w:rPr>
                      <w:lang w:val="el-GR" w:eastAsia="en-US"/>
                    </w:rPr>
                    <w:t xml:space="preserve">Περιγραφή Παραδοτέου </w:t>
                  </w:r>
                </w:p>
              </w:tc>
            </w:tr>
            <w:tr w:rsidR="0088655F" w:rsidRPr="00274B25" w14:paraId="7F07C9A5" w14:textId="77777777" w:rsidTr="000E0B6C">
              <w:trPr>
                <w:trHeight w:val="390"/>
              </w:trPr>
              <w:tc>
                <w:tcPr>
                  <w:tcW w:w="3595" w:type="dxa"/>
                </w:tcPr>
                <w:p w14:paraId="4BA3A5BA" w14:textId="77777777" w:rsidR="0088655F" w:rsidRPr="00274B25" w:rsidRDefault="0088655F" w:rsidP="0088655F">
                  <w:pPr>
                    <w:widowControl w:val="0"/>
                    <w:numPr>
                      <w:ilvl w:val="0"/>
                      <w:numId w:val="115"/>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6019A34A" w14:textId="77777777" w:rsidR="0088655F" w:rsidRPr="00274B25" w:rsidRDefault="0088655F" w:rsidP="000E0B6C">
                  <w:pPr>
                    <w:spacing w:after="0"/>
                    <w:rPr>
                      <w:lang w:val="el-GR"/>
                    </w:rPr>
                  </w:pPr>
                  <w:r w:rsidRPr="00274B25">
                    <w:rPr>
                      <w:lang w:val="el-GR"/>
                    </w:rPr>
                    <w:t>Τεύχος αποτύπωσης υπηρεσιών που θα περιλαμβάνει:</w:t>
                  </w:r>
                </w:p>
                <w:p w14:paraId="529A3C1A" w14:textId="77777777" w:rsidR="0088655F" w:rsidRPr="00274B25" w:rsidRDefault="0088655F" w:rsidP="0088655F">
                  <w:pPr>
                    <w:numPr>
                      <w:ilvl w:val="0"/>
                      <w:numId w:val="111"/>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020092B5" w14:textId="77777777" w:rsidR="0088655F" w:rsidRPr="00274B25" w:rsidRDefault="0088655F" w:rsidP="0088655F">
                  <w:pPr>
                    <w:numPr>
                      <w:ilvl w:val="0"/>
                      <w:numId w:val="111"/>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6B08D463" w14:textId="77777777" w:rsidR="0088655F" w:rsidRPr="00274B25" w:rsidRDefault="0088655F" w:rsidP="0088655F">
                  <w:pPr>
                    <w:numPr>
                      <w:ilvl w:val="0"/>
                      <w:numId w:val="111"/>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4CC8C15E" w14:textId="77777777" w:rsidR="0088655F" w:rsidRPr="00274B25" w:rsidRDefault="0088655F" w:rsidP="0088655F">
                  <w:pPr>
                    <w:numPr>
                      <w:ilvl w:val="0"/>
                      <w:numId w:val="111"/>
                    </w:numPr>
                    <w:suppressAutoHyphens w:val="0"/>
                    <w:spacing w:before="120" w:after="0"/>
                    <w:rPr>
                      <w:lang w:val="el-GR"/>
                    </w:rPr>
                  </w:pPr>
                  <w:r w:rsidRPr="00274B25">
                    <w:rPr>
                      <w:lang w:val="el-GR"/>
                    </w:rPr>
                    <w:lastRenderedPageBreak/>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lang w:val="el-GR"/>
                    </w:rPr>
                    <w:t>ών</w:t>
                  </w:r>
                  <w:proofErr w:type="spellEnd"/>
                </w:p>
                <w:p w14:paraId="4CAF172D" w14:textId="77777777" w:rsidR="0088655F" w:rsidRPr="00274B25" w:rsidRDefault="0088655F" w:rsidP="0088655F">
                  <w:pPr>
                    <w:numPr>
                      <w:ilvl w:val="0"/>
                      <w:numId w:val="111"/>
                    </w:numPr>
                    <w:suppressAutoHyphens w:val="0"/>
                    <w:spacing w:before="120" w:after="0"/>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741905FE" w14:textId="77777777" w:rsidR="0088655F" w:rsidRPr="00274B25" w:rsidRDefault="0088655F" w:rsidP="0088655F">
                  <w:pPr>
                    <w:numPr>
                      <w:ilvl w:val="0"/>
                      <w:numId w:val="111"/>
                    </w:numPr>
                    <w:suppressAutoHyphens w:val="0"/>
                    <w:spacing w:before="120" w:after="0"/>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68CFC031" w14:textId="77777777" w:rsidR="0088655F" w:rsidRPr="00274B25" w:rsidRDefault="0088655F" w:rsidP="000E0B6C">
            <w:pPr>
              <w:suppressAutoHyphens w:val="0"/>
              <w:rPr>
                <w:highlight w:val="yellow"/>
                <w:lang w:val="el-GR" w:eastAsia="en-US"/>
              </w:rPr>
            </w:pPr>
            <w:r w:rsidRPr="00274B25">
              <w:rPr>
                <w:highlight w:val="yellow"/>
                <w:lang w:val="el-GR" w:eastAsia="en-US"/>
              </w:rPr>
              <w:lastRenderedPageBreak/>
              <w:t xml:space="preserve"> </w:t>
            </w:r>
          </w:p>
        </w:tc>
      </w:tr>
    </w:tbl>
    <w:p w14:paraId="5E879C43" w14:textId="77777777" w:rsidR="0088655F" w:rsidRPr="00EF2204" w:rsidRDefault="0088655F" w:rsidP="0088655F">
      <w:pPr>
        <w:rPr>
          <w:rFonts w:eastAsia="SimSun"/>
          <w:lang w:val="el-GR"/>
        </w:rPr>
      </w:pPr>
    </w:p>
    <w:p w14:paraId="1382AC0E" w14:textId="77777777" w:rsidR="003C2BEF" w:rsidRDefault="003C2BEF" w:rsidP="00754574">
      <w:pPr>
        <w:pStyle w:val="Heading5"/>
        <w:numPr>
          <w:ilvl w:val="0"/>
          <w:numId w:val="106"/>
        </w:numPr>
        <w:rPr>
          <w:rFonts w:eastAsia="SimSun" w:cs="Tahoma"/>
          <w:lang w:val="el-GR"/>
        </w:rPr>
      </w:pPr>
      <w:bookmarkStart w:id="1422" w:name="_Ref55388072"/>
      <w:bookmarkStart w:id="1423" w:name="_Toc107309459"/>
      <w:r w:rsidRPr="00EF2204">
        <w:rPr>
          <w:rFonts w:eastAsia="SimSun" w:cs="Tahoma"/>
          <w:lang w:val="el-GR"/>
        </w:rPr>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1422"/>
      <w:bookmarkEnd w:id="1423"/>
    </w:p>
    <w:p w14:paraId="7BB29E4A" w14:textId="77777777" w:rsidR="00050395" w:rsidRPr="00274B25" w:rsidRDefault="00050395" w:rsidP="00050395">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0E6F888D" w14:textId="77777777" w:rsidR="00050395" w:rsidRPr="00274B25" w:rsidRDefault="00050395" w:rsidP="00050395">
      <w:pPr>
        <w:spacing w:before="120"/>
        <w:rPr>
          <w:b/>
          <w:u w:val="single"/>
        </w:rPr>
      </w:pPr>
      <w:proofErr w:type="spellStart"/>
      <w:r w:rsidRPr="00274B25">
        <w:rPr>
          <w:b/>
          <w:u w:val="single"/>
        </w:rPr>
        <w:t>Ορισμοί</w:t>
      </w:r>
      <w:proofErr w:type="spellEnd"/>
      <w:r w:rsidRPr="00274B25">
        <w:rPr>
          <w:b/>
          <w:u w:val="single"/>
        </w:rPr>
        <w:t>:</w:t>
      </w:r>
    </w:p>
    <w:p w14:paraId="67D652E0" w14:textId="77777777" w:rsidR="00050395" w:rsidRPr="0028062D" w:rsidRDefault="00050395" w:rsidP="00050395">
      <w:pPr>
        <w:numPr>
          <w:ilvl w:val="0"/>
          <w:numId w:val="118"/>
        </w:numPr>
        <w:suppressAutoHyphens w:val="0"/>
        <w:spacing w:before="60"/>
        <w:rPr>
          <w:lang w:val="el-GR"/>
        </w:rPr>
      </w:pPr>
      <w:r w:rsidRPr="0028062D">
        <w:rPr>
          <w:b/>
          <w:lang w:val="el-GR"/>
        </w:rPr>
        <w:t>Κατηγορία Α – Εξοπλισμού - Λογισμικού</w:t>
      </w:r>
      <w:r w:rsidRPr="0028062D">
        <w:rPr>
          <w:lang w:val="el-GR"/>
        </w:rPr>
        <w:t xml:space="preserve"> ορίζεται ως το σύνολο των διακριτών μονάδων εξοπλισμού ή/και λογισμικού, η εύρυθμη λειτουργία των οποίων στηρίζει τη λειτουργικότητα του συστήματος, δηλ. εξυπηρετητές, στοιχεία της κεντρικής υποδομής, εφαρμογές, λειτουργικά συστήματα </w:t>
      </w:r>
      <w:r w:rsidRPr="00021D8C">
        <w:t>server</w:t>
      </w:r>
      <w:r w:rsidRPr="0028062D">
        <w:rPr>
          <w:lang w:val="el-GR"/>
        </w:rPr>
        <w:t xml:space="preserve">, </w:t>
      </w:r>
      <w:r w:rsidRPr="00021D8C">
        <w:t>virtualization</w:t>
      </w:r>
      <w:r w:rsidRPr="0028062D">
        <w:rPr>
          <w:lang w:val="el-GR"/>
        </w:rPr>
        <w:t xml:space="preserve"> </w:t>
      </w:r>
      <w:r w:rsidRPr="00021D8C">
        <w:t>software</w:t>
      </w:r>
      <w:r w:rsidRPr="0028062D">
        <w:rPr>
          <w:lang w:val="el-GR"/>
        </w:rPr>
        <w:t xml:space="preserve">, συστημικό (έτοιμο) λογισμικό </w:t>
      </w:r>
      <w:r w:rsidRPr="00021D8C">
        <w:t>server</w:t>
      </w:r>
      <w:r w:rsidRPr="0028062D">
        <w:rPr>
          <w:lang w:val="el-GR"/>
        </w:rPr>
        <w:t>.</w:t>
      </w:r>
    </w:p>
    <w:p w14:paraId="24364A6C" w14:textId="77777777" w:rsidR="00050395" w:rsidRPr="0028062D" w:rsidRDefault="00050395" w:rsidP="00050395">
      <w:pPr>
        <w:numPr>
          <w:ilvl w:val="0"/>
          <w:numId w:val="118"/>
        </w:numPr>
        <w:suppressAutoHyphens w:val="0"/>
        <w:spacing w:before="60"/>
        <w:rPr>
          <w:lang w:val="el-GR"/>
        </w:rPr>
      </w:pPr>
      <w:r w:rsidRPr="0028062D">
        <w:rPr>
          <w:b/>
          <w:lang w:val="el-GR"/>
        </w:rPr>
        <w:t>Κατηγορία Β Εξοπλισμού – Λογισμικού</w:t>
      </w:r>
      <w:r w:rsidRPr="0028062D">
        <w:rPr>
          <w:lang w:val="el-GR"/>
        </w:rPr>
        <w:t xml:space="preserve"> ορίζεται ως το σύνολο των διακριτών μονάδων εξοπλισμού ή/και λογισμικού η δυσλειτουργία των οποίων δεν επηρεάζει τη λειτουργικότητα του συστήματος, δηλ. οι Η/Υ των θέσεων εργασίας, το έτοιμο λογισμικό αυτών </w:t>
      </w:r>
      <w:r>
        <w:rPr>
          <w:lang w:val="el-GR"/>
        </w:rPr>
        <w:t>καθώς και</w:t>
      </w:r>
      <w:r w:rsidRPr="0028062D">
        <w:rPr>
          <w:lang w:val="el-GR"/>
        </w:rPr>
        <w:t xml:space="preserve"> </w:t>
      </w:r>
      <w:r>
        <w:rPr>
          <w:lang w:val="el-GR"/>
        </w:rPr>
        <w:t xml:space="preserve">φορητές </w:t>
      </w:r>
      <w:proofErr w:type="spellStart"/>
      <w:r>
        <w:rPr>
          <w:lang w:val="el-GR"/>
        </w:rPr>
        <w:t>τηλεματικές</w:t>
      </w:r>
      <w:proofErr w:type="spellEnd"/>
      <w:r>
        <w:rPr>
          <w:lang w:val="el-GR"/>
        </w:rPr>
        <w:t xml:space="preserve"> μονάδες </w:t>
      </w:r>
      <w:r>
        <w:rPr>
          <w:lang w:val="en-US"/>
        </w:rPr>
        <w:t>GPS</w:t>
      </w:r>
      <w:r w:rsidRPr="0028062D">
        <w:rPr>
          <w:lang w:val="el-GR"/>
        </w:rPr>
        <w:t>/4</w:t>
      </w:r>
      <w:r>
        <w:rPr>
          <w:lang w:val="en-US"/>
        </w:rPr>
        <w:t>G</w:t>
      </w:r>
      <w:r w:rsidRPr="0028062D">
        <w:rPr>
          <w:lang w:val="el-GR"/>
        </w:rPr>
        <w:t>.</w:t>
      </w:r>
    </w:p>
    <w:p w14:paraId="51D1CC0D" w14:textId="77777777" w:rsidR="00050395" w:rsidRPr="00274B25" w:rsidRDefault="00050395" w:rsidP="00050395">
      <w:pPr>
        <w:numPr>
          <w:ilvl w:val="0"/>
          <w:numId w:val="118"/>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788DFF1D" w14:textId="77777777" w:rsidR="00050395" w:rsidRPr="00274B25" w:rsidRDefault="00050395" w:rsidP="00050395">
      <w:pPr>
        <w:numPr>
          <w:ilvl w:val="0"/>
          <w:numId w:val="118"/>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A80E70E" w14:textId="77777777" w:rsidR="00050395" w:rsidRPr="00274B25" w:rsidRDefault="00050395" w:rsidP="00050395">
      <w:pPr>
        <w:numPr>
          <w:ilvl w:val="0"/>
          <w:numId w:val="118"/>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w:t>
      </w:r>
      <w:r w:rsidRPr="00986915">
        <w:rPr>
          <w:lang w:val="el-GR"/>
        </w:rPr>
        <w:t>διάστημα 07:30 – 17:00 για τις</w:t>
      </w:r>
      <w:r w:rsidRPr="00274B25">
        <w:rPr>
          <w:lang w:val="el-GR"/>
        </w:rPr>
        <w:t xml:space="preserve"> εργάσιμες ημέρες.</w:t>
      </w:r>
    </w:p>
    <w:p w14:paraId="3E2CF71A" w14:textId="77777777" w:rsidR="00050395" w:rsidRPr="00274B25" w:rsidRDefault="00050395" w:rsidP="00050395">
      <w:pPr>
        <w:numPr>
          <w:ilvl w:val="0"/>
          <w:numId w:val="118"/>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5E107364" w14:textId="77777777" w:rsidR="00050395" w:rsidRDefault="00050395" w:rsidP="00050395">
      <w:pPr>
        <w:spacing w:before="120"/>
        <w:rPr>
          <w:b/>
          <w:highlight w:val="yellow"/>
          <w:u w:val="single"/>
          <w:lang w:val="el-GR"/>
        </w:rPr>
      </w:pPr>
    </w:p>
    <w:tbl>
      <w:tblPr>
        <w:tblW w:w="5000" w:type="pct"/>
        <w:tblCellMar>
          <w:left w:w="0" w:type="dxa"/>
          <w:right w:w="0" w:type="dxa"/>
        </w:tblCellMar>
        <w:tblLook w:val="0000" w:firstRow="0" w:lastRow="0" w:firstColumn="0" w:lastColumn="0" w:noHBand="0" w:noVBand="0"/>
      </w:tblPr>
      <w:tblGrid>
        <w:gridCol w:w="368"/>
        <w:gridCol w:w="2759"/>
        <w:gridCol w:w="1208"/>
        <w:gridCol w:w="1030"/>
        <w:gridCol w:w="1043"/>
        <w:gridCol w:w="1123"/>
        <w:gridCol w:w="1045"/>
        <w:gridCol w:w="1150"/>
        <w:gridCol w:w="10"/>
      </w:tblGrid>
      <w:tr w:rsidR="00050395" w:rsidRPr="0060254D" w14:paraId="6335673F" w14:textId="77777777" w:rsidTr="00FF106B">
        <w:trPr>
          <w:gridAfter w:val="1"/>
          <w:wAfter w:w="6" w:type="pct"/>
          <w:trHeight w:val="370"/>
        </w:trPr>
        <w:tc>
          <w:tcPr>
            <w:tcW w:w="4994" w:type="pct"/>
            <w:gridSpan w:val="8"/>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3827A017" w14:textId="77777777" w:rsidR="00050395" w:rsidRPr="0028062D" w:rsidRDefault="00050395" w:rsidP="00FF106B">
            <w:pPr>
              <w:snapToGrid w:val="0"/>
            </w:pPr>
            <w:proofErr w:type="spellStart"/>
            <w:r w:rsidRPr="0028062D">
              <w:t>Πίν</w:t>
            </w:r>
            <w:proofErr w:type="spellEnd"/>
            <w:r w:rsidRPr="0028062D">
              <w:t>ακας Απ</w:t>
            </w:r>
            <w:proofErr w:type="spellStart"/>
            <w:r w:rsidRPr="0028062D">
              <w:t>οκ</w:t>
            </w:r>
            <w:proofErr w:type="spellEnd"/>
            <w:r w:rsidRPr="0028062D">
              <w:t xml:space="preserve">ατάσταση </w:t>
            </w:r>
            <w:proofErr w:type="spellStart"/>
            <w:r w:rsidRPr="0028062D">
              <w:t>Βλ</w:t>
            </w:r>
            <w:proofErr w:type="spellEnd"/>
            <w:r w:rsidRPr="0028062D">
              <w:t xml:space="preserve">αβών </w:t>
            </w:r>
          </w:p>
        </w:tc>
      </w:tr>
      <w:tr w:rsidR="00050395" w:rsidRPr="008F7D99" w14:paraId="46941592" w14:textId="77777777" w:rsidTr="00FF106B">
        <w:trPr>
          <w:trHeight w:val="555"/>
        </w:trPr>
        <w:tc>
          <w:tcPr>
            <w:tcW w:w="191" w:type="pct"/>
            <w:vMerge w:val="restart"/>
            <w:tcBorders>
              <w:top w:val="single" w:sz="8" w:space="0" w:color="000000"/>
              <w:left w:val="single" w:sz="8" w:space="0" w:color="000000"/>
              <w:bottom w:val="single" w:sz="8" w:space="0" w:color="000000"/>
            </w:tcBorders>
            <w:shd w:val="clear" w:color="auto" w:fill="D9D9D9" w:themeFill="background1" w:themeFillShade="D9"/>
            <w:vAlign w:val="center"/>
          </w:tcPr>
          <w:p w14:paraId="12C6D460" w14:textId="77777777" w:rsidR="00050395" w:rsidRPr="0028062D" w:rsidRDefault="00050395" w:rsidP="00FF106B">
            <w:pPr>
              <w:snapToGrid w:val="0"/>
              <w:jc w:val="center"/>
            </w:pPr>
            <w:r w:rsidRPr="0028062D">
              <w:t>Α/Α</w:t>
            </w:r>
          </w:p>
        </w:tc>
        <w:tc>
          <w:tcPr>
            <w:tcW w:w="1438" w:type="pct"/>
            <w:vMerge w:val="restart"/>
            <w:tcBorders>
              <w:top w:val="single" w:sz="8" w:space="0" w:color="000000"/>
              <w:left w:val="single" w:sz="8" w:space="0" w:color="000000"/>
            </w:tcBorders>
            <w:shd w:val="clear" w:color="auto" w:fill="D9D9D9" w:themeFill="background1" w:themeFillShade="D9"/>
            <w:vAlign w:val="center"/>
          </w:tcPr>
          <w:p w14:paraId="70CE1D58" w14:textId="77777777" w:rsidR="00050395" w:rsidRPr="0028062D" w:rsidRDefault="00050395" w:rsidP="00FF106B">
            <w:pPr>
              <w:snapToGrid w:val="0"/>
              <w:jc w:val="center"/>
              <w:rPr>
                <w:lang w:val="el-GR"/>
              </w:rPr>
            </w:pPr>
            <w:r>
              <w:rPr>
                <w:lang w:val="el-GR"/>
              </w:rPr>
              <w:t>Κατηγορία Εξοπλισμού</w:t>
            </w:r>
          </w:p>
        </w:tc>
        <w:tc>
          <w:tcPr>
            <w:tcW w:w="632" w:type="pct"/>
            <w:vMerge w:val="restart"/>
            <w:tcBorders>
              <w:top w:val="single" w:sz="8" w:space="0" w:color="000000"/>
              <w:left w:val="single" w:sz="8" w:space="0" w:color="000000"/>
            </w:tcBorders>
            <w:shd w:val="clear" w:color="auto" w:fill="D9D9D9" w:themeFill="background1" w:themeFillShade="D9"/>
            <w:vAlign w:val="center"/>
          </w:tcPr>
          <w:p w14:paraId="2E48BB32" w14:textId="77777777" w:rsidR="00050395" w:rsidRPr="0028062D" w:rsidRDefault="00050395" w:rsidP="00FF106B">
            <w:pPr>
              <w:snapToGrid w:val="0"/>
              <w:jc w:val="center"/>
            </w:pPr>
            <w:proofErr w:type="spellStart"/>
            <w:r w:rsidRPr="0028062D">
              <w:t>Είδος</w:t>
            </w:r>
            <w:proofErr w:type="spellEnd"/>
          </w:p>
          <w:p w14:paraId="37423B51" w14:textId="77777777" w:rsidR="00050395" w:rsidRPr="0028062D" w:rsidRDefault="00050395" w:rsidP="00FF106B">
            <w:pPr>
              <w:jc w:val="center"/>
            </w:pPr>
            <w:proofErr w:type="spellStart"/>
            <w:r w:rsidRPr="0028062D">
              <w:t>Εξο</w:t>
            </w:r>
            <w:proofErr w:type="spellEnd"/>
            <w:r w:rsidRPr="0028062D">
              <w:t>πλισμού</w:t>
            </w:r>
          </w:p>
        </w:tc>
        <w:tc>
          <w:tcPr>
            <w:tcW w:w="541" w:type="pct"/>
            <w:vMerge w:val="restart"/>
            <w:tcBorders>
              <w:top w:val="single" w:sz="8" w:space="0" w:color="000000"/>
              <w:left w:val="single" w:sz="8" w:space="0" w:color="000000"/>
            </w:tcBorders>
            <w:shd w:val="clear" w:color="auto" w:fill="D9D9D9" w:themeFill="background1" w:themeFillShade="D9"/>
            <w:vAlign w:val="center"/>
          </w:tcPr>
          <w:p w14:paraId="02EA5737" w14:textId="77777777" w:rsidR="00050395" w:rsidRPr="0028062D" w:rsidRDefault="00050395" w:rsidP="00FF106B">
            <w:pPr>
              <w:snapToGrid w:val="0"/>
              <w:jc w:val="center"/>
              <w:rPr>
                <w:lang w:val="el-GR"/>
              </w:rPr>
            </w:pPr>
            <w:r w:rsidRPr="0028062D">
              <w:rPr>
                <w:lang w:val="el-GR"/>
              </w:rPr>
              <w:t>Μέγιστος Χρόνος</w:t>
            </w:r>
          </w:p>
          <w:p w14:paraId="732082B6" w14:textId="77777777" w:rsidR="00050395" w:rsidRPr="0028062D" w:rsidRDefault="00050395" w:rsidP="00FF106B">
            <w:pPr>
              <w:jc w:val="center"/>
              <w:rPr>
                <w:lang w:val="el-GR"/>
              </w:rPr>
            </w:pPr>
            <w:r w:rsidRPr="0028062D">
              <w:rPr>
                <w:lang w:val="el-GR"/>
              </w:rPr>
              <w:t>Απόκρισης</w:t>
            </w:r>
          </w:p>
          <w:p w14:paraId="414386FE" w14:textId="77777777" w:rsidR="00050395" w:rsidRPr="0028062D" w:rsidRDefault="00050395" w:rsidP="00FF106B">
            <w:pPr>
              <w:jc w:val="center"/>
              <w:rPr>
                <w:lang w:val="el-GR"/>
              </w:rPr>
            </w:pPr>
            <w:r w:rsidRPr="0028062D">
              <w:rPr>
                <w:lang w:val="el-GR"/>
              </w:rPr>
              <w:t>(Από την αναγγελία βλάβης)</w:t>
            </w:r>
          </w:p>
        </w:tc>
        <w:tc>
          <w:tcPr>
            <w:tcW w:w="2198" w:type="pct"/>
            <w:gridSpan w:val="5"/>
            <w:tcBorders>
              <w:top w:val="single" w:sz="8" w:space="0" w:color="000000"/>
              <w:left w:val="single" w:sz="8" w:space="0" w:color="000000"/>
              <w:right w:val="single" w:sz="8" w:space="0" w:color="000000"/>
            </w:tcBorders>
            <w:shd w:val="clear" w:color="auto" w:fill="D9D9D9" w:themeFill="background1" w:themeFillShade="D9"/>
            <w:vAlign w:val="center"/>
          </w:tcPr>
          <w:p w14:paraId="569E8707" w14:textId="77777777" w:rsidR="00050395" w:rsidRPr="0028062D" w:rsidRDefault="00050395" w:rsidP="00FF106B">
            <w:pPr>
              <w:snapToGrid w:val="0"/>
              <w:jc w:val="center"/>
            </w:pPr>
            <w:proofErr w:type="spellStart"/>
            <w:r w:rsidRPr="0028062D">
              <w:t>Μέγιστος</w:t>
            </w:r>
            <w:proofErr w:type="spellEnd"/>
            <w:r w:rsidRPr="0028062D">
              <w:t xml:space="preserve"> </w:t>
            </w:r>
            <w:proofErr w:type="spellStart"/>
            <w:r w:rsidRPr="0028062D">
              <w:t>Χρόνος</w:t>
            </w:r>
            <w:proofErr w:type="spellEnd"/>
          </w:p>
          <w:p w14:paraId="1AAEFFB2" w14:textId="77777777" w:rsidR="00050395" w:rsidRPr="0028062D" w:rsidRDefault="00050395" w:rsidP="00FF106B">
            <w:pPr>
              <w:jc w:val="center"/>
            </w:pPr>
            <w:r w:rsidRPr="0028062D">
              <w:t>Απ</w:t>
            </w:r>
            <w:proofErr w:type="spellStart"/>
            <w:r w:rsidRPr="0028062D">
              <w:t>οκ</w:t>
            </w:r>
            <w:proofErr w:type="spellEnd"/>
            <w:r w:rsidRPr="0028062D">
              <w:t xml:space="preserve">ατάστασης </w:t>
            </w:r>
            <w:proofErr w:type="spellStart"/>
            <w:r w:rsidRPr="0028062D">
              <w:t>Βλ</w:t>
            </w:r>
            <w:proofErr w:type="spellEnd"/>
            <w:r w:rsidRPr="0028062D">
              <w:t>αβών</w:t>
            </w:r>
          </w:p>
        </w:tc>
      </w:tr>
      <w:tr w:rsidR="00050395" w:rsidRPr="002D57EA" w14:paraId="481CC1E8" w14:textId="77777777" w:rsidTr="00FF106B">
        <w:trPr>
          <w:trHeight w:val="525"/>
        </w:trPr>
        <w:tc>
          <w:tcPr>
            <w:tcW w:w="191" w:type="pct"/>
            <w:vMerge/>
            <w:tcBorders>
              <w:top w:val="single" w:sz="8" w:space="0" w:color="000000"/>
              <w:left w:val="single" w:sz="8" w:space="0" w:color="000000"/>
              <w:bottom w:val="single" w:sz="8" w:space="0" w:color="000000"/>
            </w:tcBorders>
            <w:shd w:val="clear" w:color="auto" w:fill="D9D9D9" w:themeFill="background1" w:themeFillShade="D9"/>
            <w:vAlign w:val="center"/>
          </w:tcPr>
          <w:p w14:paraId="3A0C6DF0" w14:textId="77777777" w:rsidR="00050395" w:rsidRPr="0028062D" w:rsidRDefault="00050395" w:rsidP="00FF106B"/>
        </w:tc>
        <w:tc>
          <w:tcPr>
            <w:tcW w:w="1438" w:type="pct"/>
            <w:vMerge/>
            <w:tcBorders>
              <w:top w:val="single" w:sz="8" w:space="0" w:color="000000"/>
              <w:left w:val="single" w:sz="8" w:space="0" w:color="000000"/>
            </w:tcBorders>
            <w:shd w:val="clear" w:color="auto" w:fill="D9D9D9" w:themeFill="background1" w:themeFillShade="D9"/>
            <w:vAlign w:val="center"/>
          </w:tcPr>
          <w:p w14:paraId="09E2593F" w14:textId="77777777" w:rsidR="00050395" w:rsidRPr="0028062D" w:rsidRDefault="00050395" w:rsidP="00FF106B"/>
        </w:tc>
        <w:tc>
          <w:tcPr>
            <w:tcW w:w="632" w:type="pct"/>
            <w:vMerge/>
            <w:tcBorders>
              <w:top w:val="single" w:sz="8" w:space="0" w:color="000000"/>
              <w:left w:val="single" w:sz="8" w:space="0" w:color="000000"/>
            </w:tcBorders>
            <w:shd w:val="clear" w:color="auto" w:fill="D9D9D9" w:themeFill="background1" w:themeFillShade="D9"/>
            <w:vAlign w:val="center"/>
          </w:tcPr>
          <w:p w14:paraId="4B867D2F" w14:textId="77777777" w:rsidR="00050395" w:rsidRPr="0028062D" w:rsidRDefault="00050395" w:rsidP="00FF106B"/>
        </w:tc>
        <w:tc>
          <w:tcPr>
            <w:tcW w:w="541" w:type="pct"/>
            <w:vMerge/>
            <w:tcBorders>
              <w:top w:val="single" w:sz="8" w:space="0" w:color="000000"/>
              <w:left w:val="single" w:sz="8" w:space="0" w:color="000000"/>
            </w:tcBorders>
            <w:shd w:val="clear" w:color="auto" w:fill="D9D9D9" w:themeFill="background1" w:themeFillShade="D9"/>
            <w:vAlign w:val="center"/>
          </w:tcPr>
          <w:p w14:paraId="017D4FDE" w14:textId="77777777" w:rsidR="00050395" w:rsidRPr="0028062D" w:rsidRDefault="00050395" w:rsidP="00FF106B"/>
        </w:tc>
        <w:tc>
          <w:tcPr>
            <w:tcW w:w="1070" w:type="pct"/>
            <w:gridSpan w:val="2"/>
            <w:tcBorders>
              <w:top w:val="single" w:sz="8" w:space="0" w:color="000000"/>
              <w:left w:val="single" w:sz="8" w:space="0" w:color="000000"/>
              <w:bottom w:val="single" w:sz="4" w:space="0" w:color="000000"/>
            </w:tcBorders>
            <w:shd w:val="clear" w:color="auto" w:fill="D9D9D9" w:themeFill="background1" w:themeFillShade="D9"/>
            <w:vAlign w:val="center"/>
          </w:tcPr>
          <w:p w14:paraId="3F6D9851" w14:textId="77777777" w:rsidR="00050395" w:rsidRPr="0028062D" w:rsidRDefault="00050395" w:rsidP="00FF106B">
            <w:pPr>
              <w:snapToGrid w:val="0"/>
              <w:jc w:val="center"/>
              <w:rPr>
                <w:lang w:val="el-GR"/>
              </w:rPr>
            </w:pPr>
            <w:r w:rsidRPr="0028062D">
              <w:rPr>
                <w:lang w:val="el-GR"/>
              </w:rPr>
              <w:t>Βλάβες που αναγγέλλονται εντός Κ.Ω.Κ.</w:t>
            </w:r>
          </w:p>
        </w:tc>
        <w:tc>
          <w:tcPr>
            <w:tcW w:w="1128" w:type="pct"/>
            <w:gridSpan w:val="3"/>
            <w:tcBorders>
              <w:top w:val="single" w:sz="8" w:space="0" w:color="000000"/>
              <w:left w:val="single" w:sz="8" w:space="0" w:color="000000"/>
              <w:bottom w:val="single" w:sz="4" w:space="0" w:color="000000"/>
              <w:right w:val="single" w:sz="8" w:space="0" w:color="000000"/>
            </w:tcBorders>
            <w:shd w:val="clear" w:color="auto" w:fill="D9D9D9" w:themeFill="background1" w:themeFillShade="D9"/>
            <w:vAlign w:val="center"/>
          </w:tcPr>
          <w:p w14:paraId="6A793CC2" w14:textId="77777777" w:rsidR="00050395" w:rsidRPr="0028062D" w:rsidRDefault="00050395" w:rsidP="00FF106B">
            <w:pPr>
              <w:snapToGrid w:val="0"/>
              <w:jc w:val="center"/>
              <w:rPr>
                <w:lang w:val="el-GR"/>
              </w:rPr>
            </w:pPr>
            <w:r w:rsidRPr="0028062D">
              <w:rPr>
                <w:lang w:val="el-GR"/>
              </w:rPr>
              <w:t>Βλάβες που αναγγέλλονται εντός Ε.Ω.Κ.</w:t>
            </w:r>
          </w:p>
        </w:tc>
      </w:tr>
      <w:tr w:rsidR="00050395" w:rsidRPr="008F7D99" w14:paraId="10B5A915" w14:textId="77777777" w:rsidTr="00FF106B">
        <w:trPr>
          <w:trHeight w:val="510"/>
        </w:trPr>
        <w:tc>
          <w:tcPr>
            <w:tcW w:w="191" w:type="pct"/>
            <w:vMerge/>
            <w:tcBorders>
              <w:top w:val="single" w:sz="8" w:space="0" w:color="000000"/>
              <w:left w:val="single" w:sz="8" w:space="0" w:color="000000"/>
              <w:bottom w:val="single" w:sz="8" w:space="0" w:color="000000"/>
            </w:tcBorders>
            <w:shd w:val="clear" w:color="auto" w:fill="D9D9D9" w:themeFill="background1" w:themeFillShade="D9"/>
            <w:vAlign w:val="center"/>
          </w:tcPr>
          <w:p w14:paraId="1247BC8C" w14:textId="77777777" w:rsidR="00050395" w:rsidRPr="0028062D" w:rsidRDefault="00050395" w:rsidP="00FF106B">
            <w:pPr>
              <w:rPr>
                <w:lang w:val="el-GR"/>
              </w:rPr>
            </w:pPr>
          </w:p>
        </w:tc>
        <w:tc>
          <w:tcPr>
            <w:tcW w:w="1438" w:type="pct"/>
            <w:vMerge/>
            <w:tcBorders>
              <w:top w:val="single" w:sz="8" w:space="0" w:color="000000"/>
              <w:left w:val="single" w:sz="8" w:space="0" w:color="000000"/>
            </w:tcBorders>
            <w:shd w:val="clear" w:color="auto" w:fill="D9D9D9" w:themeFill="background1" w:themeFillShade="D9"/>
            <w:vAlign w:val="center"/>
          </w:tcPr>
          <w:p w14:paraId="65190379" w14:textId="77777777" w:rsidR="00050395" w:rsidRPr="0028062D" w:rsidRDefault="00050395" w:rsidP="00FF106B">
            <w:pPr>
              <w:rPr>
                <w:lang w:val="el-GR"/>
              </w:rPr>
            </w:pPr>
          </w:p>
        </w:tc>
        <w:tc>
          <w:tcPr>
            <w:tcW w:w="632" w:type="pct"/>
            <w:vMerge/>
            <w:tcBorders>
              <w:top w:val="single" w:sz="8" w:space="0" w:color="000000"/>
              <w:left w:val="single" w:sz="8" w:space="0" w:color="000000"/>
            </w:tcBorders>
            <w:shd w:val="clear" w:color="auto" w:fill="D9D9D9" w:themeFill="background1" w:themeFillShade="D9"/>
            <w:vAlign w:val="center"/>
          </w:tcPr>
          <w:p w14:paraId="0BA73724" w14:textId="77777777" w:rsidR="00050395" w:rsidRPr="0028062D" w:rsidRDefault="00050395" w:rsidP="00FF106B">
            <w:pPr>
              <w:rPr>
                <w:lang w:val="el-GR"/>
              </w:rPr>
            </w:pPr>
          </w:p>
        </w:tc>
        <w:tc>
          <w:tcPr>
            <w:tcW w:w="541" w:type="pct"/>
            <w:vMerge/>
            <w:tcBorders>
              <w:top w:val="single" w:sz="8" w:space="0" w:color="000000"/>
              <w:left w:val="single" w:sz="8" w:space="0" w:color="000000"/>
            </w:tcBorders>
            <w:shd w:val="clear" w:color="auto" w:fill="D9D9D9" w:themeFill="background1" w:themeFillShade="D9"/>
            <w:vAlign w:val="center"/>
          </w:tcPr>
          <w:p w14:paraId="28FB0F0F" w14:textId="77777777" w:rsidR="00050395" w:rsidRPr="0028062D" w:rsidRDefault="00050395" w:rsidP="00FF106B">
            <w:pPr>
              <w:rPr>
                <w:lang w:val="el-GR"/>
              </w:rPr>
            </w:pPr>
          </w:p>
        </w:tc>
        <w:tc>
          <w:tcPr>
            <w:tcW w:w="541" w:type="pct"/>
            <w:tcBorders>
              <w:left w:val="single" w:sz="8" w:space="0" w:color="000000"/>
              <w:bottom w:val="single" w:sz="8" w:space="0" w:color="000000"/>
            </w:tcBorders>
            <w:shd w:val="clear" w:color="auto" w:fill="D9D9D9" w:themeFill="background1" w:themeFillShade="D9"/>
            <w:vAlign w:val="center"/>
          </w:tcPr>
          <w:p w14:paraId="427D8804" w14:textId="77777777" w:rsidR="00050395" w:rsidRPr="0028062D" w:rsidRDefault="00050395" w:rsidP="00FF106B">
            <w:pPr>
              <w:snapToGrid w:val="0"/>
              <w:jc w:val="center"/>
            </w:pPr>
            <w:proofErr w:type="spellStart"/>
            <w:r w:rsidRPr="0028062D">
              <w:t>Λογισμικό</w:t>
            </w:r>
            <w:proofErr w:type="spellEnd"/>
            <w:r w:rsidRPr="0028062D">
              <w:t xml:space="preserve"> (Software)</w:t>
            </w:r>
          </w:p>
        </w:tc>
        <w:tc>
          <w:tcPr>
            <w:tcW w:w="529" w:type="pct"/>
            <w:tcBorders>
              <w:left w:val="single" w:sz="4" w:space="0" w:color="000000"/>
              <w:bottom w:val="single" w:sz="8" w:space="0" w:color="000000"/>
            </w:tcBorders>
            <w:shd w:val="clear" w:color="auto" w:fill="D9D9D9" w:themeFill="background1" w:themeFillShade="D9"/>
            <w:vAlign w:val="center"/>
          </w:tcPr>
          <w:p w14:paraId="64D7EBED" w14:textId="77777777" w:rsidR="00050395" w:rsidRPr="0028062D" w:rsidRDefault="00050395" w:rsidP="00FF106B">
            <w:pPr>
              <w:snapToGrid w:val="0"/>
              <w:jc w:val="center"/>
            </w:pPr>
            <w:proofErr w:type="spellStart"/>
            <w:r w:rsidRPr="0028062D">
              <w:t>Υλικό</w:t>
            </w:r>
            <w:proofErr w:type="spellEnd"/>
            <w:r w:rsidRPr="0028062D">
              <w:t xml:space="preserve"> (Hardware)</w:t>
            </w:r>
          </w:p>
        </w:tc>
        <w:tc>
          <w:tcPr>
            <w:tcW w:w="515" w:type="pct"/>
            <w:tcBorders>
              <w:left w:val="single" w:sz="8" w:space="0" w:color="000000"/>
              <w:bottom w:val="single" w:sz="8" w:space="0" w:color="000000"/>
            </w:tcBorders>
            <w:shd w:val="clear" w:color="auto" w:fill="D9D9D9" w:themeFill="background1" w:themeFillShade="D9"/>
            <w:vAlign w:val="center"/>
          </w:tcPr>
          <w:p w14:paraId="4A82C135" w14:textId="77777777" w:rsidR="00050395" w:rsidRPr="0028062D" w:rsidRDefault="00050395" w:rsidP="00FF106B">
            <w:pPr>
              <w:snapToGrid w:val="0"/>
              <w:jc w:val="center"/>
            </w:pPr>
            <w:proofErr w:type="spellStart"/>
            <w:r w:rsidRPr="0028062D">
              <w:t>Λογισμικό</w:t>
            </w:r>
            <w:proofErr w:type="spellEnd"/>
            <w:r w:rsidRPr="0028062D">
              <w:t xml:space="preserve"> (Software)</w:t>
            </w:r>
          </w:p>
        </w:tc>
        <w:tc>
          <w:tcPr>
            <w:tcW w:w="613" w:type="pct"/>
            <w:gridSpan w:val="2"/>
            <w:tcBorders>
              <w:left w:val="single" w:sz="4" w:space="0" w:color="000000"/>
              <w:bottom w:val="single" w:sz="8" w:space="0" w:color="000000"/>
              <w:right w:val="single" w:sz="8" w:space="0" w:color="000000"/>
            </w:tcBorders>
            <w:shd w:val="clear" w:color="auto" w:fill="D9D9D9" w:themeFill="background1" w:themeFillShade="D9"/>
            <w:vAlign w:val="center"/>
          </w:tcPr>
          <w:p w14:paraId="153AED7E" w14:textId="77777777" w:rsidR="00050395" w:rsidRPr="0028062D" w:rsidRDefault="00050395" w:rsidP="00FF106B">
            <w:pPr>
              <w:snapToGrid w:val="0"/>
              <w:jc w:val="center"/>
            </w:pPr>
            <w:proofErr w:type="spellStart"/>
            <w:r w:rsidRPr="0028062D">
              <w:t>Υλικό</w:t>
            </w:r>
            <w:proofErr w:type="spellEnd"/>
            <w:r w:rsidRPr="0028062D">
              <w:t xml:space="preserve"> (Hardware)</w:t>
            </w:r>
          </w:p>
        </w:tc>
      </w:tr>
      <w:tr w:rsidR="00050395" w:rsidRPr="008F7D99" w14:paraId="6A5F0737" w14:textId="77777777" w:rsidTr="00FF106B">
        <w:trPr>
          <w:trHeight w:val="590"/>
        </w:trPr>
        <w:tc>
          <w:tcPr>
            <w:tcW w:w="191" w:type="pct"/>
            <w:vMerge w:val="restart"/>
            <w:tcBorders>
              <w:top w:val="single" w:sz="8" w:space="0" w:color="000000"/>
              <w:left w:val="single" w:sz="8" w:space="0" w:color="000000"/>
              <w:bottom w:val="single" w:sz="8" w:space="0" w:color="000000"/>
            </w:tcBorders>
            <w:shd w:val="clear" w:color="auto" w:fill="auto"/>
            <w:vAlign w:val="center"/>
          </w:tcPr>
          <w:p w14:paraId="242447D9" w14:textId="77777777" w:rsidR="00050395" w:rsidRPr="0028062D" w:rsidRDefault="00050395" w:rsidP="00FF106B">
            <w:pPr>
              <w:snapToGrid w:val="0"/>
              <w:jc w:val="center"/>
            </w:pPr>
            <w:r w:rsidRPr="0028062D">
              <w:t>1</w:t>
            </w:r>
          </w:p>
        </w:tc>
        <w:tc>
          <w:tcPr>
            <w:tcW w:w="1438" w:type="pct"/>
            <w:vMerge w:val="restart"/>
            <w:tcBorders>
              <w:top w:val="single" w:sz="8" w:space="0" w:color="000000"/>
              <w:left w:val="single" w:sz="8" w:space="0" w:color="000000"/>
              <w:bottom w:val="single" w:sz="4" w:space="0" w:color="000000"/>
            </w:tcBorders>
            <w:shd w:val="clear" w:color="auto" w:fill="auto"/>
            <w:vAlign w:val="center"/>
          </w:tcPr>
          <w:p w14:paraId="1EE512AC" w14:textId="77777777" w:rsidR="00050395" w:rsidRPr="0028062D" w:rsidRDefault="00050395" w:rsidP="00FF106B">
            <w:pPr>
              <w:snapToGrid w:val="0"/>
              <w:jc w:val="center"/>
            </w:pPr>
            <w:proofErr w:type="spellStart"/>
            <w:r w:rsidRPr="0028062D">
              <w:t>Κεντρικό</w:t>
            </w:r>
            <w:proofErr w:type="spellEnd"/>
            <w:r>
              <w:rPr>
                <w:lang w:val="el-GR"/>
              </w:rPr>
              <w:t>ς Εξοπλισμός και Λογισμικό</w:t>
            </w:r>
          </w:p>
        </w:tc>
        <w:tc>
          <w:tcPr>
            <w:tcW w:w="632" w:type="pct"/>
            <w:tcBorders>
              <w:top w:val="single" w:sz="8" w:space="0" w:color="000000"/>
              <w:left w:val="single" w:sz="4" w:space="0" w:color="000000"/>
              <w:bottom w:val="single" w:sz="4" w:space="0" w:color="000000"/>
            </w:tcBorders>
            <w:shd w:val="clear" w:color="auto" w:fill="auto"/>
            <w:vAlign w:val="center"/>
          </w:tcPr>
          <w:p w14:paraId="550A04DC" w14:textId="77777777" w:rsidR="00050395" w:rsidRPr="0028062D" w:rsidRDefault="00050395" w:rsidP="00FF106B">
            <w:pPr>
              <w:snapToGrid w:val="0"/>
              <w:jc w:val="center"/>
            </w:pPr>
            <w:r w:rsidRPr="0028062D">
              <w:t>Κα</w:t>
            </w:r>
            <w:proofErr w:type="spellStart"/>
            <w:r w:rsidRPr="0028062D">
              <w:t>τηγορί</w:t>
            </w:r>
            <w:proofErr w:type="spellEnd"/>
            <w:r w:rsidRPr="0028062D">
              <w:t>α Α</w:t>
            </w:r>
          </w:p>
        </w:tc>
        <w:tc>
          <w:tcPr>
            <w:tcW w:w="541" w:type="pct"/>
            <w:tcBorders>
              <w:top w:val="single" w:sz="8" w:space="0" w:color="000000"/>
              <w:left w:val="single" w:sz="4" w:space="0" w:color="000000"/>
              <w:bottom w:val="single" w:sz="4" w:space="0" w:color="000000"/>
            </w:tcBorders>
            <w:shd w:val="clear" w:color="auto" w:fill="auto"/>
            <w:vAlign w:val="center"/>
          </w:tcPr>
          <w:p w14:paraId="7C69447C" w14:textId="77777777" w:rsidR="00050395" w:rsidRPr="0028062D" w:rsidRDefault="00050395" w:rsidP="00FF106B">
            <w:pPr>
              <w:snapToGrid w:val="0"/>
              <w:jc w:val="center"/>
            </w:pPr>
            <w:r w:rsidRPr="0028062D">
              <w:t xml:space="preserve">½ </w:t>
            </w:r>
            <w:proofErr w:type="spellStart"/>
            <w:r w:rsidRPr="0028062D">
              <w:t>Ώρ</w:t>
            </w:r>
            <w:proofErr w:type="spellEnd"/>
            <w:r w:rsidRPr="0028062D">
              <w:t>α</w:t>
            </w:r>
          </w:p>
        </w:tc>
        <w:tc>
          <w:tcPr>
            <w:tcW w:w="541" w:type="pct"/>
            <w:tcBorders>
              <w:top w:val="single" w:sz="8" w:space="0" w:color="000000"/>
              <w:left w:val="single" w:sz="8" w:space="0" w:color="000000"/>
              <w:bottom w:val="single" w:sz="4" w:space="0" w:color="000000"/>
            </w:tcBorders>
            <w:shd w:val="clear" w:color="auto" w:fill="auto"/>
            <w:vAlign w:val="center"/>
          </w:tcPr>
          <w:p w14:paraId="6D753DB5" w14:textId="77777777" w:rsidR="00050395" w:rsidRPr="0028062D" w:rsidRDefault="00050395" w:rsidP="00FF106B">
            <w:pPr>
              <w:snapToGrid w:val="0"/>
              <w:jc w:val="center"/>
            </w:pPr>
            <w:r w:rsidRPr="0028062D">
              <w:t xml:space="preserve">3 </w:t>
            </w:r>
            <w:proofErr w:type="spellStart"/>
            <w:r w:rsidRPr="0028062D">
              <w:t>Ώρες</w:t>
            </w:r>
            <w:proofErr w:type="spellEnd"/>
          </w:p>
        </w:tc>
        <w:tc>
          <w:tcPr>
            <w:tcW w:w="529" w:type="pct"/>
            <w:tcBorders>
              <w:top w:val="single" w:sz="8" w:space="0" w:color="000000"/>
              <w:left w:val="single" w:sz="4" w:space="0" w:color="000000"/>
              <w:bottom w:val="single" w:sz="4" w:space="0" w:color="000000"/>
            </w:tcBorders>
            <w:shd w:val="clear" w:color="auto" w:fill="auto"/>
            <w:vAlign w:val="center"/>
          </w:tcPr>
          <w:p w14:paraId="45CD41EA" w14:textId="77777777" w:rsidR="00050395" w:rsidRPr="0028062D" w:rsidRDefault="00050395" w:rsidP="00FF106B">
            <w:pPr>
              <w:snapToGrid w:val="0"/>
              <w:jc w:val="center"/>
            </w:pPr>
            <w:r w:rsidRPr="0028062D">
              <w:t xml:space="preserve">6 </w:t>
            </w:r>
            <w:proofErr w:type="spellStart"/>
            <w:r w:rsidRPr="0028062D">
              <w:t>Ώρες</w:t>
            </w:r>
            <w:proofErr w:type="spellEnd"/>
          </w:p>
        </w:tc>
        <w:tc>
          <w:tcPr>
            <w:tcW w:w="515" w:type="pct"/>
            <w:tcBorders>
              <w:top w:val="single" w:sz="8" w:space="0" w:color="000000"/>
              <w:left w:val="single" w:sz="8" w:space="0" w:color="000000"/>
              <w:bottom w:val="single" w:sz="4" w:space="0" w:color="000000"/>
            </w:tcBorders>
            <w:shd w:val="clear" w:color="auto" w:fill="auto"/>
            <w:vAlign w:val="center"/>
          </w:tcPr>
          <w:p w14:paraId="6E667CE8" w14:textId="77777777" w:rsidR="00050395" w:rsidRPr="0028062D" w:rsidRDefault="00050395" w:rsidP="00FF106B">
            <w:pPr>
              <w:snapToGrid w:val="0"/>
              <w:jc w:val="center"/>
            </w:pPr>
            <w:r w:rsidRPr="0028062D">
              <w:t xml:space="preserve">6 </w:t>
            </w:r>
            <w:proofErr w:type="spellStart"/>
            <w:r w:rsidRPr="0028062D">
              <w:t>Ώρες</w:t>
            </w:r>
            <w:proofErr w:type="spellEnd"/>
          </w:p>
        </w:tc>
        <w:tc>
          <w:tcPr>
            <w:tcW w:w="613" w:type="pct"/>
            <w:gridSpan w:val="2"/>
            <w:tcBorders>
              <w:top w:val="single" w:sz="8" w:space="0" w:color="000000"/>
              <w:left w:val="single" w:sz="4" w:space="0" w:color="000000"/>
              <w:bottom w:val="single" w:sz="4" w:space="0" w:color="000000"/>
              <w:right w:val="single" w:sz="8" w:space="0" w:color="000000"/>
            </w:tcBorders>
            <w:shd w:val="clear" w:color="auto" w:fill="auto"/>
            <w:vAlign w:val="center"/>
          </w:tcPr>
          <w:p w14:paraId="6CD2B462" w14:textId="77777777" w:rsidR="00050395" w:rsidRPr="0028062D" w:rsidRDefault="00050395" w:rsidP="00FF106B">
            <w:pPr>
              <w:snapToGrid w:val="0"/>
              <w:jc w:val="center"/>
            </w:pPr>
            <w:r w:rsidRPr="0028062D">
              <w:t xml:space="preserve">12 </w:t>
            </w:r>
            <w:proofErr w:type="spellStart"/>
            <w:r w:rsidRPr="0028062D">
              <w:t>Ώρες</w:t>
            </w:r>
            <w:proofErr w:type="spellEnd"/>
          </w:p>
        </w:tc>
      </w:tr>
      <w:tr w:rsidR="00050395" w:rsidRPr="008F7D99" w14:paraId="03CD209F" w14:textId="77777777" w:rsidTr="00FF106B">
        <w:trPr>
          <w:trHeight w:val="514"/>
        </w:trPr>
        <w:tc>
          <w:tcPr>
            <w:tcW w:w="191" w:type="pct"/>
            <w:vMerge/>
            <w:tcBorders>
              <w:top w:val="single" w:sz="8" w:space="0" w:color="000000"/>
              <w:left w:val="single" w:sz="8" w:space="0" w:color="000000"/>
              <w:bottom w:val="single" w:sz="8" w:space="0" w:color="000000"/>
            </w:tcBorders>
            <w:shd w:val="clear" w:color="auto" w:fill="auto"/>
            <w:vAlign w:val="center"/>
          </w:tcPr>
          <w:p w14:paraId="5AA4AD4F" w14:textId="77777777" w:rsidR="00050395" w:rsidRPr="0028062D" w:rsidRDefault="00050395" w:rsidP="00FF106B"/>
        </w:tc>
        <w:tc>
          <w:tcPr>
            <w:tcW w:w="1438" w:type="pct"/>
            <w:vMerge/>
            <w:tcBorders>
              <w:top w:val="single" w:sz="8" w:space="0" w:color="000000"/>
              <w:left w:val="single" w:sz="8" w:space="0" w:color="000000"/>
              <w:bottom w:val="single" w:sz="4" w:space="0" w:color="000000"/>
            </w:tcBorders>
            <w:shd w:val="clear" w:color="auto" w:fill="auto"/>
            <w:vAlign w:val="center"/>
          </w:tcPr>
          <w:p w14:paraId="7A9991DA" w14:textId="77777777" w:rsidR="00050395" w:rsidRPr="0028062D" w:rsidRDefault="00050395" w:rsidP="00FF106B"/>
        </w:tc>
        <w:tc>
          <w:tcPr>
            <w:tcW w:w="632" w:type="pct"/>
            <w:tcBorders>
              <w:left w:val="single" w:sz="4" w:space="0" w:color="000000"/>
              <w:bottom w:val="single" w:sz="8" w:space="0" w:color="000000"/>
            </w:tcBorders>
            <w:shd w:val="clear" w:color="auto" w:fill="auto"/>
            <w:vAlign w:val="center"/>
          </w:tcPr>
          <w:p w14:paraId="707D5672" w14:textId="77777777" w:rsidR="00050395" w:rsidRPr="0028062D" w:rsidRDefault="00050395" w:rsidP="00FF106B">
            <w:pPr>
              <w:snapToGrid w:val="0"/>
              <w:jc w:val="center"/>
            </w:pPr>
            <w:r w:rsidRPr="0028062D">
              <w:t>Κα</w:t>
            </w:r>
            <w:proofErr w:type="spellStart"/>
            <w:r w:rsidRPr="0028062D">
              <w:t>τηγορί</w:t>
            </w:r>
            <w:proofErr w:type="spellEnd"/>
            <w:r w:rsidRPr="0028062D">
              <w:t>α Β</w:t>
            </w:r>
          </w:p>
        </w:tc>
        <w:tc>
          <w:tcPr>
            <w:tcW w:w="541" w:type="pct"/>
            <w:tcBorders>
              <w:left w:val="single" w:sz="4" w:space="0" w:color="000000"/>
              <w:bottom w:val="single" w:sz="8" w:space="0" w:color="000000"/>
            </w:tcBorders>
            <w:shd w:val="clear" w:color="auto" w:fill="auto"/>
            <w:vAlign w:val="center"/>
          </w:tcPr>
          <w:p w14:paraId="136A562B" w14:textId="77777777" w:rsidR="00050395" w:rsidRPr="0028062D" w:rsidRDefault="00050395" w:rsidP="00FF106B">
            <w:pPr>
              <w:snapToGrid w:val="0"/>
              <w:jc w:val="center"/>
            </w:pPr>
            <w:r w:rsidRPr="0028062D">
              <w:t xml:space="preserve">1 </w:t>
            </w:r>
            <w:proofErr w:type="spellStart"/>
            <w:r w:rsidRPr="0028062D">
              <w:t>Ώρ</w:t>
            </w:r>
            <w:proofErr w:type="spellEnd"/>
            <w:r w:rsidRPr="0028062D">
              <w:t>α</w:t>
            </w:r>
          </w:p>
        </w:tc>
        <w:tc>
          <w:tcPr>
            <w:tcW w:w="541" w:type="pct"/>
            <w:tcBorders>
              <w:left w:val="single" w:sz="8" w:space="0" w:color="000000"/>
              <w:bottom w:val="single" w:sz="8" w:space="0" w:color="000000"/>
            </w:tcBorders>
            <w:shd w:val="clear" w:color="auto" w:fill="auto"/>
            <w:vAlign w:val="center"/>
          </w:tcPr>
          <w:p w14:paraId="717861BF" w14:textId="77777777" w:rsidR="00050395" w:rsidRPr="0028062D" w:rsidRDefault="00050395" w:rsidP="00FF106B">
            <w:pPr>
              <w:snapToGrid w:val="0"/>
              <w:jc w:val="center"/>
            </w:pPr>
            <w:r w:rsidRPr="0028062D">
              <w:t xml:space="preserve">6 </w:t>
            </w:r>
            <w:proofErr w:type="spellStart"/>
            <w:r w:rsidRPr="0028062D">
              <w:t>Ώρες</w:t>
            </w:r>
            <w:proofErr w:type="spellEnd"/>
          </w:p>
        </w:tc>
        <w:tc>
          <w:tcPr>
            <w:tcW w:w="529" w:type="pct"/>
            <w:tcBorders>
              <w:left w:val="single" w:sz="4" w:space="0" w:color="000000"/>
              <w:bottom w:val="single" w:sz="8" w:space="0" w:color="000000"/>
            </w:tcBorders>
            <w:shd w:val="clear" w:color="auto" w:fill="auto"/>
            <w:vAlign w:val="center"/>
          </w:tcPr>
          <w:p w14:paraId="324ACA15" w14:textId="77777777" w:rsidR="00050395" w:rsidRPr="0028062D" w:rsidRDefault="00050395" w:rsidP="00FF106B">
            <w:pPr>
              <w:snapToGrid w:val="0"/>
              <w:jc w:val="center"/>
            </w:pPr>
            <w:r w:rsidRPr="0028062D">
              <w:t xml:space="preserve">12 </w:t>
            </w:r>
            <w:proofErr w:type="spellStart"/>
            <w:r w:rsidRPr="0028062D">
              <w:t>Ώρες</w:t>
            </w:r>
            <w:proofErr w:type="spellEnd"/>
          </w:p>
        </w:tc>
        <w:tc>
          <w:tcPr>
            <w:tcW w:w="515" w:type="pct"/>
            <w:tcBorders>
              <w:left w:val="single" w:sz="8" w:space="0" w:color="000000"/>
              <w:bottom w:val="single" w:sz="8" w:space="0" w:color="000000"/>
            </w:tcBorders>
            <w:shd w:val="clear" w:color="auto" w:fill="auto"/>
            <w:vAlign w:val="center"/>
          </w:tcPr>
          <w:p w14:paraId="7A375E78" w14:textId="77777777" w:rsidR="00050395" w:rsidRPr="0028062D" w:rsidRDefault="00050395" w:rsidP="00FF106B">
            <w:pPr>
              <w:snapToGrid w:val="0"/>
              <w:jc w:val="center"/>
            </w:pPr>
            <w:r w:rsidRPr="0028062D">
              <w:t xml:space="preserve">12 </w:t>
            </w:r>
            <w:proofErr w:type="spellStart"/>
            <w:r w:rsidRPr="0028062D">
              <w:t>Ώρες</w:t>
            </w:r>
            <w:proofErr w:type="spellEnd"/>
          </w:p>
        </w:tc>
        <w:tc>
          <w:tcPr>
            <w:tcW w:w="613" w:type="pct"/>
            <w:gridSpan w:val="2"/>
            <w:tcBorders>
              <w:left w:val="single" w:sz="4" w:space="0" w:color="000000"/>
              <w:bottom w:val="single" w:sz="8" w:space="0" w:color="000000"/>
              <w:right w:val="single" w:sz="8" w:space="0" w:color="000000"/>
            </w:tcBorders>
            <w:shd w:val="clear" w:color="auto" w:fill="auto"/>
            <w:vAlign w:val="center"/>
          </w:tcPr>
          <w:p w14:paraId="39300F70" w14:textId="77777777" w:rsidR="00050395" w:rsidRPr="0028062D" w:rsidRDefault="00050395" w:rsidP="00FF106B">
            <w:pPr>
              <w:snapToGrid w:val="0"/>
              <w:jc w:val="center"/>
            </w:pPr>
            <w:r w:rsidRPr="0028062D">
              <w:t xml:space="preserve">24 </w:t>
            </w:r>
            <w:proofErr w:type="spellStart"/>
            <w:r w:rsidRPr="0028062D">
              <w:t>Ώρες</w:t>
            </w:r>
            <w:proofErr w:type="spellEnd"/>
          </w:p>
        </w:tc>
      </w:tr>
      <w:tr w:rsidR="00050395" w:rsidRPr="002D57EA" w14:paraId="302F1F08" w14:textId="77777777" w:rsidTr="00FF106B">
        <w:trPr>
          <w:trHeight w:val="699"/>
        </w:trPr>
        <w:tc>
          <w:tcPr>
            <w:tcW w:w="191" w:type="pct"/>
            <w:tcBorders>
              <w:top w:val="single" w:sz="8" w:space="0" w:color="000000"/>
              <w:left w:val="single" w:sz="8" w:space="0" w:color="000000"/>
              <w:bottom w:val="single" w:sz="8" w:space="0" w:color="000000"/>
            </w:tcBorders>
            <w:shd w:val="clear" w:color="auto" w:fill="auto"/>
            <w:vAlign w:val="center"/>
          </w:tcPr>
          <w:p w14:paraId="6F691A92" w14:textId="77777777" w:rsidR="00050395" w:rsidRPr="0028062D" w:rsidRDefault="00050395" w:rsidP="00FF106B">
            <w:pPr>
              <w:snapToGrid w:val="0"/>
              <w:jc w:val="center"/>
            </w:pPr>
            <w:r w:rsidRPr="0028062D">
              <w:t>2</w:t>
            </w:r>
          </w:p>
        </w:tc>
        <w:tc>
          <w:tcPr>
            <w:tcW w:w="2070" w:type="pct"/>
            <w:gridSpan w:val="2"/>
            <w:tcBorders>
              <w:top w:val="single" w:sz="8" w:space="0" w:color="000000"/>
              <w:left w:val="single" w:sz="4" w:space="0" w:color="000000"/>
              <w:bottom w:val="single" w:sz="8" w:space="0" w:color="000000"/>
            </w:tcBorders>
            <w:shd w:val="clear" w:color="auto" w:fill="auto"/>
            <w:vAlign w:val="center"/>
          </w:tcPr>
          <w:p w14:paraId="2E2D56B1" w14:textId="77777777" w:rsidR="00050395" w:rsidRPr="0028062D" w:rsidRDefault="00050395" w:rsidP="00FF106B">
            <w:pPr>
              <w:snapToGrid w:val="0"/>
              <w:jc w:val="center"/>
              <w:rPr>
                <w:lang w:val="el-GR"/>
              </w:rPr>
            </w:pPr>
            <w:r>
              <w:rPr>
                <w:lang w:val="el-GR"/>
              </w:rPr>
              <w:t>Περιφερειακός Εξοπλισμός (Εκτός Αττικής)</w:t>
            </w:r>
          </w:p>
        </w:tc>
        <w:tc>
          <w:tcPr>
            <w:tcW w:w="541" w:type="pct"/>
            <w:tcBorders>
              <w:top w:val="single" w:sz="4" w:space="0" w:color="000000"/>
              <w:left w:val="single" w:sz="4" w:space="0" w:color="000000"/>
              <w:bottom w:val="single" w:sz="4" w:space="0" w:color="000000"/>
            </w:tcBorders>
            <w:shd w:val="clear" w:color="auto" w:fill="auto"/>
            <w:vAlign w:val="center"/>
          </w:tcPr>
          <w:p w14:paraId="1C637D53" w14:textId="77777777" w:rsidR="00050395" w:rsidRPr="0028062D" w:rsidRDefault="00050395" w:rsidP="00FF106B">
            <w:pPr>
              <w:snapToGrid w:val="0"/>
              <w:jc w:val="center"/>
            </w:pPr>
            <w:r w:rsidRPr="0028062D">
              <w:t xml:space="preserve">2 </w:t>
            </w:r>
            <w:proofErr w:type="spellStart"/>
            <w:r w:rsidRPr="0028062D">
              <w:t>Ώρες</w:t>
            </w:r>
            <w:proofErr w:type="spellEnd"/>
          </w:p>
        </w:tc>
        <w:tc>
          <w:tcPr>
            <w:tcW w:w="2198" w:type="pct"/>
            <w:gridSpan w:val="5"/>
            <w:tcBorders>
              <w:top w:val="single" w:sz="4" w:space="0" w:color="000000"/>
              <w:left w:val="single" w:sz="4" w:space="0" w:color="000000"/>
              <w:bottom w:val="single" w:sz="4" w:space="0" w:color="000000"/>
              <w:right w:val="single" w:sz="8" w:space="0" w:color="000000"/>
            </w:tcBorders>
            <w:shd w:val="clear" w:color="auto" w:fill="auto"/>
            <w:vAlign w:val="center"/>
          </w:tcPr>
          <w:p w14:paraId="2FCB9565" w14:textId="77777777" w:rsidR="00050395" w:rsidRPr="0028062D" w:rsidRDefault="00050395" w:rsidP="00FF106B">
            <w:pPr>
              <w:snapToGrid w:val="0"/>
              <w:jc w:val="center"/>
              <w:rPr>
                <w:lang w:val="el-GR"/>
              </w:rPr>
            </w:pPr>
            <w:r w:rsidRPr="0028062D">
              <w:rPr>
                <w:lang w:val="el-GR"/>
              </w:rPr>
              <w:t>Πέντε (5) για την Ηπειρωτική χώρα και Οκτώ (8) Εργάσιμες Ημέρες για την Νησιωτική χώρα</w:t>
            </w:r>
          </w:p>
        </w:tc>
      </w:tr>
    </w:tbl>
    <w:p w14:paraId="0BD12A17" w14:textId="77777777" w:rsidR="007D69F3" w:rsidRPr="00274B25" w:rsidRDefault="007D69F3" w:rsidP="007D69F3">
      <w:pPr>
        <w:spacing w:before="120"/>
        <w:rPr>
          <w:b/>
          <w:highlight w:val="yellow"/>
          <w:u w:val="single"/>
          <w:lang w:val="el-GR"/>
        </w:rPr>
      </w:pPr>
    </w:p>
    <w:p w14:paraId="724879A9" w14:textId="77777777" w:rsidR="007D69F3" w:rsidRPr="00274B25" w:rsidRDefault="007D69F3" w:rsidP="007D69F3">
      <w:pPr>
        <w:spacing w:before="120"/>
        <w:rPr>
          <w:b/>
          <w:u w:val="single"/>
          <w:lang w:val="el-GR"/>
        </w:rPr>
      </w:pPr>
      <w:r w:rsidRPr="00274B25">
        <w:rPr>
          <w:b/>
          <w:u w:val="single"/>
          <w:lang w:val="el-GR"/>
        </w:rPr>
        <w:t xml:space="preserve">Μη διαθεσιμότητα – Ρήτρες: </w:t>
      </w:r>
    </w:p>
    <w:p w14:paraId="61704945" w14:textId="77777777" w:rsidR="007D69F3" w:rsidRPr="00274B25" w:rsidRDefault="007D69F3" w:rsidP="007D69F3">
      <w:pPr>
        <w:spacing w:before="120"/>
        <w:rPr>
          <w:lang w:val="el-GR"/>
        </w:rPr>
      </w:pPr>
      <w:bookmarkStart w:id="1424" w:name="OLE_LINK5"/>
      <w:bookmarkStart w:id="1425"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BB7C617" w14:textId="77777777" w:rsidR="007D69F3" w:rsidRPr="00274B25" w:rsidRDefault="007D69F3" w:rsidP="007D69F3">
      <w:pPr>
        <w:numPr>
          <w:ilvl w:val="0"/>
          <w:numId w:val="117"/>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44373B05" w14:textId="77777777" w:rsidR="007D69F3" w:rsidRPr="00274B25" w:rsidRDefault="007D69F3" w:rsidP="007D69F3">
      <w:pPr>
        <w:numPr>
          <w:ilvl w:val="0"/>
          <w:numId w:val="117"/>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15E0006B"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1424"/>
    <w:bookmarkEnd w:id="1425"/>
    <w:p w14:paraId="4D7CB4EE" w14:textId="77777777" w:rsidR="007D69F3" w:rsidRPr="00274B25" w:rsidRDefault="007D69F3" w:rsidP="007D69F3">
      <w:pPr>
        <w:spacing w:before="120"/>
        <w:rPr>
          <w:i/>
          <w:u w:val="single"/>
          <w:lang w:val="el-GR"/>
        </w:rPr>
      </w:pPr>
    </w:p>
    <w:p w14:paraId="4435E0CF" w14:textId="77777777" w:rsidR="007D69F3" w:rsidRPr="00274B25" w:rsidRDefault="007D69F3" w:rsidP="007D69F3">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61FE3093" w14:textId="77777777" w:rsidR="007D69F3" w:rsidRPr="00274B25" w:rsidRDefault="007D69F3" w:rsidP="007D69F3">
      <w:pPr>
        <w:numPr>
          <w:ilvl w:val="0"/>
          <w:numId w:val="117"/>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6F9A6D43" w14:textId="77777777" w:rsidR="007D69F3" w:rsidRPr="00274B25" w:rsidRDefault="007D69F3" w:rsidP="007D69F3">
      <w:pPr>
        <w:numPr>
          <w:ilvl w:val="0"/>
          <w:numId w:val="117"/>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125E98D5"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274B25" w:rsidRDefault="007D69F3" w:rsidP="007D69F3">
      <w:pPr>
        <w:spacing w:before="120"/>
        <w:rPr>
          <w:i/>
          <w:u w:val="single"/>
          <w:lang w:val="el-GR"/>
        </w:rPr>
      </w:pPr>
    </w:p>
    <w:p w14:paraId="43406DA5" w14:textId="77777777" w:rsidR="007D69F3" w:rsidRPr="00274B25" w:rsidRDefault="007D69F3" w:rsidP="007D69F3">
      <w:pPr>
        <w:spacing w:before="120"/>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19BB3852" w14:textId="77777777" w:rsidR="007D69F3" w:rsidRPr="00274B25" w:rsidRDefault="007D69F3" w:rsidP="007D69F3">
      <w:pPr>
        <w:numPr>
          <w:ilvl w:val="0"/>
          <w:numId w:val="119"/>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274B25" w:rsidRDefault="007D69F3" w:rsidP="007D69F3">
      <w:pPr>
        <w:numPr>
          <w:ilvl w:val="0"/>
          <w:numId w:val="119"/>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274B25" w:rsidRDefault="007D69F3" w:rsidP="007D69F3">
      <w:pPr>
        <w:spacing w:before="120"/>
        <w:rPr>
          <w:b/>
          <w:highlight w:val="yellow"/>
          <w:u w:val="single"/>
          <w:lang w:val="el-GR"/>
        </w:rPr>
      </w:pPr>
    </w:p>
    <w:p w14:paraId="56919ABB" w14:textId="77777777" w:rsidR="007D69F3" w:rsidRPr="00274B25" w:rsidRDefault="007D69F3" w:rsidP="007D69F3">
      <w:pPr>
        <w:spacing w:before="120"/>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2AE9E4CE" w14:textId="77777777" w:rsidR="007D69F3" w:rsidRPr="00274B25" w:rsidRDefault="007D69F3" w:rsidP="007D69F3">
      <w:pPr>
        <w:numPr>
          <w:ilvl w:val="0"/>
          <w:numId w:val="120"/>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77777777" w:rsidR="007D69F3" w:rsidRPr="00274B25" w:rsidRDefault="007D69F3" w:rsidP="007D69F3">
      <w:pPr>
        <w:numPr>
          <w:ilvl w:val="0"/>
          <w:numId w:val="117"/>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274B25" w:rsidRDefault="007D69F3" w:rsidP="007D69F3">
      <w:pPr>
        <w:numPr>
          <w:ilvl w:val="0"/>
          <w:numId w:val="117"/>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C8A97F8" w14:textId="77777777" w:rsidR="007D69F3" w:rsidRPr="00274B25" w:rsidRDefault="007D69F3" w:rsidP="007D69F3">
      <w:pPr>
        <w:tabs>
          <w:tab w:val="center" w:pos="4153"/>
          <w:tab w:val="right" w:pos="8306"/>
        </w:tabs>
        <w:spacing w:before="120"/>
        <w:rPr>
          <w:lang w:val="el-GR"/>
        </w:rPr>
      </w:pPr>
    </w:p>
    <w:p w14:paraId="7BF4EB38" w14:textId="77777777" w:rsidR="007D69F3" w:rsidRPr="00274B25" w:rsidRDefault="007D69F3" w:rsidP="007D69F3">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Υπολογιστικού Νέφους G-</w:t>
      </w:r>
      <w:proofErr w:type="spellStart"/>
      <w:r w:rsidRPr="00274B25">
        <w:rPr>
          <w:rFonts w:eastAsia="SimSun"/>
          <w:lang w:val="el-GR"/>
        </w:rPr>
        <w:t>Cloud</w:t>
      </w:r>
      <w:proofErr w:type="spellEnd"/>
      <w:r w:rsidRPr="00274B25">
        <w:rPr>
          <w:rFonts w:eastAsia="SimSun"/>
          <w:lang w:val="el-GR"/>
        </w:rPr>
        <w:t xml:space="preserve">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w:t>
      </w:r>
      <w:proofErr w:type="spellStart"/>
      <w:r w:rsidRPr="00274B25">
        <w:rPr>
          <w:lang w:val="el-GR"/>
        </w:rPr>
        <w:t>τεκμαιρόμενη</w:t>
      </w:r>
      <w:proofErr w:type="spellEnd"/>
      <w:r w:rsidRPr="00274B25">
        <w:rPr>
          <w:lang w:val="el-GR"/>
        </w:rPr>
        <w:t xml:space="preserve">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7DF0B348" w14:textId="77777777" w:rsidR="007D69F3" w:rsidRPr="00EF2204" w:rsidRDefault="007D69F3" w:rsidP="00EF2204">
      <w:pPr>
        <w:rPr>
          <w:rFonts w:eastAsia="SimSun"/>
          <w:lang w:val="el-GR"/>
        </w:rPr>
      </w:pPr>
    </w:p>
    <w:p w14:paraId="161ADFBF" w14:textId="77777777" w:rsidR="003C2BEF" w:rsidRPr="00EF2204" w:rsidRDefault="003C2BEF" w:rsidP="00EF2204">
      <w:pPr>
        <w:pStyle w:val="Heading5"/>
        <w:numPr>
          <w:ilvl w:val="0"/>
          <w:numId w:val="106"/>
        </w:numPr>
        <w:rPr>
          <w:rFonts w:eastAsia="SimSun" w:cs="Tahoma"/>
          <w:lang w:val="el-GR"/>
        </w:rPr>
      </w:pPr>
      <w:bookmarkStart w:id="1426" w:name="_Toc107309460"/>
      <w:r w:rsidRPr="00EF2204">
        <w:rPr>
          <w:rFonts w:eastAsia="SimSun" w:cs="Tahoma"/>
          <w:lang w:val="el-GR"/>
        </w:rPr>
        <w:lastRenderedPageBreak/>
        <w:t>Προγραμματισμένες Διακοπές Υπηρεσίας</w:t>
      </w:r>
      <w:bookmarkEnd w:id="1426"/>
    </w:p>
    <w:p w14:paraId="20066F57" w14:textId="77777777" w:rsidR="007D69F3" w:rsidRPr="00274B25" w:rsidRDefault="007D69F3" w:rsidP="007D69F3">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7E99C337"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B4E9ADE"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21980F38" w14:textId="77777777" w:rsidR="007D69F3" w:rsidRPr="00274B25" w:rsidRDefault="007D69F3" w:rsidP="007D69F3">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F2204" w:rsidRDefault="003C2BEF" w:rsidP="003C2BEF">
      <w:pPr>
        <w:rPr>
          <w:lang w:val="el-GR"/>
        </w:rPr>
      </w:pPr>
    </w:p>
    <w:p w14:paraId="696E382C" w14:textId="77777777" w:rsidR="00025B9C" w:rsidRDefault="00025B9C" w:rsidP="009D17BE">
      <w:pPr>
        <w:pStyle w:val="Heading4"/>
        <w:numPr>
          <w:ilvl w:val="1"/>
          <w:numId w:val="296"/>
        </w:numPr>
        <w:tabs>
          <w:tab w:val="left" w:pos="993"/>
        </w:tabs>
        <w:ind w:left="993" w:hanging="567"/>
        <w:rPr>
          <w:rFonts w:cs="Tahoma"/>
          <w:szCs w:val="22"/>
          <w:lang w:val="el-GR"/>
        </w:rPr>
      </w:pPr>
      <w:bookmarkStart w:id="1427" w:name="_Toc97194370"/>
      <w:bookmarkStart w:id="1428" w:name="_Ref103282339"/>
      <w:bookmarkStart w:id="1429" w:name="_Toc107309461"/>
      <w:r w:rsidRPr="00EF2204">
        <w:rPr>
          <w:rFonts w:cs="Tahoma"/>
          <w:szCs w:val="22"/>
          <w:lang w:val="el-GR"/>
        </w:rPr>
        <w:t>Ομάδα Έργου/Σχήμα Διοίκησης Έργου</w:t>
      </w:r>
      <w:bookmarkEnd w:id="1427"/>
      <w:bookmarkEnd w:id="1428"/>
      <w:bookmarkEnd w:id="1429"/>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Default="00025B9C" w:rsidP="009D17BE">
      <w:pPr>
        <w:pStyle w:val="Heading4"/>
        <w:numPr>
          <w:ilvl w:val="1"/>
          <w:numId w:val="296"/>
        </w:numPr>
        <w:tabs>
          <w:tab w:val="left" w:pos="993"/>
        </w:tabs>
        <w:ind w:left="993" w:hanging="567"/>
        <w:rPr>
          <w:rFonts w:cs="Tahoma"/>
          <w:szCs w:val="22"/>
          <w:lang w:val="el-GR"/>
        </w:rPr>
      </w:pPr>
      <w:bookmarkStart w:id="1430" w:name="_Toc97194371"/>
      <w:bookmarkStart w:id="1431" w:name="_Ref103282358"/>
      <w:bookmarkStart w:id="1432" w:name="_Toc107309462"/>
      <w:r w:rsidRPr="00EF2204">
        <w:rPr>
          <w:rFonts w:cs="Tahoma"/>
          <w:szCs w:val="22"/>
          <w:lang w:val="el-GR"/>
        </w:rPr>
        <w:t>Μεθοδολογία διοίκησης και διασφάλισης ποιότητας</w:t>
      </w:r>
      <w:bookmarkEnd w:id="1430"/>
      <w:bookmarkEnd w:id="1431"/>
      <w:bookmarkEnd w:id="1432"/>
      <w:r w:rsidRPr="00EF2204">
        <w:rPr>
          <w:rFonts w:cs="Tahoma"/>
          <w:szCs w:val="22"/>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3C2BEF">
      <w:pPr>
        <w:numPr>
          <w:ilvl w:val="0"/>
          <w:numId w:val="108"/>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3C2BEF">
      <w:pPr>
        <w:numPr>
          <w:ilvl w:val="0"/>
          <w:numId w:val="108"/>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lastRenderedPageBreak/>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137D8190" w:rsidR="00025B9C" w:rsidRDefault="00025B9C" w:rsidP="009D17BE">
      <w:pPr>
        <w:pStyle w:val="Heading4"/>
        <w:numPr>
          <w:ilvl w:val="1"/>
          <w:numId w:val="296"/>
        </w:numPr>
        <w:tabs>
          <w:tab w:val="left" w:pos="993"/>
        </w:tabs>
        <w:ind w:left="993" w:hanging="567"/>
        <w:rPr>
          <w:rFonts w:cs="Tahoma"/>
          <w:szCs w:val="22"/>
          <w:lang w:val="el-GR"/>
        </w:rPr>
      </w:pPr>
      <w:bookmarkStart w:id="1433" w:name="_Toc107309463"/>
      <w:bookmarkStart w:id="1434" w:name="_Toc97194372"/>
      <w:r w:rsidRPr="00EF2204">
        <w:rPr>
          <w:rFonts w:cs="Tahoma"/>
          <w:szCs w:val="22"/>
          <w:lang w:val="el-GR"/>
        </w:rPr>
        <w:t>Τόπος υλοποίησης</w:t>
      </w:r>
      <w:bookmarkEnd w:id="1433"/>
      <w:bookmarkEnd w:id="1434"/>
    </w:p>
    <w:p w14:paraId="0587D6A5" w14:textId="77777777" w:rsidR="00050395" w:rsidRPr="00050395" w:rsidRDefault="00050395" w:rsidP="009D17BE">
      <w:pPr>
        <w:rPr>
          <w:lang w:val="el-GR"/>
        </w:rPr>
      </w:pPr>
      <w:r w:rsidRPr="00050395">
        <w:rPr>
          <w:lang w:val="el-GR"/>
        </w:rPr>
        <w:t>Ο Ανάδοχος θα πρέπει να εγκαταστήσει το Σύστημα στο Κέντρο Δεδομένων (</w:t>
      </w:r>
      <w:r w:rsidRPr="00F55C14">
        <w:t>Data</w:t>
      </w:r>
      <w:r w:rsidRPr="00050395">
        <w:rPr>
          <w:lang w:val="el-GR"/>
        </w:rPr>
        <w:t xml:space="preserve"> </w:t>
      </w:r>
      <w:proofErr w:type="spellStart"/>
      <w:r w:rsidRPr="00F55C14">
        <w:t>Center</w:t>
      </w:r>
      <w:proofErr w:type="spellEnd"/>
      <w:r w:rsidRPr="00050395">
        <w:rPr>
          <w:lang w:val="el-GR"/>
        </w:rPr>
        <w:t xml:space="preserve">) του Πυροσβεστικού Σώματος (Π.Σ.) στο Μοσχάτο Αττικής και να παραδώσει σε πλήρη λειτουργία το σύνολο του </w:t>
      </w:r>
      <w:r w:rsidRPr="00050395">
        <w:rPr>
          <w:color w:val="000000" w:themeColor="text1"/>
          <w:lang w:val="el-GR"/>
        </w:rPr>
        <w:t>ζητούμενου λογισμικού στον Φορέα Λειτουργίας.</w:t>
      </w:r>
    </w:p>
    <w:p w14:paraId="474237DB" w14:textId="77777777" w:rsidR="00050395" w:rsidRPr="00050395" w:rsidRDefault="00050395" w:rsidP="009D17BE">
      <w:pPr>
        <w:rPr>
          <w:lang w:val="el-GR"/>
        </w:rPr>
      </w:pPr>
      <w:r w:rsidRPr="009D17BE">
        <w:rPr>
          <w:color w:val="000000" w:themeColor="text1"/>
          <w:lang w:val="el-GR"/>
        </w:rPr>
        <w:t>Ο Ανάδοχος θα προσφέρει τις υπηρεσίες του κατά κύριο λόγο στις εγκαταστάσεις του Φορέα Λειτουργίας.</w:t>
      </w:r>
    </w:p>
    <w:p w14:paraId="5265A413" w14:textId="77777777" w:rsidR="00050395" w:rsidRPr="00050395" w:rsidRDefault="00050395" w:rsidP="009D17BE">
      <w:pPr>
        <w:rPr>
          <w:lang w:val="el-GR"/>
        </w:rPr>
      </w:pPr>
      <w:r w:rsidRPr="00050395">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9D17BE">
          <w:pgSz w:w="11906" w:h="16838"/>
          <w:pgMar w:top="1134" w:right="1016" w:bottom="1134" w:left="1134" w:header="720" w:footer="709" w:gutter="0"/>
          <w:cols w:space="720"/>
          <w:titlePg/>
          <w:docGrid w:linePitch="360"/>
        </w:sectPr>
      </w:pPr>
    </w:p>
    <w:p w14:paraId="63D508FF" w14:textId="5F73D6B4" w:rsidR="008338F0" w:rsidRPr="00603221" w:rsidRDefault="003355E7" w:rsidP="009D17BE">
      <w:pPr>
        <w:pStyle w:val="Heading2"/>
        <w:numPr>
          <w:ilvl w:val="0"/>
          <w:numId w:val="0"/>
        </w:numPr>
        <w:tabs>
          <w:tab w:val="clear" w:pos="567"/>
        </w:tabs>
        <w:rPr>
          <w:rFonts w:cs="Tahoma"/>
          <w:lang w:val="el-GR"/>
        </w:rPr>
      </w:pPr>
      <w:bookmarkStart w:id="1435" w:name="_Ref510087011"/>
      <w:bookmarkStart w:id="1436" w:name="_Ref40980421"/>
      <w:bookmarkStart w:id="1437" w:name="_Toc97194373"/>
      <w:bookmarkStart w:id="1438" w:name="_Toc97194478"/>
      <w:bookmarkStart w:id="1439" w:name="_Toc107309464"/>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1435"/>
      <w:bookmarkEnd w:id="1436"/>
      <w:bookmarkEnd w:id="1437"/>
      <w:bookmarkEnd w:id="1438"/>
      <w:bookmarkEnd w:id="1439"/>
      <w:r w:rsidR="007A3AC0" w:rsidRPr="00603221">
        <w:rPr>
          <w:rFonts w:cs="Tahoma"/>
          <w:lang w:val="el-GR"/>
        </w:rPr>
        <w:t xml:space="preserve"> </w:t>
      </w:r>
    </w:p>
    <w:p w14:paraId="6F41EDF3" w14:textId="37539D87" w:rsidR="00CB4C47" w:rsidRDefault="00CB4C47" w:rsidP="00CB4C47">
      <w:pPr>
        <w:suppressAutoHyphens w:val="0"/>
        <w:autoSpaceDE w:val="0"/>
        <w:spacing w:after="60" w:line="276" w:lineRule="auto"/>
        <w:rPr>
          <w:lang w:val="el-GR"/>
        </w:rPr>
      </w:pPr>
      <w:r>
        <w:rPr>
          <w:lang w:val="el-GR"/>
        </w:rPr>
        <w:t>Οι οικονομικοί φορείς συμπληρώνουν τους παρακάτω Πίνακες συμμόρφωσης με την απόλυτη ευθύνη της ακρίβειας των δεδομένων.</w:t>
      </w:r>
    </w:p>
    <w:p w14:paraId="4F526B21" w14:textId="77777777" w:rsidR="00CB4C47" w:rsidRDefault="00CB4C47" w:rsidP="00CB4C47">
      <w:pPr>
        <w:suppressAutoHyphens w:val="0"/>
        <w:autoSpaceDE w:val="0"/>
        <w:spacing w:after="60" w:line="276" w:lineRule="auto"/>
        <w:rPr>
          <w:b/>
          <w:bCs/>
          <w:lang w:val="el-GR"/>
        </w:rPr>
      </w:pPr>
    </w:p>
    <w:p w14:paraId="27E4A18A" w14:textId="77777777" w:rsidR="00CB4C47" w:rsidRDefault="00CB4C47" w:rsidP="00CB4C47">
      <w:pPr>
        <w:suppressAutoHyphens w:val="0"/>
        <w:autoSpaceDE w:val="0"/>
        <w:spacing w:after="60" w:line="276" w:lineRule="auto"/>
        <w:rPr>
          <w:lang w:val="el-GR"/>
        </w:rPr>
      </w:pPr>
      <w:r w:rsidRPr="00591C5B">
        <w:rPr>
          <w:b/>
          <w:bCs/>
          <w:lang w:val="el-GR"/>
        </w:rPr>
        <w:t>ΟΔΗΓΙΕΣ ΣΥΜΠΛΗΡΩΣΗΣ ΠΙΝΑΚΩΝ ΣΥΜΜΟΡΦΩΣΗΣ</w:t>
      </w:r>
    </w:p>
    <w:p w14:paraId="0915E8BA" w14:textId="77777777" w:rsidR="00CB4C47" w:rsidRDefault="00CB4C47" w:rsidP="00CB4C47">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spacing w:after="60" w:line="276" w:lineRule="auto"/>
        <w:rPr>
          <w:lang w:val="el-GR"/>
        </w:rPr>
      </w:pPr>
      <w:r w:rsidRPr="0013656A">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288DE6E3" w14:textId="77777777" w:rsidR="00CB4C47" w:rsidRDefault="00CB4C47" w:rsidP="00CB4C47">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spacing w:after="60" w:line="276" w:lineRule="auto"/>
        <w:rPr>
          <w:lang w:val="el-GR"/>
        </w:rPr>
      </w:pPr>
      <w:r w:rsidRPr="0013656A">
        <w:rPr>
          <w:lang w:val="el-GR"/>
        </w:rPr>
        <w:t>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Προκήρυξη. Προσφορές που δεν καλύπτουν πλήρως απαράβατους όρους απορρίπτονται ως απαράδεκτες.</w:t>
      </w:r>
      <w:r>
        <w:rPr>
          <w:lang w:val="el-GR"/>
        </w:rPr>
        <w:tab/>
      </w:r>
      <w:r>
        <w:rPr>
          <w:lang w:val="el-GR"/>
        </w:rPr>
        <w:br/>
      </w:r>
      <w:r w:rsidRPr="0013656A">
        <w:rPr>
          <w:lang w:val="el-GR"/>
        </w:rPr>
        <w:t xml:space="preserve">Αν η στήλη «ΑΠΑΙΤΗΣΗ» έχει συμπληρωθεί με τη λέξη «Επιθυμητή» τότε αποτελεί προδιαγραφή που υπερκαλύπτει το ελάχιστο απαιτούμενο και Προσφορές που υπερκαλύπτουν τις ελάχιστες προδιαγραφές </w:t>
      </w:r>
      <w:proofErr w:type="spellStart"/>
      <w:r w:rsidRPr="0013656A">
        <w:rPr>
          <w:lang w:val="el-GR"/>
        </w:rPr>
        <w:t>συνεκτιμούνται</w:t>
      </w:r>
      <w:proofErr w:type="spellEnd"/>
      <w:r w:rsidRPr="0013656A">
        <w:rPr>
          <w:lang w:val="el-GR"/>
        </w:rPr>
        <w:t xml:space="preserve">, επί τω </w:t>
      </w:r>
      <w:proofErr w:type="spellStart"/>
      <w:r w:rsidRPr="0013656A">
        <w:rPr>
          <w:lang w:val="el-GR"/>
        </w:rPr>
        <w:t>βελτίω</w:t>
      </w:r>
      <w:proofErr w:type="spellEnd"/>
      <w:r w:rsidRPr="0013656A">
        <w:rPr>
          <w:lang w:val="el-GR"/>
        </w:rPr>
        <w:t xml:space="preserve"> σύμφωνα με τη συναφή ομάδα κριτήριων στην οποία εντάσσεται.</w:t>
      </w:r>
    </w:p>
    <w:p w14:paraId="66DF5898" w14:textId="77777777" w:rsidR="00CB4C47" w:rsidRDefault="00CB4C47" w:rsidP="00CB4C47">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spacing w:after="60" w:line="276" w:lineRule="auto"/>
        <w:rPr>
          <w:lang w:val="el-GR"/>
        </w:rPr>
      </w:pPr>
      <w:r w:rsidRPr="0013656A">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13656A">
        <w:rPr>
          <w:lang w:val="el-GR"/>
        </w:rPr>
        <w:t>πληρούται</w:t>
      </w:r>
      <w:proofErr w:type="spellEnd"/>
      <w:r w:rsidRPr="0013656A">
        <w:rPr>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r w:rsidRPr="0013656A">
        <w:rPr>
          <w:lang w:val="el-GR"/>
        </w:rPr>
        <w:tab/>
      </w:r>
      <w:r w:rsidRPr="0013656A">
        <w:rPr>
          <w:lang w:val="el-GR"/>
        </w:rPr>
        <w:br/>
        <w:t>Σε περίπτωση που δεν έχει συμπληρωθεί η στήλη «ΑΠΑΝΤΗΣΗ», για έστω και έναν από τους όρους στον πίνακα συμμόρφωσης, τότε θεωρείται ότι δεν υπάρχει απάντηση στο σχετικό όρο.</w:t>
      </w:r>
    </w:p>
    <w:p w14:paraId="2156C006" w14:textId="77777777" w:rsidR="00CB4C47" w:rsidRPr="0013656A" w:rsidRDefault="00CB4C47" w:rsidP="00CB4C47">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spacing w:after="60" w:line="276" w:lineRule="auto"/>
        <w:rPr>
          <w:lang w:val="el-GR"/>
        </w:rPr>
      </w:pPr>
      <w:r w:rsidRPr="00591C5B">
        <w:rPr>
          <w:lang w:val="el-GR"/>
        </w:rPr>
        <w:t xml:space="preserve">Στη στήλη «ΠΑΡΑΠΟΜΠΗ» θα καταγραφεί με ποινή αποκλεισμού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w:t>
      </w:r>
      <w:r>
        <w:rPr>
          <w:lang w:val="el-GR"/>
        </w:rPr>
        <w:tab/>
      </w:r>
      <w:r>
        <w:rPr>
          <w:lang w:val="el-GR"/>
        </w:rPr>
        <w:br/>
      </w:r>
      <w:r w:rsidRPr="00591C5B">
        <w:rPr>
          <w:lang w:val="el-GR"/>
        </w:rPr>
        <w:t>Στην αρχή του Παραρτήματος καταγράφεται αναλυτικός πίνακας των περιεχόμενων του. Στη περίπτωση που ο υποψήφιος Ανάδοχος τεκμηριώνει  στοιχεία/απαιτήσεις των Πινάκων Συμμόρφωσης με υπεύθυνη δήλωση του κατασκευαστή</w:t>
      </w:r>
      <w:r w:rsidRPr="005F655D">
        <w:rPr>
          <w:lang w:val="el-GR"/>
        </w:rPr>
        <w:t xml:space="preserve"> για πλήρωση τεχνικών απαιτήσε</w:t>
      </w:r>
      <w:r>
        <w:rPr>
          <w:lang w:val="el-GR"/>
        </w:rPr>
        <w:t>ων των πινάκων συμμόρφωσης που δεν περιλαμβάνονται στα τεχνικά φυλλάδια (</w:t>
      </w:r>
      <w:r>
        <w:rPr>
          <w:lang w:val="en-US"/>
        </w:rPr>
        <w:t>prospectus</w:t>
      </w:r>
      <w:r w:rsidRPr="00591C5B">
        <w:rPr>
          <w:lang w:val="el-GR"/>
        </w:rPr>
        <w:t xml:space="preserve">) </w:t>
      </w:r>
      <w:r>
        <w:rPr>
          <w:lang w:val="el-GR"/>
        </w:rPr>
        <w:t>του κατασκευαστικού οίκου</w:t>
      </w:r>
      <w:r w:rsidRPr="00591C5B">
        <w:rPr>
          <w:lang w:val="el-GR"/>
        </w:rPr>
        <w:t>, η δήλωση αυτή δεν μπορεί να βεβαιώνει ποσοστό μεγαλύτερο του 5% (με στρογγυλοποίηση προς τα πάνω) των γραμμών/απαιτήσεων κάθε Πίνακα Συμμόρφωσης.</w:t>
      </w:r>
      <w:r>
        <w:rPr>
          <w:lang w:val="el-GR"/>
        </w:rPr>
        <w:tab/>
      </w:r>
      <w:r>
        <w:rPr>
          <w:lang w:val="el-GR"/>
        </w:rPr>
        <w:br/>
      </w:r>
      <w:r w:rsidRPr="00591C5B">
        <w:rPr>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591C5B">
        <w:rPr>
          <w:lang w:val="el-GR"/>
        </w:rPr>
        <w:t>κτλ</w:t>
      </w:r>
      <w:proofErr w:type="spellEnd"/>
      <w:r w:rsidRPr="00591C5B">
        <w:rPr>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591C5B">
        <w:rPr>
          <w:lang w:val="el-GR"/>
        </w:rPr>
        <w:t>Προδ</w:t>
      </w:r>
      <w:proofErr w:type="spellEnd"/>
      <w:r w:rsidRPr="00591C5B">
        <w:rPr>
          <w:lang w:val="el-GR"/>
        </w:rPr>
        <w:t>. 4.18).</w:t>
      </w:r>
    </w:p>
    <w:p w14:paraId="3503705F" w14:textId="77777777" w:rsidR="00CB4C47" w:rsidRDefault="00CB4C47">
      <w:pPr>
        <w:suppressAutoHyphens w:val="0"/>
        <w:autoSpaceDE w:val="0"/>
        <w:spacing w:after="60"/>
        <w:rPr>
          <w:rFonts w:eastAsia="SimSun"/>
          <w:i/>
          <w:iCs/>
          <w:color w:val="5B9BD5"/>
          <w:lang w:val="el-GR"/>
        </w:rPr>
      </w:pPr>
    </w:p>
    <w:p w14:paraId="1FC00AAD" w14:textId="1759E178" w:rsidR="00CB4C47" w:rsidRDefault="00CB4C47">
      <w:pPr>
        <w:suppressAutoHyphens w:val="0"/>
        <w:spacing w:after="0"/>
        <w:jc w:val="left"/>
        <w:rPr>
          <w:rFonts w:eastAsia="SimSun"/>
          <w:i/>
          <w:iCs/>
          <w:color w:val="5B9BD5"/>
          <w:lang w:val="el-GR"/>
        </w:rPr>
      </w:pPr>
      <w:r>
        <w:rPr>
          <w:rFonts w:eastAsia="SimSun"/>
          <w:i/>
          <w:iCs/>
          <w:color w:val="5B9BD5"/>
          <w:lang w:val="el-GR"/>
        </w:rPr>
        <w:br w:type="page"/>
      </w:r>
    </w:p>
    <w:p w14:paraId="2EA80641" w14:textId="77777777" w:rsidR="00CB4C47" w:rsidRPr="009D17BE" w:rsidRDefault="00CB4C47" w:rsidP="009D17BE">
      <w:pPr>
        <w:pStyle w:val="ListParagraph"/>
        <w:numPr>
          <w:ilvl w:val="0"/>
          <w:numId w:val="271"/>
        </w:numPr>
        <w:rPr>
          <w:b/>
          <w:bCs/>
        </w:rPr>
      </w:pPr>
      <w:bookmarkStart w:id="1440" w:name="_Toc103106691"/>
      <w:proofErr w:type="spellStart"/>
      <w:r w:rsidRPr="009D17BE">
        <w:rPr>
          <w:b/>
          <w:bCs/>
        </w:rPr>
        <w:lastRenderedPageBreak/>
        <w:t>Γενικές</w:t>
      </w:r>
      <w:proofErr w:type="spellEnd"/>
      <w:r w:rsidRPr="009D17BE">
        <w:rPr>
          <w:b/>
          <w:bCs/>
        </w:rPr>
        <w:t xml:space="preserve"> Απα</w:t>
      </w:r>
      <w:proofErr w:type="spellStart"/>
      <w:r w:rsidRPr="009D17BE">
        <w:rPr>
          <w:b/>
          <w:bCs/>
        </w:rPr>
        <w:t>ιτήσεις</w:t>
      </w:r>
      <w:bookmarkEnd w:id="1440"/>
      <w:proofErr w:type="spellEnd"/>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315"/>
        <w:gridCol w:w="1396"/>
        <w:gridCol w:w="1394"/>
        <w:gridCol w:w="1980"/>
      </w:tblGrid>
      <w:tr w:rsidR="00CB4C47" w:rsidRPr="00CB4C47" w14:paraId="58A0DB92" w14:textId="77777777" w:rsidTr="00CB4C47">
        <w:trPr>
          <w:tblHeader/>
          <w:jc w:val="center"/>
        </w:trPr>
        <w:tc>
          <w:tcPr>
            <w:tcW w:w="720" w:type="dxa"/>
            <w:shd w:val="clear" w:color="auto" w:fill="CCCCCC"/>
            <w:tcMar>
              <w:left w:w="57" w:type="dxa"/>
              <w:right w:w="57" w:type="dxa"/>
            </w:tcMar>
            <w:vAlign w:val="center"/>
          </w:tcPr>
          <w:p w14:paraId="75B5DDB2" w14:textId="77777777" w:rsidR="00CB4C47" w:rsidRPr="009D17BE" w:rsidRDefault="00CB4C47" w:rsidP="00CB4C47">
            <w:pPr>
              <w:rPr>
                <w:b/>
                <w:bCs/>
              </w:rPr>
            </w:pPr>
            <w:r w:rsidRPr="009D17BE">
              <w:rPr>
                <w:b/>
                <w:bCs/>
              </w:rPr>
              <w:t>Α/Α</w:t>
            </w:r>
          </w:p>
        </w:tc>
        <w:tc>
          <w:tcPr>
            <w:tcW w:w="4315" w:type="dxa"/>
            <w:shd w:val="clear" w:color="auto" w:fill="CCCCCC"/>
            <w:tcMar>
              <w:left w:w="57" w:type="dxa"/>
              <w:right w:w="57" w:type="dxa"/>
            </w:tcMar>
            <w:vAlign w:val="center"/>
          </w:tcPr>
          <w:p w14:paraId="5D06F903" w14:textId="77777777" w:rsidR="00CB4C47" w:rsidRPr="009D17BE" w:rsidRDefault="00CB4C47" w:rsidP="00CB4C47">
            <w:pPr>
              <w:rPr>
                <w:b/>
                <w:bCs/>
              </w:rPr>
            </w:pPr>
            <w:r w:rsidRPr="009D17BE">
              <w:rPr>
                <w:b/>
                <w:bCs/>
              </w:rPr>
              <w:t>ΠΡΟΔΙΑΓΡΑΦΗ</w:t>
            </w:r>
          </w:p>
        </w:tc>
        <w:tc>
          <w:tcPr>
            <w:tcW w:w="1396" w:type="dxa"/>
            <w:tcBorders>
              <w:bottom w:val="single" w:sz="4" w:space="0" w:color="auto"/>
            </w:tcBorders>
            <w:shd w:val="clear" w:color="auto" w:fill="CCCCCC"/>
            <w:tcMar>
              <w:left w:w="57" w:type="dxa"/>
              <w:right w:w="57" w:type="dxa"/>
            </w:tcMar>
            <w:vAlign w:val="center"/>
          </w:tcPr>
          <w:p w14:paraId="6F8BD1F6" w14:textId="77777777" w:rsidR="00CB4C47" w:rsidRPr="009D17BE" w:rsidRDefault="00CB4C47" w:rsidP="009D17BE">
            <w:pPr>
              <w:jc w:val="center"/>
              <w:rPr>
                <w:b/>
                <w:bCs/>
              </w:rPr>
            </w:pPr>
            <w:r w:rsidRPr="009D17BE">
              <w:rPr>
                <w:b/>
                <w:bCs/>
              </w:rPr>
              <w:t>ΑΠΑΙΤΗΣΗ</w:t>
            </w:r>
          </w:p>
        </w:tc>
        <w:tc>
          <w:tcPr>
            <w:tcW w:w="1394" w:type="dxa"/>
            <w:tcBorders>
              <w:bottom w:val="single" w:sz="4" w:space="0" w:color="auto"/>
            </w:tcBorders>
            <w:shd w:val="clear" w:color="auto" w:fill="CCCCCC"/>
            <w:tcMar>
              <w:left w:w="57" w:type="dxa"/>
              <w:right w:w="57" w:type="dxa"/>
            </w:tcMar>
            <w:vAlign w:val="center"/>
          </w:tcPr>
          <w:p w14:paraId="6202BD75" w14:textId="77777777" w:rsidR="00CB4C47" w:rsidRPr="009D17BE" w:rsidRDefault="00CB4C47" w:rsidP="009D17BE">
            <w:pPr>
              <w:jc w:val="center"/>
              <w:rPr>
                <w:b/>
                <w:bCs/>
              </w:rPr>
            </w:pPr>
            <w:r w:rsidRPr="009D17BE">
              <w:rPr>
                <w:b/>
                <w:bCs/>
              </w:rPr>
              <w:t>ΑΠΑΝΤΗΣΗ</w:t>
            </w:r>
          </w:p>
        </w:tc>
        <w:tc>
          <w:tcPr>
            <w:tcW w:w="1980" w:type="dxa"/>
            <w:tcBorders>
              <w:bottom w:val="single" w:sz="4" w:space="0" w:color="auto"/>
            </w:tcBorders>
            <w:shd w:val="clear" w:color="auto" w:fill="CCCCCC"/>
            <w:tcMar>
              <w:left w:w="57" w:type="dxa"/>
              <w:right w:w="57" w:type="dxa"/>
            </w:tcMar>
            <w:vAlign w:val="center"/>
          </w:tcPr>
          <w:p w14:paraId="1E2B0B58" w14:textId="77777777" w:rsidR="00CB4C47" w:rsidRPr="009D17BE" w:rsidRDefault="00CB4C47" w:rsidP="009D17BE">
            <w:pPr>
              <w:jc w:val="center"/>
              <w:rPr>
                <w:b/>
                <w:bCs/>
              </w:rPr>
            </w:pPr>
            <w:r w:rsidRPr="009D17BE">
              <w:rPr>
                <w:b/>
                <w:bCs/>
              </w:rPr>
              <w:t>ΠΑΡΑΠΟΜΠΗ</w:t>
            </w:r>
          </w:p>
          <w:p w14:paraId="745F00A3" w14:textId="77777777" w:rsidR="00CB4C47" w:rsidRPr="009D17BE" w:rsidRDefault="00CB4C47" w:rsidP="009D17BE">
            <w:pPr>
              <w:jc w:val="center"/>
              <w:rPr>
                <w:b/>
                <w:bCs/>
              </w:rPr>
            </w:pPr>
            <w:r w:rsidRPr="009D17BE">
              <w:rPr>
                <w:b/>
                <w:bCs/>
              </w:rPr>
              <w:t>ΤΕΚΜΗΡΙΩΣΗΣ</w:t>
            </w:r>
          </w:p>
        </w:tc>
      </w:tr>
      <w:tr w:rsidR="00CB4C47" w:rsidRPr="00CB4C47" w14:paraId="214E410C" w14:textId="77777777" w:rsidTr="009D17BE">
        <w:trPr>
          <w:jc w:val="center"/>
        </w:trPr>
        <w:tc>
          <w:tcPr>
            <w:tcW w:w="720" w:type="dxa"/>
            <w:shd w:val="clear" w:color="auto" w:fill="auto"/>
            <w:tcMar>
              <w:left w:w="57" w:type="dxa"/>
              <w:right w:w="57" w:type="dxa"/>
            </w:tcMar>
            <w:vAlign w:val="center"/>
          </w:tcPr>
          <w:p w14:paraId="07693466"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6A0BD97C" w14:textId="77777777" w:rsidR="00CB4C47" w:rsidRPr="009D17BE" w:rsidRDefault="00CB4C47" w:rsidP="009D17BE">
            <w:pPr>
              <w:jc w:val="left"/>
              <w:rPr>
                <w:lang w:val="el-GR"/>
              </w:rPr>
            </w:pPr>
            <w:r w:rsidRPr="009D17BE">
              <w:rPr>
                <w:lang w:val="el-GR"/>
              </w:rPr>
              <w:t>Ο Ανάδοχος θα πρέπει να υλοποιήσει τα επιμέρους τμήματα του έργου σύμφωνα με τις αρχές των παραγράφων του Παραρτήματος Ι.</w:t>
            </w:r>
          </w:p>
        </w:tc>
        <w:tc>
          <w:tcPr>
            <w:tcW w:w="1396" w:type="dxa"/>
            <w:shd w:val="clear" w:color="auto" w:fill="auto"/>
            <w:tcMar>
              <w:left w:w="57" w:type="dxa"/>
              <w:right w:w="57" w:type="dxa"/>
            </w:tcMar>
            <w:vAlign w:val="center"/>
          </w:tcPr>
          <w:p w14:paraId="63A35F3C" w14:textId="77777777" w:rsidR="00CB4C47" w:rsidRPr="00CB4C47" w:rsidRDefault="00CB4C47" w:rsidP="009D17BE">
            <w:pPr>
              <w:jc w:val="center"/>
            </w:pPr>
            <w:r w:rsidRPr="00CB4C47">
              <w:t>ΝΑΙ</w:t>
            </w:r>
          </w:p>
        </w:tc>
        <w:tc>
          <w:tcPr>
            <w:tcW w:w="1394" w:type="dxa"/>
            <w:shd w:val="clear" w:color="auto" w:fill="auto"/>
            <w:tcMar>
              <w:left w:w="57" w:type="dxa"/>
              <w:right w:w="57" w:type="dxa"/>
            </w:tcMar>
            <w:vAlign w:val="center"/>
          </w:tcPr>
          <w:p w14:paraId="0D895DF0" w14:textId="77777777" w:rsidR="00CB4C47" w:rsidRPr="00CB4C47" w:rsidRDefault="00CB4C47" w:rsidP="00CB4C47"/>
        </w:tc>
        <w:tc>
          <w:tcPr>
            <w:tcW w:w="1980" w:type="dxa"/>
            <w:shd w:val="clear" w:color="auto" w:fill="auto"/>
            <w:tcMar>
              <w:left w:w="57" w:type="dxa"/>
              <w:right w:w="57" w:type="dxa"/>
            </w:tcMar>
            <w:vAlign w:val="center"/>
          </w:tcPr>
          <w:p w14:paraId="69E56B32" w14:textId="77777777" w:rsidR="00CB4C47" w:rsidRPr="00CB4C47" w:rsidRDefault="00CB4C47" w:rsidP="00CB4C47"/>
        </w:tc>
      </w:tr>
      <w:tr w:rsidR="00CB4C47" w:rsidRPr="00CB4C47" w14:paraId="39B3AD86" w14:textId="77777777" w:rsidTr="00CB4C47">
        <w:trPr>
          <w:jc w:val="center"/>
        </w:trPr>
        <w:tc>
          <w:tcPr>
            <w:tcW w:w="720" w:type="dxa"/>
            <w:shd w:val="clear" w:color="auto" w:fill="auto"/>
            <w:tcMar>
              <w:left w:w="57" w:type="dxa"/>
              <w:right w:w="57" w:type="dxa"/>
            </w:tcMar>
            <w:vAlign w:val="center"/>
          </w:tcPr>
          <w:p w14:paraId="522221B4"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0273E703" w14:textId="77777777" w:rsidR="00CB4C47" w:rsidRPr="009D17BE" w:rsidRDefault="00CB4C47" w:rsidP="00CB4C47">
            <w:pPr>
              <w:rPr>
                <w:b/>
                <w:bCs/>
              </w:rPr>
            </w:pPr>
            <w:proofErr w:type="spellStart"/>
            <w:r w:rsidRPr="009D17BE">
              <w:rPr>
                <w:b/>
                <w:bCs/>
              </w:rPr>
              <w:t>Περιφερει</w:t>
            </w:r>
            <w:proofErr w:type="spellEnd"/>
            <w:r w:rsidRPr="009D17BE">
              <w:rPr>
                <w:b/>
                <w:bCs/>
              </w:rPr>
              <w:t xml:space="preserve">ακός </w:t>
            </w:r>
            <w:proofErr w:type="spellStart"/>
            <w:r w:rsidRPr="009D17BE">
              <w:rPr>
                <w:b/>
                <w:bCs/>
              </w:rPr>
              <w:t>Εξο</w:t>
            </w:r>
            <w:proofErr w:type="spellEnd"/>
            <w:r w:rsidRPr="009D17BE">
              <w:rPr>
                <w:b/>
                <w:bCs/>
              </w:rPr>
              <w:t>πλισμός</w:t>
            </w:r>
          </w:p>
        </w:tc>
        <w:tc>
          <w:tcPr>
            <w:tcW w:w="1396" w:type="dxa"/>
            <w:shd w:val="clear" w:color="auto" w:fill="CCCCCC"/>
            <w:tcMar>
              <w:left w:w="57" w:type="dxa"/>
              <w:right w:w="57" w:type="dxa"/>
            </w:tcMar>
            <w:vAlign w:val="center"/>
          </w:tcPr>
          <w:p w14:paraId="337211CB" w14:textId="77777777" w:rsidR="00CB4C47" w:rsidRPr="00CB4C47" w:rsidRDefault="00CB4C47" w:rsidP="009D17BE">
            <w:pPr>
              <w:jc w:val="center"/>
            </w:pPr>
          </w:p>
        </w:tc>
        <w:tc>
          <w:tcPr>
            <w:tcW w:w="1394" w:type="dxa"/>
            <w:shd w:val="clear" w:color="auto" w:fill="CCCCCC"/>
            <w:tcMar>
              <w:left w:w="57" w:type="dxa"/>
              <w:right w:w="57" w:type="dxa"/>
            </w:tcMar>
            <w:vAlign w:val="center"/>
          </w:tcPr>
          <w:p w14:paraId="3A2158F6" w14:textId="77777777" w:rsidR="00CB4C47" w:rsidRPr="00CB4C47" w:rsidRDefault="00CB4C47" w:rsidP="00CB4C47"/>
        </w:tc>
        <w:tc>
          <w:tcPr>
            <w:tcW w:w="1980" w:type="dxa"/>
            <w:shd w:val="clear" w:color="auto" w:fill="CCCCCC"/>
            <w:tcMar>
              <w:left w:w="57" w:type="dxa"/>
              <w:right w:w="57" w:type="dxa"/>
            </w:tcMar>
            <w:vAlign w:val="center"/>
          </w:tcPr>
          <w:p w14:paraId="2C5EB966" w14:textId="77777777" w:rsidR="00CB4C47" w:rsidRPr="00CB4C47" w:rsidRDefault="00CB4C47" w:rsidP="00CB4C47"/>
        </w:tc>
      </w:tr>
      <w:tr w:rsidR="00CB4C47" w:rsidRPr="00CB4C47" w14:paraId="2D9F851D" w14:textId="77777777" w:rsidTr="009D17BE">
        <w:trPr>
          <w:jc w:val="center"/>
        </w:trPr>
        <w:tc>
          <w:tcPr>
            <w:tcW w:w="720" w:type="dxa"/>
            <w:shd w:val="clear" w:color="auto" w:fill="auto"/>
            <w:tcMar>
              <w:left w:w="57" w:type="dxa"/>
              <w:right w:w="57" w:type="dxa"/>
            </w:tcMar>
            <w:vAlign w:val="center"/>
          </w:tcPr>
          <w:p w14:paraId="6A797F9D"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5221AB36" w14:textId="1ACB3E89" w:rsidR="00CB4C47" w:rsidRPr="009D17BE" w:rsidRDefault="00CB4C47" w:rsidP="009D17BE">
            <w:pPr>
              <w:jc w:val="left"/>
              <w:rPr>
                <w:lang w:val="el-GR"/>
              </w:rPr>
            </w:pPr>
            <w:r w:rsidRPr="009D17BE">
              <w:rPr>
                <w:lang w:val="el-GR"/>
              </w:rPr>
              <w:t>Το σύνολο του προσφερόμενου εξοπλισμού θα πρέπει να είναι σύγχρονο</w:t>
            </w:r>
            <w:r w:rsidR="00E27816">
              <w:rPr>
                <w:lang w:val="el-GR"/>
              </w:rPr>
              <w:t xml:space="preserve"> και </w:t>
            </w:r>
            <w:proofErr w:type="spellStart"/>
            <w:r w:rsidR="00E27816">
              <w:rPr>
                <w:lang w:val="el-GR"/>
              </w:rPr>
              <w:t>αμεταχειριστο</w:t>
            </w:r>
            <w:proofErr w:type="spellEnd"/>
            <w:r w:rsidR="00E27816">
              <w:rPr>
                <w:lang w:val="el-GR"/>
              </w:rPr>
              <w:t xml:space="preserve"> </w:t>
            </w:r>
            <w:r w:rsidRPr="009D17BE">
              <w:rPr>
                <w:lang w:val="el-GR"/>
              </w:rPr>
              <w:t xml:space="preserve"> και να μην υπάρχει ανακοίνωση περί αντικατάστασης / απόσυρσης του από τον κατασκευαστή. </w:t>
            </w:r>
          </w:p>
        </w:tc>
        <w:tc>
          <w:tcPr>
            <w:tcW w:w="1396" w:type="dxa"/>
            <w:tcBorders>
              <w:bottom w:val="single" w:sz="4" w:space="0" w:color="auto"/>
            </w:tcBorders>
            <w:shd w:val="clear" w:color="auto" w:fill="auto"/>
            <w:tcMar>
              <w:left w:w="57" w:type="dxa"/>
              <w:right w:w="57" w:type="dxa"/>
            </w:tcMar>
            <w:vAlign w:val="center"/>
          </w:tcPr>
          <w:p w14:paraId="70B21626"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7B08A058"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14FC4995" w14:textId="77777777" w:rsidR="00CB4C47" w:rsidRPr="00CB4C47" w:rsidRDefault="00CB4C47" w:rsidP="00CB4C47"/>
        </w:tc>
      </w:tr>
      <w:tr w:rsidR="00CB4C47" w:rsidRPr="00CB4C47" w14:paraId="3F11A3F0" w14:textId="77777777" w:rsidTr="009D17BE">
        <w:trPr>
          <w:jc w:val="center"/>
        </w:trPr>
        <w:tc>
          <w:tcPr>
            <w:tcW w:w="720" w:type="dxa"/>
            <w:tcBorders>
              <w:bottom w:val="single" w:sz="4" w:space="0" w:color="auto"/>
            </w:tcBorders>
            <w:shd w:val="clear" w:color="auto" w:fill="auto"/>
            <w:tcMar>
              <w:left w:w="57" w:type="dxa"/>
              <w:right w:w="57" w:type="dxa"/>
            </w:tcMar>
            <w:vAlign w:val="center"/>
          </w:tcPr>
          <w:p w14:paraId="5BC274E9" w14:textId="77777777" w:rsidR="00CB4C47" w:rsidRPr="00CB4C47" w:rsidRDefault="00CB4C47" w:rsidP="009D17BE">
            <w:pPr>
              <w:pStyle w:val="ListParagraph"/>
              <w:numPr>
                <w:ilvl w:val="0"/>
                <w:numId w:val="273"/>
              </w:numPr>
              <w:ind w:left="144" w:firstLine="0"/>
            </w:pPr>
          </w:p>
        </w:tc>
        <w:tc>
          <w:tcPr>
            <w:tcW w:w="4315" w:type="dxa"/>
            <w:tcBorders>
              <w:bottom w:val="single" w:sz="4" w:space="0" w:color="auto"/>
            </w:tcBorders>
            <w:shd w:val="clear" w:color="auto" w:fill="auto"/>
            <w:tcMar>
              <w:left w:w="57" w:type="dxa"/>
              <w:right w:w="57" w:type="dxa"/>
            </w:tcMar>
            <w:vAlign w:val="center"/>
          </w:tcPr>
          <w:p w14:paraId="4E0C0482" w14:textId="77777777" w:rsidR="00CB4C47" w:rsidRPr="009D17BE" w:rsidRDefault="00CB4C47" w:rsidP="009D17BE">
            <w:pPr>
              <w:jc w:val="left"/>
              <w:rPr>
                <w:lang w:val="el-GR"/>
              </w:rPr>
            </w:pPr>
            <w:r w:rsidRPr="009D17BE">
              <w:rPr>
                <w:lang w:val="el-GR"/>
              </w:rPr>
              <w:t>Ειδικότερα για τους Ηλεκτρονικούς Υπολογιστές ο χρόνος ανακοίνωσης του μοντέλου, σε σχέση με την ημερομηνία κατάθεσης της προσφοράς, θα πρέπει να είναι:</w:t>
            </w:r>
          </w:p>
        </w:tc>
        <w:tc>
          <w:tcPr>
            <w:tcW w:w="1396" w:type="dxa"/>
            <w:tcBorders>
              <w:bottom w:val="single" w:sz="4" w:space="0" w:color="auto"/>
            </w:tcBorders>
            <w:shd w:val="clear" w:color="auto" w:fill="auto"/>
            <w:tcMar>
              <w:left w:w="57" w:type="dxa"/>
              <w:right w:w="57" w:type="dxa"/>
            </w:tcMar>
            <w:vAlign w:val="center"/>
          </w:tcPr>
          <w:p w14:paraId="3E15BE5A" w14:textId="77777777" w:rsidR="00CB4C47" w:rsidRPr="00CB4C47" w:rsidRDefault="00CB4C47" w:rsidP="009D17BE">
            <w:pPr>
              <w:jc w:val="center"/>
            </w:pPr>
            <w:r w:rsidRPr="00CB4C47">
              <w:t xml:space="preserve">≤ 18 </w:t>
            </w:r>
            <w:proofErr w:type="spellStart"/>
            <w:r w:rsidRPr="00CB4C47">
              <w:t>Μήνες</w:t>
            </w:r>
            <w:proofErr w:type="spellEnd"/>
          </w:p>
        </w:tc>
        <w:tc>
          <w:tcPr>
            <w:tcW w:w="1394" w:type="dxa"/>
            <w:tcBorders>
              <w:bottom w:val="single" w:sz="4" w:space="0" w:color="auto"/>
            </w:tcBorders>
            <w:shd w:val="clear" w:color="auto" w:fill="auto"/>
            <w:tcMar>
              <w:left w:w="57" w:type="dxa"/>
              <w:right w:w="57" w:type="dxa"/>
            </w:tcMar>
            <w:vAlign w:val="center"/>
          </w:tcPr>
          <w:p w14:paraId="63345557"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69BAD1DB" w14:textId="77777777" w:rsidR="00CB4C47" w:rsidRPr="00CB4C47" w:rsidRDefault="00CB4C47" w:rsidP="00CB4C47"/>
        </w:tc>
      </w:tr>
      <w:tr w:rsidR="00CB4C47" w:rsidRPr="00CB4C47" w14:paraId="1FD761FF" w14:textId="77777777" w:rsidTr="009D17BE">
        <w:trPr>
          <w:jc w:val="center"/>
        </w:trPr>
        <w:tc>
          <w:tcPr>
            <w:tcW w:w="720" w:type="dxa"/>
            <w:shd w:val="clear" w:color="auto" w:fill="auto"/>
            <w:tcMar>
              <w:left w:w="57" w:type="dxa"/>
              <w:right w:w="57" w:type="dxa"/>
            </w:tcMar>
            <w:vAlign w:val="center"/>
          </w:tcPr>
          <w:p w14:paraId="22CAFED0"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609E361F" w14:textId="77777777" w:rsidR="00CB4C47" w:rsidRPr="009D17BE" w:rsidRDefault="00CB4C47" w:rsidP="009D17BE">
            <w:pPr>
              <w:jc w:val="left"/>
              <w:rPr>
                <w:lang w:val="el-GR"/>
              </w:rPr>
            </w:pPr>
            <w:r w:rsidRPr="009D17BE">
              <w:rPr>
                <w:lang w:val="el-GR"/>
              </w:rPr>
              <w:t>Το σύνολο του προσφερόμενου περιφερειακού εξοπλισμού θα συνοδεύεται από τα εγχειρίδια χρήσης των επιμέρους συσκευών και του λογισμικού του (σε ηλεκτρονική ή/και έντυπη μορφή).</w:t>
            </w:r>
          </w:p>
        </w:tc>
        <w:tc>
          <w:tcPr>
            <w:tcW w:w="1396" w:type="dxa"/>
            <w:tcBorders>
              <w:bottom w:val="single" w:sz="4" w:space="0" w:color="auto"/>
            </w:tcBorders>
            <w:shd w:val="clear" w:color="auto" w:fill="auto"/>
            <w:tcMar>
              <w:left w:w="57" w:type="dxa"/>
              <w:right w:w="57" w:type="dxa"/>
            </w:tcMar>
            <w:vAlign w:val="center"/>
          </w:tcPr>
          <w:p w14:paraId="308F24D2"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7E8452CB"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35693307" w14:textId="77777777" w:rsidR="00CB4C47" w:rsidRPr="00CB4C47" w:rsidRDefault="00CB4C47" w:rsidP="00CB4C47"/>
        </w:tc>
      </w:tr>
      <w:tr w:rsidR="00CB4C47" w:rsidRPr="00CB4C47" w14:paraId="28543F57" w14:textId="77777777" w:rsidTr="009D17BE">
        <w:trPr>
          <w:jc w:val="center"/>
        </w:trPr>
        <w:tc>
          <w:tcPr>
            <w:tcW w:w="720" w:type="dxa"/>
            <w:shd w:val="clear" w:color="auto" w:fill="auto"/>
            <w:tcMar>
              <w:left w:w="57" w:type="dxa"/>
              <w:right w:w="57" w:type="dxa"/>
            </w:tcMar>
            <w:vAlign w:val="center"/>
          </w:tcPr>
          <w:p w14:paraId="24D72DEF"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6E09E970" w14:textId="77777777" w:rsidR="00CB4C47" w:rsidRPr="009D17BE" w:rsidRDefault="00CB4C47" w:rsidP="009D17BE">
            <w:pPr>
              <w:jc w:val="left"/>
              <w:rPr>
                <w:lang w:val="el-GR"/>
              </w:rPr>
            </w:pPr>
            <w:r w:rsidRPr="009D17BE">
              <w:rPr>
                <w:lang w:val="el-GR"/>
              </w:rPr>
              <w:t xml:space="preserve">Ο Ανάδοχος υποχρεούται να παράσχει για το σύνολο του Εξοπλισμού όλα τα παρελκόμενα (καλώδια τροφοδοσίας κλπ.). </w:t>
            </w:r>
          </w:p>
        </w:tc>
        <w:tc>
          <w:tcPr>
            <w:tcW w:w="1396" w:type="dxa"/>
            <w:tcBorders>
              <w:bottom w:val="single" w:sz="4" w:space="0" w:color="auto"/>
            </w:tcBorders>
            <w:shd w:val="clear" w:color="auto" w:fill="auto"/>
            <w:tcMar>
              <w:left w:w="57" w:type="dxa"/>
              <w:right w:w="57" w:type="dxa"/>
            </w:tcMar>
            <w:vAlign w:val="center"/>
          </w:tcPr>
          <w:p w14:paraId="0D4D4FB2"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69F7299E"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4A0476F4" w14:textId="77777777" w:rsidR="00CB4C47" w:rsidRPr="00CB4C47" w:rsidRDefault="00CB4C47" w:rsidP="00CB4C47"/>
        </w:tc>
      </w:tr>
      <w:tr w:rsidR="00CB4C47" w:rsidRPr="00CB4C47" w14:paraId="1AF5796B" w14:textId="77777777" w:rsidTr="009D17BE">
        <w:trPr>
          <w:jc w:val="center"/>
        </w:trPr>
        <w:tc>
          <w:tcPr>
            <w:tcW w:w="720" w:type="dxa"/>
            <w:shd w:val="clear" w:color="auto" w:fill="auto"/>
            <w:tcMar>
              <w:left w:w="57" w:type="dxa"/>
              <w:right w:w="57" w:type="dxa"/>
            </w:tcMar>
            <w:vAlign w:val="center"/>
          </w:tcPr>
          <w:p w14:paraId="430EB822"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26BACDCA" w14:textId="77777777" w:rsidR="00CB4C47" w:rsidRPr="009D17BE" w:rsidRDefault="00CB4C47" w:rsidP="009D17BE">
            <w:pPr>
              <w:jc w:val="left"/>
              <w:rPr>
                <w:lang w:val="el-GR"/>
              </w:rPr>
            </w:pPr>
            <w:r w:rsidRPr="009D17BE">
              <w:rPr>
                <w:lang w:val="el-GR"/>
              </w:rPr>
              <w:t xml:space="preserve">Ο περιφερειακός εξοπλισμός θα φέρει τις απαραίτητες </w:t>
            </w:r>
            <w:proofErr w:type="spellStart"/>
            <w:r w:rsidRPr="009D17BE">
              <w:rPr>
                <w:lang w:val="el-GR"/>
              </w:rPr>
              <w:t>πιστοποίησεις</w:t>
            </w:r>
            <w:proofErr w:type="spellEnd"/>
            <w:r w:rsidRPr="009D17BE">
              <w:rPr>
                <w:lang w:val="el-GR"/>
              </w:rPr>
              <w:t xml:space="preserve"> που επιβάλλει η ελληνική και η κοινοτική νομοθεσία (ηλεκτρομαγνητικής συμβατότητας/ ακτινοβολίας κλπ.)</w:t>
            </w:r>
          </w:p>
        </w:tc>
        <w:tc>
          <w:tcPr>
            <w:tcW w:w="1396" w:type="dxa"/>
            <w:tcBorders>
              <w:bottom w:val="single" w:sz="4" w:space="0" w:color="auto"/>
            </w:tcBorders>
            <w:shd w:val="clear" w:color="auto" w:fill="auto"/>
            <w:tcMar>
              <w:left w:w="57" w:type="dxa"/>
              <w:right w:w="57" w:type="dxa"/>
            </w:tcMar>
            <w:vAlign w:val="center"/>
          </w:tcPr>
          <w:p w14:paraId="67758543" w14:textId="77777777" w:rsidR="00CB4C47" w:rsidRPr="00CB4C47" w:rsidRDefault="00CB4C47" w:rsidP="009D17BE">
            <w:pPr>
              <w:jc w:val="center"/>
            </w:pPr>
            <w:r w:rsidRPr="00CB4C47">
              <w:t>NAI</w:t>
            </w:r>
          </w:p>
        </w:tc>
        <w:tc>
          <w:tcPr>
            <w:tcW w:w="1394" w:type="dxa"/>
            <w:tcBorders>
              <w:bottom w:val="single" w:sz="4" w:space="0" w:color="auto"/>
            </w:tcBorders>
            <w:shd w:val="clear" w:color="auto" w:fill="auto"/>
            <w:tcMar>
              <w:left w:w="57" w:type="dxa"/>
              <w:right w:w="57" w:type="dxa"/>
            </w:tcMar>
            <w:vAlign w:val="center"/>
          </w:tcPr>
          <w:p w14:paraId="2286551A"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167B804B" w14:textId="77777777" w:rsidR="00CB4C47" w:rsidRPr="00CB4C47" w:rsidRDefault="00CB4C47" w:rsidP="00CB4C47"/>
        </w:tc>
      </w:tr>
      <w:tr w:rsidR="00CB4C47" w:rsidRPr="00CB4C47" w14:paraId="003DB6E5" w14:textId="77777777" w:rsidTr="00CB4C47">
        <w:trPr>
          <w:jc w:val="center"/>
        </w:trPr>
        <w:tc>
          <w:tcPr>
            <w:tcW w:w="720" w:type="dxa"/>
            <w:shd w:val="clear" w:color="auto" w:fill="auto"/>
            <w:tcMar>
              <w:left w:w="57" w:type="dxa"/>
              <w:right w:w="57" w:type="dxa"/>
            </w:tcMar>
            <w:vAlign w:val="center"/>
          </w:tcPr>
          <w:p w14:paraId="563FABE0"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63B19E71" w14:textId="77777777" w:rsidR="00CB4C47" w:rsidRPr="009D17BE" w:rsidRDefault="00CB4C47" w:rsidP="00CB4C47">
            <w:pPr>
              <w:rPr>
                <w:b/>
                <w:bCs/>
              </w:rPr>
            </w:pPr>
            <w:proofErr w:type="spellStart"/>
            <w:r w:rsidRPr="009D17BE">
              <w:rPr>
                <w:b/>
                <w:bCs/>
              </w:rPr>
              <w:t>Κεντρικός</w:t>
            </w:r>
            <w:proofErr w:type="spellEnd"/>
            <w:r w:rsidRPr="009D17BE">
              <w:rPr>
                <w:b/>
                <w:bCs/>
              </w:rPr>
              <w:t xml:space="preserve"> </w:t>
            </w:r>
            <w:proofErr w:type="spellStart"/>
            <w:r w:rsidRPr="009D17BE">
              <w:rPr>
                <w:b/>
                <w:bCs/>
              </w:rPr>
              <w:t>Εξο</w:t>
            </w:r>
            <w:proofErr w:type="spellEnd"/>
            <w:r w:rsidRPr="009D17BE">
              <w:rPr>
                <w:b/>
                <w:bCs/>
              </w:rPr>
              <w:t>πλισμός</w:t>
            </w:r>
          </w:p>
        </w:tc>
        <w:tc>
          <w:tcPr>
            <w:tcW w:w="1396" w:type="dxa"/>
            <w:tcBorders>
              <w:bottom w:val="single" w:sz="4" w:space="0" w:color="auto"/>
            </w:tcBorders>
            <w:shd w:val="clear" w:color="auto" w:fill="CCCCCC"/>
            <w:tcMar>
              <w:left w:w="57" w:type="dxa"/>
              <w:right w:w="57" w:type="dxa"/>
            </w:tcMar>
            <w:vAlign w:val="center"/>
          </w:tcPr>
          <w:p w14:paraId="30184EBC" w14:textId="77777777" w:rsidR="00CB4C47" w:rsidRPr="00CB4C47" w:rsidRDefault="00CB4C47" w:rsidP="009D17BE">
            <w:pPr>
              <w:jc w:val="center"/>
            </w:pPr>
          </w:p>
        </w:tc>
        <w:tc>
          <w:tcPr>
            <w:tcW w:w="1394" w:type="dxa"/>
            <w:tcBorders>
              <w:bottom w:val="single" w:sz="4" w:space="0" w:color="auto"/>
            </w:tcBorders>
            <w:shd w:val="clear" w:color="auto" w:fill="CCCCCC"/>
            <w:tcMar>
              <w:left w:w="57" w:type="dxa"/>
              <w:right w:w="57" w:type="dxa"/>
            </w:tcMar>
            <w:vAlign w:val="center"/>
          </w:tcPr>
          <w:p w14:paraId="2F915B8A" w14:textId="77777777" w:rsidR="00CB4C47" w:rsidRPr="00CB4C47" w:rsidRDefault="00CB4C47" w:rsidP="00CB4C47"/>
        </w:tc>
        <w:tc>
          <w:tcPr>
            <w:tcW w:w="1980" w:type="dxa"/>
            <w:tcBorders>
              <w:bottom w:val="single" w:sz="4" w:space="0" w:color="auto"/>
            </w:tcBorders>
            <w:shd w:val="clear" w:color="auto" w:fill="CCCCCC"/>
            <w:tcMar>
              <w:left w:w="57" w:type="dxa"/>
              <w:right w:w="57" w:type="dxa"/>
            </w:tcMar>
            <w:vAlign w:val="center"/>
          </w:tcPr>
          <w:p w14:paraId="76717D6B" w14:textId="77777777" w:rsidR="00CB4C47" w:rsidRPr="00CB4C47" w:rsidRDefault="00CB4C47" w:rsidP="00CB4C47"/>
        </w:tc>
      </w:tr>
      <w:tr w:rsidR="00CB4C47" w:rsidRPr="00CB4C47" w14:paraId="4F7E2A54" w14:textId="77777777" w:rsidTr="009D17BE">
        <w:trPr>
          <w:jc w:val="center"/>
        </w:trPr>
        <w:tc>
          <w:tcPr>
            <w:tcW w:w="720" w:type="dxa"/>
            <w:shd w:val="clear" w:color="auto" w:fill="auto"/>
            <w:tcMar>
              <w:left w:w="57" w:type="dxa"/>
              <w:right w:w="57" w:type="dxa"/>
            </w:tcMar>
            <w:vAlign w:val="center"/>
          </w:tcPr>
          <w:p w14:paraId="4E75DEBC"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1AEEC145" w14:textId="34E19224" w:rsidR="00CB4C47" w:rsidRPr="009D17BE" w:rsidRDefault="00CB4C47" w:rsidP="009D17BE">
            <w:pPr>
              <w:jc w:val="left"/>
              <w:rPr>
                <w:lang w:val="el-GR"/>
              </w:rPr>
            </w:pPr>
            <w:r w:rsidRPr="009D17BE">
              <w:rPr>
                <w:lang w:val="el-GR"/>
              </w:rPr>
              <w:t>Το σύνολο του κεντρικού εξοπλισμού (εξυπηρετητές, σύστημα βάσης δεδομένων, σύστημα αποθήκευσης) θα πρέπει να είναι σύγχρονο</w:t>
            </w:r>
            <w:r w:rsidR="00E27816">
              <w:rPr>
                <w:lang w:val="el-GR"/>
              </w:rPr>
              <w:t xml:space="preserve"> και αμεταχείριστο</w:t>
            </w:r>
            <w:r w:rsidRPr="009D17BE">
              <w:rPr>
                <w:lang w:val="el-GR"/>
              </w:rPr>
              <w:t xml:space="preserve"> και να μην υπάρχει ανακοίνωση περί αντικατάστασης / απόσυρσης του από τον κατασκευαστή. Ειδικότερα, ανά κατηγορία εξοπλισμού, ο χρόνος ανακοίνωσης του κάθε μοντέλου, σε σχέση με την ημερομηνία κατάθεσης της προσφοράς, θα πρέπει να είναι:</w:t>
            </w:r>
          </w:p>
        </w:tc>
        <w:tc>
          <w:tcPr>
            <w:tcW w:w="1396" w:type="dxa"/>
            <w:tcBorders>
              <w:bottom w:val="single" w:sz="4" w:space="0" w:color="auto"/>
            </w:tcBorders>
            <w:shd w:val="clear" w:color="auto" w:fill="auto"/>
            <w:tcMar>
              <w:left w:w="57" w:type="dxa"/>
              <w:right w:w="57" w:type="dxa"/>
            </w:tcMar>
            <w:vAlign w:val="center"/>
          </w:tcPr>
          <w:p w14:paraId="547927EA"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46FD3085"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7A3B4976" w14:textId="77777777" w:rsidR="00CB4C47" w:rsidRPr="00CB4C47" w:rsidRDefault="00CB4C47" w:rsidP="00CB4C47"/>
        </w:tc>
      </w:tr>
      <w:tr w:rsidR="00CB4C47" w:rsidRPr="00CB4C47" w14:paraId="26AB7855" w14:textId="77777777" w:rsidTr="009D17BE">
        <w:trPr>
          <w:jc w:val="center"/>
        </w:trPr>
        <w:tc>
          <w:tcPr>
            <w:tcW w:w="720" w:type="dxa"/>
            <w:shd w:val="clear" w:color="auto" w:fill="auto"/>
            <w:tcMar>
              <w:left w:w="57" w:type="dxa"/>
              <w:right w:w="57" w:type="dxa"/>
            </w:tcMar>
            <w:vAlign w:val="center"/>
          </w:tcPr>
          <w:p w14:paraId="362AB919"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200BD318" w14:textId="77777777" w:rsidR="00CB4C47" w:rsidRPr="00CB4C47" w:rsidRDefault="00CB4C47" w:rsidP="009D17BE">
            <w:pPr>
              <w:jc w:val="left"/>
            </w:pPr>
            <w:proofErr w:type="spellStart"/>
            <w:r w:rsidRPr="00CB4C47">
              <w:t>Σύστημ</w:t>
            </w:r>
            <w:proofErr w:type="spellEnd"/>
            <w:r w:rsidRPr="00CB4C47">
              <w:t xml:space="preserve">α </w:t>
            </w:r>
            <w:proofErr w:type="spellStart"/>
            <w:r w:rsidRPr="00CB4C47">
              <w:t>Βάσης</w:t>
            </w:r>
            <w:proofErr w:type="spellEnd"/>
            <w:r w:rsidRPr="00CB4C47">
              <w:t xml:space="preserve"> </w:t>
            </w:r>
            <w:proofErr w:type="spellStart"/>
            <w:r w:rsidRPr="00CB4C47">
              <w:t>Δεδομένων</w:t>
            </w:r>
            <w:proofErr w:type="spellEnd"/>
          </w:p>
        </w:tc>
        <w:tc>
          <w:tcPr>
            <w:tcW w:w="1396" w:type="dxa"/>
            <w:tcBorders>
              <w:bottom w:val="single" w:sz="4" w:space="0" w:color="auto"/>
            </w:tcBorders>
            <w:shd w:val="clear" w:color="auto" w:fill="auto"/>
            <w:tcMar>
              <w:left w:w="57" w:type="dxa"/>
              <w:right w:w="57" w:type="dxa"/>
            </w:tcMar>
            <w:vAlign w:val="center"/>
          </w:tcPr>
          <w:p w14:paraId="00ADFF7D" w14:textId="77777777" w:rsidR="00CB4C47" w:rsidRPr="00CB4C47" w:rsidRDefault="00CB4C47" w:rsidP="009D17BE">
            <w:pPr>
              <w:jc w:val="center"/>
            </w:pPr>
            <w:r w:rsidRPr="00CB4C47">
              <w:t xml:space="preserve">≤ 24 </w:t>
            </w:r>
            <w:proofErr w:type="spellStart"/>
            <w:r w:rsidRPr="00CB4C47">
              <w:t>Μήνες</w:t>
            </w:r>
            <w:proofErr w:type="spellEnd"/>
          </w:p>
        </w:tc>
        <w:tc>
          <w:tcPr>
            <w:tcW w:w="1394" w:type="dxa"/>
            <w:tcBorders>
              <w:bottom w:val="single" w:sz="4" w:space="0" w:color="auto"/>
            </w:tcBorders>
            <w:shd w:val="clear" w:color="auto" w:fill="auto"/>
            <w:tcMar>
              <w:left w:w="57" w:type="dxa"/>
              <w:right w:w="57" w:type="dxa"/>
            </w:tcMar>
            <w:vAlign w:val="center"/>
          </w:tcPr>
          <w:p w14:paraId="2E2F01A1"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5C5E3F33" w14:textId="77777777" w:rsidR="00CB4C47" w:rsidRPr="00CB4C47" w:rsidRDefault="00CB4C47" w:rsidP="00CB4C47"/>
        </w:tc>
      </w:tr>
      <w:tr w:rsidR="00CB4C47" w:rsidRPr="00CB4C47" w14:paraId="67A6D876" w14:textId="77777777" w:rsidTr="009D17BE">
        <w:trPr>
          <w:jc w:val="center"/>
        </w:trPr>
        <w:tc>
          <w:tcPr>
            <w:tcW w:w="720" w:type="dxa"/>
            <w:shd w:val="clear" w:color="auto" w:fill="auto"/>
            <w:tcMar>
              <w:left w:w="57" w:type="dxa"/>
              <w:right w:w="57" w:type="dxa"/>
            </w:tcMar>
            <w:vAlign w:val="center"/>
          </w:tcPr>
          <w:p w14:paraId="1B342D26"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3BB4BD3B" w14:textId="77777777" w:rsidR="00CB4C47" w:rsidRPr="00CB4C47" w:rsidRDefault="00CB4C47" w:rsidP="009D17BE">
            <w:pPr>
              <w:jc w:val="left"/>
            </w:pPr>
            <w:proofErr w:type="spellStart"/>
            <w:r w:rsidRPr="00CB4C47">
              <w:t>Σύστημ</w:t>
            </w:r>
            <w:proofErr w:type="spellEnd"/>
            <w:r w:rsidRPr="00CB4C47">
              <w:t>α Απ</w:t>
            </w:r>
            <w:proofErr w:type="spellStart"/>
            <w:r w:rsidRPr="00CB4C47">
              <w:t>οθήκευσης</w:t>
            </w:r>
            <w:proofErr w:type="spellEnd"/>
            <w:r w:rsidRPr="00CB4C47">
              <w:t xml:space="preserve"> </w:t>
            </w:r>
            <w:proofErr w:type="spellStart"/>
            <w:r w:rsidRPr="00CB4C47">
              <w:t>Δεδομένων</w:t>
            </w:r>
            <w:proofErr w:type="spellEnd"/>
          </w:p>
        </w:tc>
        <w:tc>
          <w:tcPr>
            <w:tcW w:w="1396" w:type="dxa"/>
            <w:tcBorders>
              <w:bottom w:val="single" w:sz="4" w:space="0" w:color="auto"/>
            </w:tcBorders>
            <w:shd w:val="clear" w:color="auto" w:fill="auto"/>
            <w:tcMar>
              <w:left w:w="57" w:type="dxa"/>
              <w:right w:w="57" w:type="dxa"/>
            </w:tcMar>
            <w:vAlign w:val="center"/>
          </w:tcPr>
          <w:p w14:paraId="1FCC63A4" w14:textId="77777777" w:rsidR="00CB4C47" w:rsidRPr="00CB4C47" w:rsidRDefault="00CB4C47" w:rsidP="009D17BE">
            <w:pPr>
              <w:jc w:val="center"/>
            </w:pPr>
            <w:r w:rsidRPr="00CB4C47">
              <w:t xml:space="preserve">≤ 24 </w:t>
            </w:r>
            <w:proofErr w:type="spellStart"/>
            <w:r w:rsidRPr="00CB4C47">
              <w:t>Μήνες</w:t>
            </w:r>
            <w:proofErr w:type="spellEnd"/>
          </w:p>
        </w:tc>
        <w:tc>
          <w:tcPr>
            <w:tcW w:w="1394" w:type="dxa"/>
            <w:tcBorders>
              <w:bottom w:val="single" w:sz="4" w:space="0" w:color="auto"/>
            </w:tcBorders>
            <w:shd w:val="clear" w:color="auto" w:fill="auto"/>
            <w:tcMar>
              <w:left w:w="57" w:type="dxa"/>
              <w:right w:w="57" w:type="dxa"/>
            </w:tcMar>
            <w:vAlign w:val="center"/>
          </w:tcPr>
          <w:p w14:paraId="7F1750EF"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3C88D02B" w14:textId="77777777" w:rsidR="00CB4C47" w:rsidRPr="00CB4C47" w:rsidRDefault="00CB4C47" w:rsidP="00CB4C47"/>
        </w:tc>
      </w:tr>
      <w:tr w:rsidR="00CB4C47" w:rsidRPr="00CB4C47" w14:paraId="2E7E5098" w14:textId="77777777" w:rsidTr="009D17BE">
        <w:trPr>
          <w:jc w:val="center"/>
        </w:trPr>
        <w:tc>
          <w:tcPr>
            <w:tcW w:w="720" w:type="dxa"/>
            <w:shd w:val="clear" w:color="auto" w:fill="auto"/>
            <w:tcMar>
              <w:left w:w="57" w:type="dxa"/>
              <w:right w:w="57" w:type="dxa"/>
            </w:tcMar>
            <w:vAlign w:val="center"/>
          </w:tcPr>
          <w:p w14:paraId="06CB14B7"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37E66EE6" w14:textId="77777777" w:rsidR="00CB4C47" w:rsidRPr="00CB4C47" w:rsidRDefault="00CB4C47" w:rsidP="009D17BE">
            <w:pPr>
              <w:jc w:val="left"/>
            </w:pPr>
            <w:proofErr w:type="spellStart"/>
            <w:r w:rsidRPr="00CB4C47">
              <w:t>Δικτυ</w:t>
            </w:r>
            <w:proofErr w:type="spellEnd"/>
            <w:r w:rsidRPr="00CB4C47">
              <w:t xml:space="preserve">ακός </w:t>
            </w:r>
            <w:proofErr w:type="spellStart"/>
            <w:r w:rsidRPr="00CB4C47">
              <w:t>Εξο</w:t>
            </w:r>
            <w:proofErr w:type="spellEnd"/>
            <w:r w:rsidRPr="00CB4C47">
              <w:t>πλισμός</w:t>
            </w:r>
          </w:p>
        </w:tc>
        <w:tc>
          <w:tcPr>
            <w:tcW w:w="1396" w:type="dxa"/>
            <w:tcBorders>
              <w:bottom w:val="single" w:sz="4" w:space="0" w:color="auto"/>
            </w:tcBorders>
            <w:shd w:val="clear" w:color="auto" w:fill="auto"/>
            <w:tcMar>
              <w:left w:w="57" w:type="dxa"/>
              <w:right w:w="57" w:type="dxa"/>
            </w:tcMar>
            <w:vAlign w:val="center"/>
          </w:tcPr>
          <w:p w14:paraId="1E392CCC" w14:textId="77777777" w:rsidR="00CB4C47" w:rsidRPr="00CB4C47" w:rsidRDefault="00CB4C47" w:rsidP="009D17BE">
            <w:pPr>
              <w:jc w:val="center"/>
            </w:pPr>
            <w:r w:rsidRPr="00CB4C47">
              <w:t xml:space="preserve">≤ 24 </w:t>
            </w:r>
            <w:proofErr w:type="spellStart"/>
            <w:r w:rsidRPr="00CB4C47">
              <w:t>Μήνες</w:t>
            </w:r>
            <w:proofErr w:type="spellEnd"/>
          </w:p>
        </w:tc>
        <w:tc>
          <w:tcPr>
            <w:tcW w:w="1394" w:type="dxa"/>
            <w:tcBorders>
              <w:bottom w:val="single" w:sz="4" w:space="0" w:color="auto"/>
            </w:tcBorders>
            <w:shd w:val="clear" w:color="auto" w:fill="auto"/>
            <w:tcMar>
              <w:left w:w="57" w:type="dxa"/>
              <w:right w:w="57" w:type="dxa"/>
            </w:tcMar>
            <w:vAlign w:val="center"/>
          </w:tcPr>
          <w:p w14:paraId="12784D47"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2C3954FE" w14:textId="77777777" w:rsidR="00CB4C47" w:rsidRPr="00CB4C47" w:rsidRDefault="00CB4C47" w:rsidP="00CB4C47"/>
        </w:tc>
      </w:tr>
      <w:tr w:rsidR="00CB4C47" w:rsidRPr="00CB4C47" w14:paraId="52C49C38" w14:textId="77777777" w:rsidTr="009D17BE">
        <w:trPr>
          <w:jc w:val="center"/>
        </w:trPr>
        <w:tc>
          <w:tcPr>
            <w:tcW w:w="720" w:type="dxa"/>
            <w:shd w:val="clear" w:color="auto" w:fill="auto"/>
            <w:tcMar>
              <w:left w:w="57" w:type="dxa"/>
              <w:right w:w="57" w:type="dxa"/>
            </w:tcMar>
            <w:vAlign w:val="center"/>
          </w:tcPr>
          <w:p w14:paraId="3EE69329"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2EA871B9" w14:textId="77777777" w:rsidR="00CB4C47" w:rsidRPr="00CB4C47" w:rsidRDefault="00CB4C47" w:rsidP="009D17BE">
            <w:pPr>
              <w:jc w:val="left"/>
            </w:pPr>
            <w:proofErr w:type="spellStart"/>
            <w:r w:rsidRPr="00CB4C47">
              <w:t>Εξυ</w:t>
            </w:r>
            <w:proofErr w:type="spellEnd"/>
            <w:r w:rsidRPr="00CB4C47">
              <w:t xml:space="preserve">πηρετητές </w:t>
            </w:r>
          </w:p>
        </w:tc>
        <w:tc>
          <w:tcPr>
            <w:tcW w:w="1396" w:type="dxa"/>
            <w:tcBorders>
              <w:bottom w:val="single" w:sz="4" w:space="0" w:color="auto"/>
            </w:tcBorders>
            <w:shd w:val="clear" w:color="auto" w:fill="auto"/>
            <w:tcMar>
              <w:left w:w="57" w:type="dxa"/>
              <w:right w:w="57" w:type="dxa"/>
            </w:tcMar>
            <w:vAlign w:val="center"/>
          </w:tcPr>
          <w:p w14:paraId="0F1F9A48" w14:textId="77777777" w:rsidR="00CB4C47" w:rsidRPr="00CB4C47" w:rsidRDefault="00CB4C47" w:rsidP="009D17BE">
            <w:pPr>
              <w:jc w:val="center"/>
            </w:pPr>
            <w:r w:rsidRPr="00CB4C47">
              <w:t xml:space="preserve">≤ 18 </w:t>
            </w:r>
            <w:proofErr w:type="spellStart"/>
            <w:r w:rsidRPr="00CB4C47">
              <w:t>Μήνες</w:t>
            </w:r>
            <w:proofErr w:type="spellEnd"/>
          </w:p>
        </w:tc>
        <w:tc>
          <w:tcPr>
            <w:tcW w:w="1394" w:type="dxa"/>
            <w:tcBorders>
              <w:bottom w:val="single" w:sz="4" w:space="0" w:color="auto"/>
            </w:tcBorders>
            <w:shd w:val="clear" w:color="auto" w:fill="auto"/>
            <w:tcMar>
              <w:left w:w="57" w:type="dxa"/>
              <w:right w:w="57" w:type="dxa"/>
            </w:tcMar>
            <w:vAlign w:val="center"/>
          </w:tcPr>
          <w:p w14:paraId="4A6E67FD"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089838B8" w14:textId="77777777" w:rsidR="00CB4C47" w:rsidRPr="00CB4C47" w:rsidRDefault="00CB4C47" w:rsidP="00CB4C47"/>
        </w:tc>
      </w:tr>
      <w:tr w:rsidR="00CB4C47" w:rsidRPr="00CB4C47" w14:paraId="23FE19EE" w14:textId="77777777" w:rsidTr="009D17BE">
        <w:trPr>
          <w:jc w:val="center"/>
        </w:trPr>
        <w:tc>
          <w:tcPr>
            <w:tcW w:w="720" w:type="dxa"/>
            <w:shd w:val="clear" w:color="auto" w:fill="auto"/>
            <w:tcMar>
              <w:left w:w="57" w:type="dxa"/>
              <w:right w:w="57" w:type="dxa"/>
            </w:tcMar>
            <w:vAlign w:val="center"/>
          </w:tcPr>
          <w:p w14:paraId="5BAA0515"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2491D052" w14:textId="77777777" w:rsidR="00CB4C47" w:rsidRPr="009D17BE" w:rsidRDefault="00CB4C47" w:rsidP="009D17BE">
            <w:pPr>
              <w:jc w:val="left"/>
              <w:rPr>
                <w:lang w:val="el-GR"/>
              </w:rPr>
            </w:pPr>
            <w:r w:rsidRPr="00CB4C47">
              <w:t>O</w:t>
            </w:r>
            <w:r w:rsidRPr="009D17BE">
              <w:rPr>
                <w:lang w:val="el-GR"/>
              </w:rPr>
              <w:t xml:space="preserve"> κεντρικός εξοπλισμός θα </w:t>
            </w:r>
            <w:proofErr w:type="spellStart"/>
            <w:r w:rsidRPr="009D17BE">
              <w:rPr>
                <w:lang w:val="el-GR"/>
              </w:rPr>
              <w:t>παραμετροποιηθεί</w:t>
            </w:r>
            <w:proofErr w:type="spellEnd"/>
            <w:r w:rsidRPr="009D17BE">
              <w:rPr>
                <w:lang w:val="el-GR"/>
              </w:rPr>
              <w:t xml:space="preserve"> και εγκατασταθεί σε πλήρη λειτουργία από τον Ανάδοχο σε χώρο – χώρους που θα του υποδειχθούν από την Αναθέτουσα Αρχή.</w:t>
            </w:r>
          </w:p>
        </w:tc>
        <w:tc>
          <w:tcPr>
            <w:tcW w:w="1396" w:type="dxa"/>
            <w:tcBorders>
              <w:bottom w:val="single" w:sz="4" w:space="0" w:color="auto"/>
            </w:tcBorders>
            <w:shd w:val="clear" w:color="auto" w:fill="auto"/>
            <w:tcMar>
              <w:left w:w="57" w:type="dxa"/>
              <w:right w:w="57" w:type="dxa"/>
            </w:tcMar>
            <w:vAlign w:val="center"/>
          </w:tcPr>
          <w:p w14:paraId="08F19D87"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3834FF50"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64336D89" w14:textId="77777777" w:rsidR="00CB4C47" w:rsidRPr="00CB4C47" w:rsidRDefault="00CB4C47" w:rsidP="00CB4C47"/>
        </w:tc>
      </w:tr>
      <w:tr w:rsidR="00CB4C47" w:rsidRPr="00CB4C47" w14:paraId="062D020C" w14:textId="77777777" w:rsidTr="009D17BE">
        <w:trPr>
          <w:jc w:val="center"/>
        </w:trPr>
        <w:tc>
          <w:tcPr>
            <w:tcW w:w="720" w:type="dxa"/>
            <w:shd w:val="clear" w:color="auto" w:fill="auto"/>
            <w:tcMar>
              <w:left w:w="57" w:type="dxa"/>
              <w:right w:w="57" w:type="dxa"/>
            </w:tcMar>
            <w:vAlign w:val="center"/>
          </w:tcPr>
          <w:p w14:paraId="66358E49"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2FA063A8" w14:textId="77777777" w:rsidR="00CB4C47" w:rsidRPr="009D17BE" w:rsidRDefault="00CB4C47" w:rsidP="009D17BE">
            <w:pPr>
              <w:jc w:val="left"/>
              <w:rPr>
                <w:lang w:val="el-GR"/>
              </w:rPr>
            </w:pPr>
            <w:r w:rsidRPr="009D17BE">
              <w:rPr>
                <w:lang w:val="el-GR"/>
              </w:rPr>
              <w:t xml:space="preserve">Το σύνολο του κεντρικού εξοπλισμού που αναφέρεται ανωτέρω θα παραδοθεί ενσωματωμένα σε </w:t>
            </w:r>
            <w:r w:rsidRPr="00CB4C47">
              <w:t>Rack</w:t>
            </w:r>
            <w:r w:rsidRPr="009D17BE">
              <w:rPr>
                <w:lang w:val="el-GR"/>
              </w:rPr>
              <w:t xml:space="preserve"> το οποίο και θα προσφερθεί στο πλαίσιο του Έργου.</w:t>
            </w:r>
          </w:p>
        </w:tc>
        <w:tc>
          <w:tcPr>
            <w:tcW w:w="1396" w:type="dxa"/>
            <w:tcBorders>
              <w:bottom w:val="single" w:sz="4" w:space="0" w:color="auto"/>
            </w:tcBorders>
            <w:shd w:val="clear" w:color="auto" w:fill="auto"/>
            <w:tcMar>
              <w:left w:w="57" w:type="dxa"/>
              <w:right w:w="57" w:type="dxa"/>
            </w:tcMar>
            <w:vAlign w:val="center"/>
          </w:tcPr>
          <w:p w14:paraId="371BF567"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46A2544C"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5C88C651" w14:textId="77777777" w:rsidR="00CB4C47" w:rsidRPr="00CB4C47" w:rsidRDefault="00CB4C47" w:rsidP="00CB4C47"/>
        </w:tc>
      </w:tr>
      <w:tr w:rsidR="00CB4C47" w:rsidRPr="00CB4C47" w14:paraId="585570D7" w14:textId="77777777" w:rsidTr="009D17BE">
        <w:trPr>
          <w:jc w:val="center"/>
        </w:trPr>
        <w:tc>
          <w:tcPr>
            <w:tcW w:w="720" w:type="dxa"/>
            <w:shd w:val="clear" w:color="auto" w:fill="auto"/>
            <w:tcMar>
              <w:left w:w="57" w:type="dxa"/>
              <w:right w:w="57" w:type="dxa"/>
            </w:tcMar>
            <w:vAlign w:val="center"/>
          </w:tcPr>
          <w:p w14:paraId="07B43A10" w14:textId="77777777" w:rsidR="00CB4C47" w:rsidRPr="00CB4C47" w:rsidRDefault="00CB4C47" w:rsidP="009D17BE">
            <w:pPr>
              <w:pStyle w:val="ListParagraph"/>
              <w:numPr>
                <w:ilvl w:val="0"/>
                <w:numId w:val="273"/>
              </w:numPr>
              <w:ind w:left="144" w:firstLine="0"/>
            </w:pPr>
          </w:p>
        </w:tc>
        <w:tc>
          <w:tcPr>
            <w:tcW w:w="4315" w:type="dxa"/>
            <w:tcBorders>
              <w:bottom w:val="single" w:sz="4" w:space="0" w:color="auto"/>
            </w:tcBorders>
            <w:shd w:val="clear" w:color="auto" w:fill="auto"/>
            <w:tcMar>
              <w:left w:w="57" w:type="dxa"/>
              <w:right w:w="57" w:type="dxa"/>
            </w:tcMar>
            <w:vAlign w:val="center"/>
          </w:tcPr>
          <w:p w14:paraId="28243807" w14:textId="77777777" w:rsidR="00CB4C47" w:rsidRPr="009D17BE" w:rsidRDefault="00CB4C47" w:rsidP="009D17BE">
            <w:pPr>
              <w:jc w:val="left"/>
              <w:rPr>
                <w:lang w:val="el-GR"/>
              </w:rPr>
            </w:pPr>
            <w:r w:rsidRPr="009D17BE">
              <w:rPr>
                <w:lang w:val="el-GR"/>
              </w:rPr>
              <w:t xml:space="preserve">Για το σύνολο του κεντρικού εξοπλισμού να αναφερθούν οι συνολικές απαιτήσεις σε ισχύ ρεύματος (σε </w:t>
            </w:r>
            <w:r w:rsidRPr="00CB4C47">
              <w:t>W</w:t>
            </w:r>
            <w:r w:rsidRPr="009D17BE">
              <w:rPr>
                <w:lang w:val="el-GR"/>
              </w:rPr>
              <w:t xml:space="preserve"> στα 230</w:t>
            </w:r>
            <w:r w:rsidRPr="00CB4C47">
              <w:t>V</w:t>
            </w:r>
            <w:r w:rsidRPr="009D17BE">
              <w:rPr>
                <w:lang w:val="el-GR"/>
              </w:rPr>
              <w:t>) σε κατάσταση πλήρους φορτίου του στοιχείου.</w:t>
            </w:r>
          </w:p>
        </w:tc>
        <w:tc>
          <w:tcPr>
            <w:tcW w:w="1396" w:type="dxa"/>
            <w:tcBorders>
              <w:bottom w:val="single" w:sz="4" w:space="0" w:color="auto"/>
            </w:tcBorders>
            <w:shd w:val="clear" w:color="auto" w:fill="auto"/>
            <w:tcMar>
              <w:left w:w="57" w:type="dxa"/>
              <w:right w:w="57" w:type="dxa"/>
            </w:tcMar>
            <w:vAlign w:val="center"/>
          </w:tcPr>
          <w:p w14:paraId="10863193"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07287D64"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375F2684" w14:textId="77777777" w:rsidR="00CB4C47" w:rsidRPr="00CB4C47" w:rsidRDefault="00CB4C47" w:rsidP="00CB4C47"/>
        </w:tc>
      </w:tr>
      <w:tr w:rsidR="00CB4C47" w:rsidRPr="00CB4C47" w14:paraId="4A99653B" w14:textId="77777777" w:rsidTr="009D17BE">
        <w:trPr>
          <w:jc w:val="center"/>
        </w:trPr>
        <w:tc>
          <w:tcPr>
            <w:tcW w:w="720" w:type="dxa"/>
            <w:shd w:val="clear" w:color="auto" w:fill="auto"/>
            <w:tcMar>
              <w:left w:w="57" w:type="dxa"/>
              <w:right w:w="57" w:type="dxa"/>
            </w:tcMar>
            <w:vAlign w:val="center"/>
          </w:tcPr>
          <w:p w14:paraId="60D6CE9B" w14:textId="77777777" w:rsidR="00CB4C47" w:rsidRPr="00CB4C47" w:rsidRDefault="00CB4C47" w:rsidP="009D17BE">
            <w:pPr>
              <w:pStyle w:val="ListParagraph"/>
              <w:numPr>
                <w:ilvl w:val="0"/>
                <w:numId w:val="273"/>
              </w:numPr>
              <w:ind w:left="144" w:firstLine="0"/>
            </w:pPr>
          </w:p>
        </w:tc>
        <w:tc>
          <w:tcPr>
            <w:tcW w:w="4315" w:type="dxa"/>
            <w:tcBorders>
              <w:bottom w:val="single" w:sz="4" w:space="0" w:color="auto"/>
            </w:tcBorders>
            <w:shd w:val="clear" w:color="auto" w:fill="auto"/>
            <w:tcMar>
              <w:left w:w="57" w:type="dxa"/>
              <w:right w:w="57" w:type="dxa"/>
            </w:tcMar>
            <w:vAlign w:val="center"/>
          </w:tcPr>
          <w:p w14:paraId="2BC0FCBB" w14:textId="77777777" w:rsidR="00CB4C47" w:rsidRPr="009D17BE" w:rsidRDefault="00CB4C47" w:rsidP="009D17BE">
            <w:pPr>
              <w:jc w:val="left"/>
              <w:rPr>
                <w:lang w:val="el-GR"/>
              </w:rPr>
            </w:pPr>
            <w:r w:rsidRPr="009D17BE">
              <w:rPr>
                <w:lang w:val="el-GR"/>
              </w:rPr>
              <w:t xml:space="preserve">Να αναφερθούν οι διαστάσεις του κάθε δομικού στοιχείου της προσφερόμενης λύσης σε </w:t>
            </w:r>
            <w:r w:rsidRPr="00CB4C47">
              <w:t>rack</w:t>
            </w:r>
            <w:r w:rsidRPr="009D17BE">
              <w:rPr>
                <w:lang w:val="el-GR"/>
              </w:rPr>
              <w:t xml:space="preserve"> </w:t>
            </w:r>
            <w:r w:rsidRPr="00CB4C47">
              <w:t>units</w:t>
            </w:r>
            <w:r w:rsidRPr="009D17BE">
              <w:rPr>
                <w:lang w:val="el-GR"/>
              </w:rPr>
              <w:t>.</w:t>
            </w:r>
          </w:p>
        </w:tc>
        <w:tc>
          <w:tcPr>
            <w:tcW w:w="1396" w:type="dxa"/>
            <w:tcBorders>
              <w:bottom w:val="single" w:sz="4" w:space="0" w:color="auto"/>
            </w:tcBorders>
            <w:shd w:val="clear" w:color="auto" w:fill="auto"/>
            <w:tcMar>
              <w:left w:w="57" w:type="dxa"/>
              <w:right w:w="57" w:type="dxa"/>
            </w:tcMar>
            <w:vAlign w:val="center"/>
          </w:tcPr>
          <w:p w14:paraId="25AC6568" w14:textId="77777777" w:rsidR="00CB4C47" w:rsidRPr="00CB4C47" w:rsidRDefault="00CB4C47" w:rsidP="009D17BE">
            <w:pPr>
              <w:jc w:val="center"/>
            </w:pPr>
            <w:r w:rsidRPr="00CB4C47">
              <w:t>ΝΑΙ</w:t>
            </w:r>
          </w:p>
        </w:tc>
        <w:tc>
          <w:tcPr>
            <w:tcW w:w="1394" w:type="dxa"/>
            <w:tcBorders>
              <w:bottom w:val="single" w:sz="4" w:space="0" w:color="auto"/>
            </w:tcBorders>
            <w:shd w:val="clear" w:color="auto" w:fill="auto"/>
            <w:tcMar>
              <w:left w:w="57" w:type="dxa"/>
              <w:right w:w="57" w:type="dxa"/>
            </w:tcMar>
            <w:vAlign w:val="center"/>
          </w:tcPr>
          <w:p w14:paraId="61BB0798"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5F1F30A0" w14:textId="77777777" w:rsidR="00CB4C47" w:rsidRPr="00CB4C47" w:rsidRDefault="00CB4C47" w:rsidP="00CB4C47"/>
        </w:tc>
      </w:tr>
      <w:tr w:rsidR="00CB4C47" w:rsidRPr="00CB4C47" w14:paraId="1A9FF027" w14:textId="77777777" w:rsidTr="009D17BE">
        <w:trPr>
          <w:jc w:val="center"/>
        </w:trPr>
        <w:tc>
          <w:tcPr>
            <w:tcW w:w="720" w:type="dxa"/>
            <w:shd w:val="clear" w:color="auto" w:fill="auto"/>
            <w:tcMar>
              <w:left w:w="57" w:type="dxa"/>
              <w:right w:w="57" w:type="dxa"/>
            </w:tcMar>
            <w:vAlign w:val="center"/>
          </w:tcPr>
          <w:p w14:paraId="79CD72FA"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59C0EC43" w14:textId="77777777" w:rsidR="00CB4C47" w:rsidRPr="009D17BE" w:rsidRDefault="00CB4C47" w:rsidP="009D17BE">
            <w:pPr>
              <w:jc w:val="left"/>
              <w:rPr>
                <w:lang w:val="el-GR"/>
              </w:rPr>
            </w:pPr>
            <w:r w:rsidRPr="009D17BE">
              <w:rPr>
                <w:lang w:val="el-GR"/>
              </w:rPr>
              <w:t xml:space="preserve">Τα προσφερόμενα δομικά στοιχεία του κεντρικού εξοπλισμού θα φέρουν τις απαραίτητες </w:t>
            </w:r>
            <w:proofErr w:type="spellStart"/>
            <w:r w:rsidRPr="009D17BE">
              <w:rPr>
                <w:lang w:val="el-GR"/>
              </w:rPr>
              <w:t>πιστοποίησεις</w:t>
            </w:r>
            <w:proofErr w:type="spellEnd"/>
            <w:r w:rsidRPr="009D17BE">
              <w:rPr>
                <w:lang w:val="el-GR"/>
              </w:rPr>
              <w:t xml:space="preserve"> που επιβάλλει η ελληνική και η κοινοτική νομοθεσία.</w:t>
            </w:r>
          </w:p>
        </w:tc>
        <w:tc>
          <w:tcPr>
            <w:tcW w:w="1396" w:type="dxa"/>
            <w:tcBorders>
              <w:bottom w:val="single" w:sz="4" w:space="0" w:color="auto"/>
            </w:tcBorders>
            <w:shd w:val="clear" w:color="auto" w:fill="auto"/>
            <w:tcMar>
              <w:left w:w="57" w:type="dxa"/>
              <w:right w:w="57" w:type="dxa"/>
            </w:tcMar>
            <w:vAlign w:val="center"/>
          </w:tcPr>
          <w:p w14:paraId="5934A187" w14:textId="77777777" w:rsidR="00CB4C47" w:rsidRPr="00CB4C47" w:rsidRDefault="00CB4C47" w:rsidP="009D17BE">
            <w:pPr>
              <w:jc w:val="center"/>
            </w:pPr>
            <w:r w:rsidRPr="00CB4C47">
              <w:t>NAI</w:t>
            </w:r>
          </w:p>
        </w:tc>
        <w:tc>
          <w:tcPr>
            <w:tcW w:w="1394" w:type="dxa"/>
            <w:tcBorders>
              <w:bottom w:val="single" w:sz="4" w:space="0" w:color="auto"/>
            </w:tcBorders>
            <w:shd w:val="clear" w:color="auto" w:fill="auto"/>
            <w:tcMar>
              <w:left w:w="57" w:type="dxa"/>
              <w:right w:w="57" w:type="dxa"/>
            </w:tcMar>
            <w:vAlign w:val="center"/>
          </w:tcPr>
          <w:p w14:paraId="5325940E"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vAlign w:val="center"/>
          </w:tcPr>
          <w:p w14:paraId="63ADB905" w14:textId="77777777" w:rsidR="00CB4C47" w:rsidRPr="00CB4C47" w:rsidRDefault="00CB4C47" w:rsidP="00CB4C47"/>
        </w:tc>
      </w:tr>
      <w:tr w:rsidR="00CB4C47" w:rsidRPr="00CB4C47" w14:paraId="43DA3BB2" w14:textId="77777777" w:rsidTr="009D17BE">
        <w:trPr>
          <w:jc w:val="center"/>
        </w:trPr>
        <w:tc>
          <w:tcPr>
            <w:tcW w:w="720" w:type="dxa"/>
            <w:shd w:val="clear" w:color="auto" w:fill="auto"/>
            <w:tcMar>
              <w:left w:w="57" w:type="dxa"/>
              <w:right w:w="57" w:type="dxa"/>
            </w:tcMar>
            <w:vAlign w:val="center"/>
          </w:tcPr>
          <w:p w14:paraId="04CCBAE6"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3D2ABBE8" w14:textId="77777777" w:rsidR="00CB4C47" w:rsidRPr="009D17BE" w:rsidRDefault="00CB4C47" w:rsidP="009D17BE">
            <w:pPr>
              <w:jc w:val="left"/>
              <w:rPr>
                <w:lang w:val="el-GR"/>
              </w:rPr>
            </w:pPr>
            <w:r w:rsidRPr="009D17BE">
              <w:rPr>
                <w:lang w:val="el-GR"/>
              </w:rPr>
              <w:t>Ο υποψήφιος Ανάδοχος υποχρεούται να προσφέρει δικτυακό εξοπλισμό ικανής δυναμικότητας, ώστε να υποστηρίξει το υπό προμήθεια σύστημα κεντρικού και περιφερειακού εξοπλισμού καθώς και την ενσωμάτωση αυτού στην υφιστάμενη υποδομή.</w:t>
            </w:r>
          </w:p>
        </w:tc>
        <w:tc>
          <w:tcPr>
            <w:tcW w:w="1396" w:type="dxa"/>
            <w:shd w:val="clear" w:color="auto" w:fill="auto"/>
            <w:tcMar>
              <w:left w:w="57" w:type="dxa"/>
              <w:right w:w="57" w:type="dxa"/>
            </w:tcMar>
            <w:vAlign w:val="center"/>
          </w:tcPr>
          <w:p w14:paraId="2B778F85" w14:textId="77777777" w:rsidR="00CB4C47" w:rsidRPr="00CB4C47" w:rsidRDefault="00CB4C47" w:rsidP="009D17BE">
            <w:pPr>
              <w:jc w:val="center"/>
            </w:pPr>
            <w:r w:rsidRPr="00CB4C47">
              <w:t>NAI</w:t>
            </w:r>
          </w:p>
        </w:tc>
        <w:tc>
          <w:tcPr>
            <w:tcW w:w="1394" w:type="dxa"/>
            <w:shd w:val="clear" w:color="auto" w:fill="auto"/>
            <w:tcMar>
              <w:left w:w="57" w:type="dxa"/>
              <w:right w:w="57" w:type="dxa"/>
            </w:tcMar>
            <w:vAlign w:val="center"/>
          </w:tcPr>
          <w:p w14:paraId="24C9ABCC" w14:textId="77777777" w:rsidR="00CB4C47" w:rsidRPr="00CB4C47" w:rsidRDefault="00CB4C47" w:rsidP="00CB4C47"/>
        </w:tc>
        <w:tc>
          <w:tcPr>
            <w:tcW w:w="1980" w:type="dxa"/>
            <w:shd w:val="clear" w:color="auto" w:fill="auto"/>
            <w:tcMar>
              <w:left w:w="57" w:type="dxa"/>
              <w:right w:w="57" w:type="dxa"/>
            </w:tcMar>
            <w:vAlign w:val="center"/>
          </w:tcPr>
          <w:p w14:paraId="67D079B6" w14:textId="77777777" w:rsidR="00CB4C47" w:rsidRPr="00CB4C47" w:rsidRDefault="00CB4C47" w:rsidP="00CB4C47"/>
        </w:tc>
      </w:tr>
      <w:tr w:rsidR="00CB4C47" w:rsidRPr="00CB4C47" w14:paraId="2D573407" w14:textId="77777777" w:rsidTr="009D17BE">
        <w:trPr>
          <w:jc w:val="center"/>
        </w:trPr>
        <w:tc>
          <w:tcPr>
            <w:tcW w:w="720" w:type="dxa"/>
            <w:shd w:val="clear" w:color="auto" w:fill="auto"/>
            <w:tcMar>
              <w:left w:w="57" w:type="dxa"/>
              <w:right w:w="57" w:type="dxa"/>
            </w:tcMar>
            <w:vAlign w:val="center"/>
          </w:tcPr>
          <w:p w14:paraId="2630E9D1" w14:textId="77777777" w:rsidR="00CB4C47" w:rsidRPr="00CB4C47" w:rsidRDefault="00CB4C47" w:rsidP="009D17BE">
            <w:pPr>
              <w:pStyle w:val="ListParagraph"/>
              <w:numPr>
                <w:ilvl w:val="0"/>
                <w:numId w:val="273"/>
              </w:numPr>
              <w:ind w:left="144" w:firstLine="0"/>
            </w:pPr>
          </w:p>
        </w:tc>
        <w:tc>
          <w:tcPr>
            <w:tcW w:w="4315" w:type="dxa"/>
            <w:shd w:val="clear" w:color="auto" w:fill="auto"/>
            <w:tcMar>
              <w:left w:w="57" w:type="dxa"/>
              <w:right w:w="57" w:type="dxa"/>
            </w:tcMar>
            <w:vAlign w:val="center"/>
          </w:tcPr>
          <w:p w14:paraId="3D86BBB6" w14:textId="77777777" w:rsidR="00CB4C47" w:rsidRPr="009D17BE" w:rsidRDefault="00CB4C47" w:rsidP="009D17BE">
            <w:pPr>
              <w:jc w:val="left"/>
              <w:rPr>
                <w:lang w:val="el-GR"/>
              </w:rPr>
            </w:pPr>
            <w:bookmarkStart w:id="1441" w:name="_Hlk342677499"/>
            <w:r w:rsidRPr="009D17BE">
              <w:rPr>
                <w:lang w:val="el-GR"/>
              </w:rPr>
              <w:t xml:space="preserve">Ο υποψήφιος Ανάδοχος υποχρεούται να προσφέρει όλα τα απαιτούμενα καλώδια, </w:t>
            </w:r>
            <w:r w:rsidRPr="00CB4C47">
              <w:t>connectors</w:t>
            </w:r>
            <w:r w:rsidRPr="009D17BE">
              <w:rPr>
                <w:lang w:val="el-GR"/>
              </w:rPr>
              <w:t>, μετατροπείς κλπ. που τυχόν απαιτηθούν για την εγκατάσταση και λειτουργία του προσφερόμενου κεντρικού εξοπλισμού καθώς και την ενσωμάτωση αυτού στην υφιστάμενη υποδομή.</w:t>
            </w:r>
            <w:bookmarkEnd w:id="1441"/>
          </w:p>
        </w:tc>
        <w:tc>
          <w:tcPr>
            <w:tcW w:w="1396" w:type="dxa"/>
            <w:shd w:val="clear" w:color="auto" w:fill="auto"/>
            <w:tcMar>
              <w:left w:w="57" w:type="dxa"/>
              <w:right w:w="57" w:type="dxa"/>
            </w:tcMar>
            <w:vAlign w:val="center"/>
          </w:tcPr>
          <w:p w14:paraId="74DC0536" w14:textId="77777777" w:rsidR="00CB4C47" w:rsidRPr="00CB4C47" w:rsidRDefault="00CB4C47" w:rsidP="009D17BE">
            <w:pPr>
              <w:jc w:val="center"/>
            </w:pPr>
            <w:r w:rsidRPr="00CB4C47">
              <w:t>ΝΑΙ</w:t>
            </w:r>
          </w:p>
        </w:tc>
        <w:tc>
          <w:tcPr>
            <w:tcW w:w="1394" w:type="dxa"/>
            <w:shd w:val="clear" w:color="auto" w:fill="auto"/>
            <w:tcMar>
              <w:left w:w="57" w:type="dxa"/>
              <w:right w:w="57" w:type="dxa"/>
            </w:tcMar>
            <w:vAlign w:val="center"/>
          </w:tcPr>
          <w:p w14:paraId="37C0EF7D" w14:textId="77777777" w:rsidR="00CB4C47" w:rsidRPr="00CB4C47" w:rsidRDefault="00CB4C47" w:rsidP="00CB4C47"/>
        </w:tc>
        <w:tc>
          <w:tcPr>
            <w:tcW w:w="1980" w:type="dxa"/>
            <w:shd w:val="clear" w:color="auto" w:fill="auto"/>
            <w:tcMar>
              <w:left w:w="57" w:type="dxa"/>
              <w:right w:w="57" w:type="dxa"/>
            </w:tcMar>
            <w:vAlign w:val="center"/>
          </w:tcPr>
          <w:p w14:paraId="7FB06673" w14:textId="77777777" w:rsidR="00CB4C47" w:rsidRPr="00CB4C47" w:rsidRDefault="00CB4C47" w:rsidP="00CB4C47"/>
        </w:tc>
      </w:tr>
      <w:tr w:rsidR="00CB4C47" w:rsidRPr="00CB4C47" w14:paraId="2AE8CA64" w14:textId="77777777" w:rsidTr="00CB4C47">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573B9E7"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3AF7FBA" w14:textId="77777777" w:rsidR="00CB4C47" w:rsidRPr="009D17BE" w:rsidRDefault="00CB4C47" w:rsidP="00CB4C47">
            <w:pPr>
              <w:rPr>
                <w:b/>
                <w:bCs/>
              </w:rPr>
            </w:pPr>
            <w:proofErr w:type="spellStart"/>
            <w:r w:rsidRPr="009D17BE">
              <w:rPr>
                <w:b/>
                <w:bCs/>
              </w:rPr>
              <w:t>Λογισμικό</w:t>
            </w:r>
            <w:proofErr w:type="spellEnd"/>
          </w:p>
        </w:tc>
        <w:tc>
          <w:tcPr>
            <w:tcW w:w="1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3EC3CDE0" w14:textId="77777777" w:rsidR="00CB4C47" w:rsidRPr="00CB4C47" w:rsidRDefault="00CB4C47" w:rsidP="009D17BE">
            <w:pPr>
              <w:jc w:val="center"/>
              <w:rPr>
                <w:highlight w:val="lightGray"/>
              </w:rPr>
            </w:pPr>
          </w:p>
        </w:tc>
        <w:tc>
          <w:tcPr>
            <w:tcW w:w="1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78BDD2E7" w14:textId="77777777" w:rsidR="00CB4C47" w:rsidRPr="00CB4C47" w:rsidRDefault="00CB4C47" w:rsidP="00CB4C47">
            <w:pPr>
              <w:rPr>
                <w:highlight w:val="lightGray"/>
              </w:rPr>
            </w:pPr>
          </w:p>
        </w:tc>
        <w:tc>
          <w:tcPr>
            <w:tcW w:w="1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2550E187" w14:textId="77777777" w:rsidR="00CB4C47" w:rsidRPr="00CB4C47" w:rsidRDefault="00CB4C47" w:rsidP="00CB4C47">
            <w:pPr>
              <w:rPr>
                <w:highlight w:val="lightGray"/>
              </w:rPr>
            </w:pPr>
          </w:p>
        </w:tc>
      </w:tr>
      <w:tr w:rsidR="00CB4C47" w:rsidRPr="00CB4C47" w14:paraId="156617E0"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A929B5"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7B1D440" w14:textId="77777777" w:rsidR="00CB4C47" w:rsidRPr="009D17BE" w:rsidRDefault="00CB4C47" w:rsidP="009D17BE">
            <w:pPr>
              <w:jc w:val="left"/>
              <w:rPr>
                <w:lang w:val="el-GR"/>
              </w:rPr>
            </w:pPr>
            <w:r w:rsidRPr="009D17BE">
              <w:rPr>
                <w:lang w:val="el-GR"/>
              </w:rPr>
              <w:t xml:space="preserve">Θα συνοδεύονται από επίσημη άδεια χρήσης με σαφή αναφορά στον τρόπο </w:t>
            </w:r>
            <w:proofErr w:type="spellStart"/>
            <w:r w:rsidRPr="009D17BE">
              <w:rPr>
                <w:lang w:val="el-GR"/>
              </w:rPr>
              <w:t>αδειοδότησης</w:t>
            </w:r>
            <w:proofErr w:type="spellEnd"/>
            <w:r w:rsidRPr="009D17BE">
              <w:rPr>
                <w:lang w:val="el-GR"/>
              </w:rPr>
              <w:t xml:space="preserve"> (π.χ. </w:t>
            </w:r>
            <w:r w:rsidRPr="00CB4C47">
              <w:t>unlimited</w:t>
            </w:r>
            <w:r w:rsidRPr="009D17BE">
              <w:rPr>
                <w:lang w:val="el-GR"/>
              </w:rPr>
              <w:t xml:space="preserve"> </w:t>
            </w:r>
            <w:r w:rsidRPr="00CB4C47">
              <w:t>use</w:t>
            </w:r>
            <w:r w:rsidRPr="009D17BE">
              <w:rPr>
                <w:lang w:val="el-GR"/>
              </w:rPr>
              <w:t xml:space="preserve">, </w:t>
            </w:r>
            <w:r w:rsidRPr="00CB4C47">
              <w:t>per</w:t>
            </w:r>
            <w:r w:rsidRPr="009D17BE">
              <w:rPr>
                <w:lang w:val="el-GR"/>
              </w:rPr>
              <w:t xml:space="preserve"> </w:t>
            </w:r>
            <w:r w:rsidRPr="00CB4C47">
              <w:t>server</w:t>
            </w:r>
            <w:r w:rsidRPr="009D17BE">
              <w:rPr>
                <w:lang w:val="el-GR"/>
              </w:rPr>
              <w:t xml:space="preserve">, </w:t>
            </w:r>
            <w:r w:rsidRPr="00CB4C47">
              <w:t>per</w:t>
            </w:r>
            <w:r w:rsidRPr="009D17BE">
              <w:rPr>
                <w:lang w:val="el-GR"/>
              </w:rPr>
              <w:t xml:space="preserve"> </w:t>
            </w:r>
            <w:proofErr w:type="spellStart"/>
            <w:r w:rsidRPr="00CB4C47">
              <w:t>cpu</w:t>
            </w:r>
            <w:proofErr w:type="spellEnd"/>
            <w:r w:rsidRPr="009D17BE">
              <w:rPr>
                <w:lang w:val="el-GR"/>
              </w:rPr>
              <w:t xml:space="preserve">, </w:t>
            </w:r>
            <w:r w:rsidRPr="00CB4C47">
              <w:t>per</w:t>
            </w:r>
            <w:r w:rsidRPr="009D17BE">
              <w:rPr>
                <w:lang w:val="el-GR"/>
              </w:rPr>
              <w:t xml:space="preserve"> </w:t>
            </w:r>
            <w:r w:rsidRPr="00CB4C47">
              <w:t>named</w:t>
            </w:r>
            <w:r w:rsidRPr="009D17BE">
              <w:rPr>
                <w:lang w:val="el-GR"/>
              </w:rPr>
              <w:t xml:space="preserve"> </w:t>
            </w:r>
            <w:r w:rsidRPr="00CB4C47">
              <w:t>user</w:t>
            </w:r>
            <w:r w:rsidRPr="009D17BE">
              <w:rPr>
                <w:lang w:val="el-GR"/>
              </w:rPr>
              <w:t xml:space="preserve"> </w:t>
            </w:r>
            <w:proofErr w:type="spellStart"/>
            <w:r w:rsidRPr="009D17BE">
              <w:rPr>
                <w:lang w:val="el-GR"/>
              </w:rPr>
              <w:t>κλπ</w:t>
            </w:r>
            <w:proofErr w:type="spellEnd"/>
            <w:r w:rsidRPr="009D17BE">
              <w:rPr>
                <w:lang w:val="el-GR"/>
              </w:rPr>
              <w:t>). Οι άδειες αυτές θα πρέπει να καλύπτουν τις απαιτήσεις της παρούσης, αλλά και την προσφερόμενη λύση.</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C2890BC"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45754F"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2B21896" w14:textId="77777777" w:rsidR="00CB4C47" w:rsidRPr="00CB4C47" w:rsidRDefault="00CB4C47" w:rsidP="00CB4C47"/>
        </w:tc>
      </w:tr>
      <w:tr w:rsidR="00CB4C47" w:rsidRPr="00CB4C47" w14:paraId="5B73E455"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8AE96A3"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CD5AFC7" w14:textId="77777777" w:rsidR="00CB4C47" w:rsidRPr="009D17BE" w:rsidRDefault="00CB4C47" w:rsidP="009D17BE">
            <w:pPr>
              <w:jc w:val="left"/>
              <w:rPr>
                <w:lang w:val="el-GR"/>
              </w:rPr>
            </w:pPr>
            <w:r w:rsidRPr="009D17BE">
              <w:rPr>
                <w:lang w:val="el-GR"/>
              </w:rPr>
              <w:t>Το σύνολο του λογισμικού θα πρέπει να παραδοθεί σε κατάσταση πλήρους λειτουργίας, δηλαδή εγκατεστημένο στα συστήματα τα οποία θα το φιλοξενούν και κατάλληλα διαμορφωμένο για τις ανάγκες του Φορέα.</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CC5207D"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17C21EB"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22E0B4A" w14:textId="77777777" w:rsidR="00CB4C47" w:rsidRPr="00CB4C47" w:rsidRDefault="00CB4C47" w:rsidP="00CB4C47"/>
        </w:tc>
      </w:tr>
      <w:tr w:rsidR="00CB4C47" w:rsidRPr="00CB4C47" w14:paraId="2FB989B5"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80B718A"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0F7ABF" w14:textId="77777777" w:rsidR="00CB4C47" w:rsidRPr="009D17BE" w:rsidRDefault="00CB4C47" w:rsidP="009D17BE">
            <w:pPr>
              <w:jc w:val="left"/>
              <w:rPr>
                <w:lang w:val="el-GR"/>
              </w:rPr>
            </w:pPr>
            <w:r w:rsidRPr="009D17BE">
              <w:rPr>
                <w:lang w:val="el-GR"/>
              </w:rPr>
              <w:t xml:space="preserve">Θα πρέπει να συνοδεύονται από όλα τα αναγκαία </w:t>
            </w:r>
            <w:r w:rsidRPr="00CB4C47">
              <w:t>media</w:t>
            </w:r>
            <w:r w:rsidRPr="009D17BE">
              <w:rPr>
                <w:lang w:val="el-GR"/>
              </w:rPr>
              <w:t xml:space="preserve"> εγκατάστασης καθώς και από πλήρη εγχειρίδια διαχειριστών (</w:t>
            </w:r>
            <w:r w:rsidRPr="00CB4C47">
              <w:t>administration</w:t>
            </w:r>
            <w:r w:rsidRPr="009D17BE">
              <w:rPr>
                <w:lang w:val="el-GR"/>
              </w:rPr>
              <w:t xml:space="preserve"> ή </w:t>
            </w:r>
            <w:r w:rsidRPr="00CB4C47">
              <w:t>reference</w:t>
            </w:r>
            <w:r w:rsidRPr="009D17BE">
              <w:rPr>
                <w:lang w:val="el-GR"/>
              </w:rPr>
              <w:t xml:space="preserve"> </w:t>
            </w:r>
            <w:r w:rsidRPr="00CB4C47">
              <w:t>manuals</w:t>
            </w:r>
            <w:r w:rsidRPr="009D17BE">
              <w:rPr>
                <w:lang w:val="el-GR"/>
              </w:rPr>
              <w:t>) σε ψηφιακή μορφή και προαιρετικά σε έντυπη μορφή, και διάθεση όλων των στοιχείων πηγαίου κώδικα ώστε να είναι δυνατή η διαχείριση των συστημάτων από προσωπικό του Αγοραστή. Αυτό ισχύει στις περιπτώσεις που δεν υπάρχει εμπόδιο σχετικά με την προστασία πνευματικών δικαιωμάτων. Τα πνευματικά δικαιώματα του λογισμικού που θα παραχθεί για την κάλυψη των απαιτήσεων της Υπηρεσίας, θα ανήκουν αυτοδίκαια σ’ αυτήν μετά την παραλαβή του.</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E4D364"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B8E93A6"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7C30593" w14:textId="77777777" w:rsidR="00CB4C47" w:rsidRPr="00CB4C47" w:rsidRDefault="00CB4C47" w:rsidP="00CB4C47"/>
        </w:tc>
      </w:tr>
      <w:tr w:rsidR="00CB4C47" w:rsidRPr="00CB4C47" w14:paraId="1D23BCBE"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E4AC28"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EAD7EB5" w14:textId="77777777" w:rsidR="00CB4C47" w:rsidRPr="009D17BE" w:rsidRDefault="00CB4C47" w:rsidP="009D17BE">
            <w:pPr>
              <w:jc w:val="left"/>
              <w:rPr>
                <w:lang w:val="el-GR"/>
              </w:rPr>
            </w:pPr>
            <w:r w:rsidRPr="009D17BE">
              <w:rPr>
                <w:lang w:val="el-GR"/>
              </w:rPr>
              <w:t xml:space="preserve">Θα προσφερθεί το σύνολο των απαιτούμενων αδειών σύμφωνα με τον κεντρικό και περιφερειακό εξοπλισμό που θα δοθεί στο πλαίσιο του έργου. </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0E2A91E"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7EA2B1"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F341C05" w14:textId="77777777" w:rsidR="00CB4C47" w:rsidRPr="00CB4C47" w:rsidRDefault="00CB4C47" w:rsidP="00CB4C47"/>
        </w:tc>
      </w:tr>
      <w:tr w:rsidR="00CB4C47" w:rsidRPr="00CB4C47" w14:paraId="447B0FD4" w14:textId="77777777" w:rsidTr="00CB4C47">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0C9618"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0E70517" w14:textId="77777777" w:rsidR="00CB4C47" w:rsidRPr="009D17BE" w:rsidRDefault="00CB4C47" w:rsidP="009D17BE">
            <w:pPr>
              <w:jc w:val="left"/>
              <w:rPr>
                <w:b/>
                <w:bCs/>
              </w:rPr>
            </w:pPr>
            <w:proofErr w:type="spellStart"/>
            <w:r w:rsidRPr="009D17BE">
              <w:rPr>
                <w:b/>
                <w:bCs/>
              </w:rPr>
              <w:t>Αρχιτεκτονική</w:t>
            </w:r>
            <w:proofErr w:type="spellEnd"/>
            <w:r w:rsidRPr="009D17BE">
              <w:rPr>
                <w:b/>
                <w:bCs/>
              </w:rPr>
              <w:t xml:space="preserve"> </w:t>
            </w:r>
            <w:proofErr w:type="spellStart"/>
            <w:r w:rsidRPr="009D17BE">
              <w:rPr>
                <w:b/>
                <w:bCs/>
              </w:rPr>
              <w:t>Προσφερόμενης</w:t>
            </w:r>
            <w:proofErr w:type="spellEnd"/>
            <w:r w:rsidRPr="009D17BE">
              <w:rPr>
                <w:b/>
                <w:bCs/>
              </w:rPr>
              <w:t xml:space="preserve"> </w:t>
            </w:r>
            <w:proofErr w:type="spellStart"/>
            <w:r w:rsidRPr="009D17BE">
              <w:rPr>
                <w:b/>
                <w:bCs/>
              </w:rPr>
              <w:t>Λύσης</w:t>
            </w:r>
            <w:proofErr w:type="spellEnd"/>
          </w:p>
        </w:tc>
        <w:tc>
          <w:tcPr>
            <w:tcW w:w="1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59BB0C42" w14:textId="77777777" w:rsidR="00CB4C47" w:rsidRPr="00CB4C47" w:rsidRDefault="00CB4C47" w:rsidP="009D17BE">
            <w:pPr>
              <w:jc w:val="center"/>
            </w:pPr>
          </w:p>
        </w:tc>
        <w:tc>
          <w:tcPr>
            <w:tcW w:w="1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77D2360F"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5670E7D7" w14:textId="77777777" w:rsidR="00CB4C47" w:rsidRPr="00CB4C47" w:rsidRDefault="00CB4C47" w:rsidP="00CB4C47"/>
        </w:tc>
      </w:tr>
      <w:tr w:rsidR="00CB4C47" w:rsidRPr="00CB4C47" w14:paraId="338182CD"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01B00FF"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7020D54" w14:textId="77777777" w:rsidR="00CB4C47" w:rsidRPr="009D17BE" w:rsidRDefault="00CB4C47" w:rsidP="009D17BE">
            <w:pPr>
              <w:jc w:val="left"/>
              <w:rPr>
                <w:lang w:val="el-GR"/>
              </w:rPr>
            </w:pPr>
            <w:r w:rsidRPr="009D17BE">
              <w:rPr>
                <w:lang w:val="el-GR"/>
              </w:rPr>
              <w:t>Να αναφερθεί πως η προσφερόμενη λύση (σύνολο βασικού κεντρικού εξοπλισμού- λογισμικού-εφαρμογών) θα εγκατασταθεί και θα λειτουργήσει σε περιβάλλον εικονικών μηχανών (</w:t>
            </w:r>
            <w:r w:rsidRPr="00CB4C47">
              <w:t>virtual</w:t>
            </w:r>
            <w:r w:rsidRPr="009D17BE">
              <w:rPr>
                <w:lang w:val="el-GR"/>
              </w:rPr>
              <w:t xml:space="preserve"> </w:t>
            </w:r>
            <w:r w:rsidRPr="00CB4C47">
              <w:t>machines</w:t>
            </w:r>
            <w:r w:rsidRPr="009D17BE">
              <w:rPr>
                <w:lang w:val="el-GR"/>
              </w:rPr>
              <w:t>) και κοντέινερ κατά το μέγιστο δυνατό τρόπο.</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4C62F6C"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2162F41"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81FB578" w14:textId="77777777" w:rsidR="00CB4C47" w:rsidRPr="00CB4C47" w:rsidRDefault="00CB4C47" w:rsidP="00CB4C47"/>
        </w:tc>
      </w:tr>
      <w:tr w:rsidR="00CB4C47" w:rsidRPr="00CB4C47" w14:paraId="7EB0148C"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A83D3E2"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643DAB" w14:textId="77777777" w:rsidR="00CB4C47" w:rsidRPr="009D17BE" w:rsidRDefault="00CB4C47" w:rsidP="009D17BE">
            <w:pPr>
              <w:jc w:val="left"/>
              <w:rPr>
                <w:lang w:val="el-GR"/>
              </w:rPr>
            </w:pPr>
            <w:r w:rsidRPr="009D17BE">
              <w:rPr>
                <w:lang w:val="el-GR"/>
              </w:rPr>
              <w:t xml:space="preserve">Ο υποψήφιος Ανάδοχος θα πρέπει να προσφέρει μια ολοκληρωμένη λύση η οποία θα καλύπτει το σύνολο της απαιτούμενης λειτουργικότητας και των προδιαγραφών του Έργου. Στην παρουσίαση της Τεχνικής Λύσης που θα προτείνει ο υποψήφιος Ανάδοχος θα πρέπει να προσδιορίζονται &amp;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του έργου. Επιπλέον θα </w:t>
            </w:r>
            <w:r w:rsidRPr="009D17BE">
              <w:rPr>
                <w:lang w:val="el-GR"/>
              </w:rPr>
              <w:lastRenderedPageBreak/>
              <w:t>πρέπει να παραδοθεί σχεδιάγραμμα της προτεινόμενης φυσικής αρχιτεκτονικής των συστατικών της κεντρικής υποδομής.</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9ECEA4" w14:textId="77777777" w:rsidR="00CB4C47" w:rsidRPr="00CB4C47" w:rsidRDefault="00CB4C47" w:rsidP="009D17BE">
            <w:pPr>
              <w:jc w:val="center"/>
            </w:pPr>
            <w:r w:rsidRPr="00CB4C47">
              <w:lastRenderedPageBreak/>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6A5DCA"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9D0406" w14:textId="77777777" w:rsidR="00CB4C47" w:rsidRPr="00CB4C47" w:rsidRDefault="00CB4C47" w:rsidP="00CB4C47"/>
        </w:tc>
      </w:tr>
      <w:tr w:rsidR="00CB4C47" w:rsidRPr="00CB4C47" w14:paraId="6E09752E"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4112BCE"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1CA5BDF" w14:textId="77777777" w:rsidR="00CB4C47" w:rsidRPr="009D17BE" w:rsidRDefault="00CB4C47" w:rsidP="009D17BE">
            <w:pPr>
              <w:jc w:val="left"/>
              <w:rPr>
                <w:lang w:val="el-GR"/>
              </w:rPr>
            </w:pPr>
            <w:r w:rsidRPr="009D17BE">
              <w:rPr>
                <w:lang w:val="el-GR"/>
              </w:rPr>
              <w:t>Για κάθε υποσύστημα θα περιγράφεται με σαφήνεια:</w:t>
            </w:r>
          </w:p>
          <w:p w14:paraId="2B335247" w14:textId="77777777" w:rsidR="00CB4C47" w:rsidRPr="00CB4C47" w:rsidRDefault="00CB4C47" w:rsidP="009D17BE">
            <w:pPr>
              <w:pStyle w:val="ListParagraph"/>
              <w:numPr>
                <w:ilvl w:val="0"/>
                <w:numId w:val="255"/>
              </w:numPr>
              <w:ind w:left="931"/>
              <w:jc w:val="left"/>
            </w:pPr>
            <w:r w:rsidRPr="00CB4C47">
              <w:t xml:space="preserve">Ο </w:t>
            </w:r>
            <w:proofErr w:type="spellStart"/>
            <w:r w:rsidRPr="00CB4C47">
              <w:t>ρόλος</w:t>
            </w:r>
            <w:proofErr w:type="spellEnd"/>
            <w:r w:rsidRPr="00CB4C47">
              <w:t xml:space="preserve"> </w:t>
            </w:r>
            <w:proofErr w:type="spellStart"/>
            <w:r w:rsidRPr="00CB4C47">
              <w:t>του</w:t>
            </w:r>
            <w:proofErr w:type="spellEnd"/>
          </w:p>
          <w:p w14:paraId="6AE84695" w14:textId="77777777" w:rsidR="00CB4C47" w:rsidRPr="00CB4C47" w:rsidRDefault="00CB4C47" w:rsidP="009D17BE">
            <w:pPr>
              <w:pStyle w:val="ListParagraph"/>
              <w:numPr>
                <w:ilvl w:val="0"/>
                <w:numId w:val="255"/>
              </w:numPr>
              <w:ind w:left="931"/>
              <w:jc w:val="left"/>
            </w:pPr>
            <w:r w:rsidRPr="00CB4C47">
              <w:t xml:space="preserve">Τα </w:t>
            </w:r>
            <w:proofErr w:type="spellStart"/>
            <w:r w:rsidRPr="00CB4C47">
              <w:t>δεδομέν</w:t>
            </w:r>
            <w:proofErr w:type="spellEnd"/>
            <w:r w:rsidRPr="00CB4C47">
              <w:t>α π</w:t>
            </w:r>
            <w:proofErr w:type="spellStart"/>
            <w:r w:rsidRPr="00CB4C47">
              <w:t>ου</w:t>
            </w:r>
            <w:proofErr w:type="spellEnd"/>
            <w:r w:rsidRPr="00CB4C47">
              <w:t xml:space="preserve"> </w:t>
            </w:r>
            <w:proofErr w:type="spellStart"/>
            <w:r w:rsidRPr="00CB4C47">
              <w:t>δι</w:t>
            </w:r>
            <w:proofErr w:type="spellEnd"/>
            <w:r w:rsidRPr="00CB4C47">
              <w:t>αχειρίζεται</w:t>
            </w:r>
          </w:p>
          <w:p w14:paraId="6BE8A555" w14:textId="77777777" w:rsidR="00CB4C47" w:rsidRPr="00CB4C47" w:rsidRDefault="00CB4C47" w:rsidP="009D17BE">
            <w:pPr>
              <w:pStyle w:val="ListParagraph"/>
              <w:numPr>
                <w:ilvl w:val="0"/>
                <w:numId w:val="255"/>
              </w:numPr>
              <w:ind w:left="931"/>
              <w:jc w:val="left"/>
            </w:pPr>
            <w:proofErr w:type="spellStart"/>
            <w:r w:rsidRPr="00CB4C47">
              <w:t>Οι</w:t>
            </w:r>
            <w:proofErr w:type="spellEnd"/>
            <w:r w:rsidRPr="00CB4C47">
              <w:t xml:space="preserve"> </w:t>
            </w:r>
            <w:proofErr w:type="spellStart"/>
            <w:r w:rsidRPr="00CB4C47">
              <w:t>ροές</w:t>
            </w:r>
            <w:proofErr w:type="spellEnd"/>
            <w:r w:rsidRPr="00CB4C47">
              <w:t xml:space="preserve"> </w:t>
            </w:r>
            <w:proofErr w:type="spellStart"/>
            <w:r w:rsidRPr="00CB4C47">
              <w:t>δι</w:t>
            </w:r>
            <w:proofErr w:type="spellEnd"/>
            <w:r w:rsidRPr="00CB4C47">
              <w:t xml:space="preserve">αδικασιών </w:t>
            </w:r>
          </w:p>
          <w:p w14:paraId="571B9A99" w14:textId="77777777" w:rsidR="00CB4C47" w:rsidRPr="009D17BE" w:rsidRDefault="00CB4C47" w:rsidP="009D17BE">
            <w:pPr>
              <w:pStyle w:val="ListParagraph"/>
              <w:numPr>
                <w:ilvl w:val="0"/>
                <w:numId w:val="255"/>
              </w:numPr>
              <w:ind w:left="931"/>
              <w:jc w:val="left"/>
              <w:rPr>
                <w:lang w:val="el-GR"/>
              </w:rPr>
            </w:pPr>
            <w:r w:rsidRPr="009D17BE">
              <w:rPr>
                <w:lang w:val="el-GR"/>
              </w:rPr>
              <w:t>Η διασύνδεση με άλλα υποσυστήματα ή τρίτες εφαρμογές</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06CF00"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4010A8"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5CBFF2F" w14:textId="77777777" w:rsidR="00CB4C47" w:rsidRPr="00CB4C47" w:rsidRDefault="00CB4C47" w:rsidP="00CB4C47"/>
        </w:tc>
      </w:tr>
      <w:tr w:rsidR="00CB4C47" w:rsidRPr="00CB4C47" w14:paraId="0ECA17B0" w14:textId="77777777" w:rsidTr="009D17BE">
        <w:trPr>
          <w:jc w:val="center"/>
        </w:trPr>
        <w:tc>
          <w:tcPr>
            <w:tcW w:w="7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E14E02" w14:textId="77777777" w:rsidR="00CB4C47" w:rsidRPr="00CB4C47" w:rsidRDefault="00CB4C47" w:rsidP="009D17BE">
            <w:pPr>
              <w:pStyle w:val="ListParagraph"/>
              <w:numPr>
                <w:ilvl w:val="0"/>
                <w:numId w:val="273"/>
              </w:numPr>
              <w:ind w:left="144" w:firstLine="0"/>
            </w:pPr>
          </w:p>
        </w:tc>
        <w:tc>
          <w:tcPr>
            <w:tcW w:w="431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D7A9CF0" w14:textId="77777777" w:rsidR="00CB4C47" w:rsidRPr="009D17BE" w:rsidRDefault="00CB4C47" w:rsidP="009D17BE">
            <w:pPr>
              <w:jc w:val="left"/>
              <w:rPr>
                <w:lang w:val="el-GR"/>
              </w:rPr>
            </w:pPr>
            <w:r w:rsidRPr="009D17BE">
              <w:rPr>
                <w:lang w:val="el-GR"/>
              </w:rPr>
              <w:t xml:space="preserve">Η προτεινόμενη λύση θα πρέπει να ακολουθεί </w:t>
            </w:r>
            <w:proofErr w:type="spellStart"/>
            <w:r w:rsidRPr="009D17BE">
              <w:rPr>
                <w:lang w:val="el-GR"/>
              </w:rPr>
              <w:t>πολυ</w:t>
            </w:r>
            <w:proofErr w:type="spellEnd"/>
            <w:r w:rsidRPr="009D17BE">
              <w:rPr>
                <w:lang w:val="el-GR"/>
              </w:rPr>
              <w:t>-επίπεδη (</w:t>
            </w:r>
            <w:r w:rsidRPr="00CB4C47">
              <w:t>n</w:t>
            </w:r>
            <w:r w:rsidRPr="009D17BE">
              <w:rPr>
                <w:lang w:val="el-GR"/>
              </w:rPr>
              <w:t>-</w:t>
            </w:r>
            <w:r w:rsidRPr="00CB4C47">
              <w:t>tier</w:t>
            </w:r>
            <w:r w:rsidRPr="009D17BE">
              <w:rPr>
                <w:lang w:val="el-GR"/>
              </w:rPr>
              <w:t>) αρχιτεκτονική (</w:t>
            </w:r>
            <w:r w:rsidRPr="00CB4C47">
              <w:t>n</w:t>
            </w:r>
            <w:r w:rsidRPr="009D17BE">
              <w:rPr>
                <w:lang w:val="el-GR"/>
              </w:rPr>
              <w:t xml:space="preserve">≥3) </w:t>
            </w:r>
          </w:p>
        </w:tc>
        <w:tc>
          <w:tcPr>
            <w:tcW w:w="13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3E3608E" w14:textId="77777777" w:rsidR="00CB4C47" w:rsidRPr="00CB4C47" w:rsidRDefault="00CB4C47" w:rsidP="009D17BE">
            <w:pPr>
              <w:jc w:val="center"/>
            </w:pPr>
            <w:r w:rsidRPr="00CB4C47">
              <w:t>ΝΑΙ</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FBF85C" w14:textId="77777777" w:rsidR="00CB4C47" w:rsidRPr="00CB4C47" w:rsidRDefault="00CB4C47" w:rsidP="00CB4C47"/>
        </w:tc>
        <w:tc>
          <w:tcPr>
            <w:tcW w:w="19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73B3EB" w14:textId="77777777" w:rsidR="00CB4C47" w:rsidRPr="00CB4C47" w:rsidRDefault="00CB4C47" w:rsidP="00CB4C47"/>
        </w:tc>
      </w:tr>
    </w:tbl>
    <w:p w14:paraId="3624955A" w14:textId="77777777" w:rsidR="00CB4C47" w:rsidRPr="00CB4C47" w:rsidRDefault="00CB4C47" w:rsidP="00CB4C47"/>
    <w:p w14:paraId="0AF462AC" w14:textId="77777777" w:rsidR="00CB4C47" w:rsidRPr="009D17BE" w:rsidRDefault="00CB4C47" w:rsidP="009D17BE">
      <w:pPr>
        <w:pStyle w:val="ListParagraph"/>
        <w:numPr>
          <w:ilvl w:val="0"/>
          <w:numId w:val="271"/>
        </w:numPr>
        <w:rPr>
          <w:b/>
          <w:bCs/>
        </w:rPr>
      </w:pPr>
      <w:bookmarkStart w:id="1442" w:name="_Toc103106692"/>
      <w:bookmarkStart w:id="1443" w:name="_Toc103106693"/>
      <w:bookmarkEnd w:id="1442"/>
      <w:proofErr w:type="spellStart"/>
      <w:r w:rsidRPr="009D17BE">
        <w:rPr>
          <w:b/>
          <w:bCs/>
        </w:rPr>
        <w:t>Εξο</w:t>
      </w:r>
      <w:proofErr w:type="spellEnd"/>
      <w:r w:rsidRPr="009D17BE">
        <w:rPr>
          <w:b/>
          <w:bCs/>
        </w:rPr>
        <w:t>πλισμός</w:t>
      </w:r>
      <w:bookmarkEnd w:id="1443"/>
    </w:p>
    <w:p w14:paraId="5C7A0C77" w14:textId="77777777" w:rsidR="00CB4C47" w:rsidRPr="009D17BE" w:rsidRDefault="00CB4C47" w:rsidP="009D17BE">
      <w:pPr>
        <w:pStyle w:val="ListParagraph"/>
        <w:numPr>
          <w:ilvl w:val="1"/>
          <w:numId w:val="271"/>
        </w:numPr>
        <w:rPr>
          <w:b/>
          <w:bCs/>
        </w:rPr>
      </w:pPr>
      <w:bookmarkStart w:id="1444" w:name="_Toc103106694"/>
      <w:bookmarkStart w:id="1445" w:name="_Toc103106695"/>
      <w:bookmarkStart w:id="1446" w:name="_Toc103106696"/>
      <w:bookmarkStart w:id="1447" w:name="_Toc103106697"/>
      <w:bookmarkStart w:id="1448" w:name="_Toc103106698"/>
      <w:bookmarkStart w:id="1449" w:name="_Toc103106699"/>
      <w:bookmarkEnd w:id="1444"/>
      <w:bookmarkEnd w:id="1445"/>
      <w:bookmarkEnd w:id="1446"/>
      <w:bookmarkEnd w:id="1447"/>
      <w:bookmarkEnd w:id="1448"/>
      <w:proofErr w:type="spellStart"/>
      <w:r w:rsidRPr="009D17BE">
        <w:rPr>
          <w:b/>
          <w:bCs/>
        </w:rPr>
        <w:t>Περιφερει</w:t>
      </w:r>
      <w:proofErr w:type="spellEnd"/>
      <w:r w:rsidRPr="009D17BE">
        <w:rPr>
          <w:b/>
          <w:bCs/>
        </w:rPr>
        <w:t xml:space="preserve">ακός </w:t>
      </w:r>
      <w:proofErr w:type="spellStart"/>
      <w:r w:rsidRPr="009D17BE">
        <w:rPr>
          <w:b/>
          <w:bCs/>
        </w:rPr>
        <w:t>Εξο</w:t>
      </w:r>
      <w:proofErr w:type="spellEnd"/>
      <w:r w:rsidRPr="009D17BE">
        <w:rPr>
          <w:b/>
          <w:bCs/>
        </w:rPr>
        <w:t>πλισμός</w:t>
      </w:r>
      <w:bookmarkEnd w:id="1449"/>
    </w:p>
    <w:p w14:paraId="513D22F9" w14:textId="53CECB9E" w:rsidR="00CB4C47" w:rsidRPr="009D17BE" w:rsidRDefault="00CB4C47" w:rsidP="009D17BE">
      <w:pPr>
        <w:pStyle w:val="ListParagraph"/>
        <w:numPr>
          <w:ilvl w:val="2"/>
          <w:numId w:val="271"/>
        </w:numPr>
        <w:rPr>
          <w:b/>
          <w:bCs/>
        </w:rPr>
      </w:pPr>
      <w:bookmarkStart w:id="1450" w:name="_Toc103106700"/>
      <w:bookmarkStart w:id="1451" w:name="_Toc103106701"/>
      <w:bookmarkStart w:id="1452" w:name="_Toc103106702"/>
      <w:bookmarkEnd w:id="1450"/>
      <w:bookmarkEnd w:id="1451"/>
      <w:proofErr w:type="spellStart"/>
      <w:r w:rsidRPr="009D17BE">
        <w:rPr>
          <w:b/>
          <w:bCs/>
        </w:rPr>
        <w:t>Τηλεμ</w:t>
      </w:r>
      <w:proofErr w:type="spellEnd"/>
      <w:r w:rsidRPr="009D17BE">
        <w:rPr>
          <w:b/>
          <w:bCs/>
        </w:rPr>
        <w:t xml:space="preserve">ατικές </w:t>
      </w:r>
      <w:proofErr w:type="spellStart"/>
      <w:r w:rsidRPr="009D17BE">
        <w:rPr>
          <w:b/>
          <w:bCs/>
        </w:rPr>
        <w:t>Συσκευές</w:t>
      </w:r>
      <w:proofErr w:type="spellEnd"/>
      <w:r w:rsidRPr="009D17BE">
        <w:rPr>
          <w:b/>
          <w:bCs/>
        </w:rPr>
        <w:t xml:space="preserve"> Παρα</w:t>
      </w:r>
      <w:proofErr w:type="spellStart"/>
      <w:r w:rsidRPr="009D17BE">
        <w:rPr>
          <w:b/>
          <w:bCs/>
        </w:rPr>
        <w:t>κολούθησης</w:t>
      </w:r>
      <w:proofErr w:type="spellEnd"/>
      <w:r w:rsidRPr="009D17BE">
        <w:rPr>
          <w:b/>
          <w:bCs/>
        </w:rPr>
        <w:t xml:space="preserve"> </w:t>
      </w:r>
      <w:proofErr w:type="spellStart"/>
      <w:r w:rsidRPr="009D17BE">
        <w:rPr>
          <w:b/>
          <w:bCs/>
        </w:rPr>
        <w:t>Θέσης</w:t>
      </w:r>
      <w:proofErr w:type="spellEnd"/>
      <w:r w:rsidRPr="009D17BE">
        <w:rPr>
          <w:b/>
          <w:bCs/>
        </w:rPr>
        <w:t xml:space="preserve"> </w:t>
      </w:r>
      <w:proofErr w:type="spellStart"/>
      <w:r w:rsidRPr="009D17BE">
        <w:rPr>
          <w:b/>
          <w:bCs/>
        </w:rPr>
        <w:t>Πόρων</w:t>
      </w:r>
      <w:bookmarkEnd w:id="1452"/>
      <w:proofErr w:type="spellEnd"/>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315"/>
        <w:gridCol w:w="1440"/>
        <w:gridCol w:w="1350"/>
        <w:gridCol w:w="1980"/>
      </w:tblGrid>
      <w:tr w:rsidR="002F3E4F" w:rsidRPr="00CB4C47" w14:paraId="3ACAE56B" w14:textId="77777777" w:rsidTr="002F3E4F">
        <w:trPr>
          <w:tblHeader/>
          <w:jc w:val="center"/>
        </w:trPr>
        <w:tc>
          <w:tcPr>
            <w:tcW w:w="720" w:type="dxa"/>
            <w:shd w:val="clear" w:color="auto" w:fill="CCCCCC"/>
            <w:tcMar>
              <w:left w:w="57" w:type="dxa"/>
              <w:right w:w="57" w:type="dxa"/>
            </w:tcMar>
            <w:vAlign w:val="center"/>
          </w:tcPr>
          <w:p w14:paraId="361A7B21" w14:textId="77777777" w:rsidR="00CB4C47" w:rsidRPr="009D17BE" w:rsidRDefault="00CB4C47" w:rsidP="00CB4C47">
            <w:pPr>
              <w:rPr>
                <w:b/>
                <w:bCs/>
              </w:rPr>
            </w:pPr>
            <w:r w:rsidRPr="009D17BE">
              <w:rPr>
                <w:b/>
                <w:bCs/>
              </w:rPr>
              <w:t>Α/Α</w:t>
            </w:r>
          </w:p>
        </w:tc>
        <w:tc>
          <w:tcPr>
            <w:tcW w:w="4315" w:type="dxa"/>
            <w:shd w:val="clear" w:color="auto" w:fill="CCCCCC"/>
            <w:tcMar>
              <w:left w:w="57" w:type="dxa"/>
              <w:right w:w="57" w:type="dxa"/>
            </w:tcMar>
            <w:vAlign w:val="center"/>
          </w:tcPr>
          <w:p w14:paraId="30F273A3" w14:textId="77777777" w:rsidR="00CB4C47" w:rsidRPr="009D17BE" w:rsidRDefault="00CB4C47" w:rsidP="00CB4C47">
            <w:pPr>
              <w:rPr>
                <w:b/>
                <w:bCs/>
              </w:rPr>
            </w:pPr>
            <w:r w:rsidRPr="009D17BE">
              <w:rPr>
                <w:b/>
                <w:bCs/>
              </w:rPr>
              <w:t>ΠΡΟΔΙΑΓΡΑΦΗ</w:t>
            </w:r>
          </w:p>
        </w:tc>
        <w:tc>
          <w:tcPr>
            <w:tcW w:w="1440" w:type="dxa"/>
            <w:tcBorders>
              <w:bottom w:val="single" w:sz="4" w:space="0" w:color="auto"/>
            </w:tcBorders>
            <w:shd w:val="clear" w:color="auto" w:fill="CCCCCC"/>
            <w:tcMar>
              <w:left w:w="57" w:type="dxa"/>
              <w:right w:w="57" w:type="dxa"/>
            </w:tcMar>
            <w:vAlign w:val="center"/>
          </w:tcPr>
          <w:p w14:paraId="604AF51A" w14:textId="77777777" w:rsidR="00CB4C47" w:rsidRPr="009D17BE" w:rsidRDefault="00CB4C47" w:rsidP="009D17BE">
            <w:pPr>
              <w:jc w:val="center"/>
              <w:rPr>
                <w:b/>
                <w:bCs/>
              </w:rPr>
            </w:pPr>
            <w:r w:rsidRPr="009D17BE">
              <w:rPr>
                <w:b/>
                <w:bCs/>
              </w:rPr>
              <w:t>ΑΠΑΙΤΗΣΗ</w:t>
            </w:r>
          </w:p>
        </w:tc>
        <w:tc>
          <w:tcPr>
            <w:tcW w:w="1350" w:type="dxa"/>
            <w:tcBorders>
              <w:bottom w:val="single" w:sz="4" w:space="0" w:color="auto"/>
            </w:tcBorders>
            <w:shd w:val="clear" w:color="auto" w:fill="CCCCCC"/>
            <w:tcMar>
              <w:left w:w="57" w:type="dxa"/>
              <w:right w:w="57" w:type="dxa"/>
            </w:tcMar>
            <w:vAlign w:val="center"/>
          </w:tcPr>
          <w:p w14:paraId="36A9CBD3" w14:textId="77777777" w:rsidR="00CB4C47" w:rsidRPr="009D17BE" w:rsidRDefault="00CB4C47" w:rsidP="009D17BE">
            <w:pPr>
              <w:jc w:val="center"/>
              <w:rPr>
                <w:b/>
                <w:bCs/>
              </w:rPr>
            </w:pPr>
            <w:r w:rsidRPr="009D17BE">
              <w:rPr>
                <w:b/>
                <w:bCs/>
              </w:rPr>
              <w:t>ΑΠΑΝΤΗΣΗ</w:t>
            </w:r>
          </w:p>
        </w:tc>
        <w:tc>
          <w:tcPr>
            <w:tcW w:w="1980" w:type="dxa"/>
            <w:tcBorders>
              <w:bottom w:val="single" w:sz="4" w:space="0" w:color="auto"/>
            </w:tcBorders>
            <w:shd w:val="clear" w:color="auto" w:fill="CCCCCC"/>
            <w:tcMar>
              <w:left w:w="57" w:type="dxa"/>
              <w:right w:w="57" w:type="dxa"/>
            </w:tcMar>
            <w:vAlign w:val="center"/>
          </w:tcPr>
          <w:p w14:paraId="2AFD2E47" w14:textId="77777777" w:rsidR="00CB4C47" w:rsidRPr="009D17BE" w:rsidRDefault="00CB4C47" w:rsidP="009D17BE">
            <w:pPr>
              <w:jc w:val="center"/>
              <w:rPr>
                <w:b/>
                <w:bCs/>
              </w:rPr>
            </w:pPr>
            <w:r w:rsidRPr="009D17BE">
              <w:rPr>
                <w:b/>
                <w:bCs/>
              </w:rPr>
              <w:t>ΠΑΡΑΠΟΜΠΗ</w:t>
            </w:r>
          </w:p>
          <w:p w14:paraId="4DE51E5A" w14:textId="77777777" w:rsidR="00CB4C47" w:rsidRPr="009D17BE" w:rsidRDefault="00CB4C47" w:rsidP="009D17BE">
            <w:pPr>
              <w:jc w:val="center"/>
              <w:rPr>
                <w:b/>
                <w:bCs/>
              </w:rPr>
            </w:pPr>
            <w:r w:rsidRPr="009D17BE">
              <w:rPr>
                <w:b/>
                <w:bCs/>
              </w:rPr>
              <w:t>ΤΕΚΜΗΡΙΩΣΗΣ</w:t>
            </w:r>
          </w:p>
        </w:tc>
      </w:tr>
      <w:tr w:rsidR="002F3E4F" w:rsidRPr="00CB4C47" w14:paraId="76489188" w14:textId="77777777" w:rsidTr="002F3E4F">
        <w:trPr>
          <w:jc w:val="center"/>
        </w:trPr>
        <w:tc>
          <w:tcPr>
            <w:tcW w:w="720" w:type="dxa"/>
            <w:shd w:val="clear" w:color="auto" w:fill="auto"/>
            <w:tcMar>
              <w:left w:w="57" w:type="dxa"/>
              <w:right w:w="57" w:type="dxa"/>
            </w:tcMar>
            <w:vAlign w:val="center"/>
          </w:tcPr>
          <w:p w14:paraId="0FA93820"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69DAD42D" w14:textId="77777777" w:rsidR="00CB4C47" w:rsidRPr="00CB4C47" w:rsidRDefault="00CB4C47" w:rsidP="009D17BE">
            <w:pPr>
              <w:jc w:val="left"/>
            </w:pPr>
            <w:proofErr w:type="spellStart"/>
            <w:r w:rsidRPr="00CB4C47">
              <w:t>Αριθμός</w:t>
            </w:r>
            <w:proofErr w:type="spellEnd"/>
            <w:r w:rsidRPr="00CB4C47">
              <w:t xml:space="preserve"> </w:t>
            </w:r>
            <w:proofErr w:type="spellStart"/>
            <w:r w:rsidRPr="00CB4C47">
              <w:t>Συσκευών</w:t>
            </w:r>
            <w:proofErr w:type="spellEnd"/>
          </w:p>
        </w:tc>
        <w:tc>
          <w:tcPr>
            <w:tcW w:w="1440" w:type="dxa"/>
            <w:shd w:val="clear" w:color="auto" w:fill="auto"/>
            <w:tcMar>
              <w:left w:w="57" w:type="dxa"/>
              <w:right w:w="57" w:type="dxa"/>
            </w:tcMar>
            <w:vAlign w:val="center"/>
          </w:tcPr>
          <w:p w14:paraId="0B0AB72A" w14:textId="77777777" w:rsidR="00CB4C47" w:rsidRPr="00CB4C47" w:rsidRDefault="00CB4C47" w:rsidP="009D17BE">
            <w:pPr>
              <w:jc w:val="center"/>
            </w:pPr>
            <w:r w:rsidRPr="00CB4C47">
              <w:sym w:font="Symbol" w:char="F0B3"/>
            </w:r>
            <w:r w:rsidRPr="00CB4C47">
              <w:t xml:space="preserve"> 1000</w:t>
            </w:r>
          </w:p>
        </w:tc>
        <w:tc>
          <w:tcPr>
            <w:tcW w:w="1350" w:type="dxa"/>
            <w:shd w:val="clear" w:color="auto" w:fill="auto"/>
            <w:tcMar>
              <w:left w:w="57" w:type="dxa"/>
              <w:right w:w="57" w:type="dxa"/>
            </w:tcMar>
            <w:vAlign w:val="center"/>
          </w:tcPr>
          <w:p w14:paraId="3521808E" w14:textId="77777777" w:rsidR="00CB4C47" w:rsidRPr="00CB4C47" w:rsidRDefault="00CB4C47" w:rsidP="00CB4C47"/>
        </w:tc>
        <w:tc>
          <w:tcPr>
            <w:tcW w:w="1980" w:type="dxa"/>
            <w:shd w:val="clear" w:color="auto" w:fill="auto"/>
            <w:tcMar>
              <w:left w:w="57" w:type="dxa"/>
              <w:right w:w="57" w:type="dxa"/>
            </w:tcMar>
            <w:vAlign w:val="center"/>
          </w:tcPr>
          <w:p w14:paraId="614D8733" w14:textId="77777777" w:rsidR="00CB4C47" w:rsidRPr="00CB4C47" w:rsidRDefault="00CB4C47" w:rsidP="00CB4C47"/>
        </w:tc>
      </w:tr>
      <w:tr w:rsidR="002F3E4F" w:rsidRPr="00CB4C47" w14:paraId="5CD17AA1" w14:textId="77777777" w:rsidTr="002F3E4F">
        <w:trPr>
          <w:jc w:val="center"/>
        </w:trPr>
        <w:tc>
          <w:tcPr>
            <w:tcW w:w="720" w:type="dxa"/>
            <w:shd w:val="clear" w:color="auto" w:fill="auto"/>
            <w:tcMar>
              <w:left w:w="57" w:type="dxa"/>
              <w:right w:w="57" w:type="dxa"/>
            </w:tcMar>
            <w:vAlign w:val="center"/>
          </w:tcPr>
          <w:p w14:paraId="5903FEB9"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094FE3D7" w14:textId="77777777" w:rsidR="00CB4C47" w:rsidRPr="009D17BE" w:rsidRDefault="00CB4C47" w:rsidP="009D17BE">
            <w:pPr>
              <w:jc w:val="left"/>
              <w:rPr>
                <w:lang w:val="el-GR"/>
              </w:rPr>
            </w:pPr>
            <w:r w:rsidRPr="009D17BE">
              <w:rPr>
                <w:lang w:val="el-GR"/>
              </w:rPr>
              <w:t>Να αναφερθεί το προσφερόμενο μοντέλο και ο κατασκευαστής</w:t>
            </w:r>
          </w:p>
        </w:tc>
        <w:tc>
          <w:tcPr>
            <w:tcW w:w="1440" w:type="dxa"/>
            <w:shd w:val="clear" w:color="auto" w:fill="auto"/>
            <w:tcMar>
              <w:left w:w="57" w:type="dxa"/>
              <w:right w:w="57" w:type="dxa"/>
            </w:tcMar>
            <w:vAlign w:val="center"/>
          </w:tcPr>
          <w:p w14:paraId="58E46068"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4C53638D" w14:textId="77777777" w:rsidR="00CB4C47" w:rsidRPr="00CB4C47" w:rsidRDefault="00CB4C47" w:rsidP="00CB4C47"/>
        </w:tc>
        <w:tc>
          <w:tcPr>
            <w:tcW w:w="1980" w:type="dxa"/>
            <w:shd w:val="clear" w:color="auto" w:fill="auto"/>
            <w:tcMar>
              <w:left w:w="57" w:type="dxa"/>
              <w:right w:w="57" w:type="dxa"/>
            </w:tcMar>
            <w:vAlign w:val="center"/>
          </w:tcPr>
          <w:p w14:paraId="361EF609" w14:textId="77777777" w:rsidR="00CB4C47" w:rsidRPr="00CB4C47" w:rsidRDefault="00CB4C47" w:rsidP="00CB4C47"/>
        </w:tc>
      </w:tr>
      <w:tr w:rsidR="002F3E4F" w:rsidRPr="00CB4C47" w14:paraId="328B9EAB" w14:textId="77777777" w:rsidTr="002F3E4F">
        <w:trPr>
          <w:jc w:val="center"/>
        </w:trPr>
        <w:tc>
          <w:tcPr>
            <w:tcW w:w="720" w:type="dxa"/>
            <w:shd w:val="clear" w:color="auto" w:fill="auto"/>
            <w:tcMar>
              <w:left w:w="57" w:type="dxa"/>
              <w:right w:w="57" w:type="dxa"/>
            </w:tcMar>
            <w:vAlign w:val="center"/>
          </w:tcPr>
          <w:p w14:paraId="6B5A57A4"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03E110AA" w14:textId="77777777" w:rsidR="00CB4C47" w:rsidRPr="009D17BE" w:rsidRDefault="00CB4C47" w:rsidP="009D17BE">
            <w:pPr>
              <w:jc w:val="left"/>
              <w:rPr>
                <w:lang w:val="el-GR"/>
              </w:rPr>
            </w:pPr>
            <w:r w:rsidRPr="009D17BE">
              <w:rPr>
                <w:lang w:val="el-GR"/>
              </w:rPr>
              <w:t>Επικοινωνία μέσω δικτύου 4</w:t>
            </w:r>
            <w:r w:rsidRPr="00CB4C47">
              <w:t>G</w:t>
            </w:r>
            <w:r w:rsidRPr="009D17BE">
              <w:rPr>
                <w:lang w:val="el-GR"/>
              </w:rPr>
              <w:t xml:space="preserve"> και υποστήριξη  τουλάχιστον των ακόλουθων </w:t>
            </w:r>
            <w:r w:rsidRPr="00CB4C47">
              <w:t>GSM</w:t>
            </w:r>
            <w:r w:rsidRPr="009D17BE">
              <w:rPr>
                <w:lang w:val="el-GR"/>
              </w:rPr>
              <w:t xml:space="preserve"> </w:t>
            </w:r>
            <w:r w:rsidRPr="00CB4C47">
              <w:t>band</w:t>
            </w:r>
            <w:r w:rsidRPr="009D17BE">
              <w:rPr>
                <w:lang w:val="el-GR"/>
              </w:rPr>
              <w:t xml:space="preserve">: </w:t>
            </w:r>
          </w:p>
          <w:p w14:paraId="6C48F464" w14:textId="77777777" w:rsidR="00CB4C47" w:rsidRPr="00CB4C47" w:rsidRDefault="00CB4C47" w:rsidP="009D17BE">
            <w:pPr>
              <w:pStyle w:val="ListParagraph"/>
              <w:numPr>
                <w:ilvl w:val="0"/>
                <w:numId w:val="275"/>
              </w:numPr>
              <w:ind w:hanging="329"/>
              <w:jc w:val="left"/>
            </w:pPr>
            <w:r w:rsidRPr="00CB4C47">
              <w:t>LTE-FDD B1/B3/B7/B8/B20</w:t>
            </w:r>
          </w:p>
          <w:p w14:paraId="45D487BB" w14:textId="77777777" w:rsidR="00CB4C47" w:rsidRPr="00CB4C47" w:rsidRDefault="00CB4C47" w:rsidP="009D17BE">
            <w:pPr>
              <w:pStyle w:val="ListParagraph"/>
              <w:numPr>
                <w:ilvl w:val="0"/>
                <w:numId w:val="275"/>
              </w:numPr>
              <w:ind w:hanging="329"/>
              <w:jc w:val="left"/>
            </w:pPr>
            <w:r w:rsidRPr="00CB4C47">
              <w:t>GSM/GPRS.EDGE 900/1800MHZ</w:t>
            </w:r>
          </w:p>
        </w:tc>
        <w:tc>
          <w:tcPr>
            <w:tcW w:w="1440" w:type="dxa"/>
            <w:shd w:val="clear" w:color="auto" w:fill="auto"/>
            <w:tcMar>
              <w:left w:w="57" w:type="dxa"/>
              <w:right w:w="57" w:type="dxa"/>
            </w:tcMar>
          </w:tcPr>
          <w:p w14:paraId="0567DDE4"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7CB815D8" w14:textId="77777777" w:rsidR="00CB4C47" w:rsidRPr="00CB4C47" w:rsidRDefault="00CB4C47" w:rsidP="00CB4C47"/>
        </w:tc>
        <w:tc>
          <w:tcPr>
            <w:tcW w:w="1980" w:type="dxa"/>
            <w:shd w:val="clear" w:color="auto" w:fill="auto"/>
            <w:tcMar>
              <w:left w:w="57" w:type="dxa"/>
              <w:right w:w="57" w:type="dxa"/>
            </w:tcMar>
            <w:vAlign w:val="center"/>
          </w:tcPr>
          <w:p w14:paraId="3D2AEB24" w14:textId="77777777" w:rsidR="00CB4C47" w:rsidRPr="00CB4C47" w:rsidRDefault="00CB4C47" w:rsidP="00CB4C47"/>
        </w:tc>
      </w:tr>
      <w:tr w:rsidR="002F3E4F" w:rsidRPr="00CB4C47" w14:paraId="546B5732" w14:textId="77777777" w:rsidTr="002F3E4F">
        <w:trPr>
          <w:jc w:val="center"/>
        </w:trPr>
        <w:tc>
          <w:tcPr>
            <w:tcW w:w="720" w:type="dxa"/>
            <w:shd w:val="clear" w:color="auto" w:fill="auto"/>
            <w:tcMar>
              <w:left w:w="57" w:type="dxa"/>
              <w:right w:w="57" w:type="dxa"/>
            </w:tcMar>
            <w:vAlign w:val="center"/>
          </w:tcPr>
          <w:p w14:paraId="3152D0C0"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511F2C4B" w14:textId="77777777" w:rsidR="00CB4C47" w:rsidRPr="00CB4C47" w:rsidRDefault="00CB4C47" w:rsidP="009D17BE">
            <w:pPr>
              <w:jc w:val="left"/>
            </w:pPr>
            <w:proofErr w:type="spellStart"/>
            <w:r w:rsidRPr="00CB4C47">
              <w:t>Ενδεικτικές</w:t>
            </w:r>
            <w:proofErr w:type="spellEnd"/>
            <w:r w:rsidRPr="00CB4C47">
              <w:t xml:space="preserve"> </w:t>
            </w:r>
            <w:proofErr w:type="spellStart"/>
            <w:r w:rsidRPr="00CB4C47">
              <w:t>λυχνίες</w:t>
            </w:r>
            <w:proofErr w:type="spellEnd"/>
            <w:r w:rsidRPr="00CB4C47">
              <w:t xml:space="preserve"> </w:t>
            </w:r>
            <w:proofErr w:type="spellStart"/>
            <w:r w:rsidRPr="00CB4C47">
              <w:t>γι</w:t>
            </w:r>
            <w:proofErr w:type="spellEnd"/>
            <w:r w:rsidRPr="00CB4C47">
              <w:t>α:</w:t>
            </w:r>
          </w:p>
          <w:p w14:paraId="33F30B38" w14:textId="77777777" w:rsidR="00CB4C47" w:rsidRPr="00CB4C47" w:rsidRDefault="00CB4C47" w:rsidP="009D17BE">
            <w:pPr>
              <w:pStyle w:val="ListParagraph"/>
              <w:numPr>
                <w:ilvl w:val="0"/>
                <w:numId w:val="275"/>
              </w:numPr>
              <w:ind w:hanging="329"/>
              <w:jc w:val="left"/>
            </w:pPr>
            <w:r w:rsidRPr="00CB4C47">
              <w:t>Χα</w:t>
            </w:r>
            <w:proofErr w:type="spellStart"/>
            <w:r w:rsidRPr="00CB4C47">
              <w:t>μηλή</w:t>
            </w:r>
            <w:proofErr w:type="spellEnd"/>
            <w:r w:rsidRPr="00CB4C47">
              <w:t xml:space="preserve"> </w:t>
            </w:r>
            <w:proofErr w:type="spellStart"/>
            <w:r w:rsidRPr="00CB4C47">
              <w:t>τάση</w:t>
            </w:r>
            <w:proofErr w:type="spellEnd"/>
            <w:r w:rsidRPr="00CB4C47">
              <w:t xml:space="preserve"> μπατα</w:t>
            </w:r>
            <w:proofErr w:type="spellStart"/>
            <w:r w:rsidRPr="00CB4C47">
              <w:t>ρί</w:t>
            </w:r>
            <w:proofErr w:type="spellEnd"/>
            <w:r w:rsidRPr="00CB4C47">
              <w:t>ας</w:t>
            </w:r>
          </w:p>
          <w:p w14:paraId="0E02323F" w14:textId="77777777" w:rsidR="00CB4C47" w:rsidRPr="00CB4C47" w:rsidRDefault="00CB4C47" w:rsidP="009D17BE">
            <w:pPr>
              <w:pStyle w:val="ListParagraph"/>
              <w:numPr>
                <w:ilvl w:val="0"/>
                <w:numId w:val="275"/>
              </w:numPr>
              <w:ind w:hanging="329"/>
              <w:jc w:val="left"/>
            </w:pPr>
            <w:proofErr w:type="spellStart"/>
            <w:r w:rsidRPr="00CB4C47">
              <w:t>Σήμ</w:t>
            </w:r>
            <w:proofErr w:type="spellEnd"/>
            <w:r w:rsidRPr="00CB4C47">
              <w:t>α GPS και GSM</w:t>
            </w:r>
          </w:p>
        </w:tc>
        <w:tc>
          <w:tcPr>
            <w:tcW w:w="1440" w:type="dxa"/>
            <w:shd w:val="clear" w:color="auto" w:fill="auto"/>
            <w:tcMar>
              <w:left w:w="57" w:type="dxa"/>
              <w:right w:w="57" w:type="dxa"/>
            </w:tcMar>
          </w:tcPr>
          <w:p w14:paraId="054E58A2"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29AAE5BE" w14:textId="77777777" w:rsidR="00CB4C47" w:rsidRPr="00CB4C47" w:rsidRDefault="00CB4C47" w:rsidP="00CB4C47"/>
        </w:tc>
        <w:tc>
          <w:tcPr>
            <w:tcW w:w="1980" w:type="dxa"/>
            <w:shd w:val="clear" w:color="auto" w:fill="auto"/>
            <w:tcMar>
              <w:left w:w="57" w:type="dxa"/>
              <w:right w:w="57" w:type="dxa"/>
            </w:tcMar>
            <w:vAlign w:val="center"/>
          </w:tcPr>
          <w:p w14:paraId="1C3C67EB" w14:textId="77777777" w:rsidR="00CB4C47" w:rsidRPr="00CB4C47" w:rsidRDefault="00CB4C47" w:rsidP="00CB4C47"/>
        </w:tc>
      </w:tr>
      <w:tr w:rsidR="002F3E4F" w:rsidRPr="00CB4C47" w14:paraId="4D4148B8" w14:textId="77777777" w:rsidTr="002F3E4F">
        <w:trPr>
          <w:jc w:val="center"/>
        </w:trPr>
        <w:tc>
          <w:tcPr>
            <w:tcW w:w="720" w:type="dxa"/>
            <w:shd w:val="clear" w:color="auto" w:fill="auto"/>
            <w:tcMar>
              <w:left w:w="57" w:type="dxa"/>
              <w:right w:w="57" w:type="dxa"/>
            </w:tcMar>
            <w:vAlign w:val="center"/>
          </w:tcPr>
          <w:p w14:paraId="34FCF52D"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67569B48" w14:textId="77777777" w:rsidR="00CB4C47" w:rsidRPr="009D17BE" w:rsidRDefault="00CB4C47" w:rsidP="009D17BE">
            <w:pPr>
              <w:jc w:val="left"/>
              <w:rPr>
                <w:lang w:val="el-GR"/>
              </w:rPr>
            </w:pPr>
            <w:r w:rsidRPr="009D17BE">
              <w:rPr>
                <w:lang w:val="el-GR"/>
              </w:rPr>
              <w:t>Αμφίδρομη επικοινωνία για φωνητικές κλήσεις</w:t>
            </w:r>
          </w:p>
        </w:tc>
        <w:tc>
          <w:tcPr>
            <w:tcW w:w="1440" w:type="dxa"/>
            <w:shd w:val="clear" w:color="auto" w:fill="auto"/>
            <w:tcMar>
              <w:left w:w="57" w:type="dxa"/>
              <w:right w:w="57" w:type="dxa"/>
            </w:tcMar>
          </w:tcPr>
          <w:p w14:paraId="0090147E"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326ED880" w14:textId="77777777" w:rsidR="00CB4C47" w:rsidRPr="00CB4C47" w:rsidRDefault="00CB4C47" w:rsidP="00CB4C47"/>
        </w:tc>
        <w:tc>
          <w:tcPr>
            <w:tcW w:w="1980" w:type="dxa"/>
            <w:shd w:val="clear" w:color="auto" w:fill="auto"/>
            <w:tcMar>
              <w:left w:w="57" w:type="dxa"/>
              <w:right w:w="57" w:type="dxa"/>
            </w:tcMar>
            <w:vAlign w:val="center"/>
          </w:tcPr>
          <w:p w14:paraId="61747F37" w14:textId="77777777" w:rsidR="00CB4C47" w:rsidRPr="00CB4C47" w:rsidRDefault="00CB4C47" w:rsidP="00CB4C47"/>
        </w:tc>
      </w:tr>
      <w:tr w:rsidR="002F3E4F" w:rsidRPr="00CB4C47" w14:paraId="5A50C19D" w14:textId="77777777" w:rsidTr="002F3E4F">
        <w:trPr>
          <w:jc w:val="center"/>
        </w:trPr>
        <w:tc>
          <w:tcPr>
            <w:tcW w:w="720" w:type="dxa"/>
            <w:shd w:val="clear" w:color="auto" w:fill="auto"/>
            <w:tcMar>
              <w:left w:w="57" w:type="dxa"/>
              <w:right w:w="57" w:type="dxa"/>
            </w:tcMar>
            <w:vAlign w:val="center"/>
          </w:tcPr>
          <w:p w14:paraId="5C8F9402"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0B2DF06A" w14:textId="77777777" w:rsidR="00CB4C47" w:rsidRPr="00CB4C47" w:rsidRDefault="00CB4C47" w:rsidP="009D17BE">
            <w:pPr>
              <w:jc w:val="left"/>
            </w:pPr>
            <w:proofErr w:type="spellStart"/>
            <w:r w:rsidRPr="00CB4C47">
              <w:t>Πλήκτρ</w:t>
            </w:r>
            <w:proofErr w:type="spellEnd"/>
            <w:r w:rsidRPr="00CB4C47">
              <w:t xml:space="preserve">α </w:t>
            </w:r>
            <w:proofErr w:type="spellStart"/>
            <w:r w:rsidRPr="00CB4C47">
              <w:t>γι</w:t>
            </w:r>
            <w:proofErr w:type="spellEnd"/>
            <w:r w:rsidRPr="00CB4C47">
              <w:t>α:</w:t>
            </w:r>
          </w:p>
          <w:p w14:paraId="7C6CC442" w14:textId="77777777" w:rsidR="00CB4C47" w:rsidRPr="00CB4C47" w:rsidRDefault="00CB4C47" w:rsidP="009D17BE">
            <w:pPr>
              <w:pStyle w:val="ListParagraph"/>
              <w:numPr>
                <w:ilvl w:val="0"/>
                <w:numId w:val="275"/>
              </w:numPr>
              <w:ind w:hanging="329"/>
              <w:jc w:val="left"/>
            </w:pPr>
            <w:proofErr w:type="spellStart"/>
            <w:r w:rsidRPr="00CB4C47">
              <w:t>Δήλωση</w:t>
            </w:r>
            <w:proofErr w:type="spellEnd"/>
            <w:r w:rsidRPr="00CB4C47">
              <w:t xml:space="preserve"> </w:t>
            </w:r>
            <w:proofErr w:type="spellStart"/>
            <w:r w:rsidRPr="00CB4C47">
              <w:t>έκτ</w:t>
            </w:r>
            <w:proofErr w:type="spellEnd"/>
            <w:r w:rsidRPr="00CB4C47">
              <w:t>ακτης α</w:t>
            </w:r>
            <w:proofErr w:type="spellStart"/>
            <w:r w:rsidRPr="00CB4C47">
              <w:t>νάγκης</w:t>
            </w:r>
            <w:proofErr w:type="spellEnd"/>
            <w:r w:rsidRPr="00CB4C47">
              <w:t xml:space="preserve"> (SOS)</w:t>
            </w:r>
          </w:p>
          <w:p w14:paraId="73B20931" w14:textId="77777777" w:rsidR="00CB4C47" w:rsidRPr="00CB4C47" w:rsidRDefault="00CB4C47" w:rsidP="009D17BE">
            <w:pPr>
              <w:pStyle w:val="ListParagraph"/>
              <w:numPr>
                <w:ilvl w:val="0"/>
                <w:numId w:val="275"/>
              </w:numPr>
              <w:ind w:hanging="329"/>
              <w:jc w:val="left"/>
            </w:pPr>
            <w:proofErr w:type="spellStart"/>
            <w:r w:rsidRPr="00CB4C47">
              <w:t>Αφή</w:t>
            </w:r>
            <w:proofErr w:type="spellEnd"/>
            <w:r w:rsidRPr="00CB4C47">
              <w:t>/Σβ</w:t>
            </w:r>
            <w:proofErr w:type="spellStart"/>
            <w:r w:rsidRPr="00CB4C47">
              <w:t>έση</w:t>
            </w:r>
            <w:proofErr w:type="spellEnd"/>
            <w:r w:rsidRPr="00CB4C47">
              <w:t xml:space="preserve"> </w:t>
            </w:r>
            <w:proofErr w:type="spellStart"/>
            <w:r w:rsidRPr="00CB4C47">
              <w:t>συσκευής</w:t>
            </w:r>
            <w:proofErr w:type="spellEnd"/>
          </w:p>
          <w:p w14:paraId="10178853" w14:textId="77777777" w:rsidR="00CB4C47" w:rsidRPr="00CB4C47" w:rsidRDefault="00CB4C47" w:rsidP="009D17BE">
            <w:pPr>
              <w:pStyle w:val="ListParagraph"/>
              <w:numPr>
                <w:ilvl w:val="0"/>
                <w:numId w:val="275"/>
              </w:numPr>
              <w:ind w:hanging="329"/>
              <w:jc w:val="left"/>
            </w:pPr>
            <w:proofErr w:type="spellStart"/>
            <w:r w:rsidRPr="00CB4C47">
              <w:t>Φωνητικό</w:t>
            </w:r>
            <w:proofErr w:type="spellEnd"/>
            <w:r w:rsidRPr="00CB4C47">
              <w:t xml:space="preserve"> </w:t>
            </w:r>
            <w:proofErr w:type="spellStart"/>
            <w:r w:rsidRPr="00CB4C47">
              <w:t>μήνυμ</w:t>
            </w:r>
            <w:proofErr w:type="spellEnd"/>
            <w:r w:rsidRPr="00CB4C47">
              <w:t>α-κλήση</w:t>
            </w:r>
          </w:p>
        </w:tc>
        <w:tc>
          <w:tcPr>
            <w:tcW w:w="1440" w:type="dxa"/>
            <w:shd w:val="clear" w:color="auto" w:fill="auto"/>
            <w:tcMar>
              <w:left w:w="57" w:type="dxa"/>
              <w:right w:w="57" w:type="dxa"/>
            </w:tcMar>
          </w:tcPr>
          <w:p w14:paraId="71D5A4CD"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2C2045B5" w14:textId="77777777" w:rsidR="00CB4C47" w:rsidRPr="00CB4C47" w:rsidRDefault="00CB4C47" w:rsidP="00CB4C47"/>
        </w:tc>
        <w:tc>
          <w:tcPr>
            <w:tcW w:w="1980" w:type="dxa"/>
            <w:shd w:val="clear" w:color="auto" w:fill="auto"/>
            <w:tcMar>
              <w:left w:w="57" w:type="dxa"/>
              <w:right w:w="57" w:type="dxa"/>
            </w:tcMar>
            <w:vAlign w:val="center"/>
          </w:tcPr>
          <w:p w14:paraId="6D1F06B2" w14:textId="77777777" w:rsidR="00CB4C47" w:rsidRPr="00CB4C47" w:rsidRDefault="00CB4C47" w:rsidP="00CB4C47"/>
        </w:tc>
      </w:tr>
      <w:tr w:rsidR="002F3E4F" w:rsidRPr="00CB4C47" w14:paraId="575E59AF" w14:textId="77777777" w:rsidTr="002F3E4F">
        <w:trPr>
          <w:jc w:val="center"/>
        </w:trPr>
        <w:tc>
          <w:tcPr>
            <w:tcW w:w="720" w:type="dxa"/>
            <w:shd w:val="clear" w:color="auto" w:fill="auto"/>
            <w:tcMar>
              <w:left w:w="57" w:type="dxa"/>
              <w:right w:w="57" w:type="dxa"/>
            </w:tcMar>
            <w:vAlign w:val="center"/>
          </w:tcPr>
          <w:p w14:paraId="6720940D"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67DCA5C4" w14:textId="77777777" w:rsidR="00CB4C47" w:rsidRPr="00CB4C47" w:rsidRDefault="00CB4C47" w:rsidP="009D17BE">
            <w:pPr>
              <w:jc w:val="left"/>
            </w:pPr>
            <w:proofErr w:type="spellStart"/>
            <w:r w:rsidRPr="00CB4C47">
              <w:t>Ενσωμ</w:t>
            </w:r>
            <w:proofErr w:type="spellEnd"/>
            <w:r w:rsidRPr="00CB4C47">
              <w:t xml:space="preserve">ατωμένο </w:t>
            </w:r>
            <w:proofErr w:type="spellStart"/>
            <w:r w:rsidRPr="00CB4C47">
              <w:t>μικρόφωνο</w:t>
            </w:r>
            <w:proofErr w:type="spellEnd"/>
            <w:r w:rsidRPr="00CB4C47">
              <w:t xml:space="preserve"> και </w:t>
            </w:r>
            <w:proofErr w:type="spellStart"/>
            <w:r w:rsidRPr="00CB4C47">
              <w:t>ηχείο</w:t>
            </w:r>
            <w:proofErr w:type="spellEnd"/>
          </w:p>
        </w:tc>
        <w:tc>
          <w:tcPr>
            <w:tcW w:w="1440" w:type="dxa"/>
            <w:shd w:val="clear" w:color="auto" w:fill="auto"/>
            <w:tcMar>
              <w:left w:w="57" w:type="dxa"/>
              <w:right w:w="57" w:type="dxa"/>
            </w:tcMar>
          </w:tcPr>
          <w:p w14:paraId="16D03163"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4C036CFE" w14:textId="77777777" w:rsidR="00CB4C47" w:rsidRPr="00CB4C47" w:rsidRDefault="00CB4C47" w:rsidP="00CB4C47"/>
        </w:tc>
        <w:tc>
          <w:tcPr>
            <w:tcW w:w="1980" w:type="dxa"/>
            <w:shd w:val="clear" w:color="auto" w:fill="auto"/>
            <w:tcMar>
              <w:left w:w="57" w:type="dxa"/>
              <w:right w:w="57" w:type="dxa"/>
            </w:tcMar>
            <w:vAlign w:val="center"/>
          </w:tcPr>
          <w:p w14:paraId="3A7937CC" w14:textId="77777777" w:rsidR="00CB4C47" w:rsidRPr="00CB4C47" w:rsidRDefault="00CB4C47" w:rsidP="00CB4C47"/>
        </w:tc>
      </w:tr>
      <w:tr w:rsidR="002F3E4F" w:rsidRPr="00CB4C47" w14:paraId="5CDD14AD" w14:textId="77777777" w:rsidTr="002F3E4F">
        <w:trPr>
          <w:jc w:val="center"/>
        </w:trPr>
        <w:tc>
          <w:tcPr>
            <w:tcW w:w="720" w:type="dxa"/>
            <w:shd w:val="clear" w:color="auto" w:fill="auto"/>
            <w:tcMar>
              <w:left w:w="57" w:type="dxa"/>
              <w:right w:w="57" w:type="dxa"/>
            </w:tcMar>
            <w:vAlign w:val="center"/>
          </w:tcPr>
          <w:p w14:paraId="59A380D7"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70929204" w14:textId="77777777" w:rsidR="00CB4C47" w:rsidRPr="009D17BE" w:rsidRDefault="00CB4C47" w:rsidP="009D17BE">
            <w:pPr>
              <w:jc w:val="left"/>
              <w:rPr>
                <w:lang w:val="el-GR"/>
              </w:rPr>
            </w:pPr>
            <w:r w:rsidRPr="009D17BE">
              <w:rPr>
                <w:lang w:val="el-GR"/>
              </w:rPr>
              <w:t xml:space="preserve">Στιβαρή κατασκευή με βαθμό προστασίας τουλάχιστον </w:t>
            </w:r>
            <w:r w:rsidRPr="00CB4C47">
              <w:t>IP</w:t>
            </w:r>
            <w:r w:rsidRPr="009D17BE">
              <w:rPr>
                <w:lang w:val="el-GR"/>
              </w:rPr>
              <w:t xml:space="preserve">67 </w:t>
            </w:r>
          </w:p>
        </w:tc>
        <w:tc>
          <w:tcPr>
            <w:tcW w:w="1440" w:type="dxa"/>
            <w:shd w:val="clear" w:color="auto" w:fill="auto"/>
            <w:tcMar>
              <w:left w:w="57" w:type="dxa"/>
              <w:right w:w="57" w:type="dxa"/>
            </w:tcMar>
          </w:tcPr>
          <w:p w14:paraId="41F8A275"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7A7D37D8" w14:textId="77777777" w:rsidR="00CB4C47" w:rsidRPr="00CB4C47" w:rsidRDefault="00CB4C47" w:rsidP="00CB4C47"/>
        </w:tc>
        <w:tc>
          <w:tcPr>
            <w:tcW w:w="1980" w:type="dxa"/>
            <w:shd w:val="clear" w:color="auto" w:fill="auto"/>
            <w:tcMar>
              <w:left w:w="57" w:type="dxa"/>
              <w:right w:w="57" w:type="dxa"/>
            </w:tcMar>
            <w:vAlign w:val="center"/>
          </w:tcPr>
          <w:p w14:paraId="30D45567" w14:textId="77777777" w:rsidR="00CB4C47" w:rsidRPr="00CB4C47" w:rsidRDefault="00CB4C47" w:rsidP="00CB4C47"/>
        </w:tc>
      </w:tr>
      <w:tr w:rsidR="002F3E4F" w:rsidRPr="00CB4C47" w14:paraId="37398229" w14:textId="77777777" w:rsidTr="002F3E4F">
        <w:trPr>
          <w:jc w:val="center"/>
        </w:trPr>
        <w:tc>
          <w:tcPr>
            <w:tcW w:w="720" w:type="dxa"/>
            <w:shd w:val="clear" w:color="auto" w:fill="auto"/>
            <w:tcMar>
              <w:left w:w="57" w:type="dxa"/>
              <w:right w:w="57" w:type="dxa"/>
            </w:tcMar>
            <w:vAlign w:val="center"/>
          </w:tcPr>
          <w:p w14:paraId="286F1CE5"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49B4542F" w14:textId="77777777" w:rsidR="00CB4C47" w:rsidRPr="00CB4C47" w:rsidRDefault="00CB4C47" w:rsidP="009D17BE">
            <w:pPr>
              <w:jc w:val="left"/>
            </w:pPr>
            <w:proofErr w:type="spellStart"/>
            <w:r w:rsidRPr="00CB4C47">
              <w:t>Ενσωμ</w:t>
            </w:r>
            <w:proofErr w:type="spellEnd"/>
            <w:r w:rsidRPr="00CB4C47">
              <w:t>ατωμένος α</w:t>
            </w:r>
            <w:proofErr w:type="spellStart"/>
            <w:r w:rsidRPr="00CB4C47">
              <w:t>ισθητήρ</w:t>
            </w:r>
            <w:proofErr w:type="spellEnd"/>
            <w:r w:rsidRPr="00CB4C47">
              <w:t xml:space="preserve">ας </w:t>
            </w:r>
            <w:proofErr w:type="spellStart"/>
            <w:r w:rsidRPr="00CB4C47">
              <w:t>κίνησης</w:t>
            </w:r>
            <w:proofErr w:type="spellEnd"/>
            <w:r w:rsidRPr="00CB4C47">
              <w:t xml:space="preserve"> </w:t>
            </w:r>
            <w:proofErr w:type="spellStart"/>
            <w:r w:rsidRPr="00CB4C47">
              <w:t>γι</w:t>
            </w:r>
            <w:proofErr w:type="spellEnd"/>
            <w:r w:rsidRPr="00CB4C47">
              <w:t xml:space="preserve">α: </w:t>
            </w:r>
          </w:p>
          <w:p w14:paraId="260E647F" w14:textId="77777777" w:rsidR="00CB4C47" w:rsidRPr="009D17BE" w:rsidRDefault="00CB4C47" w:rsidP="009D17BE">
            <w:pPr>
              <w:pStyle w:val="ListParagraph"/>
              <w:numPr>
                <w:ilvl w:val="0"/>
                <w:numId w:val="275"/>
              </w:numPr>
              <w:ind w:hanging="329"/>
              <w:jc w:val="left"/>
              <w:rPr>
                <w:lang w:val="el-GR"/>
              </w:rPr>
            </w:pPr>
            <w:r w:rsidRPr="009D17BE">
              <w:rPr>
                <w:lang w:val="el-GR"/>
              </w:rPr>
              <w:t>ενημέρωση σε περίπτωση πτώσης (</w:t>
            </w:r>
            <w:r w:rsidRPr="00CB4C47">
              <w:t>man</w:t>
            </w:r>
            <w:r w:rsidRPr="009D17BE">
              <w:rPr>
                <w:lang w:val="el-GR"/>
              </w:rPr>
              <w:t xml:space="preserve"> </w:t>
            </w:r>
            <w:r w:rsidRPr="00CB4C47">
              <w:t>down</w:t>
            </w:r>
            <w:r w:rsidRPr="009D17BE">
              <w:rPr>
                <w:lang w:val="el-GR"/>
              </w:rPr>
              <w:t>)</w:t>
            </w:r>
          </w:p>
          <w:p w14:paraId="11321250" w14:textId="66BFF903" w:rsidR="00CB4C47" w:rsidRPr="00CB4C47" w:rsidRDefault="002F3E4F" w:rsidP="009D17BE">
            <w:pPr>
              <w:pStyle w:val="ListParagraph"/>
              <w:numPr>
                <w:ilvl w:val="0"/>
                <w:numId w:val="275"/>
              </w:numPr>
              <w:ind w:hanging="329"/>
              <w:jc w:val="left"/>
            </w:pPr>
            <w:r>
              <w:rPr>
                <w:lang w:val="el-GR"/>
              </w:rPr>
              <w:t>ε</w:t>
            </w:r>
            <w:proofErr w:type="spellStart"/>
            <w:r w:rsidR="00CB4C47" w:rsidRPr="00CB4C47">
              <w:t>νεργο</w:t>
            </w:r>
            <w:proofErr w:type="spellEnd"/>
            <w:r w:rsidR="00CB4C47" w:rsidRPr="00CB4C47">
              <w:t>ποίηση/απενεργοποίηση κα</w:t>
            </w:r>
            <w:proofErr w:type="spellStart"/>
            <w:r w:rsidR="00CB4C47" w:rsidRPr="00CB4C47">
              <w:t>τάστ</w:t>
            </w:r>
            <w:proofErr w:type="spellEnd"/>
            <w:r w:rsidR="00CB4C47" w:rsidRPr="00CB4C47">
              <w:t>ασης ανα</w:t>
            </w:r>
            <w:proofErr w:type="spellStart"/>
            <w:r w:rsidR="00CB4C47" w:rsidRPr="00CB4C47">
              <w:t>μονής</w:t>
            </w:r>
            <w:proofErr w:type="spellEnd"/>
          </w:p>
        </w:tc>
        <w:tc>
          <w:tcPr>
            <w:tcW w:w="1440" w:type="dxa"/>
            <w:shd w:val="clear" w:color="auto" w:fill="auto"/>
            <w:tcMar>
              <w:left w:w="57" w:type="dxa"/>
              <w:right w:w="57" w:type="dxa"/>
            </w:tcMar>
          </w:tcPr>
          <w:p w14:paraId="48F5470D"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04B39C36" w14:textId="77777777" w:rsidR="00CB4C47" w:rsidRPr="00CB4C47" w:rsidRDefault="00CB4C47" w:rsidP="00CB4C47"/>
        </w:tc>
        <w:tc>
          <w:tcPr>
            <w:tcW w:w="1980" w:type="dxa"/>
            <w:shd w:val="clear" w:color="auto" w:fill="auto"/>
            <w:tcMar>
              <w:left w:w="57" w:type="dxa"/>
              <w:right w:w="57" w:type="dxa"/>
            </w:tcMar>
            <w:vAlign w:val="center"/>
          </w:tcPr>
          <w:p w14:paraId="797C78F7" w14:textId="77777777" w:rsidR="00CB4C47" w:rsidRPr="00CB4C47" w:rsidRDefault="00CB4C47" w:rsidP="00CB4C47"/>
        </w:tc>
      </w:tr>
      <w:tr w:rsidR="002F3E4F" w:rsidRPr="00CB4C47" w14:paraId="205C82A2" w14:textId="77777777" w:rsidTr="002F3E4F">
        <w:trPr>
          <w:jc w:val="center"/>
        </w:trPr>
        <w:tc>
          <w:tcPr>
            <w:tcW w:w="720" w:type="dxa"/>
            <w:shd w:val="clear" w:color="auto" w:fill="auto"/>
            <w:tcMar>
              <w:left w:w="57" w:type="dxa"/>
              <w:right w:w="57" w:type="dxa"/>
            </w:tcMar>
            <w:vAlign w:val="center"/>
          </w:tcPr>
          <w:p w14:paraId="34431E0F"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0DE50403" w14:textId="77777777" w:rsidR="00CB4C47" w:rsidRPr="009D17BE" w:rsidRDefault="00CB4C47" w:rsidP="009D17BE">
            <w:pPr>
              <w:jc w:val="left"/>
              <w:rPr>
                <w:lang w:val="el-GR"/>
              </w:rPr>
            </w:pPr>
            <w:r w:rsidRPr="009D17BE">
              <w:rPr>
                <w:lang w:val="el-GR"/>
              </w:rPr>
              <w:t>Αυτοματοποιημένη ενημέρωση (βάσει ρυθμίσεων) για:</w:t>
            </w:r>
          </w:p>
          <w:p w14:paraId="25D7A369" w14:textId="77777777" w:rsidR="00CB4C47" w:rsidRPr="00CB4C47" w:rsidRDefault="00CB4C47" w:rsidP="009D17BE">
            <w:pPr>
              <w:pStyle w:val="ListParagraph"/>
              <w:numPr>
                <w:ilvl w:val="0"/>
                <w:numId w:val="275"/>
              </w:numPr>
              <w:ind w:hanging="329"/>
              <w:jc w:val="left"/>
            </w:pPr>
            <w:proofErr w:type="spellStart"/>
            <w:r w:rsidRPr="00CB4C47">
              <w:t>Κίνηση</w:t>
            </w:r>
            <w:proofErr w:type="spellEnd"/>
            <w:r w:rsidRPr="00CB4C47">
              <w:t>/</w:t>
            </w:r>
            <w:proofErr w:type="spellStart"/>
            <w:r w:rsidRPr="00CB4C47">
              <w:t>Ακινησί</w:t>
            </w:r>
            <w:proofErr w:type="spellEnd"/>
            <w:r w:rsidRPr="00CB4C47">
              <w:t>α</w:t>
            </w:r>
          </w:p>
          <w:p w14:paraId="5CA4AF16" w14:textId="77777777" w:rsidR="00CB4C47" w:rsidRPr="00CB4C47" w:rsidRDefault="00CB4C47" w:rsidP="009D17BE">
            <w:pPr>
              <w:pStyle w:val="ListParagraph"/>
              <w:numPr>
                <w:ilvl w:val="0"/>
                <w:numId w:val="275"/>
              </w:numPr>
              <w:ind w:hanging="329"/>
              <w:jc w:val="left"/>
            </w:pPr>
            <w:r w:rsidRPr="00CB4C47">
              <w:t>Υπ</w:t>
            </w:r>
            <w:proofErr w:type="spellStart"/>
            <w:r w:rsidRPr="00CB4C47">
              <w:t>έρ</w:t>
            </w:r>
            <w:proofErr w:type="spellEnd"/>
            <w:r w:rsidRPr="00CB4C47">
              <w:t xml:space="preserve">βαση </w:t>
            </w:r>
            <w:proofErr w:type="spellStart"/>
            <w:r w:rsidRPr="00CB4C47">
              <w:t>ορίου</w:t>
            </w:r>
            <w:proofErr w:type="spellEnd"/>
            <w:r w:rsidRPr="00CB4C47">
              <w:t xml:space="preserve"> τα</w:t>
            </w:r>
            <w:proofErr w:type="spellStart"/>
            <w:r w:rsidRPr="00CB4C47">
              <w:t>χύτητ</w:t>
            </w:r>
            <w:proofErr w:type="spellEnd"/>
            <w:r w:rsidRPr="00CB4C47">
              <w:t>ας</w:t>
            </w:r>
          </w:p>
          <w:p w14:paraId="34DDC4D2" w14:textId="77777777" w:rsidR="00CB4C47" w:rsidRPr="00CB4C47" w:rsidRDefault="00CB4C47" w:rsidP="009D17BE">
            <w:pPr>
              <w:pStyle w:val="ListParagraph"/>
              <w:numPr>
                <w:ilvl w:val="0"/>
                <w:numId w:val="275"/>
              </w:numPr>
              <w:ind w:hanging="329"/>
              <w:jc w:val="left"/>
            </w:pPr>
            <w:proofErr w:type="spellStart"/>
            <w:r w:rsidRPr="00CB4C47">
              <w:t>Έξοδο</w:t>
            </w:r>
            <w:proofErr w:type="spellEnd"/>
            <w:r w:rsidRPr="00CB4C47">
              <w:t xml:space="preserve"> από π</w:t>
            </w:r>
            <w:proofErr w:type="spellStart"/>
            <w:r w:rsidRPr="00CB4C47">
              <w:t>ροκ</w:t>
            </w:r>
            <w:proofErr w:type="spellEnd"/>
            <w:r w:rsidRPr="00CB4C47">
              <w:t xml:space="preserve">αθορισμένα </w:t>
            </w:r>
            <w:proofErr w:type="spellStart"/>
            <w:r w:rsidRPr="00CB4C47">
              <w:t>όρι</w:t>
            </w:r>
            <w:proofErr w:type="spellEnd"/>
            <w:r w:rsidRPr="00CB4C47">
              <w:t>α</w:t>
            </w:r>
          </w:p>
        </w:tc>
        <w:tc>
          <w:tcPr>
            <w:tcW w:w="1440" w:type="dxa"/>
            <w:shd w:val="clear" w:color="auto" w:fill="auto"/>
            <w:tcMar>
              <w:left w:w="57" w:type="dxa"/>
              <w:right w:w="57" w:type="dxa"/>
            </w:tcMar>
          </w:tcPr>
          <w:p w14:paraId="3AD4805C"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054D1B9F" w14:textId="77777777" w:rsidR="00CB4C47" w:rsidRPr="00CB4C47" w:rsidRDefault="00CB4C47" w:rsidP="00CB4C47"/>
        </w:tc>
        <w:tc>
          <w:tcPr>
            <w:tcW w:w="1980" w:type="dxa"/>
            <w:shd w:val="clear" w:color="auto" w:fill="auto"/>
            <w:tcMar>
              <w:left w:w="57" w:type="dxa"/>
              <w:right w:w="57" w:type="dxa"/>
            </w:tcMar>
            <w:vAlign w:val="center"/>
          </w:tcPr>
          <w:p w14:paraId="7A296033" w14:textId="77777777" w:rsidR="00CB4C47" w:rsidRPr="00CB4C47" w:rsidRDefault="00CB4C47" w:rsidP="00CB4C47"/>
        </w:tc>
      </w:tr>
      <w:tr w:rsidR="002F3E4F" w:rsidRPr="00CB4C47" w14:paraId="4BFC2D17" w14:textId="77777777" w:rsidTr="002F3E4F">
        <w:trPr>
          <w:jc w:val="center"/>
        </w:trPr>
        <w:tc>
          <w:tcPr>
            <w:tcW w:w="720" w:type="dxa"/>
            <w:shd w:val="clear" w:color="auto" w:fill="auto"/>
            <w:tcMar>
              <w:left w:w="57" w:type="dxa"/>
              <w:right w:w="57" w:type="dxa"/>
            </w:tcMar>
            <w:vAlign w:val="center"/>
          </w:tcPr>
          <w:p w14:paraId="180C4F4E"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2B4B1DA2" w14:textId="77777777" w:rsidR="00CB4C47" w:rsidRPr="009D17BE" w:rsidRDefault="00CB4C47" w:rsidP="009D17BE">
            <w:pPr>
              <w:jc w:val="left"/>
              <w:rPr>
                <w:lang w:val="el-GR"/>
              </w:rPr>
            </w:pPr>
            <w:r w:rsidRPr="009D17BE">
              <w:rPr>
                <w:lang w:val="el-GR"/>
              </w:rPr>
              <w:t>Απομακρυσμένη ενημέρωση συσκευής (</w:t>
            </w:r>
            <w:r w:rsidRPr="00CB4C47">
              <w:t>Over</w:t>
            </w:r>
            <w:r w:rsidRPr="009D17BE">
              <w:rPr>
                <w:lang w:val="el-GR"/>
              </w:rPr>
              <w:t>-</w:t>
            </w:r>
            <w:r w:rsidRPr="00CB4C47">
              <w:t>the</w:t>
            </w:r>
            <w:r w:rsidRPr="009D17BE">
              <w:rPr>
                <w:lang w:val="el-GR"/>
              </w:rPr>
              <w:t>-</w:t>
            </w:r>
            <w:r w:rsidRPr="00CB4C47">
              <w:t>Air</w:t>
            </w:r>
            <w:r w:rsidRPr="009D17BE">
              <w:rPr>
                <w:lang w:val="el-GR"/>
              </w:rPr>
              <w:t xml:space="preserve"> </w:t>
            </w:r>
            <w:r w:rsidRPr="00CB4C47">
              <w:t>update</w:t>
            </w:r>
            <w:r w:rsidRPr="009D17BE">
              <w:rPr>
                <w:lang w:val="el-GR"/>
              </w:rPr>
              <w:t>)</w:t>
            </w:r>
          </w:p>
        </w:tc>
        <w:tc>
          <w:tcPr>
            <w:tcW w:w="1440" w:type="dxa"/>
            <w:shd w:val="clear" w:color="auto" w:fill="auto"/>
            <w:tcMar>
              <w:left w:w="57" w:type="dxa"/>
              <w:right w:w="57" w:type="dxa"/>
            </w:tcMar>
          </w:tcPr>
          <w:p w14:paraId="7BBC8F76"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0BD8AA3D" w14:textId="77777777" w:rsidR="00CB4C47" w:rsidRPr="00CB4C47" w:rsidRDefault="00CB4C47" w:rsidP="00CB4C47"/>
        </w:tc>
        <w:tc>
          <w:tcPr>
            <w:tcW w:w="1980" w:type="dxa"/>
            <w:shd w:val="clear" w:color="auto" w:fill="auto"/>
            <w:tcMar>
              <w:left w:w="57" w:type="dxa"/>
              <w:right w:w="57" w:type="dxa"/>
            </w:tcMar>
            <w:vAlign w:val="center"/>
          </w:tcPr>
          <w:p w14:paraId="1207B01E" w14:textId="77777777" w:rsidR="00CB4C47" w:rsidRPr="00CB4C47" w:rsidRDefault="00CB4C47" w:rsidP="00CB4C47"/>
        </w:tc>
      </w:tr>
      <w:tr w:rsidR="002F3E4F" w:rsidRPr="00CB4C47" w14:paraId="0FDD7974" w14:textId="77777777" w:rsidTr="002F3E4F">
        <w:trPr>
          <w:jc w:val="center"/>
        </w:trPr>
        <w:tc>
          <w:tcPr>
            <w:tcW w:w="720" w:type="dxa"/>
            <w:shd w:val="clear" w:color="auto" w:fill="auto"/>
            <w:tcMar>
              <w:left w:w="57" w:type="dxa"/>
              <w:right w:w="57" w:type="dxa"/>
            </w:tcMar>
            <w:vAlign w:val="center"/>
          </w:tcPr>
          <w:p w14:paraId="245A9C0E"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4321909D" w14:textId="77777777" w:rsidR="00CB4C47" w:rsidRPr="00CB4C47" w:rsidRDefault="00CB4C47" w:rsidP="009D17BE">
            <w:pPr>
              <w:jc w:val="left"/>
            </w:pPr>
            <w:proofErr w:type="spellStart"/>
            <w:r w:rsidRPr="00CB4C47">
              <w:t>Διάστ</w:t>
            </w:r>
            <w:proofErr w:type="spellEnd"/>
            <w:r w:rsidRPr="00CB4C47">
              <w:t>αση: &lt;= 65mm*110mm*20mm</w:t>
            </w:r>
          </w:p>
        </w:tc>
        <w:tc>
          <w:tcPr>
            <w:tcW w:w="1440" w:type="dxa"/>
            <w:shd w:val="clear" w:color="auto" w:fill="auto"/>
            <w:tcMar>
              <w:left w:w="57" w:type="dxa"/>
              <w:right w:w="57" w:type="dxa"/>
            </w:tcMar>
          </w:tcPr>
          <w:p w14:paraId="79B5B478"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4AD94CD7" w14:textId="77777777" w:rsidR="00CB4C47" w:rsidRPr="00CB4C47" w:rsidRDefault="00CB4C47" w:rsidP="00CB4C47"/>
        </w:tc>
        <w:tc>
          <w:tcPr>
            <w:tcW w:w="1980" w:type="dxa"/>
            <w:shd w:val="clear" w:color="auto" w:fill="auto"/>
            <w:tcMar>
              <w:left w:w="57" w:type="dxa"/>
              <w:right w:w="57" w:type="dxa"/>
            </w:tcMar>
            <w:vAlign w:val="center"/>
          </w:tcPr>
          <w:p w14:paraId="0D65A7A7" w14:textId="77777777" w:rsidR="00CB4C47" w:rsidRPr="00CB4C47" w:rsidRDefault="00CB4C47" w:rsidP="00CB4C47"/>
        </w:tc>
      </w:tr>
      <w:tr w:rsidR="002F3E4F" w:rsidRPr="00CB4C47" w14:paraId="6DD062B7" w14:textId="77777777" w:rsidTr="002F3E4F">
        <w:trPr>
          <w:jc w:val="center"/>
        </w:trPr>
        <w:tc>
          <w:tcPr>
            <w:tcW w:w="720" w:type="dxa"/>
            <w:shd w:val="clear" w:color="auto" w:fill="auto"/>
            <w:tcMar>
              <w:left w:w="57" w:type="dxa"/>
              <w:right w:w="57" w:type="dxa"/>
            </w:tcMar>
            <w:vAlign w:val="center"/>
          </w:tcPr>
          <w:p w14:paraId="3E890B11"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2A7A604C" w14:textId="77777777" w:rsidR="00CB4C47" w:rsidRPr="00CB4C47" w:rsidRDefault="00CB4C47" w:rsidP="009D17BE">
            <w:pPr>
              <w:jc w:val="left"/>
            </w:pPr>
            <w:proofErr w:type="spellStart"/>
            <w:r w:rsidRPr="00CB4C47">
              <w:t>Βάρος</w:t>
            </w:r>
            <w:proofErr w:type="spellEnd"/>
            <w:r w:rsidRPr="00CB4C47">
              <w:t>: &lt;= 110γρ.</w:t>
            </w:r>
          </w:p>
        </w:tc>
        <w:tc>
          <w:tcPr>
            <w:tcW w:w="1440" w:type="dxa"/>
            <w:shd w:val="clear" w:color="auto" w:fill="auto"/>
            <w:tcMar>
              <w:left w:w="57" w:type="dxa"/>
              <w:right w:w="57" w:type="dxa"/>
            </w:tcMar>
          </w:tcPr>
          <w:p w14:paraId="33CD0446"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5B29C1E7" w14:textId="77777777" w:rsidR="00CB4C47" w:rsidRPr="00CB4C47" w:rsidRDefault="00CB4C47" w:rsidP="00CB4C47"/>
        </w:tc>
        <w:tc>
          <w:tcPr>
            <w:tcW w:w="1980" w:type="dxa"/>
            <w:shd w:val="clear" w:color="auto" w:fill="auto"/>
            <w:tcMar>
              <w:left w:w="57" w:type="dxa"/>
              <w:right w:w="57" w:type="dxa"/>
            </w:tcMar>
            <w:vAlign w:val="center"/>
          </w:tcPr>
          <w:p w14:paraId="6C0097E7" w14:textId="77777777" w:rsidR="00CB4C47" w:rsidRPr="00CB4C47" w:rsidRDefault="00CB4C47" w:rsidP="00CB4C47"/>
        </w:tc>
      </w:tr>
      <w:tr w:rsidR="002F3E4F" w:rsidRPr="00CB4C47" w14:paraId="3163C5BD" w14:textId="77777777" w:rsidTr="002F3E4F">
        <w:trPr>
          <w:jc w:val="center"/>
        </w:trPr>
        <w:tc>
          <w:tcPr>
            <w:tcW w:w="720" w:type="dxa"/>
            <w:shd w:val="clear" w:color="auto" w:fill="auto"/>
            <w:tcMar>
              <w:left w:w="57" w:type="dxa"/>
              <w:right w:w="57" w:type="dxa"/>
            </w:tcMar>
            <w:vAlign w:val="center"/>
          </w:tcPr>
          <w:p w14:paraId="6E67F299"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24D2DBFB" w14:textId="77777777" w:rsidR="00CB4C47" w:rsidRPr="009D17BE" w:rsidRDefault="00CB4C47" w:rsidP="009D17BE">
            <w:pPr>
              <w:jc w:val="left"/>
              <w:rPr>
                <w:lang w:val="el-GR"/>
              </w:rPr>
            </w:pPr>
            <w:r w:rsidRPr="009D17BE">
              <w:rPr>
                <w:lang w:val="el-GR"/>
              </w:rPr>
              <w:t>Διάρκεια μπαταρίας σε κανονική χρήση (σε φυσιολογικές συνθήκες περιβάλλοντος): &gt;= 48 ωρών</w:t>
            </w:r>
          </w:p>
        </w:tc>
        <w:tc>
          <w:tcPr>
            <w:tcW w:w="1440" w:type="dxa"/>
            <w:shd w:val="clear" w:color="auto" w:fill="auto"/>
            <w:tcMar>
              <w:left w:w="57" w:type="dxa"/>
              <w:right w:w="57" w:type="dxa"/>
            </w:tcMar>
          </w:tcPr>
          <w:p w14:paraId="484E0486"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7410686F" w14:textId="77777777" w:rsidR="00CB4C47" w:rsidRPr="00CB4C47" w:rsidRDefault="00CB4C47" w:rsidP="00CB4C47"/>
        </w:tc>
        <w:tc>
          <w:tcPr>
            <w:tcW w:w="1980" w:type="dxa"/>
            <w:shd w:val="clear" w:color="auto" w:fill="auto"/>
            <w:tcMar>
              <w:left w:w="57" w:type="dxa"/>
              <w:right w:w="57" w:type="dxa"/>
            </w:tcMar>
            <w:vAlign w:val="center"/>
          </w:tcPr>
          <w:p w14:paraId="34836FC6" w14:textId="77777777" w:rsidR="00CB4C47" w:rsidRPr="00CB4C47" w:rsidRDefault="00CB4C47" w:rsidP="00CB4C47"/>
        </w:tc>
      </w:tr>
      <w:tr w:rsidR="002F3E4F" w:rsidRPr="00CB4C47" w14:paraId="77054FFA" w14:textId="77777777" w:rsidTr="002F3E4F">
        <w:trPr>
          <w:jc w:val="center"/>
        </w:trPr>
        <w:tc>
          <w:tcPr>
            <w:tcW w:w="720" w:type="dxa"/>
            <w:shd w:val="clear" w:color="auto" w:fill="auto"/>
            <w:tcMar>
              <w:left w:w="57" w:type="dxa"/>
              <w:right w:w="57" w:type="dxa"/>
            </w:tcMar>
            <w:vAlign w:val="center"/>
          </w:tcPr>
          <w:p w14:paraId="5BA5B016"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7E612051" w14:textId="77777777" w:rsidR="00CB4C47" w:rsidRPr="00CB4C47" w:rsidRDefault="00CB4C47" w:rsidP="009D17BE">
            <w:pPr>
              <w:jc w:val="left"/>
            </w:pPr>
            <w:proofErr w:type="spellStart"/>
            <w:r w:rsidRPr="00CB4C47">
              <w:t>Ακρί</w:t>
            </w:r>
            <w:proofErr w:type="spellEnd"/>
            <w:r w:rsidRPr="00CB4C47">
              <w:t>βεια GPS: &lt;= 5μ.</w:t>
            </w:r>
          </w:p>
        </w:tc>
        <w:tc>
          <w:tcPr>
            <w:tcW w:w="1440" w:type="dxa"/>
            <w:shd w:val="clear" w:color="auto" w:fill="auto"/>
            <w:tcMar>
              <w:left w:w="57" w:type="dxa"/>
              <w:right w:w="57" w:type="dxa"/>
            </w:tcMar>
          </w:tcPr>
          <w:p w14:paraId="6F21CBF1"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7E99DAF4" w14:textId="77777777" w:rsidR="00CB4C47" w:rsidRPr="00CB4C47" w:rsidRDefault="00CB4C47" w:rsidP="00CB4C47"/>
        </w:tc>
        <w:tc>
          <w:tcPr>
            <w:tcW w:w="1980" w:type="dxa"/>
            <w:shd w:val="clear" w:color="auto" w:fill="auto"/>
            <w:tcMar>
              <w:left w:w="57" w:type="dxa"/>
              <w:right w:w="57" w:type="dxa"/>
            </w:tcMar>
            <w:vAlign w:val="center"/>
          </w:tcPr>
          <w:p w14:paraId="6F71ACF6" w14:textId="77777777" w:rsidR="00CB4C47" w:rsidRPr="00CB4C47" w:rsidRDefault="00CB4C47" w:rsidP="00CB4C47"/>
        </w:tc>
      </w:tr>
      <w:tr w:rsidR="002F3E4F" w:rsidRPr="00CB4C47" w14:paraId="49A06E02" w14:textId="77777777" w:rsidTr="002F3E4F">
        <w:trPr>
          <w:jc w:val="center"/>
        </w:trPr>
        <w:tc>
          <w:tcPr>
            <w:tcW w:w="720" w:type="dxa"/>
            <w:shd w:val="clear" w:color="auto" w:fill="auto"/>
            <w:tcMar>
              <w:left w:w="57" w:type="dxa"/>
              <w:right w:w="57" w:type="dxa"/>
            </w:tcMar>
            <w:vAlign w:val="center"/>
          </w:tcPr>
          <w:p w14:paraId="21DA1857"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46E49872" w14:textId="77777777" w:rsidR="00CB4C47" w:rsidRPr="00CB4C47" w:rsidRDefault="00CB4C47" w:rsidP="009D17BE">
            <w:pPr>
              <w:jc w:val="left"/>
            </w:pPr>
            <w:proofErr w:type="spellStart"/>
            <w:r w:rsidRPr="00CB4C47">
              <w:t>Τάση</w:t>
            </w:r>
            <w:proofErr w:type="spellEnd"/>
            <w:r w:rsidRPr="00CB4C47">
              <w:t xml:space="preserve"> </w:t>
            </w:r>
            <w:proofErr w:type="spellStart"/>
            <w:r w:rsidRPr="00CB4C47">
              <w:t>Τροφοδοσί</w:t>
            </w:r>
            <w:proofErr w:type="spellEnd"/>
            <w:r w:rsidRPr="00CB4C47">
              <w:t>ας: 5V</w:t>
            </w:r>
          </w:p>
        </w:tc>
        <w:tc>
          <w:tcPr>
            <w:tcW w:w="1440" w:type="dxa"/>
            <w:shd w:val="clear" w:color="auto" w:fill="auto"/>
            <w:tcMar>
              <w:left w:w="57" w:type="dxa"/>
              <w:right w:w="57" w:type="dxa"/>
            </w:tcMar>
          </w:tcPr>
          <w:p w14:paraId="4AB93B42"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3F2337C1" w14:textId="77777777" w:rsidR="00CB4C47" w:rsidRPr="00CB4C47" w:rsidRDefault="00CB4C47" w:rsidP="00CB4C47"/>
        </w:tc>
        <w:tc>
          <w:tcPr>
            <w:tcW w:w="1980" w:type="dxa"/>
            <w:shd w:val="clear" w:color="auto" w:fill="auto"/>
            <w:tcMar>
              <w:left w:w="57" w:type="dxa"/>
              <w:right w:w="57" w:type="dxa"/>
            </w:tcMar>
            <w:vAlign w:val="center"/>
          </w:tcPr>
          <w:p w14:paraId="451ECCB7" w14:textId="77777777" w:rsidR="00CB4C47" w:rsidRPr="00CB4C47" w:rsidRDefault="00CB4C47" w:rsidP="00CB4C47"/>
        </w:tc>
      </w:tr>
      <w:tr w:rsidR="002F3E4F" w:rsidRPr="00CB4C47" w14:paraId="19A13A4C" w14:textId="77777777" w:rsidTr="002F3E4F">
        <w:trPr>
          <w:jc w:val="center"/>
        </w:trPr>
        <w:tc>
          <w:tcPr>
            <w:tcW w:w="720" w:type="dxa"/>
            <w:shd w:val="clear" w:color="auto" w:fill="auto"/>
            <w:tcMar>
              <w:left w:w="57" w:type="dxa"/>
              <w:right w:w="57" w:type="dxa"/>
            </w:tcMar>
            <w:vAlign w:val="center"/>
          </w:tcPr>
          <w:p w14:paraId="2AA9214A"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356ED033" w14:textId="77777777" w:rsidR="00CB4C47" w:rsidRPr="00CB4C47" w:rsidRDefault="00CB4C47" w:rsidP="009D17BE">
            <w:pPr>
              <w:jc w:val="left"/>
            </w:pPr>
            <w:r w:rsidRPr="00CB4C47">
              <w:t>Μπατα</w:t>
            </w:r>
            <w:proofErr w:type="spellStart"/>
            <w:r w:rsidRPr="00CB4C47">
              <w:t>ρί</w:t>
            </w:r>
            <w:proofErr w:type="spellEnd"/>
            <w:r w:rsidRPr="00CB4C47">
              <w:t xml:space="preserve">α </w:t>
            </w:r>
            <w:proofErr w:type="spellStart"/>
            <w:r w:rsidRPr="00CB4C47">
              <w:t>ιόντων</w:t>
            </w:r>
            <w:proofErr w:type="spellEnd"/>
            <w:r w:rsidRPr="00CB4C47">
              <w:t xml:space="preserve"> </w:t>
            </w:r>
            <w:proofErr w:type="spellStart"/>
            <w:r w:rsidRPr="00CB4C47">
              <w:t>λιθίου</w:t>
            </w:r>
            <w:proofErr w:type="spellEnd"/>
            <w:r w:rsidRPr="00CB4C47">
              <w:t>: &gt;= 850mA</w:t>
            </w:r>
          </w:p>
        </w:tc>
        <w:tc>
          <w:tcPr>
            <w:tcW w:w="1440" w:type="dxa"/>
            <w:shd w:val="clear" w:color="auto" w:fill="auto"/>
            <w:tcMar>
              <w:left w:w="57" w:type="dxa"/>
              <w:right w:w="57" w:type="dxa"/>
            </w:tcMar>
          </w:tcPr>
          <w:p w14:paraId="773616D5"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7116CF34" w14:textId="77777777" w:rsidR="00CB4C47" w:rsidRPr="00CB4C47" w:rsidRDefault="00CB4C47" w:rsidP="00CB4C47"/>
        </w:tc>
        <w:tc>
          <w:tcPr>
            <w:tcW w:w="1980" w:type="dxa"/>
            <w:shd w:val="clear" w:color="auto" w:fill="auto"/>
            <w:tcMar>
              <w:left w:w="57" w:type="dxa"/>
              <w:right w:w="57" w:type="dxa"/>
            </w:tcMar>
            <w:vAlign w:val="center"/>
          </w:tcPr>
          <w:p w14:paraId="1317F867" w14:textId="77777777" w:rsidR="00CB4C47" w:rsidRPr="00CB4C47" w:rsidRDefault="00CB4C47" w:rsidP="00CB4C47"/>
        </w:tc>
      </w:tr>
      <w:tr w:rsidR="002F3E4F" w:rsidRPr="00CB4C47" w14:paraId="68C1B751" w14:textId="77777777" w:rsidTr="002F3E4F">
        <w:trPr>
          <w:jc w:val="center"/>
        </w:trPr>
        <w:tc>
          <w:tcPr>
            <w:tcW w:w="720" w:type="dxa"/>
            <w:shd w:val="clear" w:color="auto" w:fill="auto"/>
            <w:tcMar>
              <w:left w:w="57" w:type="dxa"/>
              <w:right w:w="57" w:type="dxa"/>
            </w:tcMar>
            <w:vAlign w:val="center"/>
          </w:tcPr>
          <w:p w14:paraId="594635E6"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758E8C8C" w14:textId="77777777" w:rsidR="00CB4C47" w:rsidRPr="009D17BE" w:rsidRDefault="00CB4C47" w:rsidP="009D17BE">
            <w:pPr>
              <w:jc w:val="left"/>
              <w:rPr>
                <w:lang w:val="el-GR"/>
              </w:rPr>
            </w:pPr>
            <w:r w:rsidRPr="009D17BE">
              <w:rPr>
                <w:lang w:val="el-GR"/>
              </w:rPr>
              <w:t>Φορτιστής πρίζας (220</w:t>
            </w:r>
            <w:r w:rsidRPr="00CB4C47">
              <w:t>V</w:t>
            </w:r>
            <w:r w:rsidRPr="009D17BE">
              <w:rPr>
                <w:lang w:val="el-GR"/>
              </w:rPr>
              <w:t xml:space="preserve"> </w:t>
            </w:r>
            <w:r w:rsidRPr="00CB4C47">
              <w:t>AC</w:t>
            </w:r>
            <w:r w:rsidRPr="009D17BE">
              <w:rPr>
                <w:lang w:val="el-GR"/>
              </w:rPr>
              <w:t>) συνοδευόμενος από καλώδιο φόρτισης με μαγνητικούς ακροδέκτες</w:t>
            </w:r>
          </w:p>
        </w:tc>
        <w:tc>
          <w:tcPr>
            <w:tcW w:w="1440" w:type="dxa"/>
            <w:shd w:val="clear" w:color="auto" w:fill="auto"/>
            <w:tcMar>
              <w:left w:w="57" w:type="dxa"/>
              <w:right w:w="57" w:type="dxa"/>
            </w:tcMar>
          </w:tcPr>
          <w:p w14:paraId="78B2C873"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7DC0CBB3" w14:textId="77777777" w:rsidR="00CB4C47" w:rsidRPr="00CB4C47" w:rsidRDefault="00CB4C47" w:rsidP="00CB4C47"/>
        </w:tc>
        <w:tc>
          <w:tcPr>
            <w:tcW w:w="1980" w:type="dxa"/>
            <w:shd w:val="clear" w:color="auto" w:fill="auto"/>
            <w:tcMar>
              <w:left w:w="57" w:type="dxa"/>
              <w:right w:w="57" w:type="dxa"/>
            </w:tcMar>
            <w:vAlign w:val="center"/>
          </w:tcPr>
          <w:p w14:paraId="68538FD4" w14:textId="77777777" w:rsidR="00CB4C47" w:rsidRPr="00CB4C47" w:rsidRDefault="00CB4C47" w:rsidP="00CB4C47"/>
        </w:tc>
      </w:tr>
      <w:tr w:rsidR="002F3E4F" w:rsidRPr="00CB4C47" w14:paraId="5C8A83DC" w14:textId="77777777" w:rsidTr="002F3E4F">
        <w:trPr>
          <w:jc w:val="center"/>
        </w:trPr>
        <w:tc>
          <w:tcPr>
            <w:tcW w:w="720" w:type="dxa"/>
            <w:shd w:val="clear" w:color="auto" w:fill="auto"/>
            <w:tcMar>
              <w:left w:w="57" w:type="dxa"/>
              <w:right w:w="57" w:type="dxa"/>
            </w:tcMar>
            <w:vAlign w:val="center"/>
          </w:tcPr>
          <w:p w14:paraId="6AA28F91"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796A9227" w14:textId="77777777" w:rsidR="00CB4C47" w:rsidRPr="009D17BE" w:rsidRDefault="00CB4C47" w:rsidP="009D17BE">
            <w:pPr>
              <w:jc w:val="left"/>
              <w:rPr>
                <w:lang w:val="el-GR"/>
              </w:rPr>
            </w:pPr>
            <w:r w:rsidRPr="009D17BE">
              <w:rPr>
                <w:lang w:val="el-GR"/>
              </w:rPr>
              <w:t>Φορτιστής οχήματος (12</w:t>
            </w:r>
            <w:r w:rsidRPr="00CB4C47">
              <w:t>V</w:t>
            </w:r>
            <w:r w:rsidRPr="009D17BE">
              <w:rPr>
                <w:lang w:val="el-GR"/>
              </w:rPr>
              <w:t xml:space="preserve"> </w:t>
            </w:r>
            <w:r w:rsidRPr="00CB4C47">
              <w:t>DC</w:t>
            </w:r>
            <w:r w:rsidRPr="009D17BE">
              <w:rPr>
                <w:lang w:val="el-GR"/>
              </w:rPr>
              <w:t>) συμβατός με το καλώδιο φόρτισης</w:t>
            </w:r>
          </w:p>
        </w:tc>
        <w:tc>
          <w:tcPr>
            <w:tcW w:w="1440" w:type="dxa"/>
            <w:shd w:val="clear" w:color="auto" w:fill="auto"/>
            <w:tcMar>
              <w:left w:w="57" w:type="dxa"/>
              <w:right w:w="57" w:type="dxa"/>
            </w:tcMar>
          </w:tcPr>
          <w:p w14:paraId="0875D244" w14:textId="77777777" w:rsidR="00CB4C47" w:rsidRPr="00CB4C47" w:rsidRDefault="00CB4C47" w:rsidP="009D17BE">
            <w:pPr>
              <w:jc w:val="center"/>
            </w:pPr>
            <w:r w:rsidRPr="00CB4C47">
              <w:t>NAI</w:t>
            </w:r>
          </w:p>
        </w:tc>
        <w:tc>
          <w:tcPr>
            <w:tcW w:w="1350" w:type="dxa"/>
            <w:shd w:val="clear" w:color="auto" w:fill="auto"/>
            <w:tcMar>
              <w:left w:w="57" w:type="dxa"/>
              <w:right w:w="57" w:type="dxa"/>
            </w:tcMar>
            <w:vAlign w:val="center"/>
          </w:tcPr>
          <w:p w14:paraId="2B1023FD" w14:textId="77777777" w:rsidR="00CB4C47" w:rsidRPr="00CB4C47" w:rsidRDefault="00CB4C47" w:rsidP="00CB4C47"/>
        </w:tc>
        <w:tc>
          <w:tcPr>
            <w:tcW w:w="1980" w:type="dxa"/>
            <w:shd w:val="clear" w:color="auto" w:fill="auto"/>
            <w:tcMar>
              <w:left w:w="57" w:type="dxa"/>
              <w:right w:w="57" w:type="dxa"/>
            </w:tcMar>
            <w:vAlign w:val="center"/>
          </w:tcPr>
          <w:p w14:paraId="25417DF9" w14:textId="77777777" w:rsidR="00CB4C47" w:rsidRPr="00CB4C47" w:rsidRDefault="00CB4C47" w:rsidP="00CB4C47"/>
        </w:tc>
      </w:tr>
      <w:tr w:rsidR="002F3E4F" w:rsidRPr="00CB4C47" w14:paraId="355F5EA2" w14:textId="77777777" w:rsidTr="002F3E4F">
        <w:trPr>
          <w:jc w:val="center"/>
        </w:trPr>
        <w:tc>
          <w:tcPr>
            <w:tcW w:w="720" w:type="dxa"/>
            <w:shd w:val="clear" w:color="auto" w:fill="auto"/>
            <w:tcMar>
              <w:left w:w="57" w:type="dxa"/>
              <w:right w:w="57" w:type="dxa"/>
            </w:tcMar>
            <w:vAlign w:val="center"/>
          </w:tcPr>
          <w:p w14:paraId="48F176EC" w14:textId="77777777" w:rsidR="00CB4C47" w:rsidRPr="00CB4C47" w:rsidRDefault="00CB4C47" w:rsidP="009D17BE">
            <w:pPr>
              <w:pStyle w:val="ListParagraph"/>
              <w:numPr>
                <w:ilvl w:val="0"/>
                <w:numId w:val="274"/>
              </w:numPr>
              <w:ind w:left="144" w:firstLine="0"/>
            </w:pPr>
          </w:p>
        </w:tc>
        <w:tc>
          <w:tcPr>
            <w:tcW w:w="4315" w:type="dxa"/>
            <w:shd w:val="clear" w:color="auto" w:fill="auto"/>
            <w:tcMar>
              <w:left w:w="57" w:type="dxa"/>
              <w:right w:w="57" w:type="dxa"/>
            </w:tcMar>
          </w:tcPr>
          <w:p w14:paraId="726C1A11" w14:textId="77777777" w:rsidR="00CB4C47" w:rsidRPr="009D17BE" w:rsidRDefault="00CB4C47" w:rsidP="009D17BE">
            <w:pPr>
              <w:jc w:val="left"/>
              <w:rPr>
                <w:lang w:val="el-GR"/>
              </w:rPr>
            </w:pPr>
            <w:r w:rsidRPr="009D17BE">
              <w:rPr>
                <w:lang w:val="el-GR"/>
              </w:rPr>
              <w:t>Θερμοκρασία λειτουργίας:  -20 °</w:t>
            </w:r>
            <w:r w:rsidRPr="00CB4C47">
              <w:t>C</w:t>
            </w:r>
            <w:r w:rsidRPr="009D17BE">
              <w:rPr>
                <w:lang w:val="el-GR"/>
              </w:rPr>
              <w:t xml:space="preserve"> έως </w:t>
            </w:r>
            <w:r w:rsidRPr="00CB4C47">
              <w:sym w:font="Symbol" w:char="F0B3"/>
            </w:r>
            <w:r w:rsidRPr="009D17BE">
              <w:rPr>
                <w:lang w:val="el-GR"/>
              </w:rPr>
              <w:t xml:space="preserve"> 55 °</w:t>
            </w:r>
            <w:r w:rsidRPr="00CB4C47">
              <w:t>C</w:t>
            </w:r>
          </w:p>
        </w:tc>
        <w:tc>
          <w:tcPr>
            <w:tcW w:w="1440" w:type="dxa"/>
            <w:shd w:val="clear" w:color="auto" w:fill="auto"/>
            <w:tcMar>
              <w:left w:w="57" w:type="dxa"/>
              <w:right w:w="57" w:type="dxa"/>
            </w:tcMar>
          </w:tcPr>
          <w:p w14:paraId="3830F251" w14:textId="77777777" w:rsidR="00CB4C47" w:rsidRPr="00CB4C47" w:rsidRDefault="00CB4C47" w:rsidP="009D17BE">
            <w:pPr>
              <w:jc w:val="center"/>
            </w:pPr>
            <w:r w:rsidRPr="00CB4C47">
              <w:t>ΝΑΙ</w:t>
            </w:r>
          </w:p>
        </w:tc>
        <w:tc>
          <w:tcPr>
            <w:tcW w:w="1350" w:type="dxa"/>
            <w:shd w:val="clear" w:color="auto" w:fill="auto"/>
            <w:tcMar>
              <w:left w:w="57" w:type="dxa"/>
              <w:right w:w="57" w:type="dxa"/>
            </w:tcMar>
            <w:vAlign w:val="center"/>
          </w:tcPr>
          <w:p w14:paraId="48CCD5E2" w14:textId="77777777" w:rsidR="00CB4C47" w:rsidRPr="00CB4C47" w:rsidRDefault="00CB4C47" w:rsidP="00CB4C47"/>
        </w:tc>
        <w:tc>
          <w:tcPr>
            <w:tcW w:w="1980" w:type="dxa"/>
            <w:shd w:val="clear" w:color="auto" w:fill="auto"/>
            <w:tcMar>
              <w:left w:w="57" w:type="dxa"/>
              <w:right w:w="57" w:type="dxa"/>
            </w:tcMar>
            <w:vAlign w:val="center"/>
          </w:tcPr>
          <w:p w14:paraId="75360B60" w14:textId="77777777" w:rsidR="00CB4C47" w:rsidRPr="00CB4C47" w:rsidRDefault="00CB4C47" w:rsidP="00CB4C47"/>
        </w:tc>
      </w:tr>
    </w:tbl>
    <w:p w14:paraId="26BE30F7" w14:textId="77777777" w:rsidR="00CB4C47" w:rsidRPr="00CB4C47" w:rsidRDefault="00CB4C47" w:rsidP="00CB4C47">
      <w:r w:rsidRPr="00CB4C47">
        <w:tab/>
      </w:r>
    </w:p>
    <w:p w14:paraId="69692B7A" w14:textId="77777777" w:rsidR="00CB4C47" w:rsidRPr="009D17BE" w:rsidRDefault="00CB4C47" w:rsidP="009D17BE">
      <w:pPr>
        <w:pStyle w:val="ListParagraph"/>
        <w:numPr>
          <w:ilvl w:val="2"/>
          <w:numId w:val="271"/>
        </w:numPr>
        <w:rPr>
          <w:b/>
          <w:bCs/>
        </w:rPr>
      </w:pPr>
      <w:bookmarkStart w:id="1453" w:name="_Toc103106703"/>
      <w:proofErr w:type="spellStart"/>
      <w:r w:rsidRPr="009D17BE">
        <w:rPr>
          <w:b/>
          <w:bCs/>
        </w:rPr>
        <w:t>Στ</w:t>
      </w:r>
      <w:proofErr w:type="spellEnd"/>
      <w:r w:rsidRPr="009D17BE">
        <w:rPr>
          <w:b/>
          <w:bCs/>
        </w:rPr>
        <w:t xml:space="preserve">αθμοί </w:t>
      </w:r>
      <w:proofErr w:type="spellStart"/>
      <w:r w:rsidRPr="009D17BE">
        <w:rPr>
          <w:b/>
          <w:bCs/>
        </w:rPr>
        <w:t>Εργ</w:t>
      </w:r>
      <w:proofErr w:type="spellEnd"/>
      <w:r w:rsidRPr="009D17BE">
        <w:rPr>
          <w:b/>
          <w:bCs/>
        </w:rPr>
        <w:t>ασίας</w:t>
      </w:r>
      <w:bookmarkEnd w:id="1453"/>
    </w:p>
    <w:tbl>
      <w:tblPr>
        <w:tblW w:w="9810" w:type="dxa"/>
        <w:tblInd w:w="-95" w:type="dxa"/>
        <w:tblLayout w:type="fixed"/>
        <w:tblCellMar>
          <w:left w:w="43" w:type="dxa"/>
          <w:right w:w="43" w:type="dxa"/>
        </w:tblCellMar>
        <w:tblLook w:val="04A0" w:firstRow="1" w:lastRow="0" w:firstColumn="1" w:lastColumn="0" w:noHBand="0" w:noVBand="1"/>
      </w:tblPr>
      <w:tblGrid>
        <w:gridCol w:w="720"/>
        <w:gridCol w:w="4320"/>
        <w:gridCol w:w="1440"/>
        <w:gridCol w:w="1350"/>
        <w:gridCol w:w="1980"/>
      </w:tblGrid>
      <w:tr w:rsidR="00D10D30" w:rsidRPr="00CB4C47" w14:paraId="3ACC694C" w14:textId="77777777" w:rsidTr="009D17BE">
        <w:trPr>
          <w:trHeight w:val="494"/>
          <w:tblHeader/>
        </w:trPr>
        <w:tc>
          <w:tcPr>
            <w:tcW w:w="72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28F0A42" w14:textId="77777777" w:rsidR="00CB4C47" w:rsidRPr="009D17BE" w:rsidRDefault="00CB4C47" w:rsidP="009D17BE">
            <w:pPr>
              <w:jc w:val="center"/>
              <w:rPr>
                <w:b/>
                <w:bCs/>
              </w:rPr>
            </w:pPr>
            <w:r w:rsidRPr="009D17BE">
              <w:rPr>
                <w:b/>
                <w:bCs/>
              </w:rPr>
              <w:t>Α/Α</w:t>
            </w:r>
          </w:p>
        </w:tc>
        <w:tc>
          <w:tcPr>
            <w:tcW w:w="432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hideMark/>
          </w:tcPr>
          <w:p w14:paraId="14894333" w14:textId="77777777" w:rsidR="00CB4C47" w:rsidRPr="009D17BE" w:rsidRDefault="00CB4C47" w:rsidP="00CB4C47">
            <w:pPr>
              <w:rPr>
                <w:b/>
                <w:bCs/>
              </w:rPr>
            </w:pPr>
            <w:r w:rsidRPr="009D17BE">
              <w:rPr>
                <w:b/>
                <w:bCs/>
              </w:rPr>
              <w:t>ΠΡΟΔΙΑΓΡΑΦΗ</w:t>
            </w:r>
          </w:p>
        </w:tc>
        <w:tc>
          <w:tcPr>
            <w:tcW w:w="144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hideMark/>
          </w:tcPr>
          <w:p w14:paraId="70E3AF00" w14:textId="77777777" w:rsidR="00CB4C47" w:rsidRPr="009D17BE" w:rsidRDefault="00CB4C47" w:rsidP="009D17BE">
            <w:pPr>
              <w:jc w:val="center"/>
              <w:rPr>
                <w:b/>
                <w:bCs/>
              </w:rPr>
            </w:pPr>
            <w:r w:rsidRPr="009D17BE">
              <w:rPr>
                <w:b/>
                <w:bCs/>
              </w:rPr>
              <w:t>ΑΠΑΙΤΗΣΗ</w:t>
            </w:r>
          </w:p>
        </w:tc>
        <w:tc>
          <w:tcPr>
            <w:tcW w:w="135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hideMark/>
          </w:tcPr>
          <w:p w14:paraId="69BD8B08" w14:textId="77777777" w:rsidR="00CB4C47" w:rsidRPr="009D17BE" w:rsidRDefault="00CB4C47" w:rsidP="009D17BE">
            <w:pPr>
              <w:jc w:val="center"/>
              <w:rPr>
                <w:b/>
                <w:bCs/>
              </w:rPr>
            </w:pPr>
            <w:r w:rsidRPr="009D17BE">
              <w:rPr>
                <w:b/>
                <w:bCs/>
              </w:rPr>
              <w:t>ΑΠΑΝΤΗΣΗ</w:t>
            </w:r>
          </w:p>
        </w:tc>
        <w:tc>
          <w:tcPr>
            <w:tcW w:w="198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hideMark/>
          </w:tcPr>
          <w:p w14:paraId="278BB1D0" w14:textId="77777777" w:rsidR="00CB4C47" w:rsidRPr="009D17BE" w:rsidRDefault="00CB4C47" w:rsidP="009D17BE">
            <w:pPr>
              <w:jc w:val="center"/>
              <w:rPr>
                <w:b/>
                <w:bCs/>
              </w:rPr>
            </w:pPr>
            <w:r w:rsidRPr="009D17BE">
              <w:rPr>
                <w:b/>
                <w:bCs/>
              </w:rPr>
              <w:t>ΠΑΡΑΠΟΜΠΗ</w:t>
            </w:r>
          </w:p>
          <w:p w14:paraId="35312E5D" w14:textId="77777777" w:rsidR="00CB4C47" w:rsidRPr="009D17BE" w:rsidRDefault="00CB4C47" w:rsidP="009D17BE">
            <w:pPr>
              <w:jc w:val="center"/>
              <w:rPr>
                <w:b/>
                <w:bCs/>
              </w:rPr>
            </w:pPr>
            <w:r w:rsidRPr="009D17BE">
              <w:rPr>
                <w:b/>
                <w:bCs/>
              </w:rPr>
              <w:t>ΤΕΚΜΗΡΙΩΣΗΣ</w:t>
            </w:r>
          </w:p>
        </w:tc>
      </w:tr>
      <w:tr w:rsidR="00D10D30" w:rsidRPr="00CB4C47" w14:paraId="7602A4C5"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4EF05556"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069E14" w14:textId="77777777" w:rsidR="00CB4C47" w:rsidRPr="00CB4C47" w:rsidRDefault="00CB4C47" w:rsidP="00CB4C47">
            <w:proofErr w:type="spellStart"/>
            <w:r w:rsidRPr="00CB4C47">
              <w:t>Προσφερόμενος</w:t>
            </w:r>
            <w:proofErr w:type="spellEnd"/>
            <w:r w:rsidRPr="00CB4C47">
              <w:t xml:space="preserve"> α</w:t>
            </w:r>
            <w:proofErr w:type="spellStart"/>
            <w:r w:rsidRPr="00CB4C47">
              <w:t>ριθμός</w:t>
            </w:r>
            <w:proofErr w:type="spellEnd"/>
            <w:r w:rsidRPr="00CB4C47">
              <w:t xml:space="preserve"> </w:t>
            </w:r>
            <w:proofErr w:type="spellStart"/>
            <w:r w:rsidRPr="00CB4C47">
              <w:t>Στ</w:t>
            </w:r>
            <w:proofErr w:type="spellEnd"/>
            <w:r w:rsidRPr="00CB4C47">
              <w:t xml:space="preserve">αθμών </w:t>
            </w:r>
            <w:proofErr w:type="spellStart"/>
            <w:r w:rsidRPr="00CB4C47">
              <w:t>Εργ</w:t>
            </w:r>
            <w:proofErr w:type="spellEnd"/>
            <w:r w:rsidRPr="00CB4C47">
              <w:t>ασίας:</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9EB5D4E" w14:textId="77777777" w:rsidR="00CB4C47" w:rsidRPr="00CB4C47" w:rsidRDefault="00CB4C47" w:rsidP="009D17BE">
            <w:pPr>
              <w:jc w:val="center"/>
            </w:pPr>
            <w:r w:rsidRPr="00CB4C47">
              <w:sym w:font="Symbol" w:char="F0B3"/>
            </w:r>
            <w:r w:rsidRPr="00CB4C47">
              <w:t xml:space="preserve"> 400</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75672C82"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122379C1" w14:textId="77777777" w:rsidR="00CB4C47" w:rsidRPr="00CB4C47" w:rsidRDefault="00CB4C47" w:rsidP="00CB4C47"/>
        </w:tc>
      </w:tr>
      <w:tr w:rsidR="00D10D30" w:rsidRPr="00CB4C47" w14:paraId="40A10AF7" w14:textId="77777777" w:rsidTr="00D10D30">
        <w:trPr>
          <w:trHeight w:val="450"/>
        </w:trPr>
        <w:tc>
          <w:tcPr>
            <w:tcW w:w="9810" w:type="dxa"/>
            <w:gridSpan w:val="5"/>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781A97" w14:textId="77777777" w:rsidR="00CB4C47" w:rsidRPr="009D17BE" w:rsidRDefault="00CB4C47" w:rsidP="00CB4C47">
            <w:pPr>
              <w:rPr>
                <w:b/>
                <w:bCs/>
              </w:rPr>
            </w:pPr>
            <w:r w:rsidRPr="009D17BE">
              <w:rPr>
                <w:rFonts w:eastAsia="Calibri"/>
                <w:b/>
                <w:bCs/>
              </w:rPr>
              <w:t>Επ</w:t>
            </w:r>
            <w:proofErr w:type="spellStart"/>
            <w:r w:rsidRPr="009D17BE">
              <w:rPr>
                <w:rFonts w:eastAsia="Calibri"/>
                <w:b/>
                <w:bCs/>
              </w:rPr>
              <w:t>ιτρ</w:t>
            </w:r>
            <w:proofErr w:type="spellEnd"/>
            <w:r w:rsidRPr="009D17BE">
              <w:rPr>
                <w:rFonts w:eastAsia="Calibri"/>
                <w:b/>
                <w:bCs/>
              </w:rPr>
              <w:t xml:space="preserve">απέζια </w:t>
            </w:r>
            <w:proofErr w:type="spellStart"/>
            <w:r w:rsidRPr="009D17BE">
              <w:rPr>
                <w:rFonts w:eastAsia="Calibri"/>
                <w:b/>
                <w:bCs/>
              </w:rPr>
              <w:t>Οθόνη</w:t>
            </w:r>
            <w:proofErr w:type="spellEnd"/>
          </w:p>
        </w:tc>
      </w:tr>
      <w:tr w:rsidR="00D10D30" w:rsidRPr="00CB4C47" w14:paraId="3AA99DFE"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7D2E8616"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DAEA75" w14:textId="77777777" w:rsidR="00CB4C47" w:rsidRPr="009D17BE" w:rsidRDefault="00CB4C47" w:rsidP="00CB4C47">
            <w:pPr>
              <w:rPr>
                <w:lang w:val="el-GR"/>
              </w:rPr>
            </w:pPr>
            <w:r w:rsidRPr="009D17BE">
              <w:rPr>
                <w:lang w:val="el-GR"/>
              </w:rPr>
              <w:t>Αριθμός συσκευών ανά σταθμό εργασίας:</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617D11" w14:textId="77777777" w:rsidR="00CB4C47" w:rsidRPr="00CB4C47" w:rsidRDefault="00CB4C47" w:rsidP="009D17BE">
            <w:pPr>
              <w:jc w:val="center"/>
            </w:pPr>
            <w:r w:rsidRPr="00CB4C47">
              <w:t>2</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807EB0A"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22D0ADD6" w14:textId="77777777" w:rsidR="00CB4C47" w:rsidRPr="00CB4C47" w:rsidRDefault="00CB4C47" w:rsidP="00CB4C47"/>
        </w:tc>
      </w:tr>
      <w:tr w:rsidR="00D10D30" w:rsidRPr="00CB4C47" w14:paraId="07140504"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181EFC68"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7C5E12B" w14:textId="77777777" w:rsidR="00CB4C47" w:rsidRPr="009D17BE" w:rsidRDefault="00CB4C47" w:rsidP="00CB4C47">
            <w:pPr>
              <w:rPr>
                <w:lang w:val="el-GR"/>
              </w:rPr>
            </w:pPr>
            <w:r w:rsidRPr="009D17BE">
              <w:rPr>
                <w:lang w:val="el-GR"/>
              </w:rPr>
              <w:t>Να αναφερθεί το προσφερόμενο μοντέλο και ο κατασκευαστής</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D5C2215"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52947C62"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2574A614" w14:textId="77777777" w:rsidR="00CB4C47" w:rsidRPr="00CB4C47" w:rsidRDefault="00CB4C47" w:rsidP="00CB4C47"/>
        </w:tc>
      </w:tr>
      <w:tr w:rsidR="00D10D30" w:rsidRPr="00CB4C47" w14:paraId="3DFCAD7F"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26112353"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A84FBD1" w14:textId="77777777" w:rsidR="00CB4C47" w:rsidRPr="009D17BE" w:rsidRDefault="00CB4C47" w:rsidP="00CB4C47">
            <w:pPr>
              <w:rPr>
                <w:lang w:val="el-GR"/>
              </w:rPr>
            </w:pPr>
            <w:r w:rsidRPr="009D17BE">
              <w:rPr>
                <w:lang w:val="el-GR"/>
              </w:rPr>
              <w:t xml:space="preserve">Τύπος Οθόνης: </w:t>
            </w:r>
            <w:r w:rsidRPr="00CB4C47">
              <w:t>Monitor</w:t>
            </w:r>
            <w:r w:rsidRPr="009D17BE">
              <w:rPr>
                <w:lang w:val="el-GR"/>
              </w:rPr>
              <w:t xml:space="preserve"> τεχνολογίας </w:t>
            </w:r>
            <w:r w:rsidRPr="00CB4C47">
              <w:t>LED</w:t>
            </w:r>
            <w:r w:rsidRPr="009D17BE">
              <w:rPr>
                <w:lang w:val="el-GR"/>
              </w:rPr>
              <w:t xml:space="preserve"> - </w:t>
            </w:r>
            <w:r w:rsidRPr="00CB4C47">
              <w:t>IPS</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ABD8ADE" w14:textId="77777777" w:rsidR="00CB4C47" w:rsidRPr="00CB4C47" w:rsidRDefault="00CB4C47" w:rsidP="009D17BE">
            <w:pPr>
              <w:jc w:val="center"/>
            </w:pPr>
            <w:r w:rsidRPr="00CB4C47">
              <w:t>NAI</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4854FEC"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7957F270" w14:textId="77777777" w:rsidR="00CB4C47" w:rsidRPr="00CB4C47" w:rsidRDefault="00CB4C47" w:rsidP="00CB4C47"/>
        </w:tc>
      </w:tr>
      <w:tr w:rsidR="00D10D30" w:rsidRPr="00CB4C47" w14:paraId="44246230"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2198AFE3"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9A06DA1" w14:textId="77777777" w:rsidR="00CB4C47" w:rsidRPr="00CB4C47" w:rsidRDefault="00CB4C47" w:rsidP="00CB4C47">
            <w:proofErr w:type="spellStart"/>
            <w:r w:rsidRPr="00CB4C47">
              <w:t>Δι</w:t>
            </w:r>
            <w:proofErr w:type="spellEnd"/>
            <w:r w:rsidRPr="00CB4C47">
              <w:t xml:space="preserve">αγώνιος </w:t>
            </w:r>
            <w:proofErr w:type="spellStart"/>
            <w:r w:rsidRPr="00CB4C47">
              <w:t>Οθόνης</w:t>
            </w:r>
            <w:proofErr w:type="spellEnd"/>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A9AB559" w14:textId="77777777" w:rsidR="00CB4C47" w:rsidRPr="00CB4C47" w:rsidRDefault="00CB4C47" w:rsidP="009D17BE">
            <w:pPr>
              <w:jc w:val="center"/>
            </w:pPr>
            <w:r w:rsidRPr="00CB4C47">
              <w:sym w:font="Symbol" w:char="F0B3"/>
            </w:r>
            <w:r w:rsidRPr="00CB4C47">
              <w:t xml:space="preserve"> 24"</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C2BD48D"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7885E80E" w14:textId="77777777" w:rsidR="00CB4C47" w:rsidRPr="00CB4C47" w:rsidRDefault="00CB4C47" w:rsidP="00CB4C47"/>
        </w:tc>
      </w:tr>
      <w:tr w:rsidR="00D10D30" w:rsidRPr="00CB4C47" w14:paraId="733DED4E"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42D7A414"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5BE6888" w14:textId="77777777" w:rsidR="00CB4C47" w:rsidRPr="009D17BE" w:rsidRDefault="00CB4C47" w:rsidP="00CB4C47">
            <w:pPr>
              <w:rPr>
                <w:lang w:val="el-GR"/>
              </w:rPr>
            </w:pPr>
            <w:r w:rsidRPr="009D17BE">
              <w:rPr>
                <w:lang w:val="el-GR"/>
              </w:rPr>
              <w:t xml:space="preserve">Ελάχιστη Ανάλυση: 1920 </w:t>
            </w:r>
            <w:r w:rsidRPr="00CB4C47">
              <w:t>x</w:t>
            </w:r>
            <w:r w:rsidRPr="009D17BE">
              <w:rPr>
                <w:lang w:val="el-GR"/>
              </w:rPr>
              <w:t xml:space="preserve"> 1080 </w:t>
            </w:r>
            <w:r w:rsidRPr="00CB4C47">
              <w:t>pixels</w:t>
            </w:r>
            <w:r w:rsidRPr="009D17BE">
              <w:rPr>
                <w:lang w:val="el-GR"/>
              </w:rPr>
              <w:t xml:space="preserve"> στα 60</w:t>
            </w:r>
            <w:r w:rsidRPr="00CB4C47">
              <w:t>Hz</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BD1E5E"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7642EABD"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003458C3" w14:textId="77777777" w:rsidR="00CB4C47" w:rsidRPr="00CB4C47" w:rsidRDefault="00CB4C47" w:rsidP="00CB4C47"/>
        </w:tc>
      </w:tr>
      <w:tr w:rsidR="00D10D30" w:rsidRPr="00CB4C47" w14:paraId="0AD39D69"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29C5B995"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16D4EBD" w14:textId="77777777" w:rsidR="00CB4C47" w:rsidRPr="00CB4C47" w:rsidRDefault="00CB4C47" w:rsidP="00CB4C47">
            <w:proofErr w:type="spellStart"/>
            <w:r w:rsidRPr="00CB4C47">
              <w:t>Ελάχιστη</w:t>
            </w:r>
            <w:proofErr w:type="spellEnd"/>
            <w:r w:rsidRPr="00CB4C47">
              <w:t xml:space="preserve"> </w:t>
            </w:r>
            <w:proofErr w:type="spellStart"/>
            <w:r w:rsidRPr="00CB4C47">
              <w:t>Φωτεινότητ</w:t>
            </w:r>
            <w:proofErr w:type="spellEnd"/>
            <w:r w:rsidRPr="00CB4C47">
              <w:t>α: 250 cd/m²</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97278AE" w14:textId="77777777" w:rsidR="00CB4C47" w:rsidRPr="00CB4C47" w:rsidRDefault="00CB4C47" w:rsidP="009D17BE">
            <w:pPr>
              <w:jc w:val="center"/>
            </w:pPr>
            <w:r w:rsidRPr="00CB4C47">
              <w:t>NAI</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78CAB1D"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2A8D53C6" w14:textId="77777777" w:rsidR="00CB4C47" w:rsidRPr="00CB4C47" w:rsidRDefault="00CB4C47" w:rsidP="00CB4C47"/>
        </w:tc>
      </w:tr>
      <w:tr w:rsidR="00D10D30" w:rsidRPr="00CB4C47" w14:paraId="659A17D1"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734A8DBF"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2CD8F8" w14:textId="77777777" w:rsidR="00CB4C47" w:rsidRPr="00CB4C47" w:rsidRDefault="00CB4C47" w:rsidP="00CB4C47">
            <w:proofErr w:type="spellStart"/>
            <w:r w:rsidRPr="00CB4C47">
              <w:t>Θύρες</w:t>
            </w:r>
            <w:proofErr w:type="spellEnd"/>
            <w:r w:rsidRPr="00CB4C47">
              <w:t>:</w:t>
            </w:r>
            <w:r w:rsidRPr="00CB4C47">
              <w:tab/>
              <w:t xml:space="preserve"> HDMI, VGA</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98C49E1"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45FB27E3"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4F35FF90" w14:textId="77777777" w:rsidR="00CB4C47" w:rsidRPr="00CB4C47" w:rsidRDefault="00CB4C47" w:rsidP="00CB4C47"/>
        </w:tc>
      </w:tr>
      <w:tr w:rsidR="00D10D30" w:rsidRPr="00CB4C47" w14:paraId="0D4832CE"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6390AB54"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099FC4" w14:textId="77777777" w:rsidR="00CB4C47" w:rsidRPr="00CB4C47" w:rsidRDefault="00CB4C47" w:rsidP="00CB4C47">
            <w:proofErr w:type="spellStart"/>
            <w:r w:rsidRPr="00CB4C47">
              <w:t>Ελάχιστος</w:t>
            </w:r>
            <w:proofErr w:type="spellEnd"/>
            <w:r w:rsidRPr="00CB4C47">
              <w:t xml:space="preserve"> </w:t>
            </w:r>
            <w:proofErr w:type="spellStart"/>
            <w:r w:rsidRPr="00CB4C47">
              <w:t>Χρόνος</w:t>
            </w:r>
            <w:proofErr w:type="spellEnd"/>
            <w:r w:rsidRPr="00CB4C47">
              <w:t xml:space="preserve"> Απ</w:t>
            </w:r>
            <w:proofErr w:type="spellStart"/>
            <w:r w:rsidRPr="00CB4C47">
              <w:t>όκρισης</w:t>
            </w:r>
            <w:proofErr w:type="spellEnd"/>
            <w:r w:rsidRPr="00CB4C47">
              <w:t>:</w:t>
            </w:r>
            <w:r w:rsidRPr="00CB4C47">
              <w:tab/>
              <w:t xml:space="preserve"> 5 </w:t>
            </w:r>
            <w:proofErr w:type="spellStart"/>
            <w:r w:rsidRPr="00CB4C47">
              <w:t>ms</w:t>
            </w:r>
            <w:proofErr w:type="spellEnd"/>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C42EB68"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E4DE061"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4CA5BCC8" w14:textId="77777777" w:rsidR="00CB4C47" w:rsidRPr="00CB4C47" w:rsidRDefault="00CB4C47" w:rsidP="00CB4C47"/>
        </w:tc>
      </w:tr>
      <w:tr w:rsidR="00D10D30" w:rsidRPr="00CB4C47" w14:paraId="55DE068C"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25D1BCC3"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A4359F5" w14:textId="77777777" w:rsidR="00CB4C47" w:rsidRPr="00CB4C47" w:rsidRDefault="00CB4C47" w:rsidP="00CB4C47">
            <w:proofErr w:type="spellStart"/>
            <w:r w:rsidRPr="00CB4C47">
              <w:t>Είσοδοι</w:t>
            </w:r>
            <w:proofErr w:type="spellEnd"/>
            <w:r w:rsidRPr="00CB4C47">
              <w:t>: VGA, HDMI</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4DEF309"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781E4A73"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3D1B2818" w14:textId="77777777" w:rsidR="00CB4C47" w:rsidRPr="00CB4C47" w:rsidRDefault="00CB4C47" w:rsidP="00CB4C47"/>
        </w:tc>
      </w:tr>
      <w:tr w:rsidR="00D10D30" w:rsidRPr="00CB4C47" w14:paraId="7757C8EC"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41ADFCEE"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ACD08A8" w14:textId="77777777" w:rsidR="00CB4C47" w:rsidRPr="00CB4C47" w:rsidRDefault="00CB4C47" w:rsidP="00CB4C47">
            <w:proofErr w:type="spellStart"/>
            <w:r w:rsidRPr="00CB4C47">
              <w:t>Πρότυ</w:t>
            </w:r>
            <w:proofErr w:type="spellEnd"/>
            <w:r w:rsidRPr="00CB4C47">
              <w:t xml:space="preserve">πα </w:t>
            </w:r>
            <w:proofErr w:type="spellStart"/>
            <w:r w:rsidRPr="00CB4C47">
              <w:t>EnergyStar</w:t>
            </w:r>
            <w:proofErr w:type="spellEnd"/>
            <w:r w:rsidRPr="00CB4C47">
              <w:t>®, EPEAT® και TCO</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6D1F8D6"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044017C"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3BF9C06C" w14:textId="77777777" w:rsidR="00CB4C47" w:rsidRPr="00CB4C47" w:rsidRDefault="00CB4C47" w:rsidP="00CB4C47"/>
        </w:tc>
      </w:tr>
      <w:tr w:rsidR="00D10D30" w:rsidRPr="00CB4C47" w14:paraId="4EC6EAFF"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7DC3EFD4"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0D4A002" w14:textId="77777777" w:rsidR="00CB4C47" w:rsidRPr="009D17BE" w:rsidRDefault="00CB4C47" w:rsidP="00CB4C47">
            <w:pPr>
              <w:rPr>
                <w:lang w:val="el-GR"/>
              </w:rPr>
            </w:pPr>
            <w:r w:rsidRPr="009D17BE">
              <w:rPr>
                <w:lang w:val="el-GR"/>
              </w:rPr>
              <w:t xml:space="preserve">Ρύθμιση Βάσης: </w:t>
            </w:r>
            <w:r w:rsidRPr="00CB4C47">
              <w:t>Tilt</w:t>
            </w:r>
            <w:r w:rsidRPr="009D17BE">
              <w:rPr>
                <w:lang w:val="el-GR"/>
              </w:rPr>
              <w:t xml:space="preserve"> (ελάχιστο εύρος κίνησης: -5° - 21°)</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0B60A4"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47874D58"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2CAEF3AC" w14:textId="77777777" w:rsidR="00CB4C47" w:rsidRPr="00CB4C47" w:rsidRDefault="00CB4C47" w:rsidP="00CB4C47"/>
        </w:tc>
      </w:tr>
      <w:tr w:rsidR="00D10D30" w:rsidRPr="00CB4C47" w14:paraId="5A4AD6EB"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4032067D"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A2FB8AF" w14:textId="77777777" w:rsidR="00CB4C47" w:rsidRPr="00CB4C47" w:rsidRDefault="00CB4C47" w:rsidP="00CB4C47">
            <w:r w:rsidRPr="00CB4C47">
              <w:t>Απ</w:t>
            </w:r>
            <w:proofErr w:type="spellStart"/>
            <w:r w:rsidRPr="00CB4C47">
              <w:t>εικόνιση</w:t>
            </w:r>
            <w:proofErr w:type="spellEnd"/>
            <w:r w:rsidRPr="00CB4C47">
              <w:t>: 16:9 Wide</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CCF227"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1872C78B"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065DDF44" w14:textId="77777777" w:rsidR="00CB4C47" w:rsidRPr="00CB4C47" w:rsidRDefault="00CB4C47" w:rsidP="00CB4C47"/>
        </w:tc>
      </w:tr>
      <w:tr w:rsidR="00CB4C47" w:rsidRPr="00CB4C47" w14:paraId="6EF343B7" w14:textId="77777777" w:rsidTr="009D17BE">
        <w:trPr>
          <w:trHeight w:val="450"/>
        </w:trPr>
        <w:tc>
          <w:tcPr>
            <w:tcW w:w="9810" w:type="dxa"/>
            <w:gridSpan w:val="5"/>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0423DD73" w14:textId="77777777" w:rsidR="00CB4C47" w:rsidRPr="00D10D30" w:rsidRDefault="00CB4C47" w:rsidP="009D17BE">
            <w:pPr>
              <w:pStyle w:val="ListParagraph"/>
              <w:numPr>
                <w:ilvl w:val="0"/>
                <w:numId w:val="277"/>
              </w:numPr>
              <w:ind w:left="144" w:firstLine="0"/>
            </w:pPr>
            <w:r w:rsidRPr="009D17BE">
              <w:t>Επ</w:t>
            </w:r>
            <w:proofErr w:type="spellStart"/>
            <w:r w:rsidRPr="009D17BE">
              <w:t>ιτρ</w:t>
            </w:r>
            <w:proofErr w:type="spellEnd"/>
            <w:r w:rsidRPr="009D17BE">
              <w:t xml:space="preserve">απέζιος </w:t>
            </w:r>
            <w:proofErr w:type="spellStart"/>
            <w:r w:rsidRPr="009D17BE">
              <w:t>Ηλεκτρονικός</w:t>
            </w:r>
            <w:proofErr w:type="spellEnd"/>
            <w:r w:rsidRPr="009D17BE">
              <w:t xml:space="preserve"> Υπ</w:t>
            </w:r>
            <w:proofErr w:type="spellStart"/>
            <w:r w:rsidRPr="009D17BE">
              <w:t>ολογιστής</w:t>
            </w:r>
            <w:proofErr w:type="spellEnd"/>
          </w:p>
        </w:tc>
      </w:tr>
      <w:tr w:rsidR="00D10D30" w:rsidRPr="00CB4C47" w14:paraId="3B150598"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0579B381"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E7FE42" w14:textId="77777777" w:rsidR="00CB4C47" w:rsidRPr="009D17BE" w:rsidRDefault="00CB4C47" w:rsidP="00CB4C47">
            <w:pPr>
              <w:rPr>
                <w:lang w:val="el-GR"/>
              </w:rPr>
            </w:pPr>
            <w:r w:rsidRPr="009D17BE">
              <w:rPr>
                <w:lang w:val="el-GR"/>
              </w:rPr>
              <w:t>Λειτουργικό σύστημα:</w:t>
            </w:r>
            <w:r w:rsidRPr="009D17BE">
              <w:rPr>
                <w:lang w:val="el-GR"/>
              </w:rPr>
              <w:tab/>
              <w:t xml:space="preserve"> Αυθεντικά </w:t>
            </w:r>
            <w:r w:rsidRPr="00CB4C47">
              <w:t>Windows</w:t>
            </w:r>
            <w:r w:rsidRPr="009D17BE">
              <w:rPr>
                <w:lang w:val="el-GR"/>
              </w:rPr>
              <w:t xml:space="preserve">® 10 </w:t>
            </w:r>
            <w:r w:rsidRPr="00CB4C47">
              <w:t>Pro</w:t>
            </w:r>
            <w:r w:rsidRPr="009D17BE">
              <w:rPr>
                <w:lang w:val="el-GR"/>
              </w:rPr>
              <w:t xml:space="preserve"> ή ισοδύναμο</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711EBC3"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58E841D"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376F1212" w14:textId="77777777" w:rsidR="00CB4C47" w:rsidRPr="00CB4C47" w:rsidRDefault="00CB4C47" w:rsidP="00CB4C47"/>
        </w:tc>
      </w:tr>
      <w:tr w:rsidR="00D10D30" w:rsidRPr="00CB4C47" w14:paraId="4D4DE51F"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308475E1"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AB1486" w14:textId="77777777" w:rsidR="00CB4C47" w:rsidRPr="00CB4C47" w:rsidRDefault="00CB4C47" w:rsidP="00CB4C47">
            <w:r w:rsidRPr="00CB4C47">
              <w:t>Επ</w:t>
            </w:r>
            <w:proofErr w:type="spellStart"/>
            <w:r w:rsidRPr="00CB4C47">
              <w:t>εξεργ</w:t>
            </w:r>
            <w:proofErr w:type="spellEnd"/>
            <w:r w:rsidRPr="00CB4C47">
              <w:t>αστής: Intel® Core™ i7 (2,9 GHz, 16 MB cache, 8 π</w:t>
            </w:r>
            <w:proofErr w:type="spellStart"/>
            <w:r w:rsidRPr="00CB4C47">
              <w:t>υρήνες</w:t>
            </w:r>
            <w:proofErr w:type="spellEnd"/>
            <w:r w:rsidRPr="00CB4C47">
              <w:t xml:space="preserve">), ή </w:t>
            </w:r>
            <w:proofErr w:type="spellStart"/>
            <w:r w:rsidRPr="00CB4C47">
              <w:t>ισοδύν</w:t>
            </w:r>
            <w:proofErr w:type="spellEnd"/>
            <w:r w:rsidRPr="00CB4C47">
              <w:t>αμος</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3F4614"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2070283D"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09C45DC4" w14:textId="77777777" w:rsidR="00CB4C47" w:rsidRPr="00CB4C47" w:rsidRDefault="00CB4C47" w:rsidP="00CB4C47"/>
        </w:tc>
      </w:tr>
      <w:tr w:rsidR="00D10D30" w:rsidRPr="00CB4C47" w14:paraId="58876FB3"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405BA397"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9F9CB8" w14:textId="77777777" w:rsidR="00CB4C47" w:rsidRPr="00CB4C47" w:rsidRDefault="00CB4C47" w:rsidP="00CB4C47">
            <w:proofErr w:type="spellStart"/>
            <w:r w:rsidRPr="00CB4C47">
              <w:t>Μορφή</w:t>
            </w:r>
            <w:proofErr w:type="spellEnd"/>
            <w:r w:rsidRPr="00CB4C47">
              <w:t>: Tower ή Mini Tower</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44BEF8D" w14:textId="77777777" w:rsidR="00CB4C47" w:rsidRPr="00CB4C47" w:rsidRDefault="00CB4C47" w:rsidP="009D17BE">
            <w:pPr>
              <w:jc w:val="center"/>
            </w:pPr>
            <w:r w:rsidRPr="00CB4C47">
              <w:t>NAI</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7031AA3E"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3C5D0B4D" w14:textId="77777777" w:rsidR="00CB4C47" w:rsidRPr="00CB4C47" w:rsidRDefault="00CB4C47" w:rsidP="00CB4C47"/>
        </w:tc>
      </w:tr>
      <w:tr w:rsidR="00D10D30" w:rsidRPr="00CB4C47" w14:paraId="1955C921"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5ED500FD"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93D762" w14:textId="77777777" w:rsidR="00CB4C47" w:rsidRPr="009D17BE" w:rsidRDefault="00CB4C47" w:rsidP="00CB4C47">
            <w:pPr>
              <w:rPr>
                <w:lang w:val="el-GR"/>
              </w:rPr>
            </w:pPr>
            <w:r w:rsidRPr="009D17BE">
              <w:rPr>
                <w:lang w:val="el-GR"/>
              </w:rPr>
              <w:t xml:space="preserve">Τυπική μνήμη: 8 </w:t>
            </w:r>
            <w:r w:rsidRPr="00CB4C47">
              <w:t>Gb</w:t>
            </w:r>
            <w:r w:rsidRPr="009D17BE">
              <w:rPr>
                <w:lang w:val="el-GR"/>
              </w:rPr>
              <w:t xml:space="preserve"> </w:t>
            </w:r>
            <w:r w:rsidRPr="00CB4C47">
              <w:t>DDR</w:t>
            </w:r>
            <w:r w:rsidRPr="009D17BE">
              <w:rPr>
                <w:lang w:val="el-GR"/>
              </w:rPr>
              <w:t xml:space="preserve">4 – 2666 </w:t>
            </w:r>
            <w:proofErr w:type="spellStart"/>
            <w:r w:rsidRPr="00CB4C47">
              <w:t>Mhz</w:t>
            </w:r>
            <w:proofErr w:type="spellEnd"/>
            <w:r w:rsidRPr="009D17BE">
              <w:rPr>
                <w:lang w:val="el-GR"/>
              </w:rPr>
              <w:t>, επεκτάσιμη τουλάχιστον έως 128</w:t>
            </w:r>
            <w:r w:rsidRPr="00CB4C47">
              <w:t>Gb</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BA8C8A"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15AE5DFB"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5D582379" w14:textId="77777777" w:rsidR="00CB4C47" w:rsidRPr="00CB4C47" w:rsidRDefault="00CB4C47" w:rsidP="00CB4C47"/>
        </w:tc>
      </w:tr>
      <w:tr w:rsidR="00D10D30" w:rsidRPr="00CB4C47" w14:paraId="009AEC33"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0B11A73F"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49CE77" w14:textId="77777777" w:rsidR="00CB4C47" w:rsidRPr="00CB4C47" w:rsidRDefault="00CB4C47" w:rsidP="00CB4C47">
            <w:r w:rsidRPr="00CB4C47">
              <w:t>Υπ</w:t>
            </w:r>
            <w:proofErr w:type="spellStart"/>
            <w:r w:rsidRPr="00CB4C47">
              <w:t>οδοχές</w:t>
            </w:r>
            <w:proofErr w:type="spellEnd"/>
            <w:r w:rsidRPr="00CB4C47">
              <w:t xml:space="preserve"> </w:t>
            </w:r>
            <w:proofErr w:type="spellStart"/>
            <w:r w:rsidRPr="00CB4C47">
              <w:t>μνήμης</w:t>
            </w:r>
            <w:proofErr w:type="spellEnd"/>
            <w:r w:rsidRPr="00CB4C47">
              <w:t>: 4 DIMM</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827603" w14:textId="77777777" w:rsidR="00CB4C47" w:rsidRPr="00CB4C47" w:rsidRDefault="00CB4C47" w:rsidP="009D17BE">
            <w:pPr>
              <w:jc w:val="center"/>
            </w:pPr>
            <w:r w:rsidRPr="00CB4C47">
              <w:t>NAI</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60F60F34"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5AB22DFB" w14:textId="77777777" w:rsidR="00CB4C47" w:rsidRPr="00CB4C47" w:rsidRDefault="00CB4C47" w:rsidP="00CB4C47"/>
        </w:tc>
      </w:tr>
      <w:tr w:rsidR="00D10D30" w:rsidRPr="00CB4C47" w14:paraId="1E2A61EF"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52641739"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DBD679" w14:textId="77777777" w:rsidR="00CB4C47" w:rsidRPr="009D17BE" w:rsidRDefault="00CB4C47" w:rsidP="00CB4C47">
            <w:pPr>
              <w:rPr>
                <w:lang w:val="el-GR"/>
              </w:rPr>
            </w:pPr>
            <w:r w:rsidRPr="009D17BE">
              <w:rPr>
                <w:lang w:val="el-GR"/>
              </w:rPr>
              <w:t xml:space="preserve">Σκληρός Δίσκος: </w:t>
            </w:r>
            <w:r w:rsidRPr="00CB4C47">
              <w:t>SSD</w:t>
            </w:r>
            <w:r w:rsidRPr="009D17BE">
              <w:rPr>
                <w:lang w:val="el-GR"/>
              </w:rPr>
              <w:t>, χωρητικότητας κατ' ελάχιστον 256</w:t>
            </w:r>
            <w:r w:rsidRPr="00CB4C47">
              <w:t>GB</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0BFD36B"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3A1EAC8D"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45CE80A7" w14:textId="77777777" w:rsidR="00CB4C47" w:rsidRPr="00CB4C47" w:rsidRDefault="00CB4C47" w:rsidP="00CB4C47"/>
        </w:tc>
      </w:tr>
      <w:tr w:rsidR="00D10D30" w:rsidRPr="00CB4C47" w14:paraId="6A7457E0"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5AFBCA71"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89228DF" w14:textId="77777777" w:rsidR="00CB4C47" w:rsidRPr="009D17BE" w:rsidRDefault="00CB4C47" w:rsidP="00CB4C47">
            <w:pPr>
              <w:rPr>
                <w:lang w:val="el-GR"/>
              </w:rPr>
            </w:pPr>
            <w:r w:rsidRPr="009D17BE">
              <w:rPr>
                <w:lang w:val="el-GR"/>
              </w:rPr>
              <w:t xml:space="preserve">Διαθέσιμες θέσεις αποθηκευτικών μονάδων:  4 </w:t>
            </w:r>
            <w:r w:rsidRPr="00CB4C47">
              <w:t>SATA</w:t>
            </w:r>
            <w:r w:rsidRPr="009D17BE">
              <w:rPr>
                <w:lang w:val="el-GR"/>
              </w:rPr>
              <w:t xml:space="preserve"> </w:t>
            </w:r>
            <w:r w:rsidRPr="00CB4C47">
              <w:t>slots</w:t>
            </w:r>
            <w:r w:rsidRPr="009D17BE">
              <w:rPr>
                <w:lang w:val="el-GR"/>
              </w:rPr>
              <w:t xml:space="preserve"> κατ' ελάχιστον,  για δίσκους  2,5” ή 3,5"</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36A1FD"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4CF162D7"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6369BC94" w14:textId="77777777" w:rsidR="00CB4C47" w:rsidRPr="00CB4C47" w:rsidRDefault="00CB4C47" w:rsidP="00CB4C47"/>
        </w:tc>
      </w:tr>
      <w:tr w:rsidR="00D10D30" w:rsidRPr="00CB4C47" w14:paraId="7042EB2F"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0C5C0B9D"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2363457" w14:textId="77777777" w:rsidR="00CB4C47" w:rsidRPr="009D17BE" w:rsidRDefault="00CB4C47" w:rsidP="00CB4C47">
            <w:pPr>
              <w:rPr>
                <w:highlight w:val="yellow"/>
                <w:lang w:val="el-GR"/>
              </w:rPr>
            </w:pPr>
            <w:r w:rsidRPr="009D17BE">
              <w:rPr>
                <w:lang w:val="el-GR"/>
              </w:rPr>
              <w:t xml:space="preserve">Κάρτα Γραφικών: </w:t>
            </w:r>
            <w:r w:rsidRPr="009D17BE">
              <w:rPr>
                <w:lang w:val="el-GR"/>
              </w:rPr>
              <w:tab/>
              <w:t xml:space="preserve">Ενσωματωμένη </w:t>
            </w:r>
            <w:r w:rsidRPr="00CB4C47">
              <w:t>Intel</w:t>
            </w:r>
            <w:r w:rsidRPr="009D17BE">
              <w:rPr>
                <w:lang w:val="el-GR"/>
              </w:rPr>
              <w:t xml:space="preserve"> </w:t>
            </w:r>
            <w:r w:rsidRPr="00CB4C47">
              <w:t>UHD</w:t>
            </w:r>
            <w:r w:rsidRPr="009D17BE">
              <w:rPr>
                <w:lang w:val="el-GR"/>
              </w:rPr>
              <w:t xml:space="preserve"> </w:t>
            </w:r>
            <w:r w:rsidRPr="00CB4C47">
              <w:t>Graphics</w:t>
            </w:r>
            <w:r w:rsidRPr="009D17BE">
              <w:rPr>
                <w:lang w:val="el-GR"/>
              </w:rPr>
              <w:t xml:space="preserve"> 610/630 ή ισοδύναμη </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482D130"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199FE147"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2592152B" w14:textId="77777777" w:rsidR="00CB4C47" w:rsidRPr="00CB4C47" w:rsidRDefault="00CB4C47" w:rsidP="00CB4C47"/>
        </w:tc>
      </w:tr>
      <w:tr w:rsidR="00D10D30" w:rsidRPr="00CB4C47" w14:paraId="7A2F0BA1"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52455EBD" w14:textId="77777777" w:rsidR="00CB4C47" w:rsidRPr="00CB4C47" w:rsidRDefault="00CB4C47" w:rsidP="009D17BE">
            <w:pPr>
              <w:pStyle w:val="ListParagraph"/>
              <w:numPr>
                <w:ilvl w:val="0"/>
                <w:numId w:val="277"/>
              </w:numPr>
              <w:ind w:left="144" w:firstLine="0"/>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A504B75" w14:textId="77777777" w:rsidR="00CB4C47" w:rsidRPr="009D17BE" w:rsidRDefault="00CB4C47" w:rsidP="00CB4C47">
            <w:pPr>
              <w:rPr>
                <w:lang w:val="el-GR"/>
              </w:rPr>
            </w:pPr>
            <w:r w:rsidRPr="009D17BE">
              <w:rPr>
                <w:lang w:val="el-GR"/>
              </w:rPr>
              <w:t>Ελάχιστη διαθεσιμότητα θυρών και υποδοχών:</w:t>
            </w:r>
          </w:p>
          <w:p w14:paraId="056B9655" w14:textId="77777777" w:rsidR="00CB4C47" w:rsidRPr="009D17BE" w:rsidRDefault="00CB4C47" w:rsidP="009D17BE">
            <w:pPr>
              <w:pStyle w:val="ListParagraph"/>
              <w:numPr>
                <w:ilvl w:val="0"/>
                <w:numId w:val="276"/>
              </w:numPr>
              <w:ind w:hanging="374"/>
              <w:rPr>
                <w:lang w:val="el-GR"/>
              </w:rPr>
            </w:pPr>
            <w:r w:rsidRPr="009D17BE">
              <w:rPr>
                <w:lang w:val="el-GR"/>
              </w:rPr>
              <w:t xml:space="preserve">2 θύρες </w:t>
            </w:r>
            <w:r w:rsidRPr="00CB4C47">
              <w:t>USB</w:t>
            </w:r>
            <w:r w:rsidRPr="009D17BE">
              <w:rPr>
                <w:lang w:val="el-GR"/>
              </w:rPr>
              <w:t xml:space="preserve"> 2.0 με </w:t>
            </w:r>
            <w:r w:rsidRPr="00CB4C47">
              <w:t>Smart</w:t>
            </w:r>
            <w:r w:rsidRPr="009D17BE">
              <w:rPr>
                <w:lang w:val="el-GR"/>
              </w:rPr>
              <w:t xml:space="preserve"> </w:t>
            </w:r>
            <w:r w:rsidRPr="00CB4C47">
              <w:t>Power</w:t>
            </w:r>
            <w:r w:rsidRPr="009D17BE">
              <w:rPr>
                <w:lang w:val="el-GR"/>
              </w:rPr>
              <w:t xml:space="preserve"> </w:t>
            </w:r>
            <w:r w:rsidRPr="00CB4C47">
              <w:t>On</w:t>
            </w:r>
            <w:r w:rsidRPr="009D17BE">
              <w:rPr>
                <w:lang w:val="el-GR"/>
              </w:rPr>
              <w:t xml:space="preserve">, 4 θύρες </w:t>
            </w:r>
            <w:r w:rsidRPr="00CB4C47">
              <w:t>USB</w:t>
            </w:r>
            <w:r w:rsidRPr="009D17BE">
              <w:rPr>
                <w:lang w:val="el-GR"/>
              </w:rPr>
              <w:t xml:space="preserve"> 3.2 1ης γενιάς</w:t>
            </w:r>
          </w:p>
          <w:p w14:paraId="0B72F1A8" w14:textId="77777777" w:rsidR="00CB4C47" w:rsidRPr="00CB4C47" w:rsidRDefault="00CB4C47" w:rsidP="009D17BE">
            <w:pPr>
              <w:pStyle w:val="ListParagraph"/>
              <w:numPr>
                <w:ilvl w:val="0"/>
                <w:numId w:val="276"/>
              </w:numPr>
              <w:ind w:hanging="374"/>
            </w:pPr>
            <w:r w:rsidRPr="00CB4C47">
              <w:t xml:space="preserve">1 </w:t>
            </w:r>
            <w:proofErr w:type="spellStart"/>
            <w:r w:rsidRPr="00CB4C47">
              <w:t>θύρ</w:t>
            </w:r>
            <w:proofErr w:type="spellEnd"/>
            <w:r w:rsidRPr="00CB4C47">
              <w:t>α RJ45 Ethernet</w:t>
            </w:r>
          </w:p>
          <w:p w14:paraId="53AD650A" w14:textId="77777777" w:rsidR="00CB4C47" w:rsidRPr="009D17BE" w:rsidRDefault="00CB4C47" w:rsidP="009D17BE">
            <w:pPr>
              <w:pStyle w:val="ListParagraph"/>
              <w:numPr>
                <w:ilvl w:val="0"/>
                <w:numId w:val="276"/>
              </w:numPr>
              <w:ind w:hanging="374"/>
              <w:rPr>
                <w:lang w:val="el-GR"/>
              </w:rPr>
            </w:pPr>
            <w:r w:rsidRPr="009D17BE">
              <w:rPr>
                <w:lang w:val="el-GR"/>
              </w:rPr>
              <w:t>1 θύρα εξόδου/εισόδου ήχου με δυνατότητα εναλλαγής χρήσης</w:t>
            </w:r>
          </w:p>
          <w:p w14:paraId="3E0A1483" w14:textId="77777777" w:rsidR="00CB4C47" w:rsidRPr="009D17BE" w:rsidRDefault="00CB4C47" w:rsidP="009D17BE">
            <w:pPr>
              <w:pStyle w:val="ListParagraph"/>
              <w:numPr>
                <w:ilvl w:val="0"/>
                <w:numId w:val="276"/>
              </w:numPr>
              <w:ind w:hanging="374"/>
              <w:rPr>
                <w:lang w:val="el-GR"/>
              </w:rPr>
            </w:pPr>
            <w:r w:rsidRPr="009D17BE">
              <w:rPr>
                <w:lang w:val="el-GR"/>
              </w:rPr>
              <w:t xml:space="preserve">1 υποδοχή </w:t>
            </w:r>
            <w:r w:rsidRPr="00CB4C47">
              <w:t>PCIe</w:t>
            </w:r>
            <w:r w:rsidRPr="009D17BE">
              <w:rPr>
                <w:lang w:val="el-GR"/>
              </w:rPr>
              <w:t xml:space="preserve"> </w:t>
            </w:r>
            <w:r w:rsidRPr="00CB4C47">
              <w:t>x</w:t>
            </w:r>
            <w:r w:rsidRPr="009D17BE">
              <w:rPr>
                <w:lang w:val="el-GR"/>
              </w:rPr>
              <w:t>16 4ης γενιάς πλήρους ύψους</w:t>
            </w:r>
          </w:p>
          <w:p w14:paraId="23C1C44D" w14:textId="77777777" w:rsidR="00CB4C47" w:rsidRPr="009D17BE" w:rsidRDefault="00CB4C47" w:rsidP="009D17BE">
            <w:pPr>
              <w:pStyle w:val="ListParagraph"/>
              <w:numPr>
                <w:ilvl w:val="0"/>
                <w:numId w:val="276"/>
              </w:numPr>
              <w:ind w:hanging="374"/>
              <w:rPr>
                <w:lang w:val="el-GR"/>
              </w:rPr>
            </w:pPr>
            <w:r w:rsidRPr="009D17BE">
              <w:rPr>
                <w:lang w:val="el-GR"/>
              </w:rPr>
              <w:lastRenderedPageBreak/>
              <w:t xml:space="preserve">1 υποδοχή </w:t>
            </w:r>
            <w:r w:rsidRPr="00CB4C47">
              <w:t>PCIe</w:t>
            </w:r>
            <w:r w:rsidRPr="009D17BE">
              <w:rPr>
                <w:lang w:val="el-GR"/>
              </w:rPr>
              <w:t xml:space="preserve"> </w:t>
            </w:r>
            <w:r w:rsidRPr="00CB4C47">
              <w:t>x</w:t>
            </w:r>
            <w:r w:rsidRPr="009D17BE">
              <w:rPr>
                <w:lang w:val="el-GR"/>
              </w:rPr>
              <w:t>4 4ης γενιάς πλήρους ύψους, ανοιχτή</w:t>
            </w:r>
          </w:p>
          <w:p w14:paraId="5B94883A" w14:textId="77777777" w:rsidR="00CB4C47" w:rsidRPr="00CB4C47" w:rsidRDefault="00CB4C47" w:rsidP="009D17BE">
            <w:pPr>
              <w:pStyle w:val="ListParagraph"/>
              <w:numPr>
                <w:ilvl w:val="0"/>
                <w:numId w:val="276"/>
              </w:numPr>
              <w:ind w:hanging="374"/>
            </w:pPr>
            <w:r w:rsidRPr="00CB4C47">
              <w:t>2 υπ</w:t>
            </w:r>
            <w:proofErr w:type="spellStart"/>
            <w:r w:rsidRPr="00CB4C47">
              <w:t>οδοχές</w:t>
            </w:r>
            <w:proofErr w:type="spellEnd"/>
            <w:r w:rsidRPr="00CB4C47">
              <w:t xml:space="preserve"> PCIe x1 π</w:t>
            </w:r>
            <w:proofErr w:type="spellStart"/>
            <w:r w:rsidRPr="00CB4C47">
              <w:t>λήρους</w:t>
            </w:r>
            <w:proofErr w:type="spellEnd"/>
            <w:r w:rsidRPr="00CB4C47">
              <w:t xml:space="preserve"> </w:t>
            </w:r>
            <w:proofErr w:type="spellStart"/>
            <w:r w:rsidRPr="00CB4C47">
              <w:t>ύψους</w:t>
            </w:r>
            <w:proofErr w:type="spellEnd"/>
          </w:p>
          <w:p w14:paraId="6C3AF322" w14:textId="77777777" w:rsidR="00CB4C47" w:rsidRPr="009D17BE" w:rsidRDefault="00CB4C47" w:rsidP="009D17BE">
            <w:pPr>
              <w:pStyle w:val="ListParagraph"/>
              <w:numPr>
                <w:ilvl w:val="0"/>
                <w:numId w:val="276"/>
              </w:numPr>
              <w:ind w:hanging="374"/>
              <w:rPr>
                <w:lang w:val="el-GR"/>
              </w:rPr>
            </w:pPr>
            <w:r w:rsidRPr="009D17BE">
              <w:rPr>
                <w:lang w:val="el-GR"/>
              </w:rPr>
              <w:t xml:space="preserve">1 υποδοχή </w:t>
            </w:r>
            <w:r w:rsidRPr="00CB4C47">
              <w:t>M</w:t>
            </w:r>
            <w:r w:rsidRPr="009D17BE">
              <w:rPr>
                <w:lang w:val="el-GR"/>
              </w:rPr>
              <w:t xml:space="preserve">.2 2230 για κάρτα </w:t>
            </w:r>
            <w:r w:rsidRPr="00CB4C47">
              <w:t>Wi</w:t>
            </w:r>
            <w:r w:rsidRPr="009D17BE">
              <w:rPr>
                <w:lang w:val="el-GR"/>
              </w:rPr>
              <w:t>-</w:t>
            </w:r>
            <w:r w:rsidRPr="00CB4C47">
              <w:t>Fi</w:t>
            </w:r>
            <w:r w:rsidRPr="009D17BE">
              <w:rPr>
                <w:lang w:val="el-GR"/>
              </w:rPr>
              <w:t xml:space="preserve"> και </w:t>
            </w:r>
            <w:r w:rsidRPr="00CB4C47">
              <w:t>Bluetooth</w:t>
            </w:r>
          </w:p>
          <w:p w14:paraId="2C8E45EE" w14:textId="77777777" w:rsidR="00CB4C47" w:rsidRPr="00CB4C47" w:rsidRDefault="00CB4C47" w:rsidP="009D17BE">
            <w:pPr>
              <w:pStyle w:val="ListParagraph"/>
              <w:numPr>
                <w:ilvl w:val="0"/>
                <w:numId w:val="276"/>
              </w:numPr>
              <w:ind w:hanging="374"/>
            </w:pPr>
            <w:r w:rsidRPr="00CB4C47">
              <w:t>1 υπ</w:t>
            </w:r>
            <w:proofErr w:type="spellStart"/>
            <w:r w:rsidRPr="00CB4C47">
              <w:t>οδοχή</w:t>
            </w:r>
            <w:proofErr w:type="spellEnd"/>
            <w:r w:rsidRPr="00CB4C47">
              <w:t xml:space="preserve"> M.2 2230/2280 </w:t>
            </w:r>
            <w:proofErr w:type="spellStart"/>
            <w:r w:rsidRPr="00CB4C47">
              <w:t>γι</w:t>
            </w:r>
            <w:proofErr w:type="spellEnd"/>
            <w:r w:rsidRPr="00CB4C47">
              <w:t>α SSD</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91D888F" w14:textId="77777777" w:rsidR="00CB4C47" w:rsidRPr="00CB4C47" w:rsidRDefault="00CB4C47" w:rsidP="009D17BE">
            <w:pPr>
              <w:jc w:val="center"/>
            </w:pPr>
            <w:r w:rsidRPr="00CB4C47">
              <w:lastRenderedPageBreak/>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2D0CD2A2"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5FF94DEB" w14:textId="77777777" w:rsidR="00CB4C47" w:rsidRPr="00CB4C47" w:rsidRDefault="00CB4C47" w:rsidP="00CB4C47"/>
        </w:tc>
      </w:tr>
      <w:tr w:rsidR="00D10D30" w:rsidRPr="00CB4C47" w14:paraId="2FF9CEF0" w14:textId="77777777" w:rsidTr="009D17BE">
        <w:trPr>
          <w:trHeight w:val="450"/>
        </w:trPr>
        <w:tc>
          <w:tcPr>
            <w:tcW w:w="720"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79DE28D4" w14:textId="77777777" w:rsidR="00CB4C47" w:rsidRPr="00CB4C47" w:rsidRDefault="00CB4C47" w:rsidP="009D17BE">
            <w:pPr>
              <w:pStyle w:val="ListParagraph"/>
              <w:numPr>
                <w:ilvl w:val="0"/>
                <w:numId w:val="277"/>
              </w:numPr>
            </w:pPr>
          </w:p>
        </w:tc>
        <w:tc>
          <w:tcPr>
            <w:tcW w:w="432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AD14B45" w14:textId="77777777" w:rsidR="00CB4C47" w:rsidRPr="00CB4C47" w:rsidRDefault="00CB4C47" w:rsidP="00CB4C47">
            <w:proofErr w:type="spellStart"/>
            <w:r w:rsidRPr="00CB4C47">
              <w:t>Συσκευές</w:t>
            </w:r>
            <w:proofErr w:type="spellEnd"/>
            <w:r w:rsidRPr="00CB4C47">
              <w:t xml:space="preserve"> π</w:t>
            </w:r>
            <w:proofErr w:type="spellStart"/>
            <w:r w:rsidRPr="00CB4C47">
              <w:t>ολυμέσων</w:t>
            </w:r>
            <w:proofErr w:type="spellEnd"/>
            <w:r w:rsidRPr="00CB4C47">
              <w:t xml:space="preserve"> και </w:t>
            </w:r>
            <w:proofErr w:type="spellStart"/>
            <w:r w:rsidRPr="00CB4C47">
              <w:t>εισόδου</w:t>
            </w:r>
            <w:proofErr w:type="spellEnd"/>
            <w:r w:rsidRPr="00CB4C47">
              <w:t>:</w:t>
            </w:r>
          </w:p>
          <w:p w14:paraId="2A417274" w14:textId="77777777" w:rsidR="00CB4C47" w:rsidRPr="00CB4C47" w:rsidRDefault="00CB4C47" w:rsidP="009D17BE">
            <w:pPr>
              <w:pStyle w:val="ListParagraph"/>
              <w:numPr>
                <w:ilvl w:val="0"/>
                <w:numId w:val="276"/>
              </w:numPr>
              <w:ind w:hanging="374"/>
            </w:pPr>
            <w:proofErr w:type="spellStart"/>
            <w:r w:rsidRPr="00CB4C47">
              <w:t>Ήχος</w:t>
            </w:r>
            <w:proofErr w:type="spellEnd"/>
            <w:r w:rsidRPr="00CB4C47">
              <w:t xml:space="preserve">: </w:t>
            </w:r>
            <w:r w:rsidRPr="00CB4C47">
              <w:tab/>
              <w:t xml:space="preserve">Realtek ALC3246 η </w:t>
            </w:r>
            <w:proofErr w:type="spellStart"/>
            <w:r w:rsidRPr="00CB4C47">
              <w:t>ισοδύν</w:t>
            </w:r>
            <w:proofErr w:type="spellEnd"/>
            <w:r w:rsidRPr="00CB4C47">
              <w:t>αμος</w:t>
            </w:r>
          </w:p>
          <w:p w14:paraId="2BD0A48F" w14:textId="77777777" w:rsidR="00CB4C47" w:rsidRPr="00CB4C47" w:rsidRDefault="00CB4C47" w:rsidP="009D17BE">
            <w:pPr>
              <w:pStyle w:val="ListParagraph"/>
              <w:numPr>
                <w:ilvl w:val="0"/>
                <w:numId w:val="276"/>
              </w:numPr>
              <w:ind w:hanging="374"/>
            </w:pPr>
            <w:r w:rsidRPr="00CB4C47">
              <w:t>Επ</w:t>
            </w:r>
            <w:proofErr w:type="spellStart"/>
            <w:r w:rsidRPr="00CB4C47">
              <w:t>ικοινωνίες</w:t>
            </w:r>
            <w:proofErr w:type="spellEnd"/>
            <w:r w:rsidRPr="00CB4C47">
              <w:t xml:space="preserve">: </w:t>
            </w:r>
            <w:proofErr w:type="spellStart"/>
            <w:r w:rsidRPr="00CB4C47">
              <w:t>Ενσωμ</w:t>
            </w:r>
            <w:proofErr w:type="spellEnd"/>
            <w:r w:rsidRPr="00CB4C47">
              <w:t xml:space="preserve">ατωμένη </w:t>
            </w:r>
            <w:proofErr w:type="spellStart"/>
            <w:r w:rsidRPr="00CB4C47">
              <w:t>κάρτ</w:t>
            </w:r>
            <w:proofErr w:type="spellEnd"/>
            <w:r w:rsidRPr="00CB4C47">
              <w:t>α Gigabit Ethernet</w:t>
            </w:r>
          </w:p>
          <w:p w14:paraId="7E45C24F" w14:textId="77777777" w:rsidR="00CB4C47" w:rsidRPr="009D17BE" w:rsidRDefault="00CB4C47" w:rsidP="009D17BE">
            <w:pPr>
              <w:pStyle w:val="ListParagraph"/>
              <w:numPr>
                <w:ilvl w:val="0"/>
                <w:numId w:val="276"/>
              </w:numPr>
              <w:ind w:hanging="374"/>
              <w:rPr>
                <w:lang w:val="el-GR"/>
              </w:rPr>
            </w:pPr>
            <w:r w:rsidRPr="009D17BE">
              <w:rPr>
                <w:lang w:val="el-GR"/>
              </w:rPr>
              <w:t xml:space="preserve">Διαστάσεις (Π </w:t>
            </w:r>
            <w:r w:rsidRPr="00CB4C47">
              <w:t>x</w:t>
            </w:r>
            <w:r w:rsidRPr="009D17BE">
              <w:rPr>
                <w:lang w:val="el-GR"/>
              </w:rPr>
              <w:t xml:space="preserve"> Β </w:t>
            </w:r>
            <w:r w:rsidRPr="00CB4C47">
              <w:t>x</w:t>
            </w:r>
            <w:r w:rsidRPr="009D17BE">
              <w:rPr>
                <w:lang w:val="el-GR"/>
              </w:rPr>
              <w:t xml:space="preserve"> Υ) </w:t>
            </w:r>
            <w:r w:rsidRPr="009D17BE">
              <w:rPr>
                <w:lang w:val="el-GR"/>
              </w:rPr>
              <w:tab/>
              <w:t xml:space="preserve">154 </w:t>
            </w:r>
            <w:r w:rsidRPr="00CB4C47">
              <w:t>x</w:t>
            </w:r>
            <w:r w:rsidRPr="009D17BE">
              <w:rPr>
                <w:lang w:val="el-GR"/>
              </w:rPr>
              <w:t xml:space="preserve"> 330 </w:t>
            </w:r>
            <w:r w:rsidRPr="00CB4C47">
              <w:t>x</w:t>
            </w:r>
            <w:r w:rsidRPr="009D17BE">
              <w:rPr>
                <w:lang w:val="el-GR"/>
              </w:rPr>
              <w:t xml:space="preserve"> 295 </w:t>
            </w:r>
            <w:r w:rsidRPr="00CB4C47">
              <w:t>mm</w:t>
            </w:r>
            <w:r w:rsidRPr="009D17BE">
              <w:rPr>
                <w:lang w:val="el-GR"/>
              </w:rPr>
              <w:t xml:space="preserve"> ενδεικτικά</w:t>
            </w:r>
          </w:p>
        </w:tc>
        <w:tc>
          <w:tcPr>
            <w:tcW w:w="144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53C5206" w14:textId="77777777" w:rsidR="00CB4C47" w:rsidRPr="00CB4C47" w:rsidRDefault="00CB4C47" w:rsidP="009D17BE">
            <w:pPr>
              <w:jc w:val="center"/>
            </w:pPr>
            <w:r w:rsidRPr="00CB4C47">
              <w:t>ΝΑΙ</w:t>
            </w:r>
          </w:p>
        </w:tc>
        <w:tc>
          <w:tcPr>
            <w:tcW w:w="1350" w:type="dxa"/>
            <w:tcBorders>
              <w:top w:val="nil"/>
              <w:left w:val="nil"/>
              <w:bottom w:val="single" w:sz="4" w:space="0" w:color="auto"/>
              <w:right w:val="single" w:sz="4" w:space="0" w:color="auto"/>
            </w:tcBorders>
            <w:tcMar>
              <w:top w:w="0" w:type="dxa"/>
              <w:left w:w="108" w:type="dxa"/>
              <w:bottom w:w="0" w:type="dxa"/>
              <w:right w:w="108" w:type="dxa"/>
            </w:tcMar>
          </w:tcPr>
          <w:p w14:paraId="06239DCE" w14:textId="77777777" w:rsidR="00CB4C47" w:rsidRPr="00CB4C47" w:rsidRDefault="00CB4C47" w:rsidP="00CB4C47"/>
        </w:tc>
        <w:tc>
          <w:tcPr>
            <w:tcW w:w="1980" w:type="dxa"/>
            <w:tcBorders>
              <w:top w:val="nil"/>
              <w:left w:val="nil"/>
              <w:bottom w:val="single" w:sz="4" w:space="0" w:color="auto"/>
              <w:right w:val="single" w:sz="4" w:space="0" w:color="auto"/>
            </w:tcBorders>
            <w:tcMar>
              <w:top w:w="0" w:type="dxa"/>
              <w:left w:w="108" w:type="dxa"/>
              <w:bottom w:w="0" w:type="dxa"/>
              <w:right w:w="108" w:type="dxa"/>
            </w:tcMar>
          </w:tcPr>
          <w:p w14:paraId="1F699159" w14:textId="77777777" w:rsidR="00CB4C47" w:rsidRPr="00CB4C47" w:rsidRDefault="00CB4C47" w:rsidP="00CB4C47"/>
        </w:tc>
      </w:tr>
    </w:tbl>
    <w:p w14:paraId="1D848B3B" w14:textId="77777777" w:rsidR="00CB4C47" w:rsidRPr="00CB4C47" w:rsidRDefault="00CB4C47" w:rsidP="00CB4C47"/>
    <w:p w14:paraId="00DE1933" w14:textId="77777777" w:rsidR="00CB4C47" w:rsidRPr="009D17BE" w:rsidRDefault="00CB4C47" w:rsidP="009D17BE">
      <w:pPr>
        <w:pStyle w:val="ListParagraph"/>
        <w:numPr>
          <w:ilvl w:val="1"/>
          <w:numId w:val="271"/>
        </w:numPr>
        <w:rPr>
          <w:b/>
          <w:bCs/>
        </w:rPr>
      </w:pPr>
      <w:bookmarkStart w:id="1454" w:name="_Toc103106704"/>
      <w:bookmarkStart w:id="1455" w:name="_Toc103106705"/>
      <w:bookmarkEnd w:id="1454"/>
      <w:proofErr w:type="spellStart"/>
      <w:r w:rsidRPr="009D17BE">
        <w:rPr>
          <w:b/>
          <w:bCs/>
        </w:rPr>
        <w:t>Κεντρικός</w:t>
      </w:r>
      <w:proofErr w:type="spellEnd"/>
      <w:r w:rsidRPr="009D17BE">
        <w:rPr>
          <w:b/>
          <w:bCs/>
        </w:rPr>
        <w:t xml:space="preserve"> </w:t>
      </w:r>
      <w:proofErr w:type="spellStart"/>
      <w:r w:rsidRPr="009D17BE">
        <w:rPr>
          <w:b/>
          <w:bCs/>
        </w:rPr>
        <w:t>Εξο</w:t>
      </w:r>
      <w:proofErr w:type="spellEnd"/>
      <w:r w:rsidRPr="009D17BE">
        <w:rPr>
          <w:b/>
          <w:bCs/>
        </w:rPr>
        <w:t>πλισμός</w:t>
      </w:r>
      <w:bookmarkEnd w:id="1455"/>
    </w:p>
    <w:p w14:paraId="637966EF" w14:textId="77777777" w:rsidR="00CB4C47" w:rsidRPr="009D17BE" w:rsidRDefault="00CB4C47" w:rsidP="009D17BE">
      <w:pPr>
        <w:pStyle w:val="ListParagraph"/>
        <w:numPr>
          <w:ilvl w:val="2"/>
          <w:numId w:val="271"/>
        </w:numPr>
        <w:rPr>
          <w:b/>
          <w:bCs/>
        </w:rPr>
      </w:pPr>
      <w:bookmarkStart w:id="1456" w:name="_Toc103106706"/>
      <w:bookmarkStart w:id="1457" w:name="_Toc103106707"/>
      <w:bookmarkEnd w:id="1456"/>
      <w:proofErr w:type="spellStart"/>
      <w:r w:rsidRPr="009D17BE">
        <w:rPr>
          <w:b/>
          <w:bCs/>
        </w:rPr>
        <w:t>Εξυ</w:t>
      </w:r>
      <w:proofErr w:type="spellEnd"/>
      <w:r w:rsidRPr="009D17BE">
        <w:rPr>
          <w:b/>
          <w:bCs/>
        </w:rPr>
        <w:t xml:space="preserve">πηρετητές </w:t>
      </w:r>
      <w:proofErr w:type="spellStart"/>
      <w:r w:rsidRPr="009D17BE">
        <w:rPr>
          <w:b/>
          <w:bCs/>
        </w:rPr>
        <w:t>Εφ</w:t>
      </w:r>
      <w:proofErr w:type="spellEnd"/>
      <w:r w:rsidRPr="009D17BE">
        <w:rPr>
          <w:b/>
          <w:bCs/>
        </w:rPr>
        <w:t>αρμογών</w:t>
      </w:r>
      <w:bookmarkEnd w:id="1457"/>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230"/>
        <w:gridCol w:w="1350"/>
        <w:gridCol w:w="1440"/>
        <w:gridCol w:w="1980"/>
      </w:tblGrid>
      <w:tr w:rsidR="003A10E8" w:rsidRPr="00CB4C47" w14:paraId="1B858C2B" w14:textId="77777777" w:rsidTr="00F152ED">
        <w:trPr>
          <w:tblHeader/>
        </w:trPr>
        <w:tc>
          <w:tcPr>
            <w:tcW w:w="715" w:type="dxa"/>
            <w:shd w:val="clear" w:color="auto" w:fill="CCCCCC"/>
            <w:tcMar>
              <w:left w:w="57" w:type="dxa"/>
              <w:right w:w="57" w:type="dxa"/>
            </w:tcMar>
            <w:vAlign w:val="center"/>
          </w:tcPr>
          <w:p w14:paraId="0A1C69FC" w14:textId="77777777" w:rsidR="00CB4C47" w:rsidRPr="009D17BE" w:rsidRDefault="00CB4C47" w:rsidP="009D17BE">
            <w:pPr>
              <w:jc w:val="center"/>
              <w:rPr>
                <w:b/>
                <w:bCs/>
              </w:rPr>
            </w:pPr>
            <w:r w:rsidRPr="009D17BE">
              <w:rPr>
                <w:b/>
                <w:bCs/>
              </w:rPr>
              <w:t>Α/Α</w:t>
            </w:r>
          </w:p>
        </w:tc>
        <w:tc>
          <w:tcPr>
            <w:tcW w:w="4230" w:type="dxa"/>
            <w:shd w:val="clear" w:color="auto" w:fill="CCCCCC"/>
            <w:tcMar>
              <w:left w:w="57" w:type="dxa"/>
              <w:right w:w="57" w:type="dxa"/>
            </w:tcMar>
            <w:vAlign w:val="center"/>
          </w:tcPr>
          <w:p w14:paraId="7F1A9068" w14:textId="77777777" w:rsidR="00CB4C47" w:rsidRPr="009D17BE" w:rsidRDefault="00CB4C47" w:rsidP="00CB4C47">
            <w:pPr>
              <w:rPr>
                <w:b/>
                <w:bCs/>
              </w:rPr>
            </w:pPr>
            <w:r w:rsidRPr="009D17BE">
              <w:rPr>
                <w:b/>
                <w:bCs/>
              </w:rPr>
              <w:t>ΠΡΟΔΙΑΓΡΑΦΗ</w:t>
            </w:r>
          </w:p>
        </w:tc>
        <w:tc>
          <w:tcPr>
            <w:tcW w:w="1350" w:type="dxa"/>
            <w:tcBorders>
              <w:bottom w:val="single" w:sz="4" w:space="0" w:color="auto"/>
            </w:tcBorders>
            <w:shd w:val="clear" w:color="auto" w:fill="CCCCCC"/>
            <w:tcMar>
              <w:left w:w="57" w:type="dxa"/>
              <w:right w:w="57" w:type="dxa"/>
            </w:tcMar>
            <w:vAlign w:val="center"/>
          </w:tcPr>
          <w:p w14:paraId="3922D7E6" w14:textId="77777777" w:rsidR="00CB4C47" w:rsidRPr="009D17BE" w:rsidRDefault="00CB4C47" w:rsidP="009D17BE">
            <w:pPr>
              <w:jc w:val="center"/>
              <w:rPr>
                <w:b/>
                <w:bCs/>
              </w:rPr>
            </w:pPr>
            <w:r w:rsidRPr="009D17BE">
              <w:rPr>
                <w:b/>
                <w:bCs/>
              </w:rPr>
              <w:t>ΑΠΑΙΤΗΣΗ</w:t>
            </w:r>
          </w:p>
        </w:tc>
        <w:tc>
          <w:tcPr>
            <w:tcW w:w="1440" w:type="dxa"/>
            <w:tcBorders>
              <w:bottom w:val="single" w:sz="4" w:space="0" w:color="auto"/>
            </w:tcBorders>
            <w:shd w:val="clear" w:color="auto" w:fill="CCCCCC"/>
            <w:tcMar>
              <w:left w:w="57" w:type="dxa"/>
              <w:right w:w="57" w:type="dxa"/>
            </w:tcMar>
            <w:vAlign w:val="center"/>
          </w:tcPr>
          <w:p w14:paraId="08C15E9C" w14:textId="77777777" w:rsidR="00CB4C47" w:rsidRPr="009D17BE" w:rsidRDefault="00CB4C47" w:rsidP="009D17BE">
            <w:pPr>
              <w:jc w:val="center"/>
              <w:rPr>
                <w:b/>
                <w:bCs/>
              </w:rPr>
            </w:pPr>
            <w:r w:rsidRPr="009D17BE">
              <w:rPr>
                <w:b/>
                <w:bCs/>
              </w:rPr>
              <w:t>ΑΠΑΝΤΗΣΗ</w:t>
            </w:r>
          </w:p>
        </w:tc>
        <w:tc>
          <w:tcPr>
            <w:tcW w:w="1980" w:type="dxa"/>
            <w:tcBorders>
              <w:bottom w:val="single" w:sz="4" w:space="0" w:color="auto"/>
            </w:tcBorders>
            <w:shd w:val="clear" w:color="auto" w:fill="CCCCCC"/>
            <w:tcMar>
              <w:left w:w="57" w:type="dxa"/>
              <w:right w:w="57" w:type="dxa"/>
            </w:tcMar>
            <w:vAlign w:val="center"/>
          </w:tcPr>
          <w:p w14:paraId="7D574828" w14:textId="77777777" w:rsidR="00CB4C47" w:rsidRPr="009D17BE" w:rsidRDefault="00CB4C47" w:rsidP="009D17BE">
            <w:pPr>
              <w:jc w:val="center"/>
              <w:rPr>
                <w:b/>
                <w:bCs/>
              </w:rPr>
            </w:pPr>
            <w:r w:rsidRPr="009D17BE">
              <w:rPr>
                <w:b/>
                <w:bCs/>
              </w:rPr>
              <w:t>ΠΑΡΑΠΟΜΠΗ</w:t>
            </w:r>
          </w:p>
          <w:p w14:paraId="18781D4C" w14:textId="77777777" w:rsidR="00CB4C47" w:rsidRPr="009D17BE" w:rsidRDefault="00CB4C47" w:rsidP="009D17BE">
            <w:pPr>
              <w:jc w:val="center"/>
              <w:rPr>
                <w:b/>
                <w:bCs/>
              </w:rPr>
            </w:pPr>
            <w:r w:rsidRPr="009D17BE">
              <w:rPr>
                <w:b/>
                <w:bCs/>
              </w:rPr>
              <w:t>ΤΕΚΜΗΡΙΩΣΗΣ</w:t>
            </w:r>
          </w:p>
        </w:tc>
      </w:tr>
      <w:tr w:rsidR="003A10E8" w:rsidRPr="00CB4C47" w14:paraId="23D0A218" w14:textId="77777777" w:rsidTr="00F152ED">
        <w:tc>
          <w:tcPr>
            <w:tcW w:w="715" w:type="dxa"/>
            <w:shd w:val="clear" w:color="auto" w:fill="auto"/>
            <w:tcMar>
              <w:left w:w="57" w:type="dxa"/>
              <w:right w:w="57" w:type="dxa"/>
            </w:tcMar>
            <w:vAlign w:val="center"/>
          </w:tcPr>
          <w:p w14:paraId="0C628422"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A73CD9D" w14:textId="3468DB20" w:rsidR="00CB4C47" w:rsidRPr="009D17BE" w:rsidRDefault="00CB4C47" w:rsidP="009D17BE">
            <w:pPr>
              <w:jc w:val="left"/>
              <w:rPr>
                <w:b/>
                <w:bCs/>
              </w:rPr>
            </w:pPr>
            <w:r w:rsidRPr="009D17BE">
              <w:rPr>
                <w:b/>
                <w:bCs/>
              </w:rPr>
              <w:t>ΓΕΝΙΚΑ ΧΑΡΑΚΤΗΡΙΣΤΙΚΑ</w:t>
            </w:r>
          </w:p>
        </w:tc>
        <w:tc>
          <w:tcPr>
            <w:tcW w:w="1350" w:type="dxa"/>
            <w:shd w:val="clear" w:color="auto" w:fill="CCCCCC"/>
            <w:tcMar>
              <w:left w:w="57" w:type="dxa"/>
              <w:right w:w="57" w:type="dxa"/>
            </w:tcMar>
            <w:vAlign w:val="center"/>
          </w:tcPr>
          <w:p w14:paraId="07A3E1E5" w14:textId="77777777" w:rsidR="00CB4C47" w:rsidRPr="00CB4C47" w:rsidRDefault="00CB4C47" w:rsidP="00CB4C47"/>
        </w:tc>
        <w:tc>
          <w:tcPr>
            <w:tcW w:w="1440" w:type="dxa"/>
            <w:shd w:val="clear" w:color="auto" w:fill="CCCCCC"/>
            <w:tcMar>
              <w:left w:w="57" w:type="dxa"/>
              <w:right w:w="57" w:type="dxa"/>
            </w:tcMar>
          </w:tcPr>
          <w:p w14:paraId="351DCA36" w14:textId="77777777" w:rsidR="00CB4C47" w:rsidRPr="00CB4C47" w:rsidRDefault="00CB4C47" w:rsidP="00CB4C47"/>
        </w:tc>
        <w:tc>
          <w:tcPr>
            <w:tcW w:w="1980" w:type="dxa"/>
            <w:shd w:val="clear" w:color="auto" w:fill="CCCCCC"/>
            <w:tcMar>
              <w:left w:w="57" w:type="dxa"/>
              <w:right w:w="57" w:type="dxa"/>
            </w:tcMar>
          </w:tcPr>
          <w:p w14:paraId="52E3400D" w14:textId="77777777" w:rsidR="00CB4C47" w:rsidRPr="00CB4C47" w:rsidRDefault="00CB4C47" w:rsidP="00CB4C47"/>
        </w:tc>
      </w:tr>
      <w:tr w:rsidR="003A10E8" w:rsidRPr="00CB4C47" w14:paraId="263E6580" w14:textId="77777777" w:rsidTr="00F152ED">
        <w:tc>
          <w:tcPr>
            <w:tcW w:w="715" w:type="dxa"/>
            <w:shd w:val="clear" w:color="auto" w:fill="auto"/>
            <w:tcMar>
              <w:left w:w="57" w:type="dxa"/>
              <w:right w:w="57" w:type="dxa"/>
            </w:tcMar>
            <w:vAlign w:val="center"/>
          </w:tcPr>
          <w:p w14:paraId="3AFC530E"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7D0B2084" w14:textId="77777777" w:rsidR="00CB4C47" w:rsidRPr="00CB4C47" w:rsidRDefault="00CB4C47" w:rsidP="009D17BE">
            <w:pPr>
              <w:jc w:val="left"/>
            </w:pPr>
            <w:r w:rsidRPr="009D17BE">
              <w:rPr>
                <w:lang w:val="el-GR"/>
              </w:rPr>
              <w:t xml:space="preserve">Να αναφερθεί το μοντέλο για το προσφερόμενο σύστημα εξυπηρετητών. </w:t>
            </w:r>
            <w:proofErr w:type="spellStart"/>
            <w:r w:rsidRPr="00CB4C47">
              <w:t>Το</w:t>
            </w:r>
            <w:proofErr w:type="spellEnd"/>
            <w:r w:rsidRPr="00CB4C47">
              <w:t xml:space="preserve"> </w:t>
            </w:r>
            <w:proofErr w:type="spellStart"/>
            <w:r w:rsidRPr="00CB4C47">
              <w:t>σύνολο</w:t>
            </w:r>
            <w:proofErr w:type="spellEnd"/>
            <w:r w:rsidRPr="00CB4C47">
              <w:t xml:space="preserve"> </w:t>
            </w:r>
            <w:proofErr w:type="spellStart"/>
            <w:r w:rsidRPr="00CB4C47">
              <w:t>των</w:t>
            </w:r>
            <w:proofErr w:type="spellEnd"/>
            <w:r w:rsidRPr="00CB4C47">
              <w:t xml:space="preserve"> </w:t>
            </w:r>
            <w:proofErr w:type="spellStart"/>
            <w:r w:rsidRPr="00CB4C47">
              <w:t>εξυ</w:t>
            </w:r>
            <w:proofErr w:type="spellEnd"/>
            <w:r w:rsidRPr="00CB4C47">
              <w:t xml:space="preserve">πηρετητών θα </w:t>
            </w:r>
            <w:proofErr w:type="spellStart"/>
            <w:r w:rsidRPr="00CB4C47">
              <w:t>είν</w:t>
            </w:r>
            <w:proofErr w:type="spellEnd"/>
            <w:r w:rsidRPr="00CB4C47">
              <w:t xml:space="preserve">αι </w:t>
            </w:r>
            <w:proofErr w:type="spellStart"/>
            <w:r w:rsidRPr="00CB4C47">
              <w:t>του</w:t>
            </w:r>
            <w:proofErr w:type="spellEnd"/>
            <w:r w:rsidRPr="00CB4C47">
              <w:t xml:space="preserve"> </w:t>
            </w:r>
            <w:proofErr w:type="spellStart"/>
            <w:r w:rsidRPr="00CB4C47">
              <w:t>ιδίου</w:t>
            </w:r>
            <w:proofErr w:type="spellEnd"/>
            <w:r w:rsidRPr="00CB4C47">
              <w:t xml:space="preserve"> κατα</w:t>
            </w:r>
            <w:proofErr w:type="spellStart"/>
            <w:r w:rsidRPr="00CB4C47">
              <w:t>σκευ</w:t>
            </w:r>
            <w:proofErr w:type="spellEnd"/>
            <w:r w:rsidRPr="00CB4C47">
              <w:t>αστή.</w:t>
            </w:r>
          </w:p>
        </w:tc>
        <w:tc>
          <w:tcPr>
            <w:tcW w:w="1350" w:type="dxa"/>
            <w:tcBorders>
              <w:bottom w:val="single" w:sz="4" w:space="0" w:color="auto"/>
            </w:tcBorders>
            <w:shd w:val="clear" w:color="auto" w:fill="auto"/>
            <w:tcMar>
              <w:left w:w="57" w:type="dxa"/>
              <w:right w:w="57" w:type="dxa"/>
            </w:tcMar>
            <w:vAlign w:val="center"/>
          </w:tcPr>
          <w:p w14:paraId="2EEB5F64"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16B7477D"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103E36D1" w14:textId="77777777" w:rsidR="00CB4C47" w:rsidRPr="00CB4C47" w:rsidRDefault="00CB4C47" w:rsidP="00CB4C47"/>
        </w:tc>
      </w:tr>
      <w:tr w:rsidR="003A10E8" w:rsidRPr="00CB4C47" w14:paraId="07D462ED" w14:textId="77777777" w:rsidTr="00F152ED">
        <w:tc>
          <w:tcPr>
            <w:tcW w:w="715" w:type="dxa"/>
            <w:shd w:val="clear" w:color="auto" w:fill="auto"/>
            <w:tcMar>
              <w:left w:w="57" w:type="dxa"/>
              <w:right w:w="57" w:type="dxa"/>
            </w:tcMar>
            <w:vAlign w:val="center"/>
          </w:tcPr>
          <w:p w14:paraId="7D82A195"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177DDCB9" w14:textId="77777777" w:rsidR="00CB4C47" w:rsidRPr="009D17BE" w:rsidRDefault="00CB4C47" w:rsidP="009D17BE">
            <w:pPr>
              <w:jc w:val="left"/>
              <w:rPr>
                <w:b/>
                <w:bCs/>
              </w:rPr>
            </w:pPr>
            <w:r w:rsidRPr="009D17BE">
              <w:rPr>
                <w:b/>
                <w:bCs/>
              </w:rPr>
              <w:t>ΑΡΧΙΤΕΚΤΟΝΙΚΗ - ΔΙΑΘΕΣΙΜΟΤΗΤΑ</w:t>
            </w:r>
          </w:p>
        </w:tc>
        <w:tc>
          <w:tcPr>
            <w:tcW w:w="1350" w:type="dxa"/>
            <w:shd w:val="clear" w:color="auto" w:fill="CCCCCC"/>
            <w:tcMar>
              <w:left w:w="57" w:type="dxa"/>
              <w:right w:w="57" w:type="dxa"/>
            </w:tcMar>
            <w:vAlign w:val="center"/>
          </w:tcPr>
          <w:p w14:paraId="528967F8" w14:textId="77777777" w:rsidR="00CB4C47" w:rsidRPr="00CB4C47" w:rsidRDefault="00CB4C47" w:rsidP="009D17BE">
            <w:pPr>
              <w:jc w:val="center"/>
            </w:pPr>
          </w:p>
        </w:tc>
        <w:tc>
          <w:tcPr>
            <w:tcW w:w="1440" w:type="dxa"/>
            <w:shd w:val="clear" w:color="auto" w:fill="CCCCCC"/>
            <w:tcMar>
              <w:left w:w="57" w:type="dxa"/>
              <w:right w:w="57" w:type="dxa"/>
            </w:tcMar>
          </w:tcPr>
          <w:p w14:paraId="7C6668DC" w14:textId="77777777" w:rsidR="00CB4C47" w:rsidRPr="00CB4C47" w:rsidRDefault="00CB4C47" w:rsidP="00CB4C47"/>
        </w:tc>
        <w:tc>
          <w:tcPr>
            <w:tcW w:w="1980" w:type="dxa"/>
            <w:shd w:val="clear" w:color="auto" w:fill="CCCCCC"/>
            <w:tcMar>
              <w:left w:w="57" w:type="dxa"/>
              <w:right w:w="57" w:type="dxa"/>
            </w:tcMar>
          </w:tcPr>
          <w:p w14:paraId="7FD1C2F8" w14:textId="77777777" w:rsidR="00CB4C47" w:rsidRPr="00CB4C47" w:rsidRDefault="00CB4C47" w:rsidP="00CB4C47"/>
        </w:tc>
      </w:tr>
      <w:tr w:rsidR="003A10E8" w:rsidRPr="00CB4C47" w14:paraId="15B15CA9" w14:textId="77777777" w:rsidTr="00F152ED">
        <w:tc>
          <w:tcPr>
            <w:tcW w:w="715" w:type="dxa"/>
            <w:shd w:val="clear" w:color="auto" w:fill="auto"/>
            <w:tcMar>
              <w:left w:w="57" w:type="dxa"/>
              <w:right w:w="57" w:type="dxa"/>
            </w:tcMar>
            <w:vAlign w:val="center"/>
          </w:tcPr>
          <w:p w14:paraId="62B29DCA"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795C2DB0"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η αρχιτεκτονική υλοποίησης του συστήματος εξυπηρετητών.</w:t>
            </w:r>
          </w:p>
        </w:tc>
        <w:tc>
          <w:tcPr>
            <w:tcW w:w="1350" w:type="dxa"/>
            <w:tcBorders>
              <w:bottom w:val="single" w:sz="4" w:space="0" w:color="auto"/>
            </w:tcBorders>
            <w:shd w:val="clear" w:color="auto" w:fill="auto"/>
            <w:tcMar>
              <w:left w:w="57" w:type="dxa"/>
              <w:right w:w="57" w:type="dxa"/>
            </w:tcMar>
            <w:vAlign w:val="center"/>
          </w:tcPr>
          <w:p w14:paraId="6051BAF0"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3A7D68B9"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78274B62" w14:textId="77777777" w:rsidR="00CB4C47" w:rsidRPr="00CB4C47" w:rsidRDefault="00CB4C47" w:rsidP="00CB4C47"/>
        </w:tc>
      </w:tr>
      <w:tr w:rsidR="003A10E8" w:rsidRPr="00CB4C47" w14:paraId="65E16EB1" w14:textId="77777777" w:rsidTr="00F152ED">
        <w:tc>
          <w:tcPr>
            <w:tcW w:w="715" w:type="dxa"/>
            <w:tcBorders>
              <w:bottom w:val="single" w:sz="4" w:space="0" w:color="auto"/>
            </w:tcBorders>
            <w:shd w:val="clear" w:color="auto" w:fill="auto"/>
            <w:tcMar>
              <w:left w:w="57" w:type="dxa"/>
              <w:right w:w="57" w:type="dxa"/>
            </w:tcMar>
            <w:vAlign w:val="center"/>
          </w:tcPr>
          <w:p w14:paraId="5D6A7238" w14:textId="77777777" w:rsidR="00CB4C47" w:rsidRPr="00CB4C47" w:rsidRDefault="00CB4C47" w:rsidP="009D17BE">
            <w:pPr>
              <w:pStyle w:val="ListParagraph"/>
              <w:numPr>
                <w:ilvl w:val="0"/>
                <w:numId w:val="278"/>
              </w:numPr>
            </w:pPr>
          </w:p>
        </w:tc>
        <w:tc>
          <w:tcPr>
            <w:tcW w:w="4230" w:type="dxa"/>
            <w:tcBorders>
              <w:bottom w:val="single" w:sz="4" w:space="0" w:color="auto"/>
            </w:tcBorders>
            <w:shd w:val="clear" w:color="auto" w:fill="auto"/>
            <w:tcMar>
              <w:left w:w="57" w:type="dxa"/>
              <w:right w:w="57" w:type="dxa"/>
            </w:tcMar>
            <w:vAlign w:val="center"/>
          </w:tcPr>
          <w:p w14:paraId="57ACC853" w14:textId="77777777" w:rsidR="00CB4C47" w:rsidRPr="009D17BE" w:rsidRDefault="00CB4C47" w:rsidP="009D17BE">
            <w:pPr>
              <w:jc w:val="left"/>
              <w:rPr>
                <w:lang w:val="el-GR"/>
              </w:rPr>
            </w:pPr>
            <w:r w:rsidRPr="009D17BE">
              <w:rPr>
                <w:lang w:val="el-GR"/>
              </w:rPr>
              <w:t>Οι προσφερόμενοι εξυπηρετητές να διαθέτουν τροφοδοτικά σε κατάσταση ν+1 εφεδρεία.</w:t>
            </w:r>
          </w:p>
        </w:tc>
        <w:tc>
          <w:tcPr>
            <w:tcW w:w="1350" w:type="dxa"/>
            <w:tcBorders>
              <w:bottom w:val="single" w:sz="4" w:space="0" w:color="auto"/>
            </w:tcBorders>
            <w:shd w:val="clear" w:color="auto" w:fill="auto"/>
            <w:tcMar>
              <w:left w:w="57" w:type="dxa"/>
              <w:right w:w="57" w:type="dxa"/>
            </w:tcMar>
            <w:vAlign w:val="center"/>
          </w:tcPr>
          <w:p w14:paraId="1A8E0D45"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569FBFDF"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4990A381" w14:textId="77777777" w:rsidR="00CB4C47" w:rsidRPr="00CB4C47" w:rsidRDefault="00CB4C47" w:rsidP="00CB4C47"/>
        </w:tc>
      </w:tr>
      <w:tr w:rsidR="003A10E8" w:rsidRPr="00CB4C47" w14:paraId="6E640967" w14:textId="77777777" w:rsidTr="00F152ED">
        <w:tc>
          <w:tcPr>
            <w:tcW w:w="715" w:type="dxa"/>
            <w:shd w:val="clear" w:color="auto" w:fill="auto"/>
            <w:tcMar>
              <w:left w:w="57" w:type="dxa"/>
              <w:right w:w="57" w:type="dxa"/>
            </w:tcMar>
            <w:vAlign w:val="center"/>
          </w:tcPr>
          <w:p w14:paraId="66064B61"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1A86A71A"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ποια από τα παρακάτω χαρακτηριστικά υψηλής διαθεσιμότητας υποστηρίζει το σύστημα καθώς και ο τρόπος υλοποίησης:</w:t>
            </w:r>
          </w:p>
          <w:p w14:paraId="3AC54246" w14:textId="77777777" w:rsidR="00CB4C47" w:rsidRPr="009D17BE" w:rsidRDefault="00CB4C47" w:rsidP="009D17BE">
            <w:pPr>
              <w:jc w:val="left"/>
              <w:rPr>
                <w:lang w:val="el-GR"/>
              </w:rPr>
            </w:pPr>
            <w:r w:rsidRPr="009D17BE">
              <w:rPr>
                <w:lang w:val="el-GR"/>
              </w:rPr>
              <w:t>πλεονάζοντα στοιχεία</w:t>
            </w:r>
          </w:p>
          <w:p w14:paraId="3C8C4940" w14:textId="77777777" w:rsidR="00CB4C47" w:rsidRPr="009D17BE" w:rsidRDefault="00CB4C47" w:rsidP="009D17BE">
            <w:pPr>
              <w:jc w:val="left"/>
              <w:rPr>
                <w:lang w:val="el-GR"/>
              </w:rPr>
            </w:pPr>
            <w:r w:rsidRPr="00CB4C47">
              <w:t>hot</w:t>
            </w:r>
            <w:r w:rsidRPr="009D17BE">
              <w:rPr>
                <w:lang w:val="el-GR"/>
              </w:rPr>
              <w:t>-</w:t>
            </w:r>
            <w:r w:rsidRPr="00CB4C47">
              <w:t>plug</w:t>
            </w:r>
            <w:r w:rsidRPr="009D17BE">
              <w:rPr>
                <w:lang w:val="el-GR"/>
              </w:rPr>
              <w:t xml:space="preserve"> ή </w:t>
            </w:r>
            <w:r w:rsidRPr="00CB4C47">
              <w:t>hot</w:t>
            </w:r>
            <w:r w:rsidRPr="009D17BE">
              <w:rPr>
                <w:lang w:val="el-GR"/>
              </w:rPr>
              <w:t>-</w:t>
            </w:r>
            <w:r w:rsidRPr="00CB4C47">
              <w:t>swap</w:t>
            </w:r>
            <w:r w:rsidRPr="009D17BE">
              <w:rPr>
                <w:lang w:val="el-GR"/>
              </w:rPr>
              <w:t xml:space="preserve"> στοιχεία</w:t>
            </w:r>
          </w:p>
          <w:p w14:paraId="6CE30393" w14:textId="77777777" w:rsidR="00CB4C47" w:rsidRPr="009D17BE" w:rsidRDefault="00CB4C47" w:rsidP="009D17BE">
            <w:pPr>
              <w:jc w:val="left"/>
              <w:rPr>
                <w:lang w:val="el-GR"/>
              </w:rPr>
            </w:pPr>
            <w:r w:rsidRPr="009D17BE">
              <w:rPr>
                <w:lang w:val="el-GR"/>
              </w:rPr>
              <w:t>καταμερισμό φόρτου εργασίας</w:t>
            </w:r>
          </w:p>
          <w:p w14:paraId="5C0D0ABF" w14:textId="77777777" w:rsidR="00CB4C47" w:rsidRPr="009D17BE" w:rsidRDefault="00CB4C47" w:rsidP="009D17BE">
            <w:pPr>
              <w:jc w:val="left"/>
              <w:rPr>
                <w:lang w:val="el-GR"/>
              </w:rPr>
            </w:pPr>
            <w:r w:rsidRPr="009D17BE">
              <w:rPr>
                <w:lang w:val="el-GR"/>
              </w:rPr>
              <w:t>επαναδιαμόρφωση της διάταξης του συστήματος σε περίπτωση αστοχίας επιμέρους στοιχείων του (π.χ. μνήμης, επεξεργαστή)</w:t>
            </w:r>
          </w:p>
          <w:p w14:paraId="7B623466" w14:textId="77777777" w:rsidR="00CB4C47" w:rsidRPr="00CB4C47" w:rsidRDefault="00CB4C47" w:rsidP="009D17BE">
            <w:pPr>
              <w:jc w:val="left"/>
            </w:pPr>
            <w:proofErr w:type="spellStart"/>
            <w:r w:rsidRPr="00CB4C47">
              <w:lastRenderedPageBreak/>
              <w:t>άλλο</w:t>
            </w:r>
            <w:proofErr w:type="spellEnd"/>
          </w:p>
        </w:tc>
        <w:tc>
          <w:tcPr>
            <w:tcW w:w="1350" w:type="dxa"/>
            <w:shd w:val="clear" w:color="auto" w:fill="auto"/>
            <w:tcMar>
              <w:left w:w="57" w:type="dxa"/>
              <w:right w:w="57" w:type="dxa"/>
            </w:tcMar>
            <w:vAlign w:val="center"/>
          </w:tcPr>
          <w:p w14:paraId="0181264B" w14:textId="77777777" w:rsidR="00CB4C47" w:rsidRPr="00CB4C47" w:rsidRDefault="00CB4C47" w:rsidP="009D17BE">
            <w:pPr>
              <w:jc w:val="center"/>
            </w:pPr>
            <w:r w:rsidRPr="00CB4C47">
              <w:lastRenderedPageBreak/>
              <w:t>ΝΑΙ</w:t>
            </w:r>
          </w:p>
        </w:tc>
        <w:tc>
          <w:tcPr>
            <w:tcW w:w="1440" w:type="dxa"/>
            <w:shd w:val="clear" w:color="auto" w:fill="auto"/>
            <w:tcMar>
              <w:left w:w="57" w:type="dxa"/>
              <w:right w:w="57" w:type="dxa"/>
            </w:tcMar>
          </w:tcPr>
          <w:p w14:paraId="52A6BAD3" w14:textId="77777777" w:rsidR="00CB4C47" w:rsidRPr="00CB4C47" w:rsidRDefault="00CB4C47" w:rsidP="00CB4C47"/>
        </w:tc>
        <w:tc>
          <w:tcPr>
            <w:tcW w:w="1980" w:type="dxa"/>
            <w:shd w:val="clear" w:color="auto" w:fill="auto"/>
            <w:tcMar>
              <w:left w:w="57" w:type="dxa"/>
              <w:right w:w="57" w:type="dxa"/>
            </w:tcMar>
          </w:tcPr>
          <w:p w14:paraId="615A179A" w14:textId="77777777" w:rsidR="00CB4C47" w:rsidRPr="00CB4C47" w:rsidRDefault="00CB4C47" w:rsidP="00CB4C47"/>
        </w:tc>
      </w:tr>
      <w:tr w:rsidR="003A10E8" w:rsidRPr="00CB4C47" w14:paraId="21FDD3BE" w14:textId="77777777" w:rsidTr="00F152ED">
        <w:tc>
          <w:tcPr>
            <w:tcW w:w="715" w:type="dxa"/>
            <w:tcBorders>
              <w:bottom w:val="single" w:sz="4" w:space="0" w:color="auto"/>
            </w:tcBorders>
            <w:shd w:val="clear" w:color="auto" w:fill="auto"/>
            <w:tcMar>
              <w:left w:w="57" w:type="dxa"/>
              <w:right w:w="57" w:type="dxa"/>
            </w:tcMar>
            <w:vAlign w:val="center"/>
          </w:tcPr>
          <w:p w14:paraId="6D21FEE1" w14:textId="77777777" w:rsidR="00CB4C47" w:rsidRPr="00CB4C47" w:rsidRDefault="00CB4C47" w:rsidP="009D17BE">
            <w:pPr>
              <w:pStyle w:val="ListParagraph"/>
              <w:numPr>
                <w:ilvl w:val="0"/>
                <w:numId w:val="278"/>
              </w:numPr>
            </w:pPr>
          </w:p>
        </w:tc>
        <w:tc>
          <w:tcPr>
            <w:tcW w:w="4230" w:type="dxa"/>
            <w:tcBorders>
              <w:bottom w:val="single" w:sz="4" w:space="0" w:color="auto"/>
            </w:tcBorders>
            <w:shd w:val="clear" w:color="auto" w:fill="auto"/>
            <w:tcMar>
              <w:left w:w="57" w:type="dxa"/>
              <w:right w:w="57" w:type="dxa"/>
            </w:tcMar>
            <w:vAlign w:val="center"/>
          </w:tcPr>
          <w:p w14:paraId="4C3BFCD1" w14:textId="77777777" w:rsidR="00CB4C47" w:rsidRPr="009D17BE" w:rsidRDefault="00CB4C47" w:rsidP="009D17BE">
            <w:pPr>
              <w:jc w:val="left"/>
              <w:rPr>
                <w:b/>
                <w:bCs/>
              </w:rPr>
            </w:pPr>
            <w:r w:rsidRPr="009D17BE">
              <w:rPr>
                <w:b/>
                <w:bCs/>
              </w:rPr>
              <w:t>ΑΠΟΔΟΣΗ - ΕΠΕΚΤΑΣΙΜΟΤΗΤΑ</w:t>
            </w:r>
          </w:p>
        </w:tc>
        <w:tc>
          <w:tcPr>
            <w:tcW w:w="1350" w:type="dxa"/>
            <w:tcBorders>
              <w:bottom w:val="single" w:sz="4" w:space="0" w:color="auto"/>
            </w:tcBorders>
            <w:shd w:val="clear" w:color="auto" w:fill="CCCCCC"/>
            <w:tcMar>
              <w:left w:w="57" w:type="dxa"/>
              <w:right w:w="57" w:type="dxa"/>
            </w:tcMar>
            <w:vAlign w:val="center"/>
          </w:tcPr>
          <w:p w14:paraId="345EBA2A" w14:textId="77777777" w:rsidR="00CB4C47" w:rsidRPr="00CB4C47" w:rsidRDefault="00CB4C47" w:rsidP="009D17BE">
            <w:pPr>
              <w:jc w:val="center"/>
            </w:pPr>
          </w:p>
        </w:tc>
        <w:tc>
          <w:tcPr>
            <w:tcW w:w="1440" w:type="dxa"/>
            <w:tcBorders>
              <w:bottom w:val="single" w:sz="4" w:space="0" w:color="auto"/>
            </w:tcBorders>
            <w:shd w:val="clear" w:color="auto" w:fill="CCCCCC"/>
            <w:tcMar>
              <w:left w:w="57" w:type="dxa"/>
              <w:right w:w="57" w:type="dxa"/>
            </w:tcMar>
          </w:tcPr>
          <w:p w14:paraId="3118A7BD" w14:textId="77777777" w:rsidR="00CB4C47" w:rsidRPr="00CB4C47" w:rsidRDefault="00CB4C47" w:rsidP="00CB4C47"/>
        </w:tc>
        <w:tc>
          <w:tcPr>
            <w:tcW w:w="1980" w:type="dxa"/>
            <w:tcBorders>
              <w:bottom w:val="single" w:sz="4" w:space="0" w:color="auto"/>
            </w:tcBorders>
            <w:shd w:val="clear" w:color="auto" w:fill="CCCCCC"/>
            <w:tcMar>
              <w:left w:w="57" w:type="dxa"/>
              <w:right w:w="57" w:type="dxa"/>
            </w:tcMar>
          </w:tcPr>
          <w:p w14:paraId="19E7C645" w14:textId="77777777" w:rsidR="00CB4C47" w:rsidRPr="00CB4C47" w:rsidRDefault="00CB4C47" w:rsidP="00CB4C47"/>
        </w:tc>
      </w:tr>
      <w:tr w:rsidR="003A10E8" w:rsidRPr="00CB4C47" w14:paraId="456A41C3" w14:textId="77777777" w:rsidTr="00F152ED">
        <w:tc>
          <w:tcPr>
            <w:tcW w:w="715" w:type="dxa"/>
            <w:shd w:val="clear" w:color="auto" w:fill="auto"/>
            <w:tcMar>
              <w:left w:w="57" w:type="dxa"/>
              <w:right w:w="57" w:type="dxa"/>
            </w:tcMar>
            <w:vAlign w:val="center"/>
          </w:tcPr>
          <w:p w14:paraId="0C331D86"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2000628B" w14:textId="77777777" w:rsidR="00CB4C47" w:rsidRPr="00CB4C47" w:rsidRDefault="00CB4C47" w:rsidP="009D17BE">
            <w:pPr>
              <w:jc w:val="left"/>
            </w:pPr>
            <w:proofErr w:type="spellStart"/>
            <w:r w:rsidRPr="00CB4C47">
              <w:t>Προσφερόμενος</w:t>
            </w:r>
            <w:proofErr w:type="spellEnd"/>
            <w:r w:rsidRPr="00CB4C47">
              <w:t xml:space="preserve"> α</w:t>
            </w:r>
            <w:proofErr w:type="spellStart"/>
            <w:r w:rsidRPr="00CB4C47">
              <w:t>ριθμός</w:t>
            </w:r>
            <w:proofErr w:type="spellEnd"/>
            <w:r w:rsidRPr="00CB4C47">
              <w:t xml:space="preserve"> </w:t>
            </w:r>
            <w:proofErr w:type="spellStart"/>
            <w:r w:rsidRPr="00CB4C47">
              <w:t>εξυ</w:t>
            </w:r>
            <w:proofErr w:type="spellEnd"/>
            <w:r w:rsidRPr="00CB4C47">
              <w:t>πηρετητών</w:t>
            </w:r>
          </w:p>
        </w:tc>
        <w:tc>
          <w:tcPr>
            <w:tcW w:w="1350" w:type="dxa"/>
            <w:tcBorders>
              <w:bottom w:val="single" w:sz="4" w:space="0" w:color="auto"/>
            </w:tcBorders>
            <w:shd w:val="clear" w:color="auto" w:fill="auto"/>
            <w:tcMar>
              <w:left w:w="57" w:type="dxa"/>
              <w:right w:w="57" w:type="dxa"/>
            </w:tcMar>
            <w:vAlign w:val="center"/>
          </w:tcPr>
          <w:p w14:paraId="49D11F33" w14:textId="77777777" w:rsidR="00CB4C47" w:rsidRPr="00CB4C47" w:rsidRDefault="00CB4C47" w:rsidP="009D17BE">
            <w:pPr>
              <w:jc w:val="center"/>
            </w:pPr>
            <w:r w:rsidRPr="00CB4C47">
              <w:t>≥ 3</w:t>
            </w:r>
          </w:p>
        </w:tc>
        <w:tc>
          <w:tcPr>
            <w:tcW w:w="1440" w:type="dxa"/>
            <w:tcBorders>
              <w:bottom w:val="single" w:sz="4" w:space="0" w:color="auto"/>
            </w:tcBorders>
            <w:shd w:val="clear" w:color="auto" w:fill="auto"/>
            <w:tcMar>
              <w:left w:w="57" w:type="dxa"/>
              <w:right w:w="57" w:type="dxa"/>
            </w:tcMar>
          </w:tcPr>
          <w:p w14:paraId="76A6C3E9"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76B6C06C" w14:textId="77777777" w:rsidR="00CB4C47" w:rsidRPr="00CB4C47" w:rsidRDefault="00CB4C47" w:rsidP="00CB4C47"/>
        </w:tc>
      </w:tr>
      <w:tr w:rsidR="003A10E8" w:rsidRPr="00CB4C47" w14:paraId="7D91BDA0" w14:textId="77777777" w:rsidTr="00F152ED">
        <w:tc>
          <w:tcPr>
            <w:tcW w:w="715" w:type="dxa"/>
            <w:shd w:val="clear" w:color="auto" w:fill="auto"/>
            <w:tcMar>
              <w:left w:w="57" w:type="dxa"/>
              <w:right w:w="57" w:type="dxa"/>
            </w:tcMar>
            <w:vAlign w:val="center"/>
          </w:tcPr>
          <w:p w14:paraId="271D1968"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226478DC" w14:textId="77777777" w:rsidR="00CB4C47" w:rsidRPr="00CB4C47" w:rsidRDefault="00CB4C47" w:rsidP="009D17BE">
            <w:pPr>
              <w:jc w:val="left"/>
            </w:pPr>
            <w:proofErr w:type="spellStart"/>
            <w:r w:rsidRPr="00CB4C47">
              <w:t>Σχετικά</w:t>
            </w:r>
            <w:proofErr w:type="spellEnd"/>
            <w:r w:rsidRPr="00CB4C47">
              <w:t xml:space="preserve"> </w:t>
            </w:r>
            <w:proofErr w:type="spellStart"/>
            <w:r w:rsidRPr="00CB4C47">
              <w:t>με</w:t>
            </w:r>
            <w:proofErr w:type="spellEnd"/>
            <w:r w:rsidRPr="00CB4C47">
              <w:t xml:space="preserve"> </w:t>
            </w:r>
            <w:proofErr w:type="spellStart"/>
            <w:r w:rsidRPr="00CB4C47">
              <w:t>τους</w:t>
            </w:r>
            <w:proofErr w:type="spellEnd"/>
            <w:r w:rsidRPr="00CB4C47">
              <w:t xml:space="preserve"> επ</w:t>
            </w:r>
            <w:proofErr w:type="spellStart"/>
            <w:r w:rsidRPr="00CB4C47">
              <w:t>εξεργ</w:t>
            </w:r>
            <w:proofErr w:type="spellEnd"/>
            <w:r w:rsidRPr="00CB4C47">
              <w:t>αστές:</w:t>
            </w:r>
          </w:p>
        </w:tc>
        <w:tc>
          <w:tcPr>
            <w:tcW w:w="1350" w:type="dxa"/>
            <w:shd w:val="clear" w:color="auto" w:fill="B3B3B3"/>
            <w:tcMar>
              <w:left w:w="57" w:type="dxa"/>
              <w:right w:w="57" w:type="dxa"/>
            </w:tcMar>
            <w:vAlign w:val="center"/>
          </w:tcPr>
          <w:p w14:paraId="037D4DBE" w14:textId="77777777" w:rsidR="00CB4C47" w:rsidRPr="00CB4C47" w:rsidRDefault="00CB4C47" w:rsidP="009D17BE">
            <w:pPr>
              <w:jc w:val="center"/>
            </w:pPr>
          </w:p>
        </w:tc>
        <w:tc>
          <w:tcPr>
            <w:tcW w:w="1440" w:type="dxa"/>
            <w:shd w:val="clear" w:color="auto" w:fill="B3B3B3"/>
            <w:tcMar>
              <w:left w:w="57" w:type="dxa"/>
              <w:right w:w="57" w:type="dxa"/>
            </w:tcMar>
          </w:tcPr>
          <w:p w14:paraId="791C1FE0" w14:textId="77777777" w:rsidR="00CB4C47" w:rsidRPr="00CB4C47" w:rsidRDefault="00CB4C47" w:rsidP="00CB4C47"/>
        </w:tc>
        <w:tc>
          <w:tcPr>
            <w:tcW w:w="1980" w:type="dxa"/>
            <w:shd w:val="clear" w:color="auto" w:fill="B3B3B3"/>
            <w:tcMar>
              <w:left w:w="57" w:type="dxa"/>
              <w:right w:w="57" w:type="dxa"/>
            </w:tcMar>
          </w:tcPr>
          <w:p w14:paraId="46FFDADF" w14:textId="77777777" w:rsidR="00CB4C47" w:rsidRPr="00CB4C47" w:rsidRDefault="00CB4C47" w:rsidP="00CB4C47"/>
        </w:tc>
      </w:tr>
      <w:tr w:rsidR="003A10E8" w:rsidRPr="00CB4C47" w14:paraId="39732B03" w14:textId="77777777" w:rsidTr="00F152ED">
        <w:tc>
          <w:tcPr>
            <w:tcW w:w="715" w:type="dxa"/>
            <w:shd w:val="clear" w:color="auto" w:fill="auto"/>
            <w:tcMar>
              <w:left w:w="57" w:type="dxa"/>
              <w:right w:w="57" w:type="dxa"/>
            </w:tcMar>
            <w:vAlign w:val="center"/>
          </w:tcPr>
          <w:p w14:paraId="222D57C4"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408CBD6A" w14:textId="77777777" w:rsidR="00CB4C47" w:rsidRPr="009D17BE" w:rsidRDefault="00CB4C47" w:rsidP="009D17BE">
            <w:pPr>
              <w:jc w:val="left"/>
              <w:rPr>
                <w:lang w:val="el-GR"/>
              </w:rPr>
            </w:pPr>
            <w:r w:rsidRPr="009D17BE">
              <w:rPr>
                <w:lang w:val="el-GR"/>
              </w:rPr>
              <w:t>Να αναφερθεί ο τύπος / κατασκευαστής</w:t>
            </w:r>
          </w:p>
        </w:tc>
        <w:tc>
          <w:tcPr>
            <w:tcW w:w="1350" w:type="dxa"/>
            <w:shd w:val="clear" w:color="auto" w:fill="auto"/>
            <w:tcMar>
              <w:left w:w="57" w:type="dxa"/>
              <w:right w:w="57" w:type="dxa"/>
            </w:tcMar>
            <w:vAlign w:val="center"/>
          </w:tcPr>
          <w:p w14:paraId="724B62B9"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1173D88" w14:textId="77777777" w:rsidR="00CB4C47" w:rsidRPr="00CB4C47" w:rsidRDefault="00CB4C47" w:rsidP="00CB4C47"/>
        </w:tc>
        <w:tc>
          <w:tcPr>
            <w:tcW w:w="1980" w:type="dxa"/>
            <w:shd w:val="clear" w:color="auto" w:fill="auto"/>
            <w:tcMar>
              <w:left w:w="57" w:type="dxa"/>
              <w:right w:w="57" w:type="dxa"/>
            </w:tcMar>
          </w:tcPr>
          <w:p w14:paraId="03A05AA9" w14:textId="77777777" w:rsidR="00CB4C47" w:rsidRPr="00CB4C47" w:rsidRDefault="00CB4C47" w:rsidP="00CB4C47"/>
        </w:tc>
      </w:tr>
      <w:tr w:rsidR="003A10E8" w:rsidRPr="00CB4C47" w14:paraId="5E10E8E1" w14:textId="77777777" w:rsidTr="00F152ED">
        <w:tc>
          <w:tcPr>
            <w:tcW w:w="715" w:type="dxa"/>
            <w:shd w:val="clear" w:color="auto" w:fill="auto"/>
            <w:tcMar>
              <w:left w:w="57" w:type="dxa"/>
              <w:right w:w="57" w:type="dxa"/>
            </w:tcMar>
            <w:vAlign w:val="center"/>
          </w:tcPr>
          <w:p w14:paraId="7B91D355"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24654EE1" w14:textId="77777777" w:rsidR="00CB4C47" w:rsidRPr="009D17BE" w:rsidRDefault="00CB4C47" w:rsidP="009D17BE">
            <w:pPr>
              <w:jc w:val="left"/>
              <w:rPr>
                <w:lang w:val="el-GR"/>
              </w:rPr>
            </w:pPr>
            <w:r w:rsidRPr="009D17BE">
              <w:rPr>
                <w:lang w:val="el-GR"/>
              </w:rPr>
              <w:t>Να αναφερθεί ο αριθμός τους στην προσφερόμενη σύνθεση (ανά επίπεδο-χρήση)</w:t>
            </w:r>
          </w:p>
        </w:tc>
        <w:tc>
          <w:tcPr>
            <w:tcW w:w="1350" w:type="dxa"/>
            <w:shd w:val="clear" w:color="auto" w:fill="auto"/>
            <w:tcMar>
              <w:left w:w="57" w:type="dxa"/>
              <w:right w:w="57" w:type="dxa"/>
            </w:tcMar>
            <w:vAlign w:val="center"/>
          </w:tcPr>
          <w:p w14:paraId="5D8FCFE6"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7127934D" w14:textId="77777777" w:rsidR="00CB4C47" w:rsidRPr="00CB4C47" w:rsidRDefault="00CB4C47" w:rsidP="00CB4C47"/>
        </w:tc>
        <w:tc>
          <w:tcPr>
            <w:tcW w:w="1980" w:type="dxa"/>
            <w:shd w:val="clear" w:color="auto" w:fill="auto"/>
            <w:tcMar>
              <w:left w:w="57" w:type="dxa"/>
              <w:right w:w="57" w:type="dxa"/>
            </w:tcMar>
          </w:tcPr>
          <w:p w14:paraId="164AEEA1" w14:textId="77777777" w:rsidR="00CB4C47" w:rsidRPr="00CB4C47" w:rsidRDefault="00CB4C47" w:rsidP="00CB4C47"/>
        </w:tc>
      </w:tr>
      <w:tr w:rsidR="003A10E8" w:rsidRPr="00CB4C47" w14:paraId="58ECC667" w14:textId="77777777" w:rsidTr="00F152ED">
        <w:tc>
          <w:tcPr>
            <w:tcW w:w="715" w:type="dxa"/>
            <w:shd w:val="clear" w:color="auto" w:fill="auto"/>
            <w:tcMar>
              <w:left w:w="57" w:type="dxa"/>
              <w:right w:w="57" w:type="dxa"/>
            </w:tcMar>
            <w:vAlign w:val="center"/>
          </w:tcPr>
          <w:p w14:paraId="56F5F1CB"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449DC7A" w14:textId="77777777" w:rsidR="00CB4C47" w:rsidRPr="009D17BE" w:rsidRDefault="00CB4C47" w:rsidP="009D17BE">
            <w:pPr>
              <w:jc w:val="left"/>
              <w:rPr>
                <w:lang w:val="el-GR"/>
              </w:rPr>
            </w:pPr>
            <w:r w:rsidRPr="009D17BE">
              <w:rPr>
                <w:lang w:val="el-GR"/>
              </w:rPr>
              <w:t>Να αναφερθεί η συχνότητα (</w:t>
            </w:r>
            <w:r w:rsidRPr="00CB4C47">
              <w:t>GHz</w:t>
            </w:r>
            <w:r w:rsidRPr="009D17BE">
              <w:rPr>
                <w:lang w:val="el-GR"/>
              </w:rPr>
              <w:t>) επεξεργαστή</w:t>
            </w:r>
          </w:p>
        </w:tc>
        <w:tc>
          <w:tcPr>
            <w:tcW w:w="1350" w:type="dxa"/>
            <w:shd w:val="clear" w:color="auto" w:fill="auto"/>
            <w:tcMar>
              <w:left w:w="57" w:type="dxa"/>
              <w:right w:w="57" w:type="dxa"/>
            </w:tcMar>
            <w:vAlign w:val="center"/>
          </w:tcPr>
          <w:p w14:paraId="109C0519"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4C7C3C37" w14:textId="77777777" w:rsidR="00CB4C47" w:rsidRPr="00CB4C47" w:rsidRDefault="00CB4C47" w:rsidP="00CB4C47"/>
        </w:tc>
        <w:tc>
          <w:tcPr>
            <w:tcW w:w="1980" w:type="dxa"/>
            <w:shd w:val="clear" w:color="auto" w:fill="auto"/>
            <w:tcMar>
              <w:left w:w="57" w:type="dxa"/>
              <w:right w:w="57" w:type="dxa"/>
            </w:tcMar>
          </w:tcPr>
          <w:p w14:paraId="551EE34B" w14:textId="77777777" w:rsidR="00CB4C47" w:rsidRPr="00CB4C47" w:rsidRDefault="00CB4C47" w:rsidP="00CB4C47"/>
        </w:tc>
      </w:tr>
      <w:tr w:rsidR="003A10E8" w:rsidRPr="00CB4C47" w14:paraId="6DCA614C" w14:textId="77777777" w:rsidTr="00F152ED">
        <w:tc>
          <w:tcPr>
            <w:tcW w:w="715" w:type="dxa"/>
            <w:shd w:val="clear" w:color="auto" w:fill="auto"/>
            <w:tcMar>
              <w:left w:w="57" w:type="dxa"/>
              <w:right w:w="57" w:type="dxa"/>
            </w:tcMar>
            <w:vAlign w:val="center"/>
          </w:tcPr>
          <w:p w14:paraId="09089187"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tcPr>
          <w:p w14:paraId="28C38D49" w14:textId="77777777" w:rsidR="00CB4C47" w:rsidRPr="00CB4C47" w:rsidRDefault="00CB4C47" w:rsidP="009D17BE">
            <w:pPr>
              <w:jc w:val="left"/>
            </w:pPr>
            <w:r w:rsidRPr="00CB4C47">
              <w:t>Addressability επ</w:t>
            </w:r>
            <w:proofErr w:type="spellStart"/>
            <w:r w:rsidRPr="00CB4C47">
              <w:t>εξεργ</w:t>
            </w:r>
            <w:proofErr w:type="spellEnd"/>
            <w:r w:rsidRPr="00CB4C47">
              <w:t>αστών</w:t>
            </w:r>
          </w:p>
        </w:tc>
        <w:tc>
          <w:tcPr>
            <w:tcW w:w="1350" w:type="dxa"/>
            <w:shd w:val="clear" w:color="auto" w:fill="auto"/>
            <w:tcMar>
              <w:left w:w="57" w:type="dxa"/>
              <w:right w:w="57" w:type="dxa"/>
            </w:tcMar>
            <w:vAlign w:val="center"/>
          </w:tcPr>
          <w:p w14:paraId="710FE78F" w14:textId="47E5E63C" w:rsidR="00CB4C47" w:rsidRPr="00CB4C47" w:rsidRDefault="00CB4C47" w:rsidP="009D17BE">
            <w:pPr>
              <w:jc w:val="center"/>
            </w:pPr>
            <w:r w:rsidRPr="00CB4C47">
              <w:t xml:space="preserve">64 </w:t>
            </w:r>
            <w:proofErr w:type="gramStart"/>
            <w:r w:rsidRPr="00CB4C47">
              <w:t>bit</w:t>
            </w:r>
            <w:proofErr w:type="gramEnd"/>
          </w:p>
        </w:tc>
        <w:tc>
          <w:tcPr>
            <w:tcW w:w="1440" w:type="dxa"/>
            <w:shd w:val="clear" w:color="auto" w:fill="auto"/>
            <w:tcMar>
              <w:left w:w="57" w:type="dxa"/>
              <w:right w:w="57" w:type="dxa"/>
            </w:tcMar>
          </w:tcPr>
          <w:p w14:paraId="0A334214" w14:textId="77777777" w:rsidR="00CB4C47" w:rsidRPr="00CB4C47" w:rsidRDefault="00CB4C47" w:rsidP="00CB4C47"/>
        </w:tc>
        <w:tc>
          <w:tcPr>
            <w:tcW w:w="1980" w:type="dxa"/>
            <w:shd w:val="clear" w:color="auto" w:fill="auto"/>
            <w:tcMar>
              <w:left w:w="57" w:type="dxa"/>
              <w:right w:w="57" w:type="dxa"/>
            </w:tcMar>
          </w:tcPr>
          <w:p w14:paraId="6B7AA6BF" w14:textId="77777777" w:rsidR="00CB4C47" w:rsidRPr="00CB4C47" w:rsidRDefault="00CB4C47" w:rsidP="00CB4C47"/>
        </w:tc>
      </w:tr>
      <w:tr w:rsidR="003A10E8" w:rsidRPr="00CB4C47" w14:paraId="2169020F" w14:textId="77777777" w:rsidTr="00F152ED">
        <w:tc>
          <w:tcPr>
            <w:tcW w:w="715" w:type="dxa"/>
            <w:shd w:val="clear" w:color="auto" w:fill="auto"/>
            <w:tcMar>
              <w:left w:w="57" w:type="dxa"/>
              <w:right w:w="57" w:type="dxa"/>
            </w:tcMar>
            <w:vAlign w:val="center"/>
          </w:tcPr>
          <w:p w14:paraId="6C6F5CF3"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tcPr>
          <w:p w14:paraId="074DBAD6" w14:textId="77777777" w:rsidR="00CB4C47" w:rsidRPr="00CB4C47" w:rsidRDefault="00CB4C47" w:rsidP="009D17BE">
            <w:pPr>
              <w:jc w:val="left"/>
            </w:pPr>
            <w:r w:rsidRPr="009D17BE">
              <w:rPr>
                <w:lang w:val="el-GR"/>
              </w:rPr>
              <w:t>Υποστήριξη ταυτόχρονης εκτέλεσης πολλαπλών νημάτων ανά πυρήνα (</w:t>
            </w:r>
            <w:r w:rsidRPr="00CB4C47">
              <w:t>multi</w:t>
            </w:r>
            <w:r w:rsidRPr="009D17BE">
              <w:rPr>
                <w:lang w:val="el-GR"/>
              </w:rPr>
              <w:t>-</w:t>
            </w:r>
            <w:r w:rsidRPr="00CB4C47">
              <w:t>threading</w:t>
            </w:r>
            <w:r w:rsidRPr="009D17BE">
              <w:rPr>
                <w:lang w:val="el-GR"/>
              </w:rPr>
              <w:t xml:space="preserve">). </w:t>
            </w:r>
            <w:r w:rsidRPr="00CB4C47">
              <w:t>Να ανα</w:t>
            </w:r>
            <w:proofErr w:type="spellStart"/>
            <w:r w:rsidRPr="00CB4C47">
              <w:t>φερθεί</w:t>
            </w:r>
            <w:proofErr w:type="spellEnd"/>
            <w:r w:rsidRPr="00CB4C47">
              <w:t xml:space="preserve"> ο α</w:t>
            </w:r>
            <w:proofErr w:type="spellStart"/>
            <w:r w:rsidRPr="00CB4C47">
              <w:t>ριθμός</w:t>
            </w:r>
            <w:proofErr w:type="spellEnd"/>
            <w:r w:rsidRPr="00CB4C47">
              <w:t>.</w:t>
            </w:r>
          </w:p>
        </w:tc>
        <w:tc>
          <w:tcPr>
            <w:tcW w:w="1350" w:type="dxa"/>
            <w:tcBorders>
              <w:bottom w:val="single" w:sz="4" w:space="0" w:color="auto"/>
            </w:tcBorders>
            <w:shd w:val="clear" w:color="auto" w:fill="auto"/>
            <w:tcMar>
              <w:left w:w="57" w:type="dxa"/>
              <w:right w:w="57" w:type="dxa"/>
            </w:tcMar>
            <w:vAlign w:val="center"/>
          </w:tcPr>
          <w:p w14:paraId="4C054E3A"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0296E08A"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7130BCF6" w14:textId="77777777" w:rsidR="00CB4C47" w:rsidRPr="00CB4C47" w:rsidRDefault="00CB4C47" w:rsidP="00CB4C47"/>
        </w:tc>
      </w:tr>
      <w:tr w:rsidR="003A10E8" w:rsidRPr="00CB4C47" w14:paraId="647DEA6A" w14:textId="77777777" w:rsidTr="00F152ED">
        <w:tc>
          <w:tcPr>
            <w:tcW w:w="715" w:type="dxa"/>
            <w:shd w:val="clear" w:color="auto" w:fill="auto"/>
            <w:tcMar>
              <w:left w:w="57" w:type="dxa"/>
              <w:right w:w="57" w:type="dxa"/>
            </w:tcMar>
            <w:vAlign w:val="center"/>
          </w:tcPr>
          <w:p w14:paraId="7E632E36"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DF0CF52" w14:textId="77777777" w:rsidR="00CB4C47" w:rsidRPr="00CB4C47" w:rsidRDefault="00CB4C47" w:rsidP="009D17BE">
            <w:pPr>
              <w:jc w:val="left"/>
            </w:pPr>
            <w:proofErr w:type="spellStart"/>
            <w:r w:rsidRPr="00CB4C47">
              <w:t>Σχετικά</w:t>
            </w:r>
            <w:proofErr w:type="spellEnd"/>
            <w:r w:rsidRPr="00CB4C47">
              <w:t xml:space="preserve"> </w:t>
            </w:r>
            <w:proofErr w:type="spellStart"/>
            <w:r w:rsidRPr="00CB4C47">
              <w:t>με</w:t>
            </w:r>
            <w:proofErr w:type="spellEnd"/>
            <w:r w:rsidRPr="00CB4C47">
              <w:t xml:space="preserve"> </w:t>
            </w:r>
            <w:proofErr w:type="spellStart"/>
            <w:r w:rsidRPr="00CB4C47">
              <w:t>τη</w:t>
            </w:r>
            <w:proofErr w:type="spellEnd"/>
            <w:r w:rsidRPr="00CB4C47">
              <w:t xml:space="preserve"> </w:t>
            </w:r>
            <w:proofErr w:type="spellStart"/>
            <w:r w:rsidRPr="00CB4C47">
              <w:t>μνήμη</w:t>
            </w:r>
            <w:proofErr w:type="spellEnd"/>
            <w:r w:rsidRPr="00CB4C47">
              <w:t>:</w:t>
            </w:r>
          </w:p>
        </w:tc>
        <w:tc>
          <w:tcPr>
            <w:tcW w:w="1350" w:type="dxa"/>
            <w:shd w:val="clear" w:color="auto" w:fill="B3B3B3"/>
            <w:tcMar>
              <w:left w:w="57" w:type="dxa"/>
              <w:right w:w="57" w:type="dxa"/>
            </w:tcMar>
            <w:vAlign w:val="center"/>
          </w:tcPr>
          <w:p w14:paraId="5A4E4073" w14:textId="77777777" w:rsidR="00CB4C47" w:rsidRPr="00CB4C47" w:rsidRDefault="00CB4C47" w:rsidP="009D17BE">
            <w:pPr>
              <w:jc w:val="center"/>
            </w:pPr>
          </w:p>
        </w:tc>
        <w:tc>
          <w:tcPr>
            <w:tcW w:w="1440" w:type="dxa"/>
            <w:shd w:val="clear" w:color="auto" w:fill="B3B3B3"/>
            <w:tcMar>
              <w:left w:w="57" w:type="dxa"/>
              <w:right w:w="57" w:type="dxa"/>
            </w:tcMar>
          </w:tcPr>
          <w:p w14:paraId="070B5672" w14:textId="77777777" w:rsidR="00CB4C47" w:rsidRPr="00CB4C47" w:rsidRDefault="00CB4C47" w:rsidP="00CB4C47"/>
        </w:tc>
        <w:tc>
          <w:tcPr>
            <w:tcW w:w="1980" w:type="dxa"/>
            <w:shd w:val="clear" w:color="auto" w:fill="B3B3B3"/>
            <w:tcMar>
              <w:left w:w="57" w:type="dxa"/>
              <w:right w:w="57" w:type="dxa"/>
            </w:tcMar>
          </w:tcPr>
          <w:p w14:paraId="58FFFEA6" w14:textId="77777777" w:rsidR="00CB4C47" w:rsidRPr="00CB4C47" w:rsidRDefault="00CB4C47" w:rsidP="00CB4C47"/>
        </w:tc>
      </w:tr>
      <w:tr w:rsidR="003A10E8" w:rsidRPr="00CB4C47" w14:paraId="60618C65" w14:textId="77777777" w:rsidTr="00F152ED">
        <w:tc>
          <w:tcPr>
            <w:tcW w:w="715" w:type="dxa"/>
            <w:shd w:val="clear" w:color="auto" w:fill="auto"/>
            <w:tcMar>
              <w:left w:w="57" w:type="dxa"/>
              <w:right w:w="57" w:type="dxa"/>
            </w:tcMar>
            <w:vAlign w:val="center"/>
          </w:tcPr>
          <w:p w14:paraId="71CAC9EA"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0BB107D4" w14:textId="77777777" w:rsidR="00CB4C47" w:rsidRPr="009D17BE" w:rsidRDefault="00CB4C47" w:rsidP="009D17BE">
            <w:pPr>
              <w:jc w:val="left"/>
              <w:rPr>
                <w:lang w:val="el-GR"/>
              </w:rPr>
            </w:pPr>
            <w:r w:rsidRPr="009D17BE">
              <w:rPr>
                <w:lang w:val="el-GR"/>
              </w:rPr>
              <w:t xml:space="preserve">Τύπος μνήμης </w:t>
            </w:r>
            <w:r w:rsidRPr="00CB4C47">
              <w:t>DDR</w:t>
            </w:r>
            <w:r w:rsidRPr="009D17BE">
              <w:rPr>
                <w:lang w:val="el-GR"/>
              </w:rPr>
              <w:t>4 ή ισοδύναμος ή ανώτερος</w:t>
            </w:r>
          </w:p>
        </w:tc>
        <w:tc>
          <w:tcPr>
            <w:tcW w:w="1350" w:type="dxa"/>
            <w:shd w:val="clear" w:color="auto" w:fill="auto"/>
            <w:tcMar>
              <w:left w:w="57" w:type="dxa"/>
              <w:right w:w="57" w:type="dxa"/>
            </w:tcMar>
            <w:vAlign w:val="center"/>
          </w:tcPr>
          <w:p w14:paraId="21860032"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2CC25023" w14:textId="77777777" w:rsidR="00CB4C47" w:rsidRPr="00CB4C47" w:rsidRDefault="00CB4C47" w:rsidP="00CB4C47"/>
        </w:tc>
        <w:tc>
          <w:tcPr>
            <w:tcW w:w="1980" w:type="dxa"/>
            <w:shd w:val="clear" w:color="auto" w:fill="auto"/>
            <w:tcMar>
              <w:left w:w="57" w:type="dxa"/>
              <w:right w:w="57" w:type="dxa"/>
            </w:tcMar>
          </w:tcPr>
          <w:p w14:paraId="35891D9E" w14:textId="77777777" w:rsidR="00CB4C47" w:rsidRPr="00CB4C47" w:rsidRDefault="00CB4C47" w:rsidP="00CB4C47"/>
        </w:tc>
      </w:tr>
      <w:tr w:rsidR="003A10E8" w:rsidRPr="00CB4C47" w14:paraId="1872EFD3" w14:textId="77777777" w:rsidTr="00F152ED">
        <w:tc>
          <w:tcPr>
            <w:tcW w:w="715" w:type="dxa"/>
            <w:shd w:val="clear" w:color="auto" w:fill="auto"/>
            <w:tcMar>
              <w:left w:w="57" w:type="dxa"/>
              <w:right w:w="57" w:type="dxa"/>
            </w:tcMar>
            <w:vAlign w:val="center"/>
          </w:tcPr>
          <w:p w14:paraId="453FD654"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D0E38C5" w14:textId="77777777" w:rsidR="00CB4C47" w:rsidRPr="009D17BE" w:rsidDel="002322F8" w:rsidRDefault="00CB4C47" w:rsidP="009D17BE">
            <w:pPr>
              <w:jc w:val="left"/>
              <w:rPr>
                <w:lang w:val="el-GR"/>
              </w:rPr>
            </w:pPr>
            <w:r w:rsidRPr="009D17BE">
              <w:rPr>
                <w:lang w:val="el-GR"/>
              </w:rPr>
              <w:t>Να αναφερθεί ο τύπος μνήμης και τα τεχνικά χαρακτηριστικά της</w:t>
            </w:r>
          </w:p>
        </w:tc>
        <w:tc>
          <w:tcPr>
            <w:tcW w:w="1350" w:type="dxa"/>
            <w:shd w:val="clear" w:color="auto" w:fill="auto"/>
            <w:tcMar>
              <w:left w:w="57" w:type="dxa"/>
              <w:right w:w="57" w:type="dxa"/>
            </w:tcMar>
            <w:vAlign w:val="center"/>
          </w:tcPr>
          <w:p w14:paraId="65A4B8C1"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7B50A01F" w14:textId="77777777" w:rsidR="00CB4C47" w:rsidRPr="00CB4C47" w:rsidRDefault="00CB4C47" w:rsidP="00CB4C47"/>
        </w:tc>
        <w:tc>
          <w:tcPr>
            <w:tcW w:w="1980" w:type="dxa"/>
            <w:shd w:val="clear" w:color="auto" w:fill="auto"/>
            <w:tcMar>
              <w:left w:w="57" w:type="dxa"/>
              <w:right w:w="57" w:type="dxa"/>
            </w:tcMar>
          </w:tcPr>
          <w:p w14:paraId="5F1BC78F" w14:textId="77777777" w:rsidR="00CB4C47" w:rsidRPr="00CB4C47" w:rsidRDefault="00CB4C47" w:rsidP="00CB4C47"/>
        </w:tc>
      </w:tr>
      <w:tr w:rsidR="003A10E8" w:rsidRPr="00CB4C47" w14:paraId="221B64B2" w14:textId="77777777" w:rsidTr="00F152ED">
        <w:tc>
          <w:tcPr>
            <w:tcW w:w="715" w:type="dxa"/>
            <w:shd w:val="clear" w:color="auto" w:fill="auto"/>
            <w:tcMar>
              <w:left w:w="57" w:type="dxa"/>
              <w:right w:w="57" w:type="dxa"/>
            </w:tcMar>
            <w:vAlign w:val="center"/>
          </w:tcPr>
          <w:p w14:paraId="39EAE71E"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03B13E7F" w14:textId="77777777" w:rsidR="00CB4C47" w:rsidRPr="009D17BE" w:rsidRDefault="00CB4C47" w:rsidP="009D17BE">
            <w:pPr>
              <w:jc w:val="left"/>
              <w:rPr>
                <w:lang w:val="el-GR"/>
              </w:rPr>
            </w:pPr>
            <w:r w:rsidRPr="009D17BE">
              <w:rPr>
                <w:lang w:val="el-GR"/>
              </w:rPr>
              <w:t>Να αναφερθούν οι συνολικές και κατειλημμένες θέσεις για μνήμη</w:t>
            </w:r>
          </w:p>
        </w:tc>
        <w:tc>
          <w:tcPr>
            <w:tcW w:w="1350" w:type="dxa"/>
            <w:tcBorders>
              <w:bottom w:val="single" w:sz="4" w:space="0" w:color="auto"/>
            </w:tcBorders>
            <w:shd w:val="clear" w:color="auto" w:fill="auto"/>
            <w:tcMar>
              <w:left w:w="57" w:type="dxa"/>
              <w:right w:w="57" w:type="dxa"/>
            </w:tcMar>
            <w:vAlign w:val="center"/>
          </w:tcPr>
          <w:p w14:paraId="41B74463"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2EC750EC"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2F784819" w14:textId="77777777" w:rsidR="00CB4C47" w:rsidRPr="00CB4C47" w:rsidRDefault="00CB4C47" w:rsidP="00CB4C47"/>
        </w:tc>
      </w:tr>
      <w:tr w:rsidR="003A10E8" w:rsidRPr="00CB4C47" w14:paraId="2D83A4FF" w14:textId="77777777" w:rsidTr="00F152ED">
        <w:tc>
          <w:tcPr>
            <w:tcW w:w="715" w:type="dxa"/>
            <w:shd w:val="clear" w:color="auto" w:fill="auto"/>
            <w:tcMar>
              <w:left w:w="57" w:type="dxa"/>
              <w:right w:w="57" w:type="dxa"/>
            </w:tcMar>
            <w:vAlign w:val="center"/>
          </w:tcPr>
          <w:p w14:paraId="31B62B87"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4B0AAE4" w14:textId="77777777" w:rsidR="00CB4C47" w:rsidRPr="00CB4C47" w:rsidRDefault="00CB4C47" w:rsidP="009D17BE">
            <w:pPr>
              <w:jc w:val="left"/>
            </w:pPr>
            <w:proofErr w:type="spellStart"/>
            <w:r w:rsidRPr="00CB4C47">
              <w:t>Ζητούντ</w:t>
            </w:r>
            <w:proofErr w:type="spellEnd"/>
            <w:r w:rsidRPr="00CB4C47">
              <w:t>αι:</w:t>
            </w:r>
          </w:p>
        </w:tc>
        <w:tc>
          <w:tcPr>
            <w:tcW w:w="1350" w:type="dxa"/>
            <w:tcBorders>
              <w:bottom w:val="single" w:sz="4" w:space="0" w:color="auto"/>
            </w:tcBorders>
            <w:shd w:val="clear" w:color="auto" w:fill="B3B3B3"/>
            <w:tcMar>
              <w:left w:w="57" w:type="dxa"/>
              <w:right w:w="57" w:type="dxa"/>
            </w:tcMar>
            <w:vAlign w:val="center"/>
          </w:tcPr>
          <w:p w14:paraId="7898C64A" w14:textId="77777777" w:rsidR="00CB4C47" w:rsidRPr="00CB4C47" w:rsidRDefault="00CB4C47" w:rsidP="009D17BE">
            <w:pPr>
              <w:jc w:val="center"/>
            </w:pPr>
          </w:p>
        </w:tc>
        <w:tc>
          <w:tcPr>
            <w:tcW w:w="1440" w:type="dxa"/>
            <w:shd w:val="clear" w:color="auto" w:fill="B3B3B3"/>
            <w:tcMar>
              <w:left w:w="57" w:type="dxa"/>
              <w:right w:w="57" w:type="dxa"/>
            </w:tcMar>
          </w:tcPr>
          <w:p w14:paraId="17FC0071" w14:textId="77777777" w:rsidR="00CB4C47" w:rsidRPr="00CB4C47" w:rsidRDefault="00CB4C47" w:rsidP="00CB4C47"/>
        </w:tc>
        <w:tc>
          <w:tcPr>
            <w:tcW w:w="1980" w:type="dxa"/>
            <w:shd w:val="clear" w:color="auto" w:fill="B3B3B3"/>
            <w:tcMar>
              <w:left w:w="57" w:type="dxa"/>
              <w:right w:w="57" w:type="dxa"/>
            </w:tcMar>
          </w:tcPr>
          <w:p w14:paraId="39A9B6C2" w14:textId="77777777" w:rsidR="00CB4C47" w:rsidRPr="00CB4C47" w:rsidRDefault="00CB4C47" w:rsidP="00CB4C47"/>
        </w:tc>
      </w:tr>
      <w:tr w:rsidR="003A10E8" w:rsidRPr="00CB4C47" w14:paraId="2998482A" w14:textId="77777777" w:rsidTr="00F152ED">
        <w:tc>
          <w:tcPr>
            <w:tcW w:w="715" w:type="dxa"/>
            <w:shd w:val="clear" w:color="auto" w:fill="auto"/>
            <w:tcMar>
              <w:left w:w="57" w:type="dxa"/>
              <w:right w:w="57" w:type="dxa"/>
            </w:tcMar>
            <w:vAlign w:val="center"/>
          </w:tcPr>
          <w:p w14:paraId="0CFF825A"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413876FC" w14:textId="35AB3630" w:rsidR="00CB4C47" w:rsidRPr="00CB4C47" w:rsidRDefault="00CB4C47" w:rsidP="009D17BE">
            <w:pPr>
              <w:jc w:val="left"/>
            </w:pPr>
            <w:proofErr w:type="spellStart"/>
            <w:r w:rsidRPr="00CB4C47">
              <w:t>Αριθμός</w:t>
            </w:r>
            <w:proofErr w:type="spellEnd"/>
            <w:r w:rsidRPr="00CB4C47">
              <w:t xml:space="preserve"> </w:t>
            </w:r>
            <w:proofErr w:type="spellStart"/>
            <w:r w:rsidRPr="00CB4C47">
              <w:t>φυσικών</w:t>
            </w:r>
            <w:proofErr w:type="spellEnd"/>
            <w:r w:rsidRPr="00CB4C47">
              <w:t xml:space="preserve"> </w:t>
            </w:r>
            <w:proofErr w:type="gramStart"/>
            <w:r w:rsidRPr="00CB4C47">
              <w:t>π</w:t>
            </w:r>
            <w:proofErr w:type="spellStart"/>
            <w:r w:rsidRPr="00CB4C47">
              <w:t>υρήνων</w:t>
            </w:r>
            <w:proofErr w:type="spellEnd"/>
            <w:r w:rsidRPr="00CB4C47">
              <w:t xml:space="preserve">  </w:t>
            </w:r>
            <w:proofErr w:type="spellStart"/>
            <w:r w:rsidRPr="00CB4C47">
              <w:t>συνολικά</w:t>
            </w:r>
            <w:proofErr w:type="spellEnd"/>
            <w:proofErr w:type="gramEnd"/>
          </w:p>
        </w:tc>
        <w:tc>
          <w:tcPr>
            <w:tcW w:w="1350" w:type="dxa"/>
            <w:shd w:val="clear" w:color="auto" w:fill="auto"/>
            <w:tcMar>
              <w:left w:w="57" w:type="dxa"/>
              <w:right w:w="57" w:type="dxa"/>
            </w:tcMar>
            <w:vAlign w:val="center"/>
          </w:tcPr>
          <w:p w14:paraId="2E39758B" w14:textId="77777777" w:rsidR="00CB4C47" w:rsidRPr="00CB4C47" w:rsidRDefault="00CB4C47" w:rsidP="009D17BE">
            <w:pPr>
              <w:jc w:val="center"/>
            </w:pPr>
            <w:r w:rsidRPr="00CB4C47">
              <w:t>≥ 96</w:t>
            </w:r>
          </w:p>
        </w:tc>
        <w:tc>
          <w:tcPr>
            <w:tcW w:w="1440" w:type="dxa"/>
            <w:shd w:val="clear" w:color="auto" w:fill="auto"/>
            <w:tcMar>
              <w:left w:w="57" w:type="dxa"/>
              <w:right w:w="57" w:type="dxa"/>
            </w:tcMar>
          </w:tcPr>
          <w:p w14:paraId="6D5F20B9" w14:textId="77777777" w:rsidR="00CB4C47" w:rsidRPr="00CB4C47" w:rsidRDefault="00CB4C47" w:rsidP="00CB4C47"/>
        </w:tc>
        <w:tc>
          <w:tcPr>
            <w:tcW w:w="1980" w:type="dxa"/>
            <w:shd w:val="clear" w:color="auto" w:fill="auto"/>
            <w:tcMar>
              <w:left w:w="57" w:type="dxa"/>
              <w:right w:w="57" w:type="dxa"/>
            </w:tcMar>
          </w:tcPr>
          <w:p w14:paraId="75774121" w14:textId="77777777" w:rsidR="00CB4C47" w:rsidRPr="00CB4C47" w:rsidRDefault="00CB4C47" w:rsidP="00CB4C47"/>
        </w:tc>
      </w:tr>
      <w:tr w:rsidR="003A10E8" w:rsidRPr="00CB4C47" w14:paraId="4B75693F" w14:textId="77777777" w:rsidTr="00F152ED">
        <w:tc>
          <w:tcPr>
            <w:tcW w:w="715" w:type="dxa"/>
            <w:shd w:val="clear" w:color="auto" w:fill="auto"/>
            <w:tcMar>
              <w:left w:w="57" w:type="dxa"/>
              <w:right w:w="57" w:type="dxa"/>
            </w:tcMar>
            <w:vAlign w:val="center"/>
          </w:tcPr>
          <w:p w14:paraId="5EC820AF"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E9ACACB" w14:textId="044AA7EF" w:rsidR="00CB4C47" w:rsidRPr="009D17BE" w:rsidRDefault="00CB4C47" w:rsidP="009D17BE">
            <w:pPr>
              <w:jc w:val="left"/>
              <w:rPr>
                <w:lang w:val="el-GR"/>
              </w:rPr>
            </w:pPr>
            <w:r w:rsidRPr="009D17BE">
              <w:rPr>
                <w:lang w:val="el-GR"/>
              </w:rPr>
              <w:t>Μέγεθος προσφερόμενης μνήμης (</w:t>
            </w:r>
            <w:r w:rsidRPr="00CB4C47">
              <w:t>GB</w:t>
            </w:r>
            <w:r w:rsidRPr="009D17BE">
              <w:rPr>
                <w:lang w:val="el-GR"/>
              </w:rPr>
              <w:t>) συνολικά</w:t>
            </w:r>
          </w:p>
        </w:tc>
        <w:tc>
          <w:tcPr>
            <w:tcW w:w="1350" w:type="dxa"/>
            <w:shd w:val="clear" w:color="auto" w:fill="auto"/>
            <w:tcMar>
              <w:left w:w="57" w:type="dxa"/>
              <w:right w:w="57" w:type="dxa"/>
            </w:tcMar>
            <w:vAlign w:val="center"/>
          </w:tcPr>
          <w:p w14:paraId="536292D4" w14:textId="77777777" w:rsidR="00CB4C47" w:rsidRPr="00CB4C47" w:rsidRDefault="00CB4C47" w:rsidP="009D17BE">
            <w:pPr>
              <w:jc w:val="center"/>
            </w:pPr>
            <w:r w:rsidRPr="00CB4C47">
              <w:t>≥ 1152</w:t>
            </w:r>
          </w:p>
        </w:tc>
        <w:tc>
          <w:tcPr>
            <w:tcW w:w="1440" w:type="dxa"/>
            <w:shd w:val="clear" w:color="auto" w:fill="auto"/>
            <w:tcMar>
              <w:left w:w="57" w:type="dxa"/>
              <w:right w:w="57" w:type="dxa"/>
            </w:tcMar>
          </w:tcPr>
          <w:p w14:paraId="07A7BAFE" w14:textId="77777777" w:rsidR="00CB4C47" w:rsidRPr="00CB4C47" w:rsidRDefault="00CB4C47" w:rsidP="00CB4C47"/>
        </w:tc>
        <w:tc>
          <w:tcPr>
            <w:tcW w:w="1980" w:type="dxa"/>
            <w:shd w:val="clear" w:color="auto" w:fill="auto"/>
            <w:tcMar>
              <w:left w:w="57" w:type="dxa"/>
              <w:right w:w="57" w:type="dxa"/>
            </w:tcMar>
          </w:tcPr>
          <w:p w14:paraId="48BD4BEF" w14:textId="77777777" w:rsidR="00CB4C47" w:rsidRPr="00CB4C47" w:rsidRDefault="00CB4C47" w:rsidP="00CB4C47"/>
        </w:tc>
      </w:tr>
      <w:tr w:rsidR="003A10E8" w:rsidRPr="00CB4C47" w14:paraId="5FF9097F" w14:textId="77777777" w:rsidTr="00F152ED">
        <w:tc>
          <w:tcPr>
            <w:tcW w:w="715" w:type="dxa"/>
            <w:shd w:val="clear" w:color="auto" w:fill="auto"/>
            <w:tcMar>
              <w:left w:w="57" w:type="dxa"/>
              <w:right w:w="57" w:type="dxa"/>
            </w:tcMar>
            <w:vAlign w:val="center"/>
          </w:tcPr>
          <w:p w14:paraId="070370F3"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2A10DDCA" w14:textId="3F191CCB" w:rsidR="00CB4C47" w:rsidRPr="009D17BE" w:rsidRDefault="00CB4C47" w:rsidP="009D17BE">
            <w:pPr>
              <w:jc w:val="left"/>
              <w:rPr>
                <w:lang w:val="el-GR"/>
              </w:rPr>
            </w:pPr>
            <w:r w:rsidRPr="009D17BE">
              <w:rPr>
                <w:lang w:val="el-GR"/>
              </w:rPr>
              <w:t>Μέγεθος υποστηριζόμενης</w:t>
            </w:r>
            <w:r w:rsidRPr="009D17BE" w:rsidDel="00C143E0">
              <w:rPr>
                <w:lang w:val="el-GR"/>
              </w:rPr>
              <w:t xml:space="preserve"> </w:t>
            </w:r>
            <w:r w:rsidRPr="009D17BE">
              <w:rPr>
                <w:lang w:val="el-GR"/>
              </w:rPr>
              <w:t>μνήμης (</w:t>
            </w:r>
            <w:r w:rsidRPr="00CB4C47">
              <w:t>GB</w:t>
            </w:r>
            <w:r w:rsidRPr="009D17BE">
              <w:rPr>
                <w:lang w:val="el-GR"/>
              </w:rPr>
              <w:t>) συνολικά</w:t>
            </w:r>
          </w:p>
        </w:tc>
        <w:tc>
          <w:tcPr>
            <w:tcW w:w="1350" w:type="dxa"/>
            <w:shd w:val="clear" w:color="auto" w:fill="auto"/>
            <w:tcMar>
              <w:left w:w="57" w:type="dxa"/>
              <w:right w:w="57" w:type="dxa"/>
            </w:tcMar>
            <w:vAlign w:val="center"/>
          </w:tcPr>
          <w:p w14:paraId="64195B1C" w14:textId="77777777" w:rsidR="00CB4C47" w:rsidRPr="00CB4C47" w:rsidRDefault="00CB4C47" w:rsidP="009D17BE">
            <w:pPr>
              <w:jc w:val="center"/>
            </w:pPr>
            <w:r w:rsidRPr="00CB4C47">
              <w:t>≥ 2304</w:t>
            </w:r>
          </w:p>
        </w:tc>
        <w:tc>
          <w:tcPr>
            <w:tcW w:w="1440" w:type="dxa"/>
            <w:shd w:val="clear" w:color="auto" w:fill="auto"/>
            <w:tcMar>
              <w:left w:w="57" w:type="dxa"/>
              <w:right w:w="57" w:type="dxa"/>
            </w:tcMar>
          </w:tcPr>
          <w:p w14:paraId="3BC91B03" w14:textId="77777777" w:rsidR="00CB4C47" w:rsidRPr="00CB4C47" w:rsidRDefault="00CB4C47" w:rsidP="00CB4C47"/>
        </w:tc>
        <w:tc>
          <w:tcPr>
            <w:tcW w:w="1980" w:type="dxa"/>
            <w:shd w:val="clear" w:color="auto" w:fill="auto"/>
            <w:tcMar>
              <w:left w:w="57" w:type="dxa"/>
              <w:right w:w="57" w:type="dxa"/>
            </w:tcMar>
          </w:tcPr>
          <w:p w14:paraId="2D1E13C3" w14:textId="77777777" w:rsidR="00CB4C47" w:rsidRPr="00CB4C47" w:rsidRDefault="00CB4C47" w:rsidP="00CB4C47"/>
        </w:tc>
      </w:tr>
      <w:tr w:rsidR="003A10E8" w:rsidRPr="00CB4C47" w14:paraId="12312223" w14:textId="77777777" w:rsidTr="00F152ED">
        <w:tc>
          <w:tcPr>
            <w:tcW w:w="715" w:type="dxa"/>
            <w:shd w:val="clear" w:color="auto" w:fill="auto"/>
            <w:tcMar>
              <w:left w:w="57" w:type="dxa"/>
              <w:right w:w="57" w:type="dxa"/>
            </w:tcMar>
            <w:vAlign w:val="center"/>
          </w:tcPr>
          <w:p w14:paraId="05AE1AAA"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03419127" w14:textId="41726E97" w:rsidR="00CB4C47" w:rsidRPr="009D17BE" w:rsidRDefault="00CB4C47" w:rsidP="009D17BE">
            <w:pPr>
              <w:jc w:val="left"/>
              <w:rPr>
                <w:lang w:val="el-GR"/>
              </w:rPr>
            </w:pPr>
            <w:r w:rsidRPr="009D17BE">
              <w:rPr>
                <w:lang w:val="el-GR"/>
              </w:rPr>
              <w:t xml:space="preserve">Να αναφερθεί και προσφερθεί ο απαιτούμενος αριθμός Θυρών τύπου </w:t>
            </w:r>
            <w:r w:rsidRPr="00CB4C47">
              <w:t>Ethernet</w:t>
            </w:r>
            <w:r w:rsidRPr="009D17BE">
              <w:rPr>
                <w:lang w:val="el-GR"/>
              </w:rPr>
              <w:t>, ώστε να καλύπτονται οι απαιτήσεις της προσφερόμενης αρχιτεκτονικής και τα χαρακτηριστικά υψηλής διαθεσιμότητας που ζητούνται.</w:t>
            </w:r>
          </w:p>
        </w:tc>
        <w:tc>
          <w:tcPr>
            <w:tcW w:w="1350" w:type="dxa"/>
            <w:tcBorders>
              <w:bottom w:val="single" w:sz="4" w:space="0" w:color="auto"/>
            </w:tcBorders>
            <w:shd w:val="clear" w:color="auto" w:fill="auto"/>
            <w:tcMar>
              <w:left w:w="57" w:type="dxa"/>
              <w:right w:w="57" w:type="dxa"/>
            </w:tcMar>
            <w:vAlign w:val="center"/>
          </w:tcPr>
          <w:p w14:paraId="056A2AC9"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54F81B8A"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4D4568A5" w14:textId="77777777" w:rsidR="00CB4C47" w:rsidRPr="00CB4C47" w:rsidRDefault="00CB4C47" w:rsidP="00CB4C47"/>
        </w:tc>
      </w:tr>
      <w:tr w:rsidR="00F152ED" w:rsidRPr="00986915" w14:paraId="4581AA61" w14:textId="77777777" w:rsidTr="009D17BE">
        <w:tc>
          <w:tcPr>
            <w:tcW w:w="715" w:type="dxa"/>
            <w:shd w:val="clear" w:color="auto" w:fill="auto"/>
            <w:tcMar>
              <w:left w:w="57" w:type="dxa"/>
              <w:right w:w="57" w:type="dxa"/>
            </w:tcMar>
            <w:vAlign w:val="center"/>
          </w:tcPr>
          <w:p w14:paraId="0E626864"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704B74A7" w14:textId="77777777" w:rsidR="00CB4C47" w:rsidRPr="009D17BE" w:rsidRDefault="00CB4C47" w:rsidP="009D17BE">
            <w:pPr>
              <w:jc w:val="left"/>
              <w:rPr>
                <w:lang w:val="el-GR"/>
              </w:rPr>
            </w:pPr>
            <w:r w:rsidRPr="009D17BE">
              <w:rPr>
                <w:lang w:val="el-GR"/>
              </w:rPr>
              <w:t>Δυνατότητες τοπικής αποθήκευσης ανά Επίπεδο</w:t>
            </w:r>
          </w:p>
        </w:tc>
        <w:tc>
          <w:tcPr>
            <w:tcW w:w="1350" w:type="dxa"/>
            <w:shd w:val="clear" w:color="auto" w:fill="CCCCCC"/>
            <w:tcMar>
              <w:left w:w="57" w:type="dxa"/>
              <w:right w:w="57" w:type="dxa"/>
            </w:tcMar>
            <w:vAlign w:val="center"/>
          </w:tcPr>
          <w:p w14:paraId="19C730F1" w14:textId="77777777" w:rsidR="00CB4C47" w:rsidRPr="009D17BE" w:rsidRDefault="00CB4C47" w:rsidP="009D17BE">
            <w:pPr>
              <w:jc w:val="center"/>
              <w:rPr>
                <w:lang w:val="el-GR"/>
              </w:rPr>
            </w:pPr>
          </w:p>
        </w:tc>
        <w:tc>
          <w:tcPr>
            <w:tcW w:w="1440" w:type="dxa"/>
            <w:shd w:val="clear" w:color="auto" w:fill="CCCCCC"/>
            <w:tcMar>
              <w:left w:w="57" w:type="dxa"/>
              <w:right w:w="57" w:type="dxa"/>
            </w:tcMar>
          </w:tcPr>
          <w:p w14:paraId="09AD5436" w14:textId="77777777" w:rsidR="00CB4C47" w:rsidRPr="009D17BE" w:rsidRDefault="00CB4C47" w:rsidP="00CB4C47">
            <w:pPr>
              <w:rPr>
                <w:lang w:val="el-GR"/>
              </w:rPr>
            </w:pPr>
          </w:p>
        </w:tc>
        <w:tc>
          <w:tcPr>
            <w:tcW w:w="1980" w:type="dxa"/>
            <w:shd w:val="clear" w:color="auto" w:fill="CCCCCC"/>
            <w:tcMar>
              <w:left w:w="57" w:type="dxa"/>
              <w:right w:w="57" w:type="dxa"/>
            </w:tcMar>
          </w:tcPr>
          <w:p w14:paraId="59845A1B" w14:textId="77777777" w:rsidR="00CB4C47" w:rsidRPr="009D17BE" w:rsidRDefault="00CB4C47" w:rsidP="00CB4C47">
            <w:pPr>
              <w:rPr>
                <w:lang w:val="el-GR"/>
              </w:rPr>
            </w:pPr>
          </w:p>
        </w:tc>
      </w:tr>
      <w:tr w:rsidR="003A10E8" w:rsidRPr="00CB4C47" w14:paraId="61FDFBB7" w14:textId="77777777" w:rsidTr="00F152ED">
        <w:tc>
          <w:tcPr>
            <w:tcW w:w="715" w:type="dxa"/>
            <w:shd w:val="clear" w:color="auto" w:fill="auto"/>
            <w:tcMar>
              <w:left w:w="57" w:type="dxa"/>
              <w:right w:w="57" w:type="dxa"/>
            </w:tcMar>
            <w:vAlign w:val="center"/>
          </w:tcPr>
          <w:p w14:paraId="1A722CA6" w14:textId="77777777" w:rsidR="00CB4C47" w:rsidRPr="009D17BE" w:rsidRDefault="00CB4C47" w:rsidP="009D17BE">
            <w:pPr>
              <w:pStyle w:val="ListParagraph"/>
              <w:numPr>
                <w:ilvl w:val="0"/>
                <w:numId w:val="278"/>
              </w:numPr>
              <w:rPr>
                <w:lang w:val="el-GR"/>
              </w:rPr>
            </w:pPr>
          </w:p>
        </w:tc>
        <w:tc>
          <w:tcPr>
            <w:tcW w:w="4230" w:type="dxa"/>
            <w:shd w:val="clear" w:color="auto" w:fill="auto"/>
            <w:tcMar>
              <w:left w:w="57" w:type="dxa"/>
              <w:right w:w="57" w:type="dxa"/>
            </w:tcMar>
            <w:vAlign w:val="center"/>
          </w:tcPr>
          <w:p w14:paraId="292794E1" w14:textId="77777777" w:rsidR="00CB4C47" w:rsidRPr="009D17BE" w:rsidRDefault="00CB4C47" w:rsidP="009D17BE">
            <w:pPr>
              <w:jc w:val="left"/>
              <w:rPr>
                <w:lang w:val="el-GR"/>
              </w:rPr>
            </w:pPr>
            <w:r w:rsidRPr="009D17BE">
              <w:rPr>
                <w:lang w:val="el-GR"/>
              </w:rPr>
              <w:t xml:space="preserve">Οι δίσκοι να βρίσκονται σε διάταξη </w:t>
            </w:r>
            <w:r w:rsidRPr="00CB4C47">
              <w:t>RAID</w:t>
            </w:r>
            <w:r w:rsidRPr="009D17BE">
              <w:rPr>
                <w:lang w:val="el-GR"/>
              </w:rPr>
              <w:t>-1 ή 10 ή 5.</w:t>
            </w:r>
          </w:p>
        </w:tc>
        <w:tc>
          <w:tcPr>
            <w:tcW w:w="1350" w:type="dxa"/>
            <w:shd w:val="clear" w:color="auto" w:fill="auto"/>
            <w:tcMar>
              <w:left w:w="57" w:type="dxa"/>
              <w:right w:w="57" w:type="dxa"/>
            </w:tcMar>
            <w:vAlign w:val="center"/>
          </w:tcPr>
          <w:p w14:paraId="6E873488"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3F73978" w14:textId="77777777" w:rsidR="00CB4C47" w:rsidRPr="00CB4C47" w:rsidRDefault="00CB4C47" w:rsidP="00CB4C47"/>
        </w:tc>
        <w:tc>
          <w:tcPr>
            <w:tcW w:w="1980" w:type="dxa"/>
            <w:shd w:val="clear" w:color="auto" w:fill="auto"/>
            <w:tcMar>
              <w:left w:w="57" w:type="dxa"/>
              <w:right w:w="57" w:type="dxa"/>
            </w:tcMar>
          </w:tcPr>
          <w:p w14:paraId="4E64985E" w14:textId="77777777" w:rsidR="00CB4C47" w:rsidRPr="00CB4C47" w:rsidRDefault="00CB4C47" w:rsidP="00CB4C47"/>
        </w:tc>
      </w:tr>
      <w:tr w:rsidR="003A10E8" w:rsidRPr="00CB4C47" w14:paraId="7E165544" w14:textId="77777777" w:rsidTr="00F152ED">
        <w:tc>
          <w:tcPr>
            <w:tcW w:w="715" w:type="dxa"/>
            <w:shd w:val="clear" w:color="auto" w:fill="auto"/>
            <w:tcMar>
              <w:left w:w="57" w:type="dxa"/>
              <w:right w:w="57" w:type="dxa"/>
            </w:tcMar>
            <w:vAlign w:val="center"/>
          </w:tcPr>
          <w:p w14:paraId="2FF320B1"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1D39ED7C" w14:textId="77777777" w:rsidR="00CB4C47" w:rsidRPr="00CB4C47" w:rsidRDefault="00CB4C47" w:rsidP="009D17BE">
            <w:pPr>
              <w:jc w:val="left"/>
            </w:pPr>
            <w:proofErr w:type="spellStart"/>
            <w:r w:rsidRPr="00CB4C47">
              <w:t>Πλήθος</w:t>
            </w:r>
            <w:proofErr w:type="spellEnd"/>
            <w:r w:rsidRPr="00CB4C47">
              <w:t xml:space="preserve"> </w:t>
            </w:r>
            <w:proofErr w:type="spellStart"/>
            <w:r w:rsidRPr="00CB4C47">
              <w:t>μονάδων</w:t>
            </w:r>
            <w:proofErr w:type="spellEnd"/>
            <w:r w:rsidRPr="00CB4C47">
              <w:t xml:space="preserve"> α</w:t>
            </w:r>
            <w:proofErr w:type="spellStart"/>
            <w:r w:rsidRPr="00CB4C47">
              <w:t>νά</w:t>
            </w:r>
            <w:proofErr w:type="spellEnd"/>
            <w:r w:rsidRPr="00CB4C47">
              <w:t xml:space="preserve"> </w:t>
            </w:r>
            <w:proofErr w:type="spellStart"/>
            <w:r w:rsidRPr="00CB4C47">
              <w:t>εξυ</w:t>
            </w:r>
            <w:proofErr w:type="spellEnd"/>
            <w:r w:rsidRPr="00CB4C47">
              <w:t>πηρετητή</w:t>
            </w:r>
          </w:p>
        </w:tc>
        <w:tc>
          <w:tcPr>
            <w:tcW w:w="1350" w:type="dxa"/>
            <w:shd w:val="clear" w:color="auto" w:fill="auto"/>
            <w:tcMar>
              <w:left w:w="57" w:type="dxa"/>
              <w:right w:w="57" w:type="dxa"/>
            </w:tcMar>
            <w:vAlign w:val="center"/>
          </w:tcPr>
          <w:p w14:paraId="525876F4" w14:textId="77777777" w:rsidR="00CB4C47" w:rsidRPr="00CB4C47" w:rsidRDefault="00CB4C47" w:rsidP="009D17BE">
            <w:pPr>
              <w:jc w:val="center"/>
            </w:pPr>
            <w:r w:rsidRPr="00CB4C47">
              <w:rPr>
                <w:rFonts w:eastAsia="Tahoma"/>
              </w:rPr>
              <w:t>≥ 2</w:t>
            </w:r>
          </w:p>
        </w:tc>
        <w:tc>
          <w:tcPr>
            <w:tcW w:w="1440" w:type="dxa"/>
            <w:shd w:val="clear" w:color="auto" w:fill="auto"/>
            <w:tcMar>
              <w:left w:w="57" w:type="dxa"/>
              <w:right w:w="57" w:type="dxa"/>
            </w:tcMar>
          </w:tcPr>
          <w:p w14:paraId="26D83E5E" w14:textId="77777777" w:rsidR="00CB4C47" w:rsidRPr="00CB4C47" w:rsidRDefault="00CB4C47" w:rsidP="00CB4C47"/>
        </w:tc>
        <w:tc>
          <w:tcPr>
            <w:tcW w:w="1980" w:type="dxa"/>
            <w:shd w:val="clear" w:color="auto" w:fill="auto"/>
            <w:tcMar>
              <w:left w:w="57" w:type="dxa"/>
              <w:right w:w="57" w:type="dxa"/>
            </w:tcMar>
          </w:tcPr>
          <w:p w14:paraId="50DD59D0" w14:textId="77777777" w:rsidR="00CB4C47" w:rsidRPr="00CB4C47" w:rsidRDefault="00CB4C47" w:rsidP="00CB4C47"/>
        </w:tc>
      </w:tr>
      <w:tr w:rsidR="003A10E8" w:rsidRPr="00CB4C47" w14:paraId="65E9ABA6" w14:textId="77777777" w:rsidTr="00F152ED">
        <w:tc>
          <w:tcPr>
            <w:tcW w:w="715" w:type="dxa"/>
            <w:shd w:val="clear" w:color="auto" w:fill="auto"/>
            <w:tcMar>
              <w:left w:w="57" w:type="dxa"/>
              <w:right w:w="57" w:type="dxa"/>
            </w:tcMar>
            <w:vAlign w:val="center"/>
          </w:tcPr>
          <w:p w14:paraId="552972A1"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321F654D" w14:textId="77777777" w:rsidR="00CB4C47" w:rsidRPr="009D17BE" w:rsidRDefault="00CB4C47" w:rsidP="009D17BE">
            <w:pPr>
              <w:jc w:val="left"/>
              <w:rPr>
                <w:lang w:val="el-GR"/>
              </w:rPr>
            </w:pPr>
            <w:r w:rsidRPr="00CB4C47">
              <w:t>Raw</w:t>
            </w:r>
            <w:r w:rsidRPr="009D17BE">
              <w:rPr>
                <w:lang w:val="el-GR"/>
              </w:rPr>
              <w:t xml:space="preserve"> χωρητικότητα </w:t>
            </w:r>
            <w:proofErr w:type="spellStart"/>
            <w:r w:rsidRPr="009D17BE">
              <w:rPr>
                <w:lang w:val="el-GR"/>
              </w:rPr>
              <w:t>έκαστου</w:t>
            </w:r>
            <w:proofErr w:type="spellEnd"/>
            <w:r w:rsidRPr="009D17BE">
              <w:rPr>
                <w:lang w:val="el-GR"/>
              </w:rPr>
              <w:t xml:space="preserve"> δίσκου (</w:t>
            </w:r>
            <w:r w:rsidRPr="00CB4C47">
              <w:t>G</w:t>
            </w:r>
            <w:r w:rsidRPr="009D17BE">
              <w:rPr>
                <w:lang w:val="el-GR"/>
              </w:rPr>
              <w:t>Β)</w:t>
            </w:r>
          </w:p>
        </w:tc>
        <w:tc>
          <w:tcPr>
            <w:tcW w:w="1350" w:type="dxa"/>
            <w:shd w:val="clear" w:color="auto" w:fill="auto"/>
            <w:tcMar>
              <w:left w:w="57" w:type="dxa"/>
              <w:right w:w="57" w:type="dxa"/>
            </w:tcMar>
            <w:vAlign w:val="center"/>
          </w:tcPr>
          <w:p w14:paraId="797E1A81" w14:textId="59BE6915" w:rsidR="00CB4C47" w:rsidRPr="00CB4C47" w:rsidRDefault="00CB4C47" w:rsidP="009D17BE">
            <w:pPr>
              <w:jc w:val="center"/>
            </w:pPr>
            <w:r w:rsidRPr="00CB4C47">
              <w:rPr>
                <w:rFonts w:eastAsia="Tahoma"/>
              </w:rPr>
              <w:t>≥ 240</w:t>
            </w:r>
          </w:p>
        </w:tc>
        <w:tc>
          <w:tcPr>
            <w:tcW w:w="1440" w:type="dxa"/>
            <w:shd w:val="clear" w:color="auto" w:fill="auto"/>
            <w:tcMar>
              <w:left w:w="57" w:type="dxa"/>
              <w:right w:w="57" w:type="dxa"/>
            </w:tcMar>
          </w:tcPr>
          <w:p w14:paraId="75CBB767" w14:textId="77777777" w:rsidR="00CB4C47" w:rsidRPr="00CB4C47" w:rsidRDefault="00CB4C47" w:rsidP="00CB4C47"/>
        </w:tc>
        <w:tc>
          <w:tcPr>
            <w:tcW w:w="1980" w:type="dxa"/>
            <w:shd w:val="clear" w:color="auto" w:fill="auto"/>
            <w:tcMar>
              <w:left w:w="57" w:type="dxa"/>
              <w:right w:w="57" w:type="dxa"/>
            </w:tcMar>
          </w:tcPr>
          <w:p w14:paraId="2347E407" w14:textId="77777777" w:rsidR="00CB4C47" w:rsidRPr="00CB4C47" w:rsidRDefault="00CB4C47" w:rsidP="00CB4C47"/>
        </w:tc>
      </w:tr>
      <w:tr w:rsidR="003A10E8" w:rsidRPr="00CB4C47" w14:paraId="1A166D28" w14:textId="77777777" w:rsidTr="00F152ED">
        <w:tc>
          <w:tcPr>
            <w:tcW w:w="715" w:type="dxa"/>
            <w:shd w:val="clear" w:color="auto" w:fill="auto"/>
            <w:tcMar>
              <w:left w:w="57" w:type="dxa"/>
              <w:right w:w="57" w:type="dxa"/>
            </w:tcMar>
            <w:vAlign w:val="center"/>
          </w:tcPr>
          <w:p w14:paraId="60F2A034"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56F8E0C0" w14:textId="77777777" w:rsidR="00CB4C47" w:rsidRPr="009D17BE" w:rsidRDefault="00CB4C47" w:rsidP="009D17BE">
            <w:pPr>
              <w:jc w:val="left"/>
              <w:rPr>
                <w:lang w:val="el-GR"/>
              </w:rPr>
            </w:pPr>
            <w:r w:rsidRPr="009D17BE">
              <w:rPr>
                <w:lang w:val="el-GR"/>
              </w:rPr>
              <w:t xml:space="preserve">Τύπος δίσκων </w:t>
            </w:r>
            <w:r w:rsidRPr="00CB4C47">
              <w:t>SATA</w:t>
            </w:r>
            <w:r w:rsidRPr="009D17BE">
              <w:rPr>
                <w:lang w:val="el-GR"/>
              </w:rPr>
              <w:t xml:space="preserve"> </w:t>
            </w:r>
            <w:r w:rsidRPr="00CB4C47">
              <w:t>SSD</w:t>
            </w:r>
            <w:r w:rsidRPr="009D17BE">
              <w:rPr>
                <w:lang w:val="el-GR"/>
              </w:rPr>
              <w:t xml:space="preserve"> ή ισοδύναμος ή ανώτερος</w:t>
            </w:r>
          </w:p>
        </w:tc>
        <w:tc>
          <w:tcPr>
            <w:tcW w:w="1350" w:type="dxa"/>
            <w:shd w:val="clear" w:color="auto" w:fill="auto"/>
            <w:tcMar>
              <w:left w:w="57" w:type="dxa"/>
              <w:right w:w="57" w:type="dxa"/>
            </w:tcMar>
            <w:vAlign w:val="center"/>
          </w:tcPr>
          <w:p w14:paraId="24D31B3D"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1C8C5CE" w14:textId="77777777" w:rsidR="00CB4C47" w:rsidRPr="00CB4C47" w:rsidRDefault="00CB4C47" w:rsidP="00CB4C47"/>
        </w:tc>
        <w:tc>
          <w:tcPr>
            <w:tcW w:w="1980" w:type="dxa"/>
            <w:shd w:val="clear" w:color="auto" w:fill="auto"/>
            <w:tcMar>
              <w:left w:w="57" w:type="dxa"/>
              <w:right w:w="57" w:type="dxa"/>
            </w:tcMar>
          </w:tcPr>
          <w:p w14:paraId="1E595717" w14:textId="77777777" w:rsidR="00CB4C47" w:rsidRPr="00CB4C47" w:rsidRDefault="00CB4C47" w:rsidP="00CB4C47"/>
        </w:tc>
      </w:tr>
      <w:tr w:rsidR="003A10E8" w:rsidRPr="00CB4C47" w14:paraId="6C7584D5" w14:textId="77777777" w:rsidTr="00F152ED">
        <w:tc>
          <w:tcPr>
            <w:tcW w:w="715" w:type="dxa"/>
            <w:shd w:val="clear" w:color="auto" w:fill="auto"/>
            <w:tcMar>
              <w:left w:w="57" w:type="dxa"/>
              <w:right w:w="57" w:type="dxa"/>
            </w:tcMar>
            <w:vAlign w:val="center"/>
          </w:tcPr>
          <w:p w14:paraId="09A32923"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536DE846" w14:textId="77777777" w:rsidR="00CB4C47" w:rsidRPr="009D17BE" w:rsidRDefault="00CB4C47" w:rsidP="009D17BE">
            <w:pPr>
              <w:jc w:val="left"/>
              <w:rPr>
                <w:b/>
                <w:bCs/>
              </w:rPr>
            </w:pPr>
            <w:r w:rsidRPr="009D17BE">
              <w:rPr>
                <w:b/>
                <w:bCs/>
              </w:rPr>
              <w:t>ΛΕΙΤΟΥΡΓΙΚΟ ΣΥΣΤΗΜΑ (OS)</w:t>
            </w:r>
          </w:p>
        </w:tc>
        <w:tc>
          <w:tcPr>
            <w:tcW w:w="1350" w:type="dxa"/>
            <w:shd w:val="clear" w:color="auto" w:fill="CCCCCC"/>
            <w:tcMar>
              <w:left w:w="57" w:type="dxa"/>
              <w:right w:w="57" w:type="dxa"/>
            </w:tcMar>
            <w:vAlign w:val="center"/>
          </w:tcPr>
          <w:p w14:paraId="3A74A6FD" w14:textId="77777777" w:rsidR="00CB4C47" w:rsidRPr="00CB4C47" w:rsidRDefault="00CB4C47" w:rsidP="009D17BE">
            <w:pPr>
              <w:jc w:val="center"/>
            </w:pPr>
          </w:p>
        </w:tc>
        <w:tc>
          <w:tcPr>
            <w:tcW w:w="1440" w:type="dxa"/>
            <w:shd w:val="clear" w:color="auto" w:fill="CCCCCC"/>
            <w:tcMar>
              <w:left w:w="57" w:type="dxa"/>
              <w:right w:w="57" w:type="dxa"/>
            </w:tcMar>
          </w:tcPr>
          <w:p w14:paraId="2836FE6B" w14:textId="77777777" w:rsidR="00CB4C47" w:rsidRPr="00CB4C47" w:rsidRDefault="00CB4C47" w:rsidP="00CB4C47"/>
        </w:tc>
        <w:tc>
          <w:tcPr>
            <w:tcW w:w="1980" w:type="dxa"/>
            <w:shd w:val="clear" w:color="auto" w:fill="CCCCCC"/>
            <w:tcMar>
              <w:left w:w="57" w:type="dxa"/>
              <w:right w:w="57" w:type="dxa"/>
            </w:tcMar>
          </w:tcPr>
          <w:p w14:paraId="60CB25C9" w14:textId="77777777" w:rsidR="00CB4C47" w:rsidRPr="00CB4C47" w:rsidRDefault="00CB4C47" w:rsidP="00CB4C47"/>
        </w:tc>
      </w:tr>
      <w:tr w:rsidR="003A10E8" w:rsidRPr="00CB4C47" w14:paraId="425C1619" w14:textId="77777777" w:rsidTr="00F152ED">
        <w:tc>
          <w:tcPr>
            <w:tcW w:w="715" w:type="dxa"/>
            <w:shd w:val="clear" w:color="auto" w:fill="auto"/>
            <w:tcMar>
              <w:left w:w="57" w:type="dxa"/>
              <w:right w:w="57" w:type="dxa"/>
            </w:tcMar>
            <w:vAlign w:val="center"/>
          </w:tcPr>
          <w:p w14:paraId="7375C009"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0754FF67"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ο τύπος, ο κατασκευαστής και η έκδοση του προσφερόμενου Λειτουργικού Συστήματος</w:t>
            </w:r>
          </w:p>
        </w:tc>
        <w:tc>
          <w:tcPr>
            <w:tcW w:w="1350" w:type="dxa"/>
            <w:shd w:val="clear" w:color="auto" w:fill="auto"/>
            <w:tcMar>
              <w:left w:w="57" w:type="dxa"/>
              <w:right w:w="57" w:type="dxa"/>
            </w:tcMar>
            <w:vAlign w:val="center"/>
          </w:tcPr>
          <w:p w14:paraId="62D6B5B5"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6205CFCC" w14:textId="77777777" w:rsidR="00CB4C47" w:rsidRPr="00CB4C47" w:rsidRDefault="00CB4C47" w:rsidP="00CB4C47"/>
        </w:tc>
        <w:tc>
          <w:tcPr>
            <w:tcW w:w="1980" w:type="dxa"/>
            <w:shd w:val="clear" w:color="auto" w:fill="auto"/>
            <w:tcMar>
              <w:left w:w="57" w:type="dxa"/>
              <w:right w:w="57" w:type="dxa"/>
            </w:tcMar>
          </w:tcPr>
          <w:p w14:paraId="1401A64B" w14:textId="77777777" w:rsidR="00CB4C47" w:rsidRPr="00CB4C47" w:rsidRDefault="00CB4C47" w:rsidP="00CB4C47"/>
        </w:tc>
      </w:tr>
      <w:tr w:rsidR="003A10E8" w:rsidRPr="00CB4C47" w14:paraId="1E9F66CE" w14:textId="77777777" w:rsidTr="00F152ED">
        <w:tc>
          <w:tcPr>
            <w:tcW w:w="715" w:type="dxa"/>
            <w:shd w:val="clear" w:color="auto" w:fill="auto"/>
            <w:tcMar>
              <w:left w:w="57" w:type="dxa"/>
              <w:right w:w="57" w:type="dxa"/>
            </w:tcMar>
            <w:vAlign w:val="center"/>
          </w:tcPr>
          <w:p w14:paraId="4AB549F4"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27E2E238" w14:textId="77777777" w:rsidR="00CB4C47" w:rsidRPr="009D17BE" w:rsidRDefault="00CB4C47" w:rsidP="009D17BE">
            <w:pPr>
              <w:jc w:val="left"/>
              <w:rPr>
                <w:b/>
                <w:bCs/>
              </w:rPr>
            </w:pPr>
            <w:r w:rsidRPr="009D17BE">
              <w:rPr>
                <w:b/>
                <w:bCs/>
              </w:rPr>
              <w:t>ΛΟΓΙΣΜΙΚΟ ΕΙΚΟΝΙΚΟΠΟΙΗΣΗΣ (VM)</w:t>
            </w:r>
          </w:p>
        </w:tc>
        <w:tc>
          <w:tcPr>
            <w:tcW w:w="1350" w:type="dxa"/>
            <w:shd w:val="clear" w:color="auto" w:fill="CCCCCC"/>
            <w:tcMar>
              <w:left w:w="57" w:type="dxa"/>
              <w:right w:w="57" w:type="dxa"/>
            </w:tcMar>
            <w:vAlign w:val="center"/>
          </w:tcPr>
          <w:p w14:paraId="460D4A3F" w14:textId="77777777" w:rsidR="00CB4C47" w:rsidRPr="00CB4C47" w:rsidRDefault="00CB4C47" w:rsidP="009D17BE">
            <w:pPr>
              <w:jc w:val="center"/>
            </w:pPr>
          </w:p>
        </w:tc>
        <w:tc>
          <w:tcPr>
            <w:tcW w:w="1440" w:type="dxa"/>
            <w:shd w:val="clear" w:color="auto" w:fill="CCCCCC"/>
            <w:tcMar>
              <w:left w:w="57" w:type="dxa"/>
              <w:right w:w="57" w:type="dxa"/>
            </w:tcMar>
          </w:tcPr>
          <w:p w14:paraId="06E62CCE" w14:textId="77777777" w:rsidR="00CB4C47" w:rsidRPr="00CB4C47" w:rsidRDefault="00CB4C47" w:rsidP="00CB4C47"/>
        </w:tc>
        <w:tc>
          <w:tcPr>
            <w:tcW w:w="1980" w:type="dxa"/>
            <w:shd w:val="clear" w:color="auto" w:fill="CCCCCC"/>
            <w:tcMar>
              <w:left w:w="57" w:type="dxa"/>
              <w:right w:w="57" w:type="dxa"/>
            </w:tcMar>
          </w:tcPr>
          <w:p w14:paraId="47518D1D" w14:textId="77777777" w:rsidR="00CB4C47" w:rsidRPr="00CB4C47" w:rsidRDefault="00CB4C47" w:rsidP="00CB4C47"/>
        </w:tc>
      </w:tr>
      <w:tr w:rsidR="003A10E8" w:rsidRPr="00CB4C47" w14:paraId="16E3AFB0" w14:textId="77777777" w:rsidTr="00F152ED">
        <w:tc>
          <w:tcPr>
            <w:tcW w:w="715" w:type="dxa"/>
            <w:shd w:val="clear" w:color="auto" w:fill="auto"/>
            <w:tcMar>
              <w:left w:w="57" w:type="dxa"/>
              <w:right w:w="57" w:type="dxa"/>
            </w:tcMar>
            <w:vAlign w:val="center"/>
          </w:tcPr>
          <w:p w14:paraId="6437BB6F" w14:textId="77777777" w:rsidR="00CB4C47" w:rsidRPr="00CB4C47" w:rsidRDefault="00CB4C47" w:rsidP="009D17BE">
            <w:pPr>
              <w:pStyle w:val="ListParagraph"/>
              <w:numPr>
                <w:ilvl w:val="0"/>
                <w:numId w:val="278"/>
              </w:numPr>
            </w:pPr>
          </w:p>
        </w:tc>
        <w:tc>
          <w:tcPr>
            <w:tcW w:w="4230" w:type="dxa"/>
            <w:shd w:val="clear" w:color="auto" w:fill="auto"/>
            <w:tcMar>
              <w:left w:w="57" w:type="dxa"/>
              <w:right w:w="57" w:type="dxa"/>
            </w:tcMar>
            <w:vAlign w:val="center"/>
          </w:tcPr>
          <w:p w14:paraId="491E7FEB"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ο τύπος, ο κατασκευαστής και η έκδοση του προσφερόμενου Λογισμικού </w:t>
            </w:r>
            <w:proofErr w:type="spellStart"/>
            <w:r w:rsidRPr="009D17BE">
              <w:rPr>
                <w:lang w:val="el-GR"/>
              </w:rPr>
              <w:t>Εικονικοποίησης</w:t>
            </w:r>
            <w:proofErr w:type="spellEnd"/>
          </w:p>
        </w:tc>
        <w:tc>
          <w:tcPr>
            <w:tcW w:w="1350" w:type="dxa"/>
            <w:shd w:val="clear" w:color="auto" w:fill="auto"/>
            <w:tcMar>
              <w:left w:w="57" w:type="dxa"/>
              <w:right w:w="57" w:type="dxa"/>
            </w:tcMar>
            <w:vAlign w:val="center"/>
          </w:tcPr>
          <w:p w14:paraId="321E381C"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4C5B4690" w14:textId="77777777" w:rsidR="00CB4C47" w:rsidRPr="00CB4C47" w:rsidRDefault="00CB4C47" w:rsidP="00CB4C47"/>
        </w:tc>
        <w:tc>
          <w:tcPr>
            <w:tcW w:w="1980" w:type="dxa"/>
            <w:shd w:val="clear" w:color="auto" w:fill="auto"/>
            <w:tcMar>
              <w:left w:w="57" w:type="dxa"/>
              <w:right w:w="57" w:type="dxa"/>
            </w:tcMar>
          </w:tcPr>
          <w:p w14:paraId="64AEEB96" w14:textId="77777777" w:rsidR="00CB4C47" w:rsidRPr="00CB4C47" w:rsidRDefault="00CB4C47" w:rsidP="00CB4C47"/>
        </w:tc>
      </w:tr>
    </w:tbl>
    <w:p w14:paraId="3C6A67F9" w14:textId="77777777" w:rsidR="00CB4C47" w:rsidRPr="00CB4C47" w:rsidRDefault="00CB4C47" w:rsidP="00CB4C47"/>
    <w:p w14:paraId="59238A21" w14:textId="77777777" w:rsidR="00CB4C47" w:rsidRPr="009D17BE" w:rsidRDefault="00CB4C47" w:rsidP="009D17BE">
      <w:pPr>
        <w:pStyle w:val="ListParagraph"/>
        <w:numPr>
          <w:ilvl w:val="2"/>
          <w:numId w:val="271"/>
        </w:numPr>
        <w:rPr>
          <w:b/>
          <w:bCs/>
        </w:rPr>
      </w:pPr>
      <w:bookmarkStart w:id="1458" w:name="_Toc103106708"/>
      <w:proofErr w:type="spellStart"/>
      <w:r w:rsidRPr="009D17BE">
        <w:rPr>
          <w:b/>
          <w:bCs/>
        </w:rPr>
        <w:t>Εξυ</w:t>
      </w:r>
      <w:proofErr w:type="spellEnd"/>
      <w:r w:rsidRPr="009D17BE">
        <w:rPr>
          <w:b/>
          <w:bCs/>
        </w:rPr>
        <w:t xml:space="preserve">πηρετητές </w:t>
      </w:r>
      <w:proofErr w:type="spellStart"/>
      <w:r w:rsidRPr="009D17BE">
        <w:rPr>
          <w:b/>
          <w:bCs/>
        </w:rPr>
        <w:t>Βάσης</w:t>
      </w:r>
      <w:proofErr w:type="spellEnd"/>
      <w:r w:rsidRPr="009D17BE">
        <w:rPr>
          <w:b/>
          <w:bCs/>
        </w:rPr>
        <w:t xml:space="preserve"> </w:t>
      </w:r>
      <w:proofErr w:type="spellStart"/>
      <w:r w:rsidRPr="009D17BE">
        <w:rPr>
          <w:b/>
          <w:bCs/>
        </w:rPr>
        <w:t>Δεδομένων</w:t>
      </w:r>
      <w:bookmarkEnd w:id="1458"/>
      <w:proofErr w:type="spellEnd"/>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4168"/>
        <w:gridCol w:w="1350"/>
        <w:gridCol w:w="1440"/>
        <w:gridCol w:w="1980"/>
      </w:tblGrid>
      <w:tr w:rsidR="00CB4C47" w:rsidRPr="00CB4C47" w14:paraId="70BE0958" w14:textId="77777777" w:rsidTr="009D17BE">
        <w:trPr>
          <w:tblHeader/>
        </w:trPr>
        <w:tc>
          <w:tcPr>
            <w:tcW w:w="777" w:type="dxa"/>
            <w:shd w:val="clear" w:color="auto" w:fill="CCCCCC"/>
            <w:tcMar>
              <w:left w:w="57" w:type="dxa"/>
              <w:right w:w="57" w:type="dxa"/>
            </w:tcMar>
            <w:vAlign w:val="center"/>
          </w:tcPr>
          <w:p w14:paraId="48B63FD6" w14:textId="77777777" w:rsidR="00CB4C47" w:rsidRPr="009D17BE" w:rsidRDefault="00CB4C47" w:rsidP="009D17BE">
            <w:pPr>
              <w:jc w:val="center"/>
              <w:rPr>
                <w:b/>
                <w:bCs/>
              </w:rPr>
            </w:pPr>
            <w:r w:rsidRPr="009D17BE">
              <w:rPr>
                <w:b/>
                <w:bCs/>
              </w:rPr>
              <w:t>Α/Α</w:t>
            </w:r>
          </w:p>
        </w:tc>
        <w:tc>
          <w:tcPr>
            <w:tcW w:w="4168" w:type="dxa"/>
            <w:shd w:val="clear" w:color="auto" w:fill="CCCCCC"/>
            <w:tcMar>
              <w:left w:w="57" w:type="dxa"/>
              <w:right w:w="57" w:type="dxa"/>
            </w:tcMar>
            <w:vAlign w:val="center"/>
          </w:tcPr>
          <w:p w14:paraId="12BBD7E0" w14:textId="77777777" w:rsidR="00CB4C47" w:rsidRPr="009D17BE" w:rsidRDefault="00CB4C47" w:rsidP="00CB4C47">
            <w:pPr>
              <w:rPr>
                <w:b/>
                <w:bCs/>
              </w:rPr>
            </w:pPr>
            <w:r w:rsidRPr="009D17BE">
              <w:rPr>
                <w:b/>
                <w:bCs/>
              </w:rPr>
              <w:t>ΠΡΟΔΙΑΓΡΑΦΗ</w:t>
            </w:r>
          </w:p>
        </w:tc>
        <w:tc>
          <w:tcPr>
            <w:tcW w:w="1350" w:type="dxa"/>
            <w:tcBorders>
              <w:bottom w:val="single" w:sz="4" w:space="0" w:color="auto"/>
            </w:tcBorders>
            <w:shd w:val="clear" w:color="auto" w:fill="CCCCCC"/>
            <w:tcMar>
              <w:left w:w="57" w:type="dxa"/>
              <w:right w:w="57" w:type="dxa"/>
            </w:tcMar>
            <w:vAlign w:val="center"/>
          </w:tcPr>
          <w:p w14:paraId="4B556BC4" w14:textId="77777777" w:rsidR="00CB4C47" w:rsidRPr="009D17BE" w:rsidRDefault="00CB4C47" w:rsidP="009D17BE">
            <w:pPr>
              <w:jc w:val="center"/>
              <w:rPr>
                <w:b/>
                <w:bCs/>
              </w:rPr>
            </w:pPr>
            <w:r w:rsidRPr="009D17BE">
              <w:rPr>
                <w:b/>
                <w:bCs/>
              </w:rPr>
              <w:t>ΑΠΑΙΤΗΣΗ</w:t>
            </w:r>
          </w:p>
        </w:tc>
        <w:tc>
          <w:tcPr>
            <w:tcW w:w="1440" w:type="dxa"/>
            <w:tcBorders>
              <w:bottom w:val="single" w:sz="4" w:space="0" w:color="auto"/>
            </w:tcBorders>
            <w:shd w:val="clear" w:color="auto" w:fill="CCCCCC"/>
            <w:tcMar>
              <w:left w:w="57" w:type="dxa"/>
              <w:right w:w="57" w:type="dxa"/>
            </w:tcMar>
            <w:vAlign w:val="center"/>
          </w:tcPr>
          <w:p w14:paraId="27140B4E" w14:textId="77777777" w:rsidR="00CB4C47" w:rsidRPr="009D17BE" w:rsidRDefault="00CB4C47" w:rsidP="009D17BE">
            <w:pPr>
              <w:jc w:val="center"/>
              <w:rPr>
                <w:b/>
                <w:bCs/>
              </w:rPr>
            </w:pPr>
            <w:r w:rsidRPr="009D17BE">
              <w:rPr>
                <w:b/>
                <w:bCs/>
              </w:rPr>
              <w:t>ΑΠΑΝΤΗΣΗ</w:t>
            </w:r>
          </w:p>
        </w:tc>
        <w:tc>
          <w:tcPr>
            <w:tcW w:w="1980" w:type="dxa"/>
            <w:tcBorders>
              <w:bottom w:val="single" w:sz="4" w:space="0" w:color="auto"/>
            </w:tcBorders>
            <w:shd w:val="clear" w:color="auto" w:fill="CCCCCC"/>
            <w:tcMar>
              <w:left w:w="57" w:type="dxa"/>
              <w:right w:w="57" w:type="dxa"/>
            </w:tcMar>
            <w:vAlign w:val="center"/>
          </w:tcPr>
          <w:p w14:paraId="470285A7" w14:textId="77777777" w:rsidR="00CB4C47" w:rsidRPr="009D17BE" w:rsidRDefault="00CB4C47" w:rsidP="009D17BE">
            <w:pPr>
              <w:jc w:val="center"/>
              <w:rPr>
                <w:b/>
                <w:bCs/>
              </w:rPr>
            </w:pPr>
            <w:r w:rsidRPr="009D17BE">
              <w:rPr>
                <w:b/>
                <w:bCs/>
              </w:rPr>
              <w:t>ΠΑΡΑΠΟΜΠΗ</w:t>
            </w:r>
          </w:p>
          <w:p w14:paraId="46CE3B19" w14:textId="77777777" w:rsidR="00CB4C47" w:rsidRPr="009D17BE" w:rsidRDefault="00CB4C47" w:rsidP="009D17BE">
            <w:pPr>
              <w:jc w:val="center"/>
              <w:rPr>
                <w:b/>
                <w:bCs/>
              </w:rPr>
            </w:pPr>
            <w:r w:rsidRPr="009D17BE">
              <w:rPr>
                <w:b/>
                <w:bCs/>
              </w:rPr>
              <w:t>ΤΕΚΜΗΡΙΩΣΗΣ</w:t>
            </w:r>
          </w:p>
        </w:tc>
      </w:tr>
      <w:tr w:rsidR="00CB4C47" w:rsidRPr="00CB4C47" w14:paraId="6B98A898" w14:textId="77777777" w:rsidTr="009D17BE">
        <w:tc>
          <w:tcPr>
            <w:tcW w:w="777" w:type="dxa"/>
            <w:shd w:val="clear" w:color="auto" w:fill="auto"/>
            <w:tcMar>
              <w:left w:w="57" w:type="dxa"/>
              <w:right w:w="57" w:type="dxa"/>
            </w:tcMar>
            <w:vAlign w:val="center"/>
          </w:tcPr>
          <w:p w14:paraId="457957F3"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5B2FDD2B" w14:textId="77777777" w:rsidR="00CB4C47" w:rsidRPr="009D17BE" w:rsidRDefault="00CB4C47" w:rsidP="009D17BE">
            <w:pPr>
              <w:jc w:val="left"/>
              <w:rPr>
                <w:b/>
                <w:bCs/>
              </w:rPr>
            </w:pPr>
            <w:r w:rsidRPr="009D17BE">
              <w:rPr>
                <w:b/>
                <w:bCs/>
              </w:rPr>
              <w:t xml:space="preserve">ΓΕΝΙΚΑ ΧΑΡΑΚΤΗΡΙΣΤΙΚΑ </w:t>
            </w:r>
          </w:p>
        </w:tc>
        <w:tc>
          <w:tcPr>
            <w:tcW w:w="1350" w:type="dxa"/>
            <w:shd w:val="clear" w:color="auto" w:fill="CCCCCC"/>
            <w:tcMar>
              <w:left w:w="57" w:type="dxa"/>
              <w:right w:w="57" w:type="dxa"/>
            </w:tcMar>
            <w:vAlign w:val="center"/>
          </w:tcPr>
          <w:p w14:paraId="564496EF" w14:textId="77777777" w:rsidR="00CB4C47" w:rsidRPr="00CB4C47" w:rsidRDefault="00CB4C47" w:rsidP="00CB4C47"/>
        </w:tc>
        <w:tc>
          <w:tcPr>
            <w:tcW w:w="1440" w:type="dxa"/>
            <w:shd w:val="clear" w:color="auto" w:fill="CCCCCC"/>
            <w:tcMar>
              <w:left w:w="57" w:type="dxa"/>
              <w:right w:w="57" w:type="dxa"/>
            </w:tcMar>
          </w:tcPr>
          <w:p w14:paraId="205F2046" w14:textId="77777777" w:rsidR="00CB4C47" w:rsidRPr="00CB4C47" w:rsidRDefault="00CB4C47" w:rsidP="00CB4C47"/>
        </w:tc>
        <w:tc>
          <w:tcPr>
            <w:tcW w:w="1980" w:type="dxa"/>
            <w:shd w:val="clear" w:color="auto" w:fill="CCCCCC"/>
            <w:tcMar>
              <w:left w:w="57" w:type="dxa"/>
              <w:right w:w="57" w:type="dxa"/>
            </w:tcMar>
          </w:tcPr>
          <w:p w14:paraId="7C65E1E9" w14:textId="77777777" w:rsidR="00CB4C47" w:rsidRPr="00CB4C47" w:rsidRDefault="00CB4C47" w:rsidP="00CB4C47"/>
        </w:tc>
      </w:tr>
      <w:tr w:rsidR="00CB4C47" w:rsidRPr="00CB4C47" w14:paraId="73AF5841" w14:textId="77777777" w:rsidTr="009D17BE">
        <w:tc>
          <w:tcPr>
            <w:tcW w:w="777" w:type="dxa"/>
            <w:shd w:val="clear" w:color="auto" w:fill="auto"/>
            <w:tcMar>
              <w:left w:w="57" w:type="dxa"/>
              <w:right w:w="57" w:type="dxa"/>
            </w:tcMar>
            <w:vAlign w:val="center"/>
          </w:tcPr>
          <w:p w14:paraId="5A88C049"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4B458E1B" w14:textId="77777777" w:rsidR="00CB4C47" w:rsidRPr="00CB4C47" w:rsidRDefault="00CB4C47" w:rsidP="009D17BE">
            <w:pPr>
              <w:jc w:val="left"/>
            </w:pPr>
            <w:r w:rsidRPr="009D17BE">
              <w:rPr>
                <w:lang w:val="el-GR"/>
              </w:rPr>
              <w:t xml:space="preserve">Να αναφερθεί το μοντέλο για το προσφερόμενο σύστημα εξυπηρετητών. </w:t>
            </w:r>
            <w:proofErr w:type="spellStart"/>
            <w:r w:rsidRPr="00CB4C47">
              <w:t>Το</w:t>
            </w:r>
            <w:proofErr w:type="spellEnd"/>
            <w:r w:rsidRPr="00CB4C47">
              <w:t xml:space="preserve"> </w:t>
            </w:r>
            <w:proofErr w:type="spellStart"/>
            <w:r w:rsidRPr="00CB4C47">
              <w:t>σύνολο</w:t>
            </w:r>
            <w:proofErr w:type="spellEnd"/>
            <w:r w:rsidRPr="00CB4C47">
              <w:t xml:space="preserve"> </w:t>
            </w:r>
            <w:proofErr w:type="spellStart"/>
            <w:r w:rsidRPr="00CB4C47">
              <w:t>των</w:t>
            </w:r>
            <w:proofErr w:type="spellEnd"/>
            <w:r w:rsidRPr="00CB4C47">
              <w:t xml:space="preserve"> </w:t>
            </w:r>
            <w:proofErr w:type="spellStart"/>
            <w:r w:rsidRPr="00CB4C47">
              <w:t>εξυ</w:t>
            </w:r>
            <w:proofErr w:type="spellEnd"/>
            <w:r w:rsidRPr="00CB4C47">
              <w:t xml:space="preserve">πηρετητών θα </w:t>
            </w:r>
            <w:proofErr w:type="spellStart"/>
            <w:r w:rsidRPr="00CB4C47">
              <w:t>είν</w:t>
            </w:r>
            <w:proofErr w:type="spellEnd"/>
            <w:r w:rsidRPr="00CB4C47">
              <w:t xml:space="preserve">αι </w:t>
            </w:r>
            <w:proofErr w:type="spellStart"/>
            <w:r w:rsidRPr="00CB4C47">
              <w:t>του</w:t>
            </w:r>
            <w:proofErr w:type="spellEnd"/>
            <w:r w:rsidRPr="00CB4C47">
              <w:t xml:space="preserve"> </w:t>
            </w:r>
            <w:proofErr w:type="spellStart"/>
            <w:r w:rsidRPr="00CB4C47">
              <w:t>ιδίου</w:t>
            </w:r>
            <w:proofErr w:type="spellEnd"/>
            <w:r w:rsidRPr="00CB4C47">
              <w:t xml:space="preserve"> κατα</w:t>
            </w:r>
            <w:proofErr w:type="spellStart"/>
            <w:r w:rsidRPr="00CB4C47">
              <w:t>σκευ</w:t>
            </w:r>
            <w:proofErr w:type="spellEnd"/>
            <w:r w:rsidRPr="00CB4C47">
              <w:t>αστή.</w:t>
            </w:r>
          </w:p>
        </w:tc>
        <w:tc>
          <w:tcPr>
            <w:tcW w:w="1350" w:type="dxa"/>
            <w:tcBorders>
              <w:bottom w:val="single" w:sz="4" w:space="0" w:color="auto"/>
            </w:tcBorders>
            <w:shd w:val="clear" w:color="auto" w:fill="auto"/>
            <w:tcMar>
              <w:left w:w="57" w:type="dxa"/>
              <w:right w:w="57" w:type="dxa"/>
            </w:tcMar>
            <w:vAlign w:val="center"/>
          </w:tcPr>
          <w:p w14:paraId="466976A1"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56F8C9A4"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215C798A" w14:textId="77777777" w:rsidR="00CB4C47" w:rsidRPr="00CB4C47" w:rsidRDefault="00CB4C47" w:rsidP="00CB4C47"/>
        </w:tc>
      </w:tr>
      <w:tr w:rsidR="00CB4C47" w:rsidRPr="00CB4C47" w14:paraId="5125C0E1" w14:textId="77777777" w:rsidTr="009D17BE">
        <w:tc>
          <w:tcPr>
            <w:tcW w:w="777" w:type="dxa"/>
            <w:shd w:val="clear" w:color="auto" w:fill="auto"/>
            <w:tcMar>
              <w:left w:w="57" w:type="dxa"/>
              <w:right w:w="57" w:type="dxa"/>
            </w:tcMar>
            <w:vAlign w:val="center"/>
          </w:tcPr>
          <w:p w14:paraId="28D9AD80"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41E1D2F4" w14:textId="77777777" w:rsidR="00CB4C47" w:rsidRPr="009D17BE" w:rsidRDefault="00CB4C47" w:rsidP="009D17BE">
            <w:pPr>
              <w:jc w:val="left"/>
              <w:rPr>
                <w:b/>
                <w:bCs/>
              </w:rPr>
            </w:pPr>
            <w:r w:rsidRPr="009D17BE">
              <w:rPr>
                <w:b/>
                <w:bCs/>
              </w:rPr>
              <w:t>ΑΡΧΙΤΕΚΤΟΝΙΚΗ - ΔΙΑΘΕΣΙΜΟΤΗΤΑ</w:t>
            </w:r>
          </w:p>
        </w:tc>
        <w:tc>
          <w:tcPr>
            <w:tcW w:w="1350" w:type="dxa"/>
            <w:shd w:val="clear" w:color="auto" w:fill="CCCCCC"/>
            <w:tcMar>
              <w:left w:w="57" w:type="dxa"/>
              <w:right w:w="57" w:type="dxa"/>
            </w:tcMar>
            <w:vAlign w:val="center"/>
          </w:tcPr>
          <w:p w14:paraId="0F66B11C" w14:textId="77777777" w:rsidR="00CB4C47" w:rsidRPr="00CB4C47" w:rsidRDefault="00CB4C47" w:rsidP="009D17BE">
            <w:pPr>
              <w:jc w:val="center"/>
            </w:pPr>
          </w:p>
        </w:tc>
        <w:tc>
          <w:tcPr>
            <w:tcW w:w="1440" w:type="dxa"/>
            <w:shd w:val="clear" w:color="auto" w:fill="CCCCCC"/>
            <w:tcMar>
              <w:left w:w="57" w:type="dxa"/>
              <w:right w:w="57" w:type="dxa"/>
            </w:tcMar>
          </w:tcPr>
          <w:p w14:paraId="71A54A2C" w14:textId="77777777" w:rsidR="00CB4C47" w:rsidRPr="00CB4C47" w:rsidRDefault="00CB4C47" w:rsidP="00CB4C47"/>
        </w:tc>
        <w:tc>
          <w:tcPr>
            <w:tcW w:w="1980" w:type="dxa"/>
            <w:shd w:val="clear" w:color="auto" w:fill="CCCCCC"/>
            <w:tcMar>
              <w:left w:w="57" w:type="dxa"/>
              <w:right w:w="57" w:type="dxa"/>
            </w:tcMar>
          </w:tcPr>
          <w:p w14:paraId="6D1B735E" w14:textId="77777777" w:rsidR="00CB4C47" w:rsidRPr="00CB4C47" w:rsidRDefault="00CB4C47" w:rsidP="00CB4C47"/>
        </w:tc>
      </w:tr>
      <w:tr w:rsidR="00CB4C47" w:rsidRPr="00CB4C47" w14:paraId="29B9CE40" w14:textId="77777777" w:rsidTr="009D17BE">
        <w:tc>
          <w:tcPr>
            <w:tcW w:w="777" w:type="dxa"/>
            <w:shd w:val="clear" w:color="auto" w:fill="auto"/>
            <w:tcMar>
              <w:left w:w="57" w:type="dxa"/>
              <w:right w:w="57" w:type="dxa"/>
            </w:tcMar>
            <w:vAlign w:val="center"/>
          </w:tcPr>
          <w:p w14:paraId="30654896"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89E7BF5"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η αρχιτεκτονική υλοποίησης του συστήματος εξυπηρετητών.</w:t>
            </w:r>
          </w:p>
        </w:tc>
        <w:tc>
          <w:tcPr>
            <w:tcW w:w="1350" w:type="dxa"/>
            <w:tcBorders>
              <w:bottom w:val="single" w:sz="4" w:space="0" w:color="auto"/>
            </w:tcBorders>
            <w:shd w:val="clear" w:color="auto" w:fill="auto"/>
            <w:tcMar>
              <w:left w:w="57" w:type="dxa"/>
              <w:right w:w="57" w:type="dxa"/>
            </w:tcMar>
            <w:vAlign w:val="center"/>
          </w:tcPr>
          <w:p w14:paraId="33063B33"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1119DB29"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27F98040" w14:textId="77777777" w:rsidR="00CB4C47" w:rsidRPr="00CB4C47" w:rsidRDefault="00CB4C47" w:rsidP="00CB4C47"/>
        </w:tc>
      </w:tr>
      <w:tr w:rsidR="00CB4C47" w:rsidRPr="00986915" w14:paraId="57203BAB" w14:textId="77777777" w:rsidTr="009D17BE">
        <w:tc>
          <w:tcPr>
            <w:tcW w:w="777" w:type="dxa"/>
            <w:shd w:val="clear" w:color="auto" w:fill="auto"/>
            <w:tcMar>
              <w:left w:w="57" w:type="dxa"/>
              <w:right w:w="57" w:type="dxa"/>
            </w:tcMar>
            <w:vAlign w:val="center"/>
          </w:tcPr>
          <w:p w14:paraId="582A2D2A"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65137BC6" w14:textId="77777777" w:rsidR="00CB4C47" w:rsidRPr="009D17BE" w:rsidRDefault="00CB4C47" w:rsidP="009D17BE">
            <w:pPr>
              <w:jc w:val="left"/>
              <w:rPr>
                <w:lang w:val="el-GR"/>
              </w:rPr>
            </w:pPr>
            <w:r w:rsidRPr="009D17BE">
              <w:rPr>
                <w:lang w:val="el-GR"/>
              </w:rPr>
              <w:t xml:space="preserve">Σε περίπτωση που υλοποιούνται </w:t>
            </w:r>
            <w:r w:rsidRPr="00CB4C47">
              <w:t>partitions</w:t>
            </w:r>
            <w:r w:rsidRPr="009D17BE">
              <w:rPr>
                <w:lang w:val="el-GR"/>
              </w:rPr>
              <w:t>, να δοθούν:</w:t>
            </w:r>
          </w:p>
        </w:tc>
        <w:tc>
          <w:tcPr>
            <w:tcW w:w="1350" w:type="dxa"/>
            <w:shd w:val="clear" w:color="auto" w:fill="B3B3B3"/>
            <w:tcMar>
              <w:left w:w="57" w:type="dxa"/>
              <w:right w:w="57" w:type="dxa"/>
            </w:tcMar>
            <w:vAlign w:val="center"/>
          </w:tcPr>
          <w:p w14:paraId="37803AC4" w14:textId="77777777" w:rsidR="00CB4C47" w:rsidRPr="009D17BE" w:rsidRDefault="00CB4C47" w:rsidP="009D17BE">
            <w:pPr>
              <w:jc w:val="center"/>
              <w:rPr>
                <w:lang w:val="el-GR"/>
              </w:rPr>
            </w:pPr>
          </w:p>
        </w:tc>
        <w:tc>
          <w:tcPr>
            <w:tcW w:w="1440" w:type="dxa"/>
            <w:shd w:val="clear" w:color="auto" w:fill="B3B3B3"/>
            <w:tcMar>
              <w:left w:w="57" w:type="dxa"/>
              <w:right w:w="57" w:type="dxa"/>
            </w:tcMar>
          </w:tcPr>
          <w:p w14:paraId="4D5B30E4" w14:textId="77777777" w:rsidR="00CB4C47" w:rsidRPr="009D17BE" w:rsidRDefault="00CB4C47" w:rsidP="00CB4C47">
            <w:pPr>
              <w:rPr>
                <w:lang w:val="el-GR"/>
              </w:rPr>
            </w:pPr>
          </w:p>
        </w:tc>
        <w:tc>
          <w:tcPr>
            <w:tcW w:w="1980" w:type="dxa"/>
            <w:shd w:val="clear" w:color="auto" w:fill="B3B3B3"/>
            <w:tcMar>
              <w:left w:w="57" w:type="dxa"/>
              <w:right w:w="57" w:type="dxa"/>
            </w:tcMar>
          </w:tcPr>
          <w:p w14:paraId="3E6F83CE" w14:textId="77777777" w:rsidR="00CB4C47" w:rsidRPr="009D17BE" w:rsidRDefault="00CB4C47" w:rsidP="00CB4C47">
            <w:pPr>
              <w:rPr>
                <w:lang w:val="el-GR"/>
              </w:rPr>
            </w:pPr>
          </w:p>
        </w:tc>
      </w:tr>
      <w:tr w:rsidR="00CB4C47" w:rsidRPr="00CB4C47" w14:paraId="50F3F6E6" w14:textId="77777777" w:rsidTr="009D17BE">
        <w:tc>
          <w:tcPr>
            <w:tcW w:w="777" w:type="dxa"/>
            <w:shd w:val="clear" w:color="auto" w:fill="auto"/>
            <w:tcMar>
              <w:left w:w="57" w:type="dxa"/>
              <w:right w:w="57" w:type="dxa"/>
            </w:tcMar>
            <w:vAlign w:val="center"/>
          </w:tcPr>
          <w:p w14:paraId="0A9DF40E" w14:textId="77777777" w:rsidR="00CB4C47" w:rsidRPr="009D17BE" w:rsidRDefault="00CB4C47" w:rsidP="009D17BE">
            <w:pPr>
              <w:pStyle w:val="ListParagraph"/>
              <w:numPr>
                <w:ilvl w:val="0"/>
                <w:numId w:val="279"/>
              </w:numPr>
              <w:rPr>
                <w:lang w:val="el-GR"/>
              </w:rPr>
            </w:pPr>
          </w:p>
        </w:tc>
        <w:tc>
          <w:tcPr>
            <w:tcW w:w="4168" w:type="dxa"/>
            <w:shd w:val="clear" w:color="auto" w:fill="auto"/>
            <w:tcMar>
              <w:left w:w="57" w:type="dxa"/>
              <w:right w:w="57" w:type="dxa"/>
            </w:tcMar>
            <w:vAlign w:val="center"/>
          </w:tcPr>
          <w:p w14:paraId="68A863E6" w14:textId="708FA3F9" w:rsidR="00CB4C47" w:rsidRPr="00F116F1" w:rsidRDefault="00CB4C47" w:rsidP="009D17BE">
            <w:pPr>
              <w:pStyle w:val="ListParagraph"/>
              <w:numPr>
                <w:ilvl w:val="0"/>
                <w:numId w:val="280"/>
              </w:numPr>
              <w:ind w:left="691" w:hanging="360"/>
              <w:jc w:val="left"/>
              <w:rPr>
                <w:lang w:val="el-GR"/>
              </w:rPr>
            </w:pPr>
            <w:r w:rsidRPr="00F116F1">
              <w:rPr>
                <w:lang w:val="el-GR"/>
              </w:rPr>
              <w:t xml:space="preserve">το είδος των </w:t>
            </w:r>
            <w:r w:rsidRPr="00CB4C47">
              <w:t>partitions</w:t>
            </w:r>
            <w:r w:rsidRPr="00F116F1">
              <w:rPr>
                <w:lang w:val="el-GR"/>
              </w:rPr>
              <w:t xml:space="preserve"> (π.χ. </w:t>
            </w:r>
            <w:r w:rsidRPr="00CB4C47">
              <w:t>hard</w:t>
            </w:r>
            <w:r w:rsidRPr="00F116F1">
              <w:rPr>
                <w:lang w:val="el-GR"/>
              </w:rPr>
              <w:t xml:space="preserve">, </w:t>
            </w:r>
            <w:r w:rsidRPr="00CB4C47">
              <w:t>soft</w:t>
            </w:r>
            <w:r w:rsidRPr="00F116F1">
              <w:rPr>
                <w:lang w:val="el-GR"/>
              </w:rPr>
              <w:t>)</w:t>
            </w:r>
          </w:p>
        </w:tc>
        <w:tc>
          <w:tcPr>
            <w:tcW w:w="1350" w:type="dxa"/>
            <w:shd w:val="clear" w:color="auto" w:fill="auto"/>
            <w:tcMar>
              <w:left w:w="57" w:type="dxa"/>
              <w:right w:w="57" w:type="dxa"/>
            </w:tcMar>
            <w:vAlign w:val="center"/>
          </w:tcPr>
          <w:p w14:paraId="1F0D4BD8"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C23566A" w14:textId="77777777" w:rsidR="00CB4C47" w:rsidRPr="00CB4C47" w:rsidRDefault="00CB4C47" w:rsidP="00CB4C47"/>
        </w:tc>
        <w:tc>
          <w:tcPr>
            <w:tcW w:w="1980" w:type="dxa"/>
            <w:shd w:val="clear" w:color="auto" w:fill="auto"/>
            <w:tcMar>
              <w:left w:w="57" w:type="dxa"/>
              <w:right w:w="57" w:type="dxa"/>
            </w:tcMar>
          </w:tcPr>
          <w:p w14:paraId="52B6FC25" w14:textId="77777777" w:rsidR="00CB4C47" w:rsidRPr="00CB4C47" w:rsidRDefault="00CB4C47" w:rsidP="00CB4C47"/>
        </w:tc>
      </w:tr>
      <w:tr w:rsidR="00CB4C47" w:rsidRPr="00CB4C47" w14:paraId="112C63DD" w14:textId="77777777" w:rsidTr="009D17BE">
        <w:tc>
          <w:tcPr>
            <w:tcW w:w="777" w:type="dxa"/>
            <w:shd w:val="clear" w:color="auto" w:fill="auto"/>
            <w:tcMar>
              <w:left w:w="57" w:type="dxa"/>
              <w:right w:w="57" w:type="dxa"/>
            </w:tcMar>
            <w:vAlign w:val="center"/>
          </w:tcPr>
          <w:p w14:paraId="3A53BF21"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9D82C35" w14:textId="77777777" w:rsidR="00CB4C47" w:rsidRPr="00CB4C47" w:rsidRDefault="00CB4C47" w:rsidP="009D17BE">
            <w:pPr>
              <w:pStyle w:val="ListParagraph"/>
              <w:numPr>
                <w:ilvl w:val="0"/>
                <w:numId w:val="280"/>
              </w:numPr>
              <w:ind w:left="691" w:hanging="360"/>
              <w:jc w:val="left"/>
            </w:pPr>
            <w:r w:rsidRPr="00CB4C47">
              <w:tab/>
              <w:t xml:space="preserve">ο </w:t>
            </w:r>
            <w:proofErr w:type="spellStart"/>
            <w:r w:rsidRPr="00CB4C47">
              <w:t>τύ</w:t>
            </w:r>
            <w:proofErr w:type="spellEnd"/>
            <w:r w:rsidRPr="00CB4C47">
              <w:t xml:space="preserve">πος </w:t>
            </w:r>
            <w:proofErr w:type="spellStart"/>
            <w:r w:rsidRPr="00CB4C47">
              <w:t>των</w:t>
            </w:r>
            <w:proofErr w:type="spellEnd"/>
            <w:r w:rsidRPr="00CB4C47">
              <w:t xml:space="preserve"> partitions (static ή dynamic)</w:t>
            </w:r>
          </w:p>
        </w:tc>
        <w:tc>
          <w:tcPr>
            <w:tcW w:w="1350" w:type="dxa"/>
            <w:shd w:val="clear" w:color="auto" w:fill="auto"/>
            <w:tcMar>
              <w:left w:w="57" w:type="dxa"/>
              <w:right w:w="57" w:type="dxa"/>
            </w:tcMar>
            <w:vAlign w:val="center"/>
          </w:tcPr>
          <w:p w14:paraId="3524B137"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BAF5B27" w14:textId="77777777" w:rsidR="00CB4C47" w:rsidRPr="00CB4C47" w:rsidRDefault="00CB4C47" w:rsidP="00CB4C47"/>
        </w:tc>
        <w:tc>
          <w:tcPr>
            <w:tcW w:w="1980" w:type="dxa"/>
            <w:shd w:val="clear" w:color="auto" w:fill="auto"/>
            <w:tcMar>
              <w:left w:w="57" w:type="dxa"/>
              <w:right w:w="57" w:type="dxa"/>
            </w:tcMar>
          </w:tcPr>
          <w:p w14:paraId="7148CEA4" w14:textId="77777777" w:rsidR="00CB4C47" w:rsidRPr="00CB4C47" w:rsidRDefault="00CB4C47" w:rsidP="00CB4C47"/>
        </w:tc>
      </w:tr>
      <w:tr w:rsidR="00CB4C47" w:rsidRPr="00CB4C47" w14:paraId="4F3530FB" w14:textId="77777777" w:rsidTr="009D17BE">
        <w:tc>
          <w:tcPr>
            <w:tcW w:w="777" w:type="dxa"/>
            <w:tcBorders>
              <w:bottom w:val="single" w:sz="4" w:space="0" w:color="auto"/>
            </w:tcBorders>
            <w:shd w:val="clear" w:color="auto" w:fill="auto"/>
            <w:tcMar>
              <w:left w:w="57" w:type="dxa"/>
              <w:right w:w="57" w:type="dxa"/>
            </w:tcMar>
            <w:vAlign w:val="center"/>
          </w:tcPr>
          <w:p w14:paraId="6EFFD98B" w14:textId="77777777" w:rsidR="00CB4C47" w:rsidRPr="00CB4C47" w:rsidRDefault="00CB4C47" w:rsidP="009D17BE">
            <w:pPr>
              <w:pStyle w:val="ListParagraph"/>
              <w:numPr>
                <w:ilvl w:val="0"/>
                <w:numId w:val="279"/>
              </w:numPr>
            </w:pPr>
          </w:p>
        </w:tc>
        <w:tc>
          <w:tcPr>
            <w:tcW w:w="4168" w:type="dxa"/>
            <w:tcBorders>
              <w:bottom w:val="single" w:sz="4" w:space="0" w:color="auto"/>
            </w:tcBorders>
            <w:shd w:val="clear" w:color="auto" w:fill="auto"/>
            <w:tcMar>
              <w:left w:w="57" w:type="dxa"/>
              <w:right w:w="57" w:type="dxa"/>
            </w:tcMar>
            <w:vAlign w:val="center"/>
          </w:tcPr>
          <w:p w14:paraId="6849958A" w14:textId="77777777" w:rsidR="00CB4C47" w:rsidRPr="009D17BE" w:rsidRDefault="00CB4C47" w:rsidP="009D17BE">
            <w:pPr>
              <w:pStyle w:val="ListParagraph"/>
              <w:numPr>
                <w:ilvl w:val="0"/>
                <w:numId w:val="280"/>
              </w:numPr>
              <w:ind w:left="691" w:hanging="360"/>
              <w:jc w:val="left"/>
              <w:rPr>
                <w:lang w:val="el-GR"/>
              </w:rPr>
            </w:pPr>
            <w:r w:rsidRPr="009D17BE">
              <w:rPr>
                <w:lang w:val="el-GR"/>
              </w:rPr>
              <w:tab/>
              <w:t xml:space="preserve">ο μέγιστος αριθμός </w:t>
            </w:r>
            <w:r w:rsidRPr="00CB4C47">
              <w:t>partitions</w:t>
            </w:r>
            <w:r w:rsidRPr="009D17BE">
              <w:rPr>
                <w:lang w:val="el-GR"/>
              </w:rPr>
              <w:t xml:space="preserve"> που υποστηρίζει το σύστημα</w:t>
            </w:r>
          </w:p>
        </w:tc>
        <w:tc>
          <w:tcPr>
            <w:tcW w:w="1350" w:type="dxa"/>
            <w:tcBorders>
              <w:bottom w:val="single" w:sz="4" w:space="0" w:color="auto"/>
            </w:tcBorders>
            <w:shd w:val="clear" w:color="auto" w:fill="auto"/>
            <w:tcMar>
              <w:left w:w="57" w:type="dxa"/>
              <w:right w:w="57" w:type="dxa"/>
            </w:tcMar>
            <w:vAlign w:val="center"/>
          </w:tcPr>
          <w:p w14:paraId="69FACCA3"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55896C92"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1416F156" w14:textId="77777777" w:rsidR="00CB4C47" w:rsidRPr="00CB4C47" w:rsidRDefault="00CB4C47" w:rsidP="00CB4C47"/>
        </w:tc>
      </w:tr>
      <w:tr w:rsidR="00CB4C47" w:rsidRPr="00986915" w14:paraId="5CF9E08D" w14:textId="77777777" w:rsidTr="009D17BE">
        <w:tc>
          <w:tcPr>
            <w:tcW w:w="777" w:type="dxa"/>
            <w:tcBorders>
              <w:bottom w:val="single" w:sz="4" w:space="0" w:color="auto"/>
            </w:tcBorders>
            <w:shd w:val="clear" w:color="auto" w:fill="auto"/>
            <w:tcMar>
              <w:left w:w="57" w:type="dxa"/>
              <w:right w:w="57" w:type="dxa"/>
            </w:tcMar>
            <w:vAlign w:val="center"/>
          </w:tcPr>
          <w:p w14:paraId="46A4E4A0" w14:textId="77777777" w:rsidR="00CB4C47" w:rsidRPr="00CB4C47" w:rsidRDefault="00CB4C47" w:rsidP="009D17BE">
            <w:pPr>
              <w:pStyle w:val="ListParagraph"/>
              <w:numPr>
                <w:ilvl w:val="0"/>
                <w:numId w:val="279"/>
              </w:numPr>
            </w:pPr>
          </w:p>
        </w:tc>
        <w:tc>
          <w:tcPr>
            <w:tcW w:w="4168" w:type="dxa"/>
            <w:tcBorders>
              <w:bottom w:val="single" w:sz="4" w:space="0" w:color="auto"/>
            </w:tcBorders>
            <w:shd w:val="clear" w:color="auto" w:fill="auto"/>
            <w:tcMar>
              <w:left w:w="57" w:type="dxa"/>
              <w:right w:w="57" w:type="dxa"/>
            </w:tcMar>
            <w:vAlign w:val="center"/>
          </w:tcPr>
          <w:p w14:paraId="3EE3A6FE" w14:textId="77777777" w:rsidR="00CB4C47" w:rsidRPr="009D17BE" w:rsidRDefault="00CB4C47" w:rsidP="009D17BE">
            <w:pPr>
              <w:jc w:val="left"/>
              <w:rPr>
                <w:lang w:val="el-GR"/>
              </w:rPr>
            </w:pPr>
            <w:r w:rsidRPr="009D17BE">
              <w:rPr>
                <w:lang w:val="el-GR"/>
              </w:rPr>
              <w:t xml:space="preserve">Τα συστήματα προκειμένου να επιτυγχάνεται υψηλή διαθεσιμότητα πρέπει να είναι δίδυμα. </w:t>
            </w:r>
          </w:p>
        </w:tc>
        <w:tc>
          <w:tcPr>
            <w:tcW w:w="1350" w:type="dxa"/>
            <w:tcBorders>
              <w:bottom w:val="single" w:sz="4" w:space="0" w:color="auto"/>
            </w:tcBorders>
            <w:shd w:val="clear" w:color="auto" w:fill="auto"/>
            <w:tcMar>
              <w:left w:w="57" w:type="dxa"/>
              <w:right w:w="57" w:type="dxa"/>
            </w:tcMar>
            <w:vAlign w:val="center"/>
          </w:tcPr>
          <w:p w14:paraId="3E8A2215" w14:textId="77777777" w:rsidR="00CB4C47" w:rsidRPr="009D17BE" w:rsidRDefault="00CB4C47" w:rsidP="009D17BE">
            <w:pPr>
              <w:jc w:val="center"/>
              <w:rPr>
                <w:lang w:val="el-GR"/>
              </w:rPr>
            </w:pPr>
          </w:p>
        </w:tc>
        <w:tc>
          <w:tcPr>
            <w:tcW w:w="1440" w:type="dxa"/>
            <w:tcBorders>
              <w:bottom w:val="single" w:sz="4" w:space="0" w:color="auto"/>
            </w:tcBorders>
            <w:shd w:val="clear" w:color="auto" w:fill="auto"/>
            <w:tcMar>
              <w:left w:w="57" w:type="dxa"/>
              <w:right w:w="57" w:type="dxa"/>
            </w:tcMar>
          </w:tcPr>
          <w:p w14:paraId="544A683A" w14:textId="77777777" w:rsidR="00CB4C47" w:rsidRPr="009D17BE" w:rsidRDefault="00CB4C47" w:rsidP="00CB4C47">
            <w:pPr>
              <w:rPr>
                <w:lang w:val="el-GR"/>
              </w:rPr>
            </w:pPr>
          </w:p>
        </w:tc>
        <w:tc>
          <w:tcPr>
            <w:tcW w:w="1980" w:type="dxa"/>
            <w:tcBorders>
              <w:bottom w:val="single" w:sz="4" w:space="0" w:color="auto"/>
            </w:tcBorders>
            <w:shd w:val="clear" w:color="auto" w:fill="auto"/>
            <w:tcMar>
              <w:left w:w="57" w:type="dxa"/>
              <w:right w:w="57" w:type="dxa"/>
            </w:tcMar>
          </w:tcPr>
          <w:p w14:paraId="458D68CA" w14:textId="77777777" w:rsidR="00CB4C47" w:rsidRPr="009D17BE" w:rsidRDefault="00CB4C47" w:rsidP="00CB4C47">
            <w:pPr>
              <w:rPr>
                <w:lang w:val="el-GR"/>
              </w:rPr>
            </w:pPr>
          </w:p>
        </w:tc>
      </w:tr>
      <w:tr w:rsidR="00CB4C47" w:rsidRPr="00CB4C47" w14:paraId="0E84DECF" w14:textId="77777777" w:rsidTr="009D17BE">
        <w:tc>
          <w:tcPr>
            <w:tcW w:w="777" w:type="dxa"/>
            <w:tcBorders>
              <w:bottom w:val="single" w:sz="4" w:space="0" w:color="auto"/>
            </w:tcBorders>
            <w:shd w:val="clear" w:color="auto" w:fill="auto"/>
            <w:tcMar>
              <w:left w:w="57" w:type="dxa"/>
              <w:right w:w="57" w:type="dxa"/>
            </w:tcMar>
            <w:vAlign w:val="center"/>
          </w:tcPr>
          <w:p w14:paraId="792872E3" w14:textId="77777777" w:rsidR="00CB4C47" w:rsidRPr="009D17BE" w:rsidRDefault="00CB4C47" w:rsidP="009D17BE">
            <w:pPr>
              <w:pStyle w:val="ListParagraph"/>
              <w:numPr>
                <w:ilvl w:val="0"/>
                <w:numId w:val="279"/>
              </w:numPr>
              <w:rPr>
                <w:lang w:val="el-GR"/>
              </w:rPr>
            </w:pPr>
          </w:p>
        </w:tc>
        <w:tc>
          <w:tcPr>
            <w:tcW w:w="4168" w:type="dxa"/>
            <w:tcBorders>
              <w:bottom w:val="single" w:sz="4" w:space="0" w:color="auto"/>
            </w:tcBorders>
            <w:shd w:val="clear" w:color="auto" w:fill="auto"/>
            <w:tcMar>
              <w:left w:w="57" w:type="dxa"/>
              <w:right w:w="57" w:type="dxa"/>
            </w:tcMar>
            <w:vAlign w:val="center"/>
          </w:tcPr>
          <w:p w14:paraId="1FCC5D5C" w14:textId="77777777" w:rsidR="00CB4C47" w:rsidRPr="009D17BE" w:rsidRDefault="00CB4C47" w:rsidP="009D17BE">
            <w:pPr>
              <w:jc w:val="left"/>
              <w:rPr>
                <w:lang w:val="el-GR"/>
              </w:rPr>
            </w:pPr>
            <w:r w:rsidRPr="009D17BE">
              <w:rPr>
                <w:lang w:val="el-GR"/>
              </w:rPr>
              <w:t>Οι προσφερόμενοι εξυπηρετητές να διαθέτουν τροφοδοτικά σε κατάσταση ν+1 εφεδρεία.</w:t>
            </w:r>
          </w:p>
        </w:tc>
        <w:tc>
          <w:tcPr>
            <w:tcW w:w="1350" w:type="dxa"/>
            <w:tcBorders>
              <w:bottom w:val="single" w:sz="4" w:space="0" w:color="auto"/>
            </w:tcBorders>
            <w:shd w:val="clear" w:color="auto" w:fill="auto"/>
            <w:tcMar>
              <w:left w:w="57" w:type="dxa"/>
              <w:right w:w="57" w:type="dxa"/>
            </w:tcMar>
            <w:vAlign w:val="center"/>
          </w:tcPr>
          <w:p w14:paraId="7E2665AA"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22172365"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6CB59E40" w14:textId="77777777" w:rsidR="00CB4C47" w:rsidRPr="00CB4C47" w:rsidRDefault="00CB4C47" w:rsidP="00CB4C47"/>
        </w:tc>
      </w:tr>
      <w:tr w:rsidR="00CB4C47" w:rsidRPr="00CB4C47" w14:paraId="0ABD5885" w14:textId="77777777" w:rsidTr="009D17BE">
        <w:tc>
          <w:tcPr>
            <w:tcW w:w="777" w:type="dxa"/>
            <w:shd w:val="clear" w:color="auto" w:fill="auto"/>
            <w:tcMar>
              <w:left w:w="57" w:type="dxa"/>
              <w:right w:w="57" w:type="dxa"/>
            </w:tcMar>
            <w:vAlign w:val="center"/>
          </w:tcPr>
          <w:p w14:paraId="1A6471DC"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1A70C36A"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ποια από τα παρακάτω χαρακτηριστικά υψηλής διαθεσιμότητας </w:t>
            </w:r>
            <w:r w:rsidRPr="009D17BE">
              <w:rPr>
                <w:lang w:val="el-GR"/>
              </w:rPr>
              <w:lastRenderedPageBreak/>
              <w:t>υποστηρίζει το σύστημα καθώς και ο τρόπος υλοποίησης:</w:t>
            </w:r>
          </w:p>
          <w:p w14:paraId="73057FB6" w14:textId="77777777" w:rsidR="00CB4C47" w:rsidRPr="00CB4C47" w:rsidRDefault="00CB4C47" w:rsidP="009D17BE">
            <w:pPr>
              <w:pStyle w:val="ListParagraph"/>
              <w:numPr>
                <w:ilvl w:val="0"/>
                <w:numId w:val="280"/>
              </w:numPr>
              <w:ind w:left="691" w:hanging="360"/>
              <w:jc w:val="left"/>
            </w:pPr>
            <w:r w:rsidRPr="00CB4C47">
              <w:t>π</w:t>
            </w:r>
            <w:proofErr w:type="spellStart"/>
            <w:r w:rsidRPr="00CB4C47">
              <w:t>λεονάζοντ</w:t>
            </w:r>
            <w:proofErr w:type="spellEnd"/>
            <w:r w:rsidRPr="00CB4C47">
              <w:t xml:space="preserve">α </w:t>
            </w:r>
            <w:proofErr w:type="spellStart"/>
            <w:r w:rsidRPr="00CB4C47">
              <w:t>στοιχεί</w:t>
            </w:r>
            <w:proofErr w:type="spellEnd"/>
            <w:r w:rsidRPr="00CB4C47">
              <w:t>α</w:t>
            </w:r>
          </w:p>
          <w:p w14:paraId="350170E3" w14:textId="77777777" w:rsidR="00CB4C47" w:rsidRPr="009D17BE" w:rsidRDefault="00CB4C47" w:rsidP="009D17BE">
            <w:pPr>
              <w:pStyle w:val="ListParagraph"/>
              <w:numPr>
                <w:ilvl w:val="0"/>
                <w:numId w:val="280"/>
              </w:numPr>
              <w:ind w:left="691" w:hanging="360"/>
              <w:jc w:val="left"/>
              <w:rPr>
                <w:lang w:val="el-GR"/>
              </w:rPr>
            </w:pPr>
            <w:r w:rsidRPr="00CB4C47">
              <w:t>hot</w:t>
            </w:r>
            <w:r w:rsidRPr="009D17BE">
              <w:rPr>
                <w:lang w:val="el-GR"/>
              </w:rPr>
              <w:t>-</w:t>
            </w:r>
            <w:r w:rsidRPr="00CB4C47">
              <w:t>plug</w:t>
            </w:r>
            <w:r w:rsidRPr="009D17BE">
              <w:rPr>
                <w:lang w:val="el-GR"/>
              </w:rPr>
              <w:t xml:space="preserve"> ή </w:t>
            </w:r>
            <w:r w:rsidRPr="00CB4C47">
              <w:t>hot</w:t>
            </w:r>
            <w:r w:rsidRPr="009D17BE">
              <w:rPr>
                <w:lang w:val="el-GR"/>
              </w:rPr>
              <w:t>-</w:t>
            </w:r>
            <w:r w:rsidRPr="00CB4C47">
              <w:t>swap</w:t>
            </w:r>
            <w:r w:rsidRPr="009D17BE">
              <w:rPr>
                <w:lang w:val="el-GR"/>
              </w:rPr>
              <w:t xml:space="preserve"> στοιχεία</w:t>
            </w:r>
          </w:p>
          <w:p w14:paraId="13549367" w14:textId="77777777" w:rsidR="00CB4C47" w:rsidRPr="00CB4C47" w:rsidRDefault="00CB4C47" w:rsidP="009D17BE">
            <w:pPr>
              <w:pStyle w:val="ListParagraph"/>
              <w:numPr>
                <w:ilvl w:val="0"/>
                <w:numId w:val="280"/>
              </w:numPr>
              <w:ind w:left="691" w:hanging="360"/>
              <w:jc w:val="left"/>
            </w:pPr>
            <w:r w:rsidRPr="00CB4C47">
              <w:t>κατα</w:t>
            </w:r>
            <w:proofErr w:type="spellStart"/>
            <w:r w:rsidRPr="00CB4C47">
              <w:t>μερισμό</w:t>
            </w:r>
            <w:proofErr w:type="spellEnd"/>
            <w:r w:rsidRPr="00CB4C47">
              <w:t xml:space="preserve"> </w:t>
            </w:r>
            <w:proofErr w:type="spellStart"/>
            <w:r w:rsidRPr="00CB4C47">
              <w:t>φόρτου</w:t>
            </w:r>
            <w:proofErr w:type="spellEnd"/>
            <w:r w:rsidRPr="00CB4C47">
              <w:t xml:space="preserve"> </w:t>
            </w:r>
            <w:proofErr w:type="spellStart"/>
            <w:r w:rsidRPr="00CB4C47">
              <w:t>εργ</w:t>
            </w:r>
            <w:proofErr w:type="spellEnd"/>
            <w:r w:rsidRPr="00CB4C47">
              <w:t>ασίας</w:t>
            </w:r>
          </w:p>
          <w:p w14:paraId="2EA78F37" w14:textId="77777777" w:rsidR="00CB4C47" w:rsidRPr="009D17BE" w:rsidRDefault="00CB4C47" w:rsidP="009D17BE">
            <w:pPr>
              <w:pStyle w:val="ListParagraph"/>
              <w:numPr>
                <w:ilvl w:val="0"/>
                <w:numId w:val="280"/>
              </w:numPr>
              <w:ind w:left="691" w:hanging="360"/>
              <w:jc w:val="left"/>
              <w:rPr>
                <w:lang w:val="el-GR"/>
              </w:rPr>
            </w:pPr>
            <w:r w:rsidRPr="009D17BE">
              <w:rPr>
                <w:lang w:val="el-GR"/>
              </w:rPr>
              <w:t>επαναδιαμόρφωση της διάταξης του συστήματος σε περίπτωση αστοχίας επιμέρους στοιχείων του (π.χ. μνήμης, επεξεργαστή)</w:t>
            </w:r>
          </w:p>
          <w:p w14:paraId="6D2DFEAE" w14:textId="77777777" w:rsidR="00CB4C47" w:rsidRPr="00CB4C47" w:rsidRDefault="00CB4C47" w:rsidP="009D17BE">
            <w:pPr>
              <w:pStyle w:val="ListParagraph"/>
              <w:numPr>
                <w:ilvl w:val="0"/>
                <w:numId w:val="280"/>
              </w:numPr>
              <w:ind w:left="691" w:hanging="360"/>
              <w:jc w:val="left"/>
            </w:pPr>
            <w:proofErr w:type="spellStart"/>
            <w:r w:rsidRPr="00CB4C47">
              <w:t>άλλο</w:t>
            </w:r>
            <w:proofErr w:type="spellEnd"/>
          </w:p>
        </w:tc>
        <w:tc>
          <w:tcPr>
            <w:tcW w:w="1350" w:type="dxa"/>
            <w:shd w:val="clear" w:color="auto" w:fill="auto"/>
            <w:tcMar>
              <w:left w:w="57" w:type="dxa"/>
              <w:right w:w="57" w:type="dxa"/>
            </w:tcMar>
            <w:vAlign w:val="center"/>
          </w:tcPr>
          <w:p w14:paraId="189040EA" w14:textId="77777777" w:rsidR="00CB4C47" w:rsidRPr="00CB4C47" w:rsidRDefault="00CB4C47" w:rsidP="009D17BE">
            <w:pPr>
              <w:jc w:val="center"/>
            </w:pPr>
            <w:r w:rsidRPr="00CB4C47">
              <w:lastRenderedPageBreak/>
              <w:t>ΝΑΙ</w:t>
            </w:r>
          </w:p>
        </w:tc>
        <w:tc>
          <w:tcPr>
            <w:tcW w:w="1440" w:type="dxa"/>
            <w:shd w:val="clear" w:color="auto" w:fill="auto"/>
            <w:tcMar>
              <w:left w:w="57" w:type="dxa"/>
              <w:right w:w="57" w:type="dxa"/>
            </w:tcMar>
          </w:tcPr>
          <w:p w14:paraId="71171377" w14:textId="77777777" w:rsidR="00CB4C47" w:rsidRPr="00CB4C47" w:rsidRDefault="00CB4C47" w:rsidP="00CB4C47"/>
        </w:tc>
        <w:tc>
          <w:tcPr>
            <w:tcW w:w="1980" w:type="dxa"/>
            <w:shd w:val="clear" w:color="auto" w:fill="auto"/>
            <w:tcMar>
              <w:left w:w="57" w:type="dxa"/>
              <w:right w:w="57" w:type="dxa"/>
            </w:tcMar>
          </w:tcPr>
          <w:p w14:paraId="1D52C0DB" w14:textId="77777777" w:rsidR="00CB4C47" w:rsidRPr="00CB4C47" w:rsidRDefault="00CB4C47" w:rsidP="00CB4C47"/>
        </w:tc>
      </w:tr>
      <w:tr w:rsidR="00CB4C47" w:rsidRPr="00CB4C47" w14:paraId="0B263E49" w14:textId="77777777" w:rsidTr="009D17BE">
        <w:tc>
          <w:tcPr>
            <w:tcW w:w="777" w:type="dxa"/>
            <w:tcBorders>
              <w:bottom w:val="single" w:sz="4" w:space="0" w:color="auto"/>
            </w:tcBorders>
            <w:shd w:val="clear" w:color="auto" w:fill="auto"/>
            <w:tcMar>
              <w:left w:w="57" w:type="dxa"/>
              <w:right w:w="57" w:type="dxa"/>
            </w:tcMar>
            <w:vAlign w:val="center"/>
          </w:tcPr>
          <w:p w14:paraId="1CF99A52" w14:textId="77777777" w:rsidR="00CB4C47" w:rsidRPr="00CB4C47" w:rsidRDefault="00CB4C47" w:rsidP="009D17BE">
            <w:pPr>
              <w:pStyle w:val="ListParagraph"/>
              <w:numPr>
                <w:ilvl w:val="0"/>
                <w:numId w:val="279"/>
              </w:numPr>
            </w:pPr>
          </w:p>
        </w:tc>
        <w:tc>
          <w:tcPr>
            <w:tcW w:w="4168" w:type="dxa"/>
            <w:tcBorders>
              <w:bottom w:val="single" w:sz="4" w:space="0" w:color="auto"/>
            </w:tcBorders>
            <w:shd w:val="clear" w:color="auto" w:fill="auto"/>
            <w:tcMar>
              <w:left w:w="57" w:type="dxa"/>
              <w:right w:w="57" w:type="dxa"/>
            </w:tcMar>
            <w:vAlign w:val="center"/>
          </w:tcPr>
          <w:p w14:paraId="2EA1F184" w14:textId="77777777" w:rsidR="00CB4C47" w:rsidRPr="009D17BE" w:rsidRDefault="00CB4C47" w:rsidP="009D17BE">
            <w:pPr>
              <w:jc w:val="left"/>
              <w:rPr>
                <w:b/>
                <w:bCs/>
              </w:rPr>
            </w:pPr>
            <w:r w:rsidRPr="009D17BE">
              <w:rPr>
                <w:b/>
                <w:bCs/>
              </w:rPr>
              <w:t>ΑΠΟΔΟΣΗ - ΕΠΕΚΤΑΣΙΜΟΤΗΤΑ</w:t>
            </w:r>
          </w:p>
        </w:tc>
        <w:tc>
          <w:tcPr>
            <w:tcW w:w="1350" w:type="dxa"/>
            <w:tcBorders>
              <w:bottom w:val="single" w:sz="4" w:space="0" w:color="auto"/>
            </w:tcBorders>
            <w:shd w:val="clear" w:color="auto" w:fill="CCCCCC"/>
            <w:tcMar>
              <w:left w:w="57" w:type="dxa"/>
              <w:right w:w="57" w:type="dxa"/>
            </w:tcMar>
            <w:vAlign w:val="center"/>
          </w:tcPr>
          <w:p w14:paraId="15BB1180" w14:textId="77777777" w:rsidR="00CB4C47" w:rsidRPr="00CB4C47" w:rsidRDefault="00CB4C47" w:rsidP="009D17BE">
            <w:pPr>
              <w:jc w:val="center"/>
            </w:pPr>
          </w:p>
        </w:tc>
        <w:tc>
          <w:tcPr>
            <w:tcW w:w="1440" w:type="dxa"/>
            <w:tcBorders>
              <w:bottom w:val="single" w:sz="4" w:space="0" w:color="auto"/>
            </w:tcBorders>
            <w:shd w:val="clear" w:color="auto" w:fill="CCCCCC"/>
            <w:tcMar>
              <w:left w:w="57" w:type="dxa"/>
              <w:right w:w="57" w:type="dxa"/>
            </w:tcMar>
          </w:tcPr>
          <w:p w14:paraId="449B05FC" w14:textId="77777777" w:rsidR="00CB4C47" w:rsidRPr="00CB4C47" w:rsidRDefault="00CB4C47" w:rsidP="00CB4C47"/>
        </w:tc>
        <w:tc>
          <w:tcPr>
            <w:tcW w:w="1980" w:type="dxa"/>
            <w:tcBorders>
              <w:bottom w:val="single" w:sz="4" w:space="0" w:color="auto"/>
            </w:tcBorders>
            <w:shd w:val="clear" w:color="auto" w:fill="CCCCCC"/>
            <w:tcMar>
              <w:left w:w="57" w:type="dxa"/>
              <w:right w:w="57" w:type="dxa"/>
            </w:tcMar>
          </w:tcPr>
          <w:p w14:paraId="0A416E04" w14:textId="77777777" w:rsidR="00CB4C47" w:rsidRPr="00CB4C47" w:rsidRDefault="00CB4C47" w:rsidP="00CB4C47"/>
        </w:tc>
      </w:tr>
      <w:tr w:rsidR="00CB4C47" w:rsidRPr="00CB4C47" w14:paraId="779347C7" w14:textId="77777777" w:rsidTr="009D17BE">
        <w:tc>
          <w:tcPr>
            <w:tcW w:w="777" w:type="dxa"/>
            <w:shd w:val="clear" w:color="auto" w:fill="auto"/>
            <w:tcMar>
              <w:left w:w="57" w:type="dxa"/>
              <w:right w:w="57" w:type="dxa"/>
            </w:tcMar>
            <w:vAlign w:val="center"/>
          </w:tcPr>
          <w:p w14:paraId="55303E26"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6CD2A85" w14:textId="77777777" w:rsidR="00CB4C47" w:rsidRPr="00CB4C47" w:rsidRDefault="00CB4C47" w:rsidP="009D17BE">
            <w:pPr>
              <w:jc w:val="left"/>
            </w:pPr>
            <w:r w:rsidRPr="009D17BE">
              <w:rPr>
                <w:lang w:val="el-GR"/>
              </w:rPr>
              <w:t xml:space="preserve">Η προσφερόμενη αρχιτεκτονική να προσφέρει χαρακτηριστικά οριζόντιας κλιμάκωσης. </w:t>
            </w:r>
            <w:r w:rsidRPr="00CB4C47">
              <w:t xml:space="preserve">Να </w:t>
            </w:r>
            <w:proofErr w:type="spellStart"/>
            <w:r w:rsidRPr="00CB4C47">
              <w:t>τεκμηριωθούν</w:t>
            </w:r>
            <w:proofErr w:type="spellEnd"/>
            <w:r w:rsidRPr="00CB4C47">
              <w:t xml:space="preserve"> </w:t>
            </w:r>
            <w:proofErr w:type="spellStart"/>
            <w:r w:rsidRPr="00CB4C47">
              <w:t>οι</w:t>
            </w:r>
            <w:proofErr w:type="spellEnd"/>
            <w:r w:rsidRPr="00CB4C47">
              <w:t xml:space="preserve"> </w:t>
            </w:r>
            <w:proofErr w:type="spellStart"/>
            <w:r w:rsidRPr="00CB4C47">
              <w:t>δυν</w:t>
            </w:r>
            <w:proofErr w:type="spellEnd"/>
            <w:r w:rsidRPr="00CB4C47">
              <w:t xml:space="preserve">ατότητες </w:t>
            </w:r>
            <w:proofErr w:type="spellStart"/>
            <w:r w:rsidRPr="00CB4C47">
              <w:t>οριζόντι</w:t>
            </w:r>
            <w:proofErr w:type="spellEnd"/>
            <w:r w:rsidRPr="00CB4C47">
              <w:t xml:space="preserve">ας </w:t>
            </w:r>
            <w:proofErr w:type="spellStart"/>
            <w:r w:rsidRPr="00CB4C47">
              <w:t>κλιμάκωσης</w:t>
            </w:r>
            <w:proofErr w:type="spellEnd"/>
            <w:r w:rsidRPr="00CB4C47">
              <w:t>.</w:t>
            </w:r>
          </w:p>
        </w:tc>
        <w:tc>
          <w:tcPr>
            <w:tcW w:w="1350" w:type="dxa"/>
            <w:tcBorders>
              <w:bottom w:val="single" w:sz="4" w:space="0" w:color="auto"/>
            </w:tcBorders>
            <w:shd w:val="clear" w:color="auto" w:fill="auto"/>
            <w:tcMar>
              <w:left w:w="57" w:type="dxa"/>
              <w:right w:w="57" w:type="dxa"/>
            </w:tcMar>
            <w:vAlign w:val="center"/>
          </w:tcPr>
          <w:p w14:paraId="77E50DAD"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294A8C20"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2BEE7F38" w14:textId="77777777" w:rsidR="00CB4C47" w:rsidRPr="00CB4C47" w:rsidRDefault="00CB4C47" w:rsidP="00CB4C47"/>
        </w:tc>
      </w:tr>
      <w:tr w:rsidR="00CB4C47" w:rsidRPr="00CB4C47" w14:paraId="704BEC9F" w14:textId="77777777" w:rsidTr="009D17BE">
        <w:tc>
          <w:tcPr>
            <w:tcW w:w="777" w:type="dxa"/>
            <w:shd w:val="clear" w:color="auto" w:fill="auto"/>
            <w:tcMar>
              <w:left w:w="57" w:type="dxa"/>
              <w:right w:w="57" w:type="dxa"/>
            </w:tcMar>
            <w:vAlign w:val="center"/>
          </w:tcPr>
          <w:p w14:paraId="6835A596"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6D1E54EA" w14:textId="77777777" w:rsidR="00CB4C47" w:rsidRPr="00CB4C47" w:rsidRDefault="00CB4C47" w:rsidP="009D17BE">
            <w:pPr>
              <w:pStyle w:val="ListParagraph"/>
              <w:numPr>
                <w:ilvl w:val="0"/>
                <w:numId w:val="280"/>
              </w:numPr>
              <w:ind w:left="691" w:hanging="360"/>
              <w:jc w:val="left"/>
            </w:pPr>
            <w:proofErr w:type="spellStart"/>
            <w:r w:rsidRPr="00CB4C47">
              <w:t>Σχετικά</w:t>
            </w:r>
            <w:proofErr w:type="spellEnd"/>
            <w:r w:rsidRPr="00CB4C47">
              <w:t xml:space="preserve"> </w:t>
            </w:r>
            <w:proofErr w:type="spellStart"/>
            <w:r w:rsidRPr="00CB4C47">
              <w:t>με</w:t>
            </w:r>
            <w:proofErr w:type="spellEnd"/>
            <w:r w:rsidRPr="00CB4C47">
              <w:t xml:space="preserve"> </w:t>
            </w:r>
            <w:proofErr w:type="spellStart"/>
            <w:r w:rsidRPr="00CB4C47">
              <w:t>τους</w:t>
            </w:r>
            <w:proofErr w:type="spellEnd"/>
            <w:r w:rsidRPr="00CB4C47">
              <w:t xml:space="preserve"> επ</w:t>
            </w:r>
            <w:proofErr w:type="spellStart"/>
            <w:r w:rsidRPr="00CB4C47">
              <w:t>εξεργ</w:t>
            </w:r>
            <w:proofErr w:type="spellEnd"/>
            <w:r w:rsidRPr="00CB4C47">
              <w:t>αστές:</w:t>
            </w:r>
          </w:p>
        </w:tc>
        <w:tc>
          <w:tcPr>
            <w:tcW w:w="1350" w:type="dxa"/>
            <w:shd w:val="clear" w:color="auto" w:fill="B3B3B3"/>
            <w:tcMar>
              <w:left w:w="57" w:type="dxa"/>
              <w:right w:w="57" w:type="dxa"/>
            </w:tcMar>
            <w:vAlign w:val="center"/>
          </w:tcPr>
          <w:p w14:paraId="3FAC84A7" w14:textId="77777777" w:rsidR="00CB4C47" w:rsidRPr="00CB4C47" w:rsidRDefault="00CB4C47" w:rsidP="009D17BE">
            <w:pPr>
              <w:jc w:val="center"/>
            </w:pPr>
          </w:p>
        </w:tc>
        <w:tc>
          <w:tcPr>
            <w:tcW w:w="1440" w:type="dxa"/>
            <w:shd w:val="clear" w:color="auto" w:fill="B3B3B3"/>
            <w:tcMar>
              <w:left w:w="57" w:type="dxa"/>
              <w:right w:w="57" w:type="dxa"/>
            </w:tcMar>
          </w:tcPr>
          <w:p w14:paraId="5869C705" w14:textId="77777777" w:rsidR="00CB4C47" w:rsidRPr="00CB4C47" w:rsidRDefault="00CB4C47" w:rsidP="00CB4C47"/>
        </w:tc>
        <w:tc>
          <w:tcPr>
            <w:tcW w:w="1980" w:type="dxa"/>
            <w:shd w:val="clear" w:color="auto" w:fill="B3B3B3"/>
            <w:tcMar>
              <w:left w:w="57" w:type="dxa"/>
              <w:right w:w="57" w:type="dxa"/>
            </w:tcMar>
          </w:tcPr>
          <w:p w14:paraId="6D04E82D" w14:textId="77777777" w:rsidR="00CB4C47" w:rsidRPr="00CB4C47" w:rsidRDefault="00CB4C47" w:rsidP="00CB4C47"/>
        </w:tc>
      </w:tr>
      <w:tr w:rsidR="00CB4C47" w:rsidRPr="00CB4C47" w14:paraId="20CEA0DA" w14:textId="77777777" w:rsidTr="009D17BE">
        <w:tc>
          <w:tcPr>
            <w:tcW w:w="777" w:type="dxa"/>
            <w:shd w:val="clear" w:color="auto" w:fill="auto"/>
            <w:tcMar>
              <w:left w:w="57" w:type="dxa"/>
              <w:right w:w="57" w:type="dxa"/>
            </w:tcMar>
            <w:vAlign w:val="center"/>
          </w:tcPr>
          <w:p w14:paraId="2BC18DB8"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B668C5C" w14:textId="77777777" w:rsidR="00CB4C47" w:rsidRPr="009D17BE" w:rsidRDefault="00CB4C47" w:rsidP="009D17BE">
            <w:pPr>
              <w:pStyle w:val="ListParagraph"/>
              <w:numPr>
                <w:ilvl w:val="0"/>
                <w:numId w:val="280"/>
              </w:numPr>
              <w:ind w:left="691" w:hanging="360"/>
              <w:jc w:val="left"/>
              <w:rPr>
                <w:lang w:val="el-GR"/>
              </w:rPr>
            </w:pPr>
            <w:r w:rsidRPr="009D17BE">
              <w:rPr>
                <w:lang w:val="el-GR"/>
              </w:rPr>
              <w:t>Να αναφερθεί ο τύπος / κατασκευαστής</w:t>
            </w:r>
          </w:p>
        </w:tc>
        <w:tc>
          <w:tcPr>
            <w:tcW w:w="1350" w:type="dxa"/>
            <w:shd w:val="clear" w:color="auto" w:fill="auto"/>
            <w:tcMar>
              <w:left w:w="57" w:type="dxa"/>
              <w:right w:w="57" w:type="dxa"/>
            </w:tcMar>
            <w:vAlign w:val="center"/>
          </w:tcPr>
          <w:p w14:paraId="682367F5"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3158073C" w14:textId="77777777" w:rsidR="00CB4C47" w:rsidRPr="00CB4C47" w:rsidRDefault="00CB4C47" w:rsidP="00CB4C47"/>
        </w:tc>
        <w:tc>
          <w:tcPr>
            <w:tcW w:w="1980" w:type="dxa"/>
            <w:shd w:val="clear" w:color="auto" w:fill="auto"/>
            <w:tcMar>
              <w:left w:w="57" w:type="dxa"/>
              <w:right w:w="57" w:type="dxa"/>
            </w:tcMar>
          </w:tcPr>
          <w:p w14:paraId="191A4B7C" w14:textId="77777777" w:rsidR="00CB4C47" w:rsidRPr="00CB4C47" w:rsidRDefault="00CB4C47" w:rsidP="00CB4C47"/>
        </w:tc>
      </w:tr>
      <w:tr w:rsidR="00CB4C47" w:rsidRPr="00CB4C47" w14:paraId="601ED889" w14:textId="77777777" w:rsidTr="009D17BE">
        <w:tc>
          <w:tcPr>
            <w:tcW w:w="777" w:type="dxa"/>
            <w:shd w:val="clear" w:color="auto" w:fill="auto"/>
            <w:tcMar>
              <w:left w:w="57" w:type="dxa"/>
              <w:right w:w="57" w:type="dxa"/>
            </w:tcMar>
            <w:vAlign w:val="center"/>
          </w:tcPr>
          <w:p w14:paraId="31FD85A4"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65FCB220" w14:textId="77777777" w:rsidR="00CB4C47" w:rsidRPr="009D17BE" w:rsidRDefault="00CB4C47" w:rsidP="009D17BE">
            <w:pPr>
              <w:pStyle w:val="ListParagraph"/>
              <w:numPr>
                <w:ilvl w:val="0"/>
                <w:numId w:val="280"/>
              </w:numPr>
              <w:ind w:left="691" w:hanging="360"/>
              <w:jc w:val="left"/>
              <w:rPr>
                <w:lang w:val="el-GR"/>
              </w:rPr>
            </w:pPr>
            <w:r w:rsidRPr="009D17BE">
              <w:rPr>
                <w:lang w:val="el-GR"/>
              </w:rPr>
              <w:t>Να αναφερθεί ο αριθμός τους στην προσφερόμενη σύνθεση</w:t>
            </w:r>
          </w:p>
        </w:tc>
        <w:tc>
          <w:tcPr>
            <w:tcW w:w="1350" w:type="dxa"/>
            <w:shd w:val="clear" w:color="auto" w:fill="auto"/>
            <w:tcMar>
              <w:left w:w="57" w:type="dxa"/>
              <w:right w:w="57" w:type="dxa"/>
            </w:tcMar>
            <w:vAlign w:val="center"/>
          </w:tcPr>
          <w:p w14:paraId="2A4A75C1"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059437D2" w14:textId="77777777" w:rsidR="00CB4C47" w:rsidRPr="00CB4C47" w:rsidRDefault="00CB4C47" w:rsidP="00CB4C47"/>
        </w:tc>
        <w:tc>
          <w:tcPr>
            <w:tcW w:w="1980" w:type="dxa"/>
            <w:shd w:val="clear" w:color="auto" w:fill="auto"/>
            <w:tcMar>
              <w:left w:w="57" w:type="dxa"/>
              <w:right w:w="57" w:type="dxa"/>
            </w:tcMar>
          </w:tcPr>
          <w:p w14:paraId="222E2A70" w14:textId="77777777" w:rsidR="00CB4C47" w:rsidRPr="00CB4C47" w:rsidRDefault="00CB4C47" w:rsidP="00CB4C47"/>
        </w:tc>
      </w:tr>
      <w:tr w:rsidR="00CB4C47" w:rsidRPr="00CB4C47" w14:paraId="09B2D097" w14:textId="77777777" w:rsidTr="009D17BE">
        <w:tc>
          <w:tcPr>
            <w:tcW w:w="777" w:type="dxa"/>
            <w:shd w:val="clear" w:color="auto" w:fill="auto"/>
            <w:tcMar>
              <w:left w:w="57" w:type="dxa"/>
              <w:right w:w="57" w:type="dxa"/>
            </w:tcMar>
            <w:vAlign w:val="center"/>
          </w:tcPr>
          <w:p w14:paraId="1A65F569"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5484775D" w14:textId="77777777" w:rsidR="00CB4C47" w:rsidRPr="009D17BE" w:rsidRDefault="00CB4C47" w:rsidP="009D17BE">
            <w:pPr>
              <w:pStyle w:val="ListParagraph"/>
              <w:numPr>
                <w:ilvl w:val="0"/>
                <w:numId w:val="280"/>
              </w:numPr>
              <w:ind w:left="691" w:hanging="360"/>
              <w:jc w:val="left"/>
              <w:rPr>
                <w:lang w:val="el-GR"/>
              </w:rPr>
            </w:pPr>
            <w:r w:rsidRPr="009D17BE">
              <w:rPr>
                <w:lang w:val="el-GR"/>
              </w:rPr>
              <w:t>Να αναφερθεί η συχνότητα (</w:t>
            </w:r>
            <w:r w:rsidRPr="00CB4C47">
              <w:t>GHz</w:t>
            </w:r>
            <w:r w:rsidRPr="009D17BE">
              <w:rPr>
                <w:lang w:val="el-GR"/>
              </w:rPr>
              <w:t>) επεξεργαστή</w:t>
            </w:r>
          </w:p>
        </w:tc>
        <w:tc>
          <w:tcPr>
            <w:tcW w:w="1350" w:type="dxa"/>
            <w:shd w:val="clear" w:color="auto" w:fill="auto"/>
            <w:tcMar>
              <w:left w:w="57" w:type="dxa"/>
              <w:right w:w="57" w:type="dxa"/>
            </w:tcMar>
            <w:vAlign w:val="center"/>
          </w:tcPr>
          <w:p w14:paraId="78E409CB"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F5896DF" w14:textId="77777777" w:rsidR="00CB4C47" w:rsidRPr="00CB4C47" w:rsidRDefault="00CB4C47" w:rsidP="00CB4C47"/>
        </w:tc>
        <w:tc>
          <w:tcPr>
            <w:tcW w:w="1980" w:type="dxa"/>
            <w:shd w:val="clear" w:color="auto" w:fill="auto"/>
            <w:tcMar>
              <w:left w:w="57" w:type="dxa"/>
              <w:right w:w="57" w:type="dxa"/>
            </w:tcMar>
          </w:tcPr>
          <w:p w14:paraId="64A0D907" w14:textId="77777777" w:rsidR="00CB4C47" w:rsidRPr="00CB4C47" w:rsidRDefault="00CB4C47" w:rsidP="00CB4C47"/>
        </w:tc>
      </w:tr>
      <w:tr w:rsidR="00CB4C47" w:rsidRPr="00CB4C47" w14:paraId="58616087" w14:textId="77777777" w:rsidTr="009D17BE">
        <w:tc>
          <w:tcPr>
            <w:tcW w:w="777" w:type="dxa"/>
            <w:shd w:val="clear" w:color="auto" w:fill="auto"/>
            <w:tcMar>
              <w:left w:w="57" w:type="dxa"/>
              <w:right w:w="57" w:type="dxa"/>
            </w:tcMar>
            <w:vAlign w:val="center"/>
          </w:tcPr>
          <w:p w14:paraId="2BF8EBAD"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tcPr>
          <w:p w14:paraId="077615E1" w14:textId="77777777" w:rsidR="00CB4C47" w:rsidRPr="00CB4C47" w:rsidRDefault="00CB4C47" w:rsidP="009D17BE">
            <w:pPr>
              <w:pStyle w:val="ListParagraph"/>
              <w:numPr>
                <w:ilvl w:val="0"/>
                <w:numId w:val="280"/>
              </w:numPr>
              <w:ind w:left="691" w:hanging="360"/>
              <w:jc w:val="left"/>
            </w:pPr>
            <w:r w:rsidRPr="00CB4C47">
              <w:t>Addressability επ</w:t>
            </w:r>
            <w:proofErr w:type="spellStart"/>
            <w:r w:rsidRPr="00CB4C47">
              <w:t>εξεργ</w:t>
            </w:r>
            <w:proofErr w:type="spellEnd"/>
            <w:r w:rsidRPr="00CB4C47">
              <w:t>αστών</w:t>
            </w:r>
          </w:p>
        </w:tc>
        <w:tc>
          <w:tcPr>
            <w:tcW w:w="1350" w:type="dxa"/>
            <w:shd w:val="clear" w:color="auto" w:fill="auto"/>
            <w:tcMar>
              <w:left w:w="57" w:type="dxa"/>
              <w:right w:w="57" w:type="dxa"/>
            </w:tcMar>
            <w:vAlign w:val="center"/>
          </w:tcPr>
          <w:p w14:paraId="58321DE5" w14:textId="60AB5FB5" w:rsidR="00CB4C47" w:rsidRPr="00CB4C47" w:rsidRDefault="00CB4C47" w:rsidP="009D17BE">
            <w:pPr>
              <w:jc w:val="center"/>
            </w:pPr>
            <w:r w:rsidRPr="00CB4C47">
              <w:t xml:space="preserve">64 </w:t>
            </w:r>
            <w:proofErr w:type="gramStart"/>
            <w:r w:rsidRPr="00CB4C47">
              <w:t>bit</w:t>
            </w:r>
            <w:proofErr w:type="gramEnd"/>
          </w:p>
        </w:tc>
        <w:tc>
          <w:tcPr>
            <w:tcW w:w="1440" w:type="dxa"/>
            <w:shd w:val="clear" w:color="auto" w:fill="auto"/>
            <w:tcMar>
              <w:left w:w="57" w:type="dxa"/>
              <w:right w:w="57" w:type="dxa"/>
            </w:tcMar>
          </w:tcPr>
          <w:p w14:paraId="15B1CD22" w14:textId="77777777" w:rsidR="00CB4C47" w:rsidRPr="00CB4C47" w:rsidRDefault="00CB4C47" w:rsidP="00CB4C47"/>
        </w:tc>
        <w:tc>
          <w:tcPr>
            <w:tcW w:w="1980" w:type="dxa"/>
            <w:shd w:val="clear" w:color="auto" w:fill="auto"/>
            <w:tcMar>
              <w:left w:w="57" w:type="dxa"/>
              <w:right w:w="57" w:type="dxa"/>
            </w:tcMar>
          </w:tcPr>
          <w:p w14:paraId="61175D41" w14:textId="77777777" w:rsidR="00CB4C47" w:rsidRPr="00CB4C47" w:rsidRDefault="00CB4C47" w:rsidP="00CB4C47"/>
        </w:tc>
      </w:tr>
      <w:tr w:rsidR="00CB4C47" w:rsidRPr="00CB4C47" w14:paraId="730C73BA" w14:textId="77777777" w:rsidTr="009D17BE">
        <w:tc>
          <w:tcPr>
            <w:tcW w:w="777" w:type="dxa"/>
            <w:shd w:val="clear" w:color="auto" w:fill="auto"/>
            <w:tcMar>
              <w:left w:w="57" w:type="dxa"/>
              <w:right w:w="57" w:type="dxa"/>
            </w:tcMar>
            <w:vAlign w:val="center"/>
          </w:tcPr>
          <w:p w14:paraId="2AC0F3AF"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tcPr>
          <w:p w14:paraId="475155D8" w14:textId="77777777" w:rsidR="00CB4C47" w:rsidRPr="00CB4C47" w:rsidRDefault="00CB4C47" w:rsidP="009D17BE">
            <w:pPr>
              <w:pStyle w:val="ListParagraph"/>
              <w:numPr>
                <w:ilvl w:val="0"/>
                <w:numId w:val="280"/>
              </w:numPr>
              <w:ind w:left="691" w:hanging="360"/>
              <w:jc w:val="left"/>
            </w:pPr>
            <w:r w:rsidRPr="009D17BE">
              <w:rPr>
                <w:lang w:val="el-GR"/>
              </w:rPr>
              <w:t>Υποστήριξη ταυτόχρονης εκτέλεσης πολλαπλών νημάτων ανά πυρήνα (</w:t>
            </w:r>
            <w:r w:rsidRPr="00CB4C47">
              <w:t>multi</w:t>
            </w:r>
            <w:r w:rsidRPr="009D17BE">
              <w:rPr>
                <w:lang w:val="el-GR"/>
              </w:rPr>
              <w:t>-</w:t>
            </w:r>
            <w:r w:rsidRPr="00CB4C47">
              <w:t>threading</w:t>
            </w:r>
            <w:r w:rsidRPr="009D17BE">
              <w:rPr>
                <w:lang w:val="el-GR"/>
              </w:rPr>
              <w:t xml:space="preserve">). </w:t>
            </w:r>
            <w:r w:rsidRPr="00CB4C47">
              <w:t>Να ανα</w:t>
            </w:r>
            <w:proofErr w:type="spellStart"/>
            <w:r w:rsidRPr="00CB4C47">
              <w:t>φερθεί</w:t>
            </w:r>
            <w:proofErr w:type="spellEnd"/>
            <w:r w:rsidRPr="00CB4C47">
              <w:t xml:space="preserve"> ο α</w:t>
            </w:r>
            <w:proofErr w:type="spellStart"/>
            <w:r w:rsidRPr="00CB4C47">
              <w:t>ριθμός</w:t>
            </w:r>
            <w:proofErr w:type="spellEnd"/>
            <w:r w:rsidRPr="00CB4C47">
              <w:t>.</w:t>
            </w:r>
          </w:p>
        </w:tc>
        <w:tc>
          <w:tcPr>
            <w:tcW w:w="1350" w:type="dxa"/>
            <w:tcBorders>
              <w:bottom w:val="single" w:sz="4" w:space="0" w:color="auto"/>
            </w:tcBorders>
            <w:shd w:val="clear" w:color="auto" w:fill="auto"/>
            <w:tcMar>
              <w:left w:w="57" w:type="dxa"/>
              <w:right w:w="57" w:type="dxa"/>
            </w:tcMar>
            <w:vAlign w:val="center"/>
          </w:tcPr>
          <w:p w14:paraId="16570E12"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24C390C6"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7D95B34C" w14:textId="77777777" w:rsidR="00CB4C47" w:rsidRPr="00CB4C47" w:rsidRDefault="00CB4C47" w:rsidP="00CB4C47"/>
        </w:tc>
      </w:tr>
      <w:tr w:rsidR="00CB4C47" w:rsidRPr="00CB4C47" w14:paraId="0AF805FF" w14:textId="77777777" w:rsidTr="009D17BE">
        <w:tc>
          <w:tcPr>
            <w:tcW w:w="777" w:type="dxa"/>
            <w:shd w:val="clear" w:color="auto" w:fill="auto"/>
            <w:tcMar>
              <w:left w:w="57" w:type="dxa"/>
              <w:right w:w="57" w:type="dxa"/>
            </w:tcMar>
            <w:vAlign w:val="center"/>
          </w:tcPr>
          <w:p w14:paraId="3FC08FFF"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5960F2FE" w14:textId="77777777" w:rsidR="00CB4C47" w:rsidRPr="00CB4C47" w:rsidRDefault="00CB4C47" w:rsidP="009D17BE">
            <w:pPr>
              <w:jc w:val="left"/>
            </w:pPr>
            <w:proofErr w:type="spellStart"/>
            <w:r w:rsidRPr="00CB4C47">
              <w:t>Σχετικά</w:t>
            </w:r>
            <w:proofErr w:type="spellEnd"/>
            <w:r w:rsidRPr="00CB4C47">
              <w:t xml:space="preserve"> </w:t>
            </w:r>
            <w:proofErr w:type="spellStart"/>
            <w:r w:rsidRPr="00CB4C47">
              <w:t>με</w:t>
            </w:r>
            <w:proofErr w:type="spellEnd"/>
            <w:r w:rsidRPr="00CB4C47">
              <w:t xml:space="preserve"> </w:t>
            </w:r>
            <w:proofErr w:type="spellStart"/>
            <w:r w:rsidRPr="00CB4C47">
              <w:t>τη</w:t>
            </w:r>
            <w:proofErr w:type="spellEnd"/>
            <w:r w:rsidRPr="00CB4C47">
              <w:t xml:space="preserve"> </w:t>
            </w:r>
            <w:proofErr w:type="spellStart"/>
            <w:r w:rsidRPr="00CB4C47">
              <w:t>μνήμη</w:t>
            </w:r>
            <w:proofErr w:type="spellEnd"/>
            <w:r w:rsidRPr="00CB4C47">
              <w:t>:</w:t>
            </w:r>
          </w:p>
        </w:tc>
        <w:tc>
          <w:tcPr>
            <w:tcW w:w="1350" w:type="dxa"/>
            <w:shd w:val="clear" w:color="auto" w:fill="B3B3B3"/>
            <w:tcMar>
              <w:left w:w="57" w:type="dxa"/>
              <w:right w:w="57" w:type="dxa"/>
            </w:tcMar>
            <w:vAlign w:val="center"/>
          </w:tcPr>
          <w:p w14:paraId="7756CD71" w14:textId="77777777" w:rsidR="00CB4C47" w:rsidRPr="00CB4C47" w:rsidRDefault="00CB4C47" w:rsidP="009D17BE">
            <w:pPr>
              <w:jc w:val="center"/>
            </w:pPr>
          </w:p>
        </w:tc>
        <w:tc>
          <w:tcPr>
            <w:tcW w:w="1440" w:type="dxa"/>
            <w:shd w:val="clear" w:color="auto" w:fill="B3B3B3"/>
            <w:tcMar>
              <w:left w:w="57" w:type="dxa"/>
              <w:right w:w="57" w:type="dxa"/>
            </w:tcMar>
          </w:tcPr>
          <w:p w14:paraId="581459B7" w14:textId="77777777" w:rsidR="00CB4C47" w:rsidRPr="00CB4C47" w:rsidRDefault="00CB4C47" w:rsidP="00CB4C47"/>
        </w:tc>
        <w:tc>
          <w:tcPr>
            <w:tcW w:w="1980" w:type="dxa"/>
            <w:shd w:val="clear" w:color="auto" w:fill="B3B3B3"/>
            <w:tcMar>
              <w:left w:w="57" w:type="dxa"/>
              <w:right w:w="57" w:type="dxa"/>
            </w:tcMar>
          </w:tcPr>
          <w:p w14:paraId="1FC2B074" w14:textId="77777777" w:rsidR="00CB4C47" w:rsidRPr="00CB4C47" w:rsidRDefault="00CB4C47" w:rsidP="00CB4C47"/>
        </w:tc>
      </w:tr>
      <w:tr w:rsidR="00CB4C47" w:rsidRPr="00CB4C47" w14:paraId="6B62FF35" w14:textId="77777777" w:rsidTr="009D17BE">
        <w:tc>
          <w:tcPr>
            <w:tcW w:w="777" w:type="dxa"/>
            <w:shd w:val="clear" w:color="auto" w:fill="auto"/>
            <w:tcMar>
              <w:left w:w="57" w:type="dxa"/>
              <w:right w:w="57" w:type="dxa"/>
            </w:tcMar>
            <w:vAlign w:val="center"/>
          </w:tcPr>
          <w:p w14:paraId="680AAF6C"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7CF8AD61" w14:textId="77777777" w:rsidR="00CB4C47" w:rsidRPr="009D17BE" w:rsidRDefault="00CB4C47" w:rsidP="009D17BE">
            <w:pPr>
              <w:pStyle w:val="ListParagraph"/>
              <w:numPr>
                <w:ilvl w:val="0"/>
                <w:numId w:val="280"/>
              </w:numPr>
              <w:ind w:left="691" w:hanging="360"/>
              <w:jc w:val="left"/>
              <w:rPr>
                <w:lang w:val="el-GR"/>
              </w:rPr>
            </w:pPr>
            <w:r w:rsidRPr="009D17BE">
              <w:rPr>
                <w:lang w:val="el-GR"/>
              </w:rPr>
              <w:t xml:space="preserve">Τύπος μνήμης </w:t>
            </w:r>
            <w:r w:rsidRPr="00CB4C47">
              <w:t>DDR</w:t>
            </w:r>
            <w:r w:rsidRPr="009D17BE">
              <w:rPr>
                <w:lang w:val="el-GR"/>
              </w:rPr>
              <w:t>4 ή ισοδύναμος ή ανώτερος</w:t>
            </w:r>
          </w:p>
        </w:tc>
        <w:tc>
          <w:tcPr>
            <w:tcW w:w="1350" w:type="dxa"/>
            <w:shd w:val="clear" w:color="auto" w:fill="auto"/>
            <w:tcMar>
              <w:left w:w="57" w:type="dxa"/>
              <w:right w:w="57" w:type="dxa"/>
            </w:tcMar>
            <w:vAlign w:val="center"/>
          </w:tcPr>
          <w:p w14:paraId="6B2058B3"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2F7AB9C" w14:textId="77777777" w:rsidR="00CB4C47" w:rsidRPr="00CB4C47" w:rsidRDefault="00CB4C47" w:rsidP="00CB4C47"/>
        </w:tc>
        <w:tc>
          <w:tcPr>
            <w:tcW w:w="1980" w:type="dxa"/>
            <w:shd w:val="clear" w:color="auto" w:fill="auto"/>
            <w:tcMar>
              <w:left w:w="57" w:type="dxa"/>
              <w:right w:w="57" w:type="dxa"/>
            </w:tcMar>
          </w:tcPr>
          <w:p w14:paraId="027F5EC3" w14:textId="77777777" w:rsidR="00CB4C47" w:rsidRPr="00CB4C47" w:rsidRDefault="00CB4C47" w:rsidP="00CB4C47"/>
        </w:tc>
      </w:tr>
      <w:tr w:rsidR="00CB4C47" w:rsidRPr="00CB4C47" w14:paraId="10B060ED" w14:textId="77777777" w:rsidTr="009D17BE">
        <w:tc>
          <w:tcPr>
            <w:tcW w:w="777" w:type="dxa"/>
            <w:shd w:val="clear" w:color="auto" w:fill="auto"/>
            <w:tcMar>
              <w:left w:w="57" w:type="dxa"/>
              <w:right w:w="57" w:type="dxa"/>
            </w:tcMar>
            <w:vAlign w:val="center"/>
          </w:tcPr>
          <w:p w14:paraId="4FE58014"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26F585B" w14:textId="77777777" w:rsidR="00CB4C47" w:rsidRPr="009D17BE" w:rsidDel="002322F8" w:rsidRDefault="00CB4C47" w:rsidP="009D17BE">
            <w:pPr>
              <w:pStyle w:val="ListParagraph"/>
              <w:numPr>
                <w:ilvl w:val="0"/>
                <w:numId w:val="280"/>
              </w:numPr>
              <w:ind w:left="691" w:hanging="360"/>
              <w:jc w:val="left"/>
              <w:rPr>
                <w:lang w:val="el-GR"/>
              </w:rPr>
            </w:pPr>
            <w:r w:rsidRPr="009D17BE">
              <w:rPr>
                <w:lang w:val="el-GR"/>
              </w:rPr>
              <w:t>Να αναφερθεί ο τύπος μνήμης και τα τεχνικά χαρακτηριστικά της</w:t>
            </w:r>
          </w:p>
        </w:tc>
        <w:tc>
          <w:tcPr>
            <w:tcW w:w="1350" w:type="dxa"/>
            <w:shd w:val="clear" w:color="auto" w:fill="auto"/>
            <w:tcMar>
              <w:left w:w="57" w:type="dxa"/>
              <w:right w:w="57" w:type="dxa"/>
            </w:tcMar>
            <w:vAlign w:val="center"/>
          </w:tcPr>
          <w:p w14:paraId="749D73C5"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576F4F2A" w14:textId="77777777" w:rsidR="00CB4C47" w:rsidRPr="00CB4C47" w:rsidRDefault="00CB4C47" w:rsidP="00CB4C47"/>
        </w:tc>
        <w:tc>
          <w:tcPr>
            <w:tcW w:w="1980" w:type="dxa"/>
            <w:shd w:val="clear" w:color="auto" w:fill="auto"/>
            <w:tcMar>
              <w:left w:w="57" w:type="dxa"/>
              <w:right w:w="57" w:type="dxa"/>
            </w:tcMar>
          </w:tcPr>
          <w:p w14:paraId="643CEF2C" w14:textId="77777777" w:rsidR="00CB4C47" w:rsidRPr="00CB4C47" w:rsidRDefault="00CB4C47" w:rsidP="00CB4C47"/>
        </w:tc>
      </w:tr>
      <w:tr w:rsidR="00CB4C47" w:rsidRPr="00CB4C47" w14:paraId="35F9AAC6" w14:textId="77777777" w:rsidTr="009D17BE">
        <w:tc>
          <w:tcPr>
            <w:tcW w:w="777" w:type="dxa"/>
            <w:shd w:val="clear" w:color="auto" w:fill="auto"/>
            <w:tcMar>
              <w:left w:w="57" w:type="dxa"/>
              <w:right w:w="57" w:type="dxa"/>
            </w:tcMar>
            <w:vAlign w:val="center"/>
          </w:tcPr>
          <w:p w14:paraId="598313D3"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149C7A8B" w14:textId="77777777" w:rsidR="00CB4C47" w:rsidRPr="009D17BE" w:rsidRDefault="00CB4C47" w:rsidP="009D17BE">
            <w:pPr>
              <w:pStyle w:val="ListParagraph"/>
              <w:numPr>
                <w:ilvl w:val="0"/>
                <w:numId w:val="280"/>
              </w:numPr>
              <w:ind w:left="691" w:hanging="360"/>
              <w:jc w:val="left"/>
              <w:rPr>
                <w:lang w:val="el-GR"/>
              </w:rPr>
            </w:pPr>
            <w:r w:rsidRPr="009D17BE">
              <w:rPr>
                <w:lang w:val="el-GR"/>
              </w:rPr>
              <w:t>Να αναφερθούν οι συνολικές και κατειλημμένες θέσεις για μνήμη</w:t>
            </w:r>
          </w:p>
        </w:tc>
        <w:tc>
          <w:tcPr>
            <w:tcW w:w="1350" w:type="dxa"/>
            <w:tcBorders>
              <w:bottom w:val="single" w:sz="4" w:space="0" w:color="auto"/>
            </w:tcBorders>
            <w:shd w:val="clear" w:color="auto" w:fill="auto"/>
            <w:tcMar>
              <w:left w:w="57" w:type="dxa"/>
              <w:right w:w="57" w:type="dxa"/>
            </w:tcMar>
            <w:vAlign w:val="center"/>
          </w:tcPr>
          <w:p w14:paraId="5215E7C2"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2D68DF56"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2B4CA243" w14:textId="77777777" w:rsidR="00CB4C47" w:rsidRPr="00CB4C47" w:rsidRDefault="00CB4C47" w:rsidP="00CB4C47"/>
        </w:tc>
      </w:tr>
      <w:tr w:rsidR="00CB4C47" w:rsidRPr="00CB4C47" w14:paraId="4BA392BC" w14:textId="77777777" w:rsidTr="009D17BE">
        <w:tc>
          <w:tcPr>
            <w:tcW w:w="777" w:type="dxa"/>
            <w:shd w:val="clear" w:color="auto" w:fill="auto"/>
            <w:tcMar>
              <w:left w:w="57" w:type="dxa"/>
              <w:right w:w="57" w:type="dxa"/>
            </w:tcMar>
            <w:vAlign w:val="center"/>
          </w:tcPr>
          <w:p w14:paraId="46193DE1"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5167B34F" w14:textId="77777777" w:rsidR="00CB4C47" w:rsidRPr="00CB4C47" w:rsidRDefault="00CB4C47" w:rsidP="009D17BE">
            <w:pPr>
              <w:jc w:val="left"/>
            </w:pPr>
            <w:proofErr w:type="spellStart"/>
            <w:r w:rsidRPr="00CB4C47">
              <w:t>Ζητούντ</w:t>
            </w:r>
            <w:proofErr w:type="spellEnd"/>
            <w:r w:rsidRPr="00CB4C47">
              <w:t>αι:</w:t>
            </w:r>
          </w:p>
        </w:tc>
        <w:tc>
          <w:tcPr>
            <w:tcW w:w="1350" w:type="dxa"/>
            <w:tcBorders>
              <w:bottom w:val="single" w:sz="4" w:space="0" w:color="auto"/>
            </w:tcBorders>
            <w:shd w:val="clear" w:color="auto" w:fill="B3B3B3"/>
            <w:tcMar>
              <w:left w:w="57" w:type="dxa"/>
              <w:right w:w="57" w:type="dxa"/>
            </w:tcMar>
            <w:vAlign w:val="center"/>
          </w:tcPr>
          <w:p w14:paraId="1256BDFC" w14:textId="77777777" w:rsidR="00CB4C47" w:rsidRPr="00CB4C47" w:rsidRDefault="00CB4C47" w:rsidP="009D17BE">
            <w:pPr>
              <w:jc w:val="center"/>
            </w:pPr>
          </w:p>
        </w:tc>
        <w:tc>
          <w:tcPr>
            <w:tcW w:w="1440" w:type="dxa"/>
            <w:shd w:val="clear" w:color="auto" w:fill="B3B3B3"/>
            <w:tcMar>
              <w:left w:w="57" w:type="dxa"/>
              <w:right w:w="57" w:type="dxa"/>
            </w:tcMar>
          </w:tcPr>
          <w:p w14:paraId="24C32FAF" w14:textId="77777777" w:rsidR="00CB4C47" w:rsidRPr="00CB4C47" w:rsidRDefault="00CB4C47" w:rsidP="00CB4C47"/>
        </w:tc>
        <w:tc>
          <w:tcPr>
            <w:tcW w:w="1980" w:type="dxa"/>
            <w:shd w:val="clear" w:color="auto" w:fill="B3B3B3"/>
            <w:tcMar>
              <w:left w:w="57" w:type="dxa"/>
              <w:right w:w="57" w:type="dxa"/>
            </w:tcMar>
          </w:tcPr>
          <w:p w14:paraId="6F091CD2" w14:textId="77777777" w:rsidR="00CB4C47" w:rsidRPr="00CB4C47" w:rsidRDefault="00CB4C47" w:rsidP="00CB4C47"/>
        </w:tc>
      </w:tr>
      <w:tr w:rsidR="00CB4C47" w:rsidRPr="00CB4C47" w14:paraId="008119C3" w14:textId="77777777" w:rsidTr="009D17BE">
        <w:tc>
          <w:tcPr>
            <w:tcW w:w="777" w:type="dxa"/>
            <w:shd w:val="clear" w:color="auto" w:fill="auto"/>
            <w:tcMar>
              <w:left w:w="57" w:type="dxa"/>
              <w:right w:w="57" w:type="dxa"/>
            </w:tcMar>
            <w:vAlign w:val="center"/>
          </w:tcPr>
          <w:p w14:paraId="5D41063E"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22997176" w14:textId="77777777" w:rsidR="00CB4C47" w:rsidRPr="00CB4C47" w:rsidRDefault="00CB4C47" w:rsidP="009D17BE">
            <w:pPr>
              <w:pStyle w:val="ListParagraph"/>
              <w:numPr>
                <w:ilvl w:val="0"/>
                <w:numId w:val="280"/>
              </w:numPr>
              <w:ind w:left="691" w:hanging="360"/>
              <w:jc w:val="left"/>
            </w:pPr>
            <w:r w:rsidRPr="00CB4C47">
              <w:tab/>
            </w:r>
            <w:proofErr w:type="spellStart"/>
            <w:r w:rsidRPr="00CB4C47">
              <w:t>Αριθμός</w:t>
            </w:r>
            <w:proofErr w:type="spellEnd"/>
            <w:r w:rsidRPr="00CB4C47">
              <w:t xml:space="preserve"> </w:t>
            </w:r>
            <w:proofErr w:type="spellStart"/>
            <w:r w:rsidRPr="00CB4C47">
              <w:t>φυσικών</w:t>
            </w:r>
            <w:proofErr w:type="spellEnd"/>
            <w:r w:rsidRPr="00CB4C47">
              <w:t xml:space="preserve"> </w:t>
            </w:r>
            <w:proofErr w:type="gramStart"/>
            <w:r w:rsidRPr="00CB4C47">
              <w:t>π</w:t>
            </w:r>
            <w:proofErr w:type="spellStart"/>
            <w:r w:rsidRPr="00CB4C47">
              <w:t>υρήνων</w:t>
            </w:r>
            <w:proofErr w:type="spellEnd"/>
            <w:r w:rsidRPr="00CB4C47">
              <w:t xml:space="preserve">  </w:t>
            </w:r>
            <w:proofErr w:type="spellStart"/>
            <w:r w:rsidRPr="00CB4C47">
              <w:t>συνολικά</w:t>
            </w:r>
            <w:proofErr w:type="spellEnd"/>
            <w:proofErr w:type="gramEnd"/>
          </w:p>
        </w:tc>
        <w:tc>
          <w:tcPr>
            <w:tcW w:w="1350" w:type="dxa"/>
            <w:shd w:val="clear" w:color="auto" w:fill="auto"/>
            <w:tcMar>
              <w:left w:w="57" w:type="dxa"/>
              <w:right w:w="57" w:type="dxa"/>
            </w:tcMar>
            <w:vAlign w:val="center"/>
          </w:tcPr>
          <w:p w14:paraId="73A275C9" w14:textId="77777777" w:rsidR="00CB4C47" w:rsidRPr="00CB4C47" w:rsidRDefault="00CB4C47" w:rsidP="009D17BE">
            <w:pPr>
              <w:jc w:val="center"/>
            </w:pPr>
            <w:r w:rsidRPr="00CB4C47">
              <w:t>≥ 48</w:t>
            </w:r>
          </w:p>
        </w:tc>
        <w:tc>
          <w:tcPr>
            <w:tcW w:w="1440" w:type="dxa"/>
            <w:shd w:val="clear" w:color="auto" w:fill="auto"/>
            <w:tcMar>
              <w:left w:w="57" w:type="dxa"/>
              <w:right w:w="57" w:type="dxa"/>
            </w:tcMar>
          </w:tcPr>
          <w:p w14:paraId="3A8D8985" w14:textId="77777777" w:rsidR="00CB4C47" w:rsidRPr="00CB4C47" w:rsidRDefault="00CB4C47" w:rsidP="00CB4C47"/>
        </w:tc>
        <w:tc>
          <w:tcPr>
            <w:tcW w:w="1980" w:type="dxa"/>
            <w:shd w:val="clear" w:color="auto" w:fill="auto"/>
            <w:tcMar>
              <w:left w:w="57" w:type="dxa"/>
              <w:right w:w="57" w:type="dxa"/>
            </w:tcMar>
          </w:tcPr>
          <w:p w14:paraId="62E18390" w14:textId="77777777" w:rsidR="00CB4C47" w:rsidRPr="00CB4C47" w:rsidRDefault="00CB4C47" w:rsidP="00CB4C47"/>
        </w:tc>
      </w:tr>
      <w:tr w:rsidR="00CB4C47" w:rsidRPr="00CB4C47" w14:paraId="0111E2D6" w14:textId="77777777" w:rsidTr="009D17BE">
        <w:tc>
          <w:tcPr>
            <w:tcW w:w="777" w:type="dxa"/>
            <w:shd w:val="clear" w:color="auto" w:fill="auto"/>
            <w:tcMar>
              <w:left w:w="57" w:type="dxa"/>
              <w:right w:w="57" w:type="dxa"/>
            </w:tcMar>
            <w:vAlign w:val="center"/>
          </w:tcPr>
          <w:p w14:paraId="73C5F746"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0CAC236F" w14:textId="77777777" w:rsidR="00CB4C47" w:rsidRPr="009D17BE" w:rsidRDefault="00CB4C47" w:rsidP="009D17BE">
            <w:pPr>
              <w:jc w:val="left"/>
              <w:rPr>
                <w:lang w:val="el-GR"/>
              </w:rPr>
            </w:pPr>
            <w:r w:rsidRPr="009D17BE">
              <w:rPr>
                <w:lang w:val="el-GR"/>
              </w:rPr>
              <w:t xml:space="preserve">Να αναφερθεί ο Μέγιστος αριθμός πυρήνων </w:t>
            </w:r>
          </w:p>
        </w:tc>
        <w:tc>
          <w:tcPr>
            <w:tcW w:w="1350" w:type="dxa"/>
            <w:shd w:val="clear" w:color="auto" w:fill="auto"/>
            <w:tcMar>
              <w:left w:w="57" w:type="dxa"/>
              <w:right w:w="57" w:type="dxa"/>
            </w:tcMar>
            <w:vAlign w:val="center"/>
          </w:tcPr>
          <w:p w14:paraId="42D800A9"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739E3B18" w14:textId="77777777" w:rsidR="00CB4C47" w:rsidRPr="00CB4C47" w:rsidRDefault="00CB4C47" w:rsidP="00CB4C47"/>
        </w:tc>
        <w:tc>
          <w:tcPr>
            <w:tcW w:w="1980" w:type="dxa"/>
            <w:shd w:val="clear" w:color="auto" w:fill="auto"/>
            <w:tcMar>
              <w:left w:w="57" w:type="dxa"/>
              <w:right w:w="57" w:type="dxa"/>
            </w:tcMar>
          </w:tcPr>
          <w:p w14:paraId="184DF08C" w14:textId="77777777" w:rsidR="00CB4C47" w:rsidRPr="00CB4C47" w:rsidRDefault="00CB4C47" w:rsidP="00CB4C47"/>
        </w:tc>
      </w:tr>
      <w:tr w:rsidR="00CB4C47" w:rsidRPr="00CB4C47" w14:paraId="31E18A18" w14:textId="77777777" w:rsidTr="009D17BE">
        <w:tc>
          <w:tcPr>
            <w:tcW w:w="777" w:type="dxa"/>
            <w:shd w:val="clear" w:color="auto" w:fill="auto"/>
            <w:tcMar>
              <w:left w:w="57" w:type="dxa"/>
              <w:right w:w="57" w:type="dxa"/>
            </w:tcMar>
            <w:vAlign w:val="center"/>
          </w:tcPr>
          <w:p w14:paraId="2637D328"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46AC6DD7" w14:textId="77777777" w:rsidR="00CB4C47" w:rsidRPr="00CB4C47" w:rsidRDefault="00CB4C47" w:rsidP="009D17BE">
            <w:pPr>
              <w:pStyle w:val="ListParagraph"/>
              <w:numPr>
                <w:ilvl w:val="0"/>
                <w:numId w:val="280"/>
              </w:numPr>
              <w:ind w:left="691" w:hanging="360"/>
              <w:jc w:val="left"/>
            </w:pPr>
            <w:r w:rsidRPr="00CB4C47">
              <w:tab/>
            </w:r>
            <w:proofErr w:type="spellStart"/>
            <w:r w:rsidRPr="00CB4C47">
              <w:t>Μέγεθος</w:t>
            </w:r>
            <w:proofErr w:type="spellEnd"/>
            <w:r w:rsidRPr="00CB4C47">
              <w:t xml:space="preserve"> π</w:t>
            </w:r>
            <w:proofErr w:type="spellStart"/>
            <w:r w:rsidRPr="00CB4C47">
              <w:t>ροσφερόμενης</w:t>
            </w:r>
            <w:proofErr w:type="spellEnd"/>
            <w:r w:rsidRPr="00CB4C47">
              <w:t xml:space="preserve"> </w:t>
            </w:r>
            <w:proofErr w:type="spellStart"/>
            <w:r w:rsidRPr="00CB4C47">
              <w:t>μνήμης</w:t>
            </w:r>
            <w:proofErr w:type="spellEnd"/>
            <w:r w:rsidRPr="00CB4C47">
              <w:t xml:space="preserve"> (GB) </w:t>
            </w:r>
          </w:p>
        </w:tc>
        <w:tc>
          <w:tcPr>
            <w:tcW w:w="1350" w:type="dxa"/>
            <w:shd w:val="clear" w:color="auto" w:fill="auto"/>
            <w:tcMar>
              <w:left w:w="57" w:type="dxa"/>
              <w:right w:w="57" w:type="dxa"/>
            </w:tcMar>
            <w:vAlign w:val="center"/>
          </w:tcPr>
          <w:p w14:paraId="5FFE9AF2" w14:textId="77777777" w:rsidR="00CB4C47" w:rsidRPr="00CB4C47" w:rsidRDefault="00CB4C47" w:rsidP="009D17BE">
            <w:pPr>
              <w:jc w:val="center"/>
            </w:pPr>
            <w:r w:rsidRPr="00CB4C47">
              <w:t>≥ 768</w:t>
            </w:r>
          </w:p>
        </w:tc>
        <w:tc>
          <w:tcPr>
            <w:tcW w:w="1440" w:type="dxa"/>
            <w:shd w:val="clear" w:color="auto" w:fill="auto"/>
            <w:tcMar>
              <w:left w:w="57" w:type="dxa"/>
              <w:right w:w="57" w:type="dxa"/>
            </w:tcMar>
          </w:tcPr>
          <w:p w14:paraId="458B2329" w14:textId="77777777" w:rsidR="00CB4C47" w:rsidRPr="00CB4C47" w:rsidRDefault="00CB4C47" w:rsidP="00CB4C47"/>
        </w:tc>
        <w:tc>
          <w:tcPr>
            <w:tcW w:w="1980" w:type="dxa"/>
            <w:shd w:val="clear" w:color="auto" w:fill="auto"/>
            <w:tcMar>
              <w:left w:w="57" w:type="dxa"/>
              <w:right w:w="57" w:type="dxa"/>
            </w:tcMar>
          </w:tcPr>
          <w:p w14:paraId="05D0AF4B" w14:textId="77777777" w:rsidR="00CB4C47" w:rsidRPr="00CB4C47" w:rsidRDefault="00CB4C47" w:rsidP="00CB4C47"/>
        </w:tc>
      </w:tr>
      <w:tr w:rsidR="00CB4C47" w:rsidRPr="00CB4C47" w14:paraId="6D266C54" w14:textId="77777777" w:rsidTr="009D17BE">
        <w:tc>
          <w:tcPr>
            <w:tcW w:w="777" w:type="dxa"/>
            <w:tcBorders>
              <w:bottom w:val="single" w:sz="4" w:space="0" w:color="auto"/>
            </w:tcBorders>
            <w:shd w:val="clear" w:color="auto" w:fill="auto"/>
            <w:tcMar>
              <w:left w:w="57" w:type="dxa"/>
              <w:right w:w="57" w:type="dxa"/>
            </w:tcMar>
            <w:vAlign w:val="center"/>
          </w:tcPr>
          <w:p w14:paraId="347B76E3" w14:textId="77777777" w:rsidR="00CB4C47" w:rsidRPr="00CB4C47" w:rsidRDefault="00CB4C47" w:rsidP="009D17BE">
            <w:pPr>
              <w:pStyle w:val="ListParagraph"/>
              <w:numPr>
                <w:ilvl w:val="0"/>
                <w:numId w:val="279"/>
              </w:numPr>
            </w:pPr>
          </w:p>
        </w:tc>
        <w:tc>
          <w:tcPr>
            <w:tcW w:w="4168" w:type="dxa"/>
            <w:tcBorders>
              <w:bottom w:val="single" w:sz="4" w:space="0" w:color="auto"/>
            </w:tcBorders>
            <w:shd w:val="clear" w:color="auto" w:fill="auto"/>
            <w:tcMar>
              <w:left w:w="57" w:type="dxa"/>
              <w:right w:w="57" w:type="dxa"/>
            </w:tcMar>
            <w:vAlign w:val="center"/>
          </w:tcPr>
          <w:p w14:paraId="7F8CB6D5" w14:textId="77777777" w:rsidR="00CB4C47" w:rsidRPr="00CB4C47" w:rsidRDefault="00CB4C47" w:rsidP="009D17BE">
            <w:pPr>
              <w:pStyle w:val="ListParagraph"/>
              <w:numPr>
                <w:ilvl w:val="0"/>
                <w:numId w:val="280"/>
              </w:numPr>
              <w:ind w:left="691" w:hanging="360"/>
              <w:jc w:val="left"/>
            </w:pPr>
            <w:r w:rsidRPr="00CB4C47">
              <w:tab/>
            </w:r>
            <w:proofErr w:type="spellStart"/>
            <w:r w:rsidRPr="00CB4C47">
              <w:t>Μέγεθος</w:t>
            </w:r>
            <w:proofErr w:type="spellEnd"/>
            <w:r w:rsidRPr="00CB4C47">
              <w:t xml:space="preserve"> υπ</w:t>
            </w:r>
            <w:proofErr w:type="spellStart"/>
            <w:r w:rsidRPr="00CB4C47">
              <w:t>οστηριζόμενης</w:t>
            </w:r>
            <w:proofErr w:type="spellEnd"/>
            <w:r w:rsidRPr="00CB4C47">
              <w:t xml:space="preserve"> </w:t>
            </w:r>
            <w:proofErr w:type="spellStart"/>
            <w:r w:rsidRPr="00CB4C47">
              <w:t>μνήμης</w:t>
            </w:r>
            <w:proofErr w:type="spellEnd"/>
            <w:r w:rsidRPr="00CB4C47">
              <w:t xml:space="preserve"> (GB) </w:t>
            </w:r>
          </w:p>
        </w:tc>
        <w:tc>
          <w:tcPr>
            <w:tcW w:w="1350" w:type="dxa"/>
            <w:tcBorders>
              <w:bottom w:val="single" w:sz="4" w:space="0" w:color="auto"/>
            </w:tcBorders>
            <w:shd w:val="clear" w:color="auto" w:fill="auto"/>
            <w:tcMar>
              <w:left w:w="57" w:type="dxa"/>
              <w:right w:w="57" w:type="dxa"/>
            </w:tcMar>
            <w:vAlign w:val="center"/>
          </w:tcPr>
          <w:p w14:paraId="544EF773" w14:textId="77777777" w:rsidR="00CB4C47" w:rsidRPr="00CB4C47" w:rsidRDefault="00CB4C47" w:rsidP="009D17BE">
            <w:pPr>
              <w:jc w:val="center"/>
            </w:pPr>
            <w:r w:rsidRPr="00CB4C47">
              <w:t>≥ 1536</w:t>
            </w:r>
          </w:p>
        </w:tc>
        <w:tc>
          <w:tcPr>
            <w:tcW w:w="1440" w:type="dxa"/>
            <w:tcBorders>
              <w:bottom w:val="single" w:sz="4" w:space="0" w:color="auto"/>
            </w:tcBorders>
            <w:shd w:val="clear" w:color="auto" w:fill="auto"/>
            <w:tcMar>
              <w:left w:w="57" w:type="dxa"/>
              <w:right w:w="57" w:type="dxa"/>
            </w:tcMar>
          </w:tcPr>
          <w:p w14:paraId="7477CA2B"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3293DA32" w14:textId="77777777" w:rsidR="00CB4C47" w:rsidRPr="00CB4C47" w:rsidRDefault="00CB4C47" w:rsidP="00CB4C47"/>
        </w:tc>
      </w:tr>
      <w:tr w:rsidR="00CB4C47" w:rsidRPr="00CB4C47" w14:paraId="4FB1141E" w14:textId="77777777" w:rsidTr="009D17BE">
        <w:tc>
          <w:tcPr>
            <w:tcW w:w="777" w:type="dxa"/>
            <w:tcMar>
              <w:left w:w="57" w:type="dxa"/>
              <w:right w:w="57" w:type="dxa"/>
            </w:tcMar>
            <w:vAlign w:val="center"/>
          </w:tcPr>
          <w:p w14:paraId="7616CD3F"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63CCD81B" w14:textId="77777777" w:rsidR="00CB4C47" w:rsidRPr="009D17BE" w:rsidRDefault="00CB4C47" w:rsidP="009D17BE">
            <w:pPr>
              <w:jc w:val="left"/>
              <w:rPr>
                <w:lang w:val="el-GR"/>
              </w:rPr>
            </w:pPr>
            <w:r w:rsidRPr="009D17BE">
              <w:rPr>
                <w:lang w:val="el-GR"/>
              </w:rPr>
              <w:t xml:space="preserve">Έκαστος εξυπηρετητής να διαθέτει </w:t>
            </w:r>
            <w:r w:rsidRPr="00CB4C47">
              <w:t>controller</w:t>
            </w:r>
            <w:r w:rsidRPr="009D17BE">
              <w:rPr>
                <w:lang w:val="el-GR"/>
              </w:rPr>
              <w:t xml:space="preserve"> ≥ 32 </w:t>
            </w:r>
            <w:r w:rsidRPr="00CB4C47">
              <w:t>Gbps</w:t>
            </w:r>
            <w:r w:rsidRPr="009D17BE">
              <w:rPr>
                <w:lang w:val="el-GR"/>
              </w:rPr>
              <w:t xml:space="preserve"> με 2 θύρες για σύνδεση με σύστημα αποθήκευσης ή ισοδύναμο</w:t>
            </w:r>
          </w:p>
        </w:tc>
        <w:tc>
          <w:tcPr>
            <w:tcW w:w="1350" w:type="dxa"/>
            <w:shd w:val="clear" w:color="auto" w:fill="auto"/>
            <w:tcMar>
              <w:left w:w="57" w:type="dxa"/>
              <w:right w:w="57" w:type="dxa"/>
            </w:tcMar>
            <w:vAlign w:val="center"/>
          </w:tcPr>
          <w:p w14:paraId="448B6524"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32B3EE0C" w14:textId="77777777" w:rsidR="00CB4C47" w:rsidRPr="00CB4C47" w:rsidRDefault="00CB4C47" w:rsidP="00CB4C47"/>
        </w:tc>
        <w:tc>
          <w:tcPr>
            <w:tcW w:w="1980" w:type="dxa"/>
            <w:shd w:val="clear" w:color="auto" w:fill="auto"/>
            <w:tcMar>
              <w:left w:w="57" w:type="dxa"/>
              <w:right w:w="57" w:type="dxa"/>
            </w:tcMar>
          </w:tcPr>
          <w:p w14:paraId="3BBFFF47" w14:textId="77777777" w:rsidR="00CB4C47" w:rsidRPr="00CB4C47" w:rsidRDefault="00CB4C47" w:rsidP="00CB4C47"/>
        </w:tc>
      </w:tr>
      <w:tr w:rsidR="00CB4C47" w:rsidRPr="00CB4C47" w14:paraId="20437E46" w14:textId="77777777" w:rsidTr="009D17BE">
        <w:tc>
          <w:tcPr>
            <w:tcW w:w="777" w:type="dxa"/>
            <w:shd w:val="clear" w:color="auto" w:fill="auto"/>
            <w:tcMar>
              <w:left w:w="57" w:type="dxa"/>
              <w:right w:w="57" w:type="dxa"/>
            </w:tcMar>
            <w:vAlign w:val="center"/>
          </w:tcPr>
          <w:p w14:paraId="575DAE1F"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FEDB254" w14:textId="77777777" w:rsidR="00CB4C47" w:rsidRPr="009D17BE" w:rsidRDefault="00CB4C47" w:rsidP="009D17BE">
            <w:pPr>
              <w:jc w:val="left"/>
              <w:rPr>
                <w:lang w:val="el-GR"/>
              </w:rPr>
            </w:pPr>
            <w:r w:rsidRPr="009D17BE">
              <w:rPr>
                <w:lang w:val="el-GR"/>
              </w:rPr>
              <w:t>Να αναφερθεί και προσφερθεί ο απαιτούμενος αριθμός δικτύου, ώστε να καλύπτονται οι απαιτήσεις της προσφερόμενης αρχιτεκτονικής και τα χαρακτηριστικά υψηλής διαθεσιμότητας που ζητούνται.</w:t>
            </w:r>
          </w:p>
        </w:tc>
        <w:tc>
          <w:tcPr>
            <w:tcW w:w="1350" w:type="dxa"/>
            <w:tcBorders>
              <w:bottom w:val="single" w:sz="4" w:space="0" w:color="auto"/>
            </w:tcBorders>
            <w:shd w:val="clear" w:color="auto" w:fill="auto"/>
            <w:tcMar>
              <w:left w:w="57" w:type="dxa"/>
              <w:right w:w="57" w:type="dxa"/>
            </w:tcMar>
            <w:vAlign w:val="center"/>
          </w:tcPr>
          <w:p w14:paraId="1CDF1CE8"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3664A256"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4DB47D9B" w14:textId="77777777" w:rsidR="00CB4C47" w:rsidRPr="00CB4C47" w:rsidRDefault="00CB4C47" w:rsidP="00CB4C47"/>
        </w:tc>
      </w:tr>
      <w:tr w:rsidR="00CB4C47" w:rsidRPr="00CB4C47" w14:paraId="2B0E6346" w14:textId="77777777" w:rsidTr="009D17BE">
        <w:tc>
          <w:tcPr>
            <w:tcW w:w="777" w:type="dxa"/>
            <w:shd w:val="clear" w:color="auto" w:fill="auto"/>
            <w:tcMar>
              <w:left w:w="57" w:type="dxa"/>
              <w:right w:w="57" w:type="dxa"/>
            </w:tcMar>
            <w:vAlign w:val="center"/>
          </w:tcPr>
          <w:p w14:paraId="58500A89"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11B11213" w14:textId="77777777" w:rsidR="00CB4C47" w:rsidRPr="00CB4C47" w:rsidRDefault="00CB4C47" w:rsidP="009D17BE">
            <w:pPr>
              <w:jc w:val="left"/>
              <w:rPr>
                <w:rFonts w:eastAsia="Calibri"/>
              </w:rPr>
            </w:pPr>
            <w:proofErr w:type="spellStart"/>
            <w:r w:rsidRPr="00CB4C47">
              <w:t>Αριθμός</w:t>
            </w:r>
            <w:proofErr w:type="spellEnd"/>
            <w:r w:rsidRPr="00CB4C47">
              <w:t xml:space="preserve"> </w:t>
            </w:r>
            <w:proofErr w:type="spellStart"/>
            <w:r w:rsidRPr="00CB4C47">
              <w:t>θυρών</w:t>
            </w:r>
            <w:proofErr w:type="spellEnd"/>
            <w:r w:rsidRPr="00CB4C47">
              <w:t xml:space="preserve"> 25-Gigabit Ethernet</w:t>
            </w:r>
          </w:p>
        </w:tc>
        <w:tc>
          <w:tcPr>
            <w:tcW w:w="1350" w:type="dxa"/>
            <w:tcBorders>
              <w:bottom w:val="single" w:sz="4" w:space="0" w:color="auto"/>
            </w:tcBorders>
            <w:shd w:val="clear" w:color="auto" w:fill="auto"/>
            <w:tcMar>
              <w:left w:w="57" w:type="dxa"/>
              <w:right w:w="57" w:type="dxa"/>
            </w:tcMar>
            <w:vAlign w:val="center"/>
          </w:tcPr>
          <w:p w14:paraId="510F1062" w14:textId="77777777" w:rsidR="00CB4C47" w:rsidRPr="00CB4C47" w:rsidRDefault="00CB4C47" w:rsidP="009D17BE">
            <w:pPr>
              <w:jc w:val="center"/>
              <w:rPr>
                <w:rFonts w:eastAsia="Calibri"/>
              </w:rPr>
            </w:pPr>
            <w:r w:rsidRPr="00CB4C47">
              <w:rPr>
                <w:rFonts w:eastAsia="Calibri"/>
              </w:rPr>
              <w:t>≥ 8</w:t>
            </w:r>
          </w:p>
        </w:tc>
        <w:tc>
          <w:tcPr>
            <w:tcW w:w="1440" w:type="dxa"/>
            <w:tcBorders>
              <w:bottom w:val="single" w:sz="4" w:space="0" w:color="auto"/>
            </w:tcBorders>
            <w:shd w:val="clear" w:color="auto" w:fill="auto"/>
            <w:tcMar>
              <w:left w:w="57" w:type="dxa"/>
              <w:right w:w="57" w:type="dxa"/>
            </w:tcMar>
          </w:tcPr>
          <w:p w14:paraId="49F46342"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3F90A4C8" w14:textId="77777777" w:rsidR="00CB4C47" w:rsidRPr="00CB4C47" w:rsidRDefault="00CB4C47" w:rsidP="00CB4C47"/>
        </w:tc>
      </w:tr>
      <w:tr w:rsidR="00CB4C47" w:rsidRPr="00CB4C47" w14:paraId="5B00F414" w14:textId="77777777" w:rsidTr="009D17BE">
        <w:tc>
          <w:tcPr>
            <w:tcW w:w="777" w:type="dxa"/>
            <w:shd w:val="clear" w:color="auto" w:fill="auto"/>
            <w:tcMar>
              <w:left w:w="57" w:type="dxa"/>
              <w:right w:w="57" w:type="dxa"/>
            </w:tcMar>
            <w:vAlign w:val="center"/>
          </w:tcPr>
          <w:p w14:paraId="62034D5E"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3BC004B" w14:textId="77777777" w:rsidR="00CB4C47" w:rsidRPr="00CB4C47" w:rsidRDefault="00CB4C47" w:rsidP="009D17BE">
            <w:pPr>
              <w:jc w:val="left"/>
              <w:rPr>
                <w:rFonts w:eastAsia="Calibri"/>
              </w:rPr>
            </w:pPr>
            <w:proofErr w:type="spellStart"/>
            <w:r w:rsidRPr="00CB4C47">
              <w:t>Αριθμός</w:t>
            </w:r>
            <w:proofErr w:type="spellEnd"/>
            <w:r w:rsidRPr="00CB4C47">
              <w:t xml:space="preserve"> </w:t>
            </w:r>
            <w:proofErr w:type="spellStart"/>
            <w:r w:rsidRPr="00CB4C47">
              <w:t>θυρών</w:t>
            </w:r>
            <w:proofErr w:type="spellEnd"/>
            <w:r w:rsidRPr="00CB4C47">
              <w:t xml:space="preserve"> 100-Gigabit Ethernet</w:t>
            </w:r>
          </w:p>
        </w:tc>
        <w:tc>
          <w:tcPr>
            <w:tcW w:w="1350" w:type="dxa"/>
            <w:tcBorders>
              <w:bottom w:val="single" w:sz="4" w:space="0" w:color="auto"/>
            </w:tcBorders>
            <w:shd w:val="clear" w:color="auto" w:fill="auto"/>
            <w:tcMar>
              <w:left w:w="57" w:type="dxa"/>
              <w:right w:w="57" w:type="dxa"/>
            </w:tcMar>
            <w:vAlign w:val="center"/>
          </w:tcPr>
          <w:p w14:paraId="4E63FB5C" w14:textId="77777777" w:rsidR="00CB4C47" w:rsidRPr="00CB4C47" w:rsidRDefault="00CB4C47" w:rsidP="009D17BE">
            <w:pPr>
              <w:jc w:val="center"/>
              <w:rPr>
                <w:rFonts w:eastAsia="Calibri"/>
              </w:rPr>
            </w:pPr>
            <w:r w:rsidRPr="00CB4C47">
              <w:rPr>
                <w:rFonts w:eastAsia="Calibri"/>
              </w:rPr>
              <w:t>≥ 4</w:t>
            </w:r>
          </w:p>
        </w:tc>
        <w:tc>
          <w:tcPr>
            <w:tcW w:w="1440" w:type="dxa"/>
            <w:tcBorders>
              <w:bottom w:val="single" w:sz="4" w:space="0" w:color="auto"/>
            </w:tcBorders>
            <w:shd w:val="clear" w:color="auto" w:fill="auto"/>
            <w:tcMar>
              <w:left w:w="57" w:type="dxa"/>
              <w:right w:w="57" w:type="dxa"/>
            </w:tcMar>
          </w:tcPr>
          <w:p w14:paraId="6CAEE883"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0D1ADF9B" w14:textId="77777777" w:rsidR="00CB4C47" w:rsidRPr="00CB4C47" w:rsidRDefault="00CB4C47" w:rsidP="00CB4C47"/>
        </w:tc>
      </w:tr>
      <w:tr w:rsidR="00CB4C47" w:rsidRPr="00CB4C47" w14:paraId="41FE5AF8" w14:textId="77777777" w:rsidTr="009D17BE">
        <w:tc>
          <w:tcPr>
            <w:tcW w:w="777" w:type="dxa"/>
            <w:shd w:val="clear" w:color="auto" w:fill="auto"/>
            <w:tcMar>
              <w:left w:w="57" w:type="dxa"/>
              <w:right w:w="57" w:type="dxa"/>
            </w:tcMar>
            <w:vAlign w:val="center"/>
          </w:tcPr>
          <w:p w14:paraId="4EA09B00"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026732E2" w14:textId="77777777" w:rsidR="00CB4C47" w:rsidRPr="009D17BE" w:rsidRDefault="00CB4C47" w:rsidP="009D17BE">
            <w:pPr>
              <w:jc w:val="left"/>
              <w:rPr>
                <w:b/>
                <w:bCs/>
              </w:rPr>
            </w:pPr>
            <w:proofErr w:type="spellStart"/>
            <w:r w:rsidRPr="009D17BE">
              <w:rPr>
                <w:b/>
                <w:bCs/>
              </w:rPr>
              <w:t>Δυν</w:t>
            </w:r>
            <w:proofErr w:type="spellEnd"/>
            <w:r w:rsidRPr="009D17BE">
              <w:rPr>
                <w:b/>
                <w:bCs/>
              </w:rPr>
              <w:t xml:space="preserve">ατότητες </w:t>
            </w:r>
            <w:proofErr w:type="spellStart"/>
            <w:r w:rsidRPr="009D17BE">
              <w:rPr>
                <w:b/>
                <w:bCs/>
              </w:rPr>
              <w:t>το</w:t>
            </w:r>
            <w:proofErr w:type="spellEnd"/>
            <w:r w:rsidRPr="009D17BE">
              <w:rPr>
                <w:b/>
                <w:bCs/>
              </w:rPr>
              <w:t>πικής απ</w:t>
            </w:r>
            <w:proofErr w:type="spellStart"/>
            <w:r w:rsidRPr="009D17BE">
              <w:rPr>
                <w:b/>
                <w:bCs/>
              </w:rPr>
              <w:t>οθήκευσης</w:t>
            </w:r>
            <w:proofErr w:type="spellEnd"/>
          </w:p>
        </w:tc>
        <w:tc>
          <w:tcPr>
            <w:tcW w:w="1350" w:type="dxa"/>
            <w:shd w:val="clear" w:color="auto" w:fill="CCCCCC"/>
            <w:tcMar>
              <w:left w:w="57" w:type="dxa"/>
              <w:right w:w="57" w:type="dxa"/>
            </w:tcMar>
            <w:vAlign w:val="center"/>
          </w:tcPr>
          <w:p w14:paraId="4C17C072" w14:textId="77777777" w:rsidR="00CB4C47" w:rsidRPr="00CB4C47" w:rsidRDefault="00CB4C47" w:rsidP="009D17BE">
            <w:pPr>
              <w:jc w:val="center"/>
            </w:pPr>
          </w:p>
        </w:tc>
        <w:tc>
          <w:tcPr>
            <w:tcW w:w="1440" w:type="dxa"/>
            <w:shd w:val="clear" w:color="auto" w:fill="CCCCCC"/>
            <w:tcMar>
              <w:left w:w="57" w:type="dxa"/>
              <w:right w:w="57" w:type="dxa"/>
            </w:tcMar>
          </w:tcPr>
          <w:p w14:paraId="463EC609" w14:textId="77777777" w:rsidR="00CB4C47" w:rsidRPr="00CB4C47" w:rsidRDefault="00CB4C47" w:rsidP="00CB4C47"/>
        </w:tc>
        <w:tc>
          <w:tcPr>
            <w:tcW w:w="1980" w:type="dxa"/>
            <w:shd w:val="clear" w:color="auto" w:fill="CCCCCC"/>
            <w:tcMar>
              <w:left w:w="57" w:type="dxa"/>
              <w:right w:w="57" w:type="dxa"/>
            </w:tcMar>
          </w:tcPr>
          <w:p w14:paraId="714011F8" w14:textId="77777777" w:rsidR="00CB4C47" w:rsidRPr="00CB4C47" w:rsidRDefault="00CB4C47" w:rsidP="00CB4C47"/>
        </w:tc>
      </w:tr>
      <w:tr w:rsidR="00CB4C47" w:rsidRPr="00CB4C47" w14:paraId="3E0C163C" w14:textId="77777777" w:rsidTr="009D17BE">
        <w:tc>
          <w:tcPr>
            <w:tcW w:w="777" w:type="dxa"/>
            <w:shd w:val="clear" w:color="auto" w:fill="auto"/>
            <w:tcMar>
              <w:left w:w="57" w:type="dxa"/>
              <w:right w:w="57" w:type="dxa"/>
            </w:tcMar>
            <w:vAlign w:val="center"/>
          </w:tcPr>
          <w:p w14:paraId="55F4A9F1"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26287831" w14:textId="77777777" w:rsidR="00CB4C47" w:rsidRPr="009D17BE" w:rsidRDefault="00CB4C47" w:rsidP="009D17BE">
            <w:pPr>
              <w:jc w:val="left"/>
              <w:rPr>
                <w:lang w:val="el-GR"/>
              </w:rPr>
            </w:pPr>
            <w:r w:rsidRPr="009D17BE">
              <w:rPr>
                <w:lang w:val="el-GR"/>
              </w:rPr>
              <w:t xml:space="preserve">Ελεγκτής δίσκων με υποστήριξη </w:t>
            </w:r>
            <w:r w:rsidRPr="00CB4C47">
              <w:t>RAID</w:t>
            </w:r>
            <w:r w:rsidRPr="009D17BE">
              <w:rPr>
                <w:lang w:val="el-GR"/>
              </w:rPr>
              <w:t xml:space="preserve">-1 ή 10. Οι δίσκοι να βρίσκονται στη διάταξη </w:t>
            </w:r>
            <w:r w:rsidRPr="00CB4C47">
              <w:t>RAID</w:t>
            </w:r>
            <w:r w:rsidRPr="009D17BE">
              <w:rPr>
                <w:lang w:val="el-GR"/>
              </w:rPr>
              <w:t>-1 ή 10.</w:t>
            </w:r>
          </w:p>
        </w:tc>
        <w:tc>
          <w:tcPr>
            <w:tcW w:w="1350" w:type="dxa"/>
            <w:shd w:val="clear" w:color="auto" w:fill="auto"/>
            <w:tcMar>
              <w:left w:w="57" w:type="dxa"/>
              <w:right w:w="57" w:type="dxa"/>
            </w:tcMar>
            <w:vAlign w:val="center"/>
          </w:tcPr>
          <w:p w14:paraId="7997AA04"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4A6260D3" w14:textId="77777777" w:rsidR="00CB4C47" w:rsidRPr="00CB4C47" w:rsidRDefault="00CB4C47" w:rsidP="00CB4C47"/>
        </w:tc>
        <w:tc>
          <w:tcPr>
            <w:tcW w:w="1980" w:type="dxa"/>
            <w:shd w:val="clear" w:color="auto" w:fill="auto"/>
            <w:tcMar>
              <w:left w:w="57" w:type="dxa"/>
              <w:right w:w="57" w:type="dxa"/>
            </w:tcMar>
          </w:tcPr>
          <w:p w14:paraId="3B2964C8" w14:textId="77777777" w:rsidR="00CB4C47" w:rsidRPr="00CB4C47" w:rsidRDefault="00CB4C47" w:rsidP="00CB4C47"/>
        </w:tc>
      </w:tr>
      <w:tr w:rsidR="00CB4C47" w:rsidRPr="00CB4C47" w14:paraId="79B3D8DE" w14:textId="77777777" w:rsidTr="009D17BE">
        <w:tc>
          <w:tcPr>
            <w:tcW w:w="777" w:type="dxa"/>
            <w:shd w:val="clear" w:color="auto" w:fill="auto"/>
            <w:tcMar>
              <w:left w:w="57" w:type="dxa"/>
              <w:right w:w="57" w:type="dxa"/>
            </w:tcMar>
            <w:vAlign w:val="center"/>
          </w:tcPr>
          <w:p w14:paraId="70BDE3DF"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FDBC751" w14:textId="77777777" w:rsidR="00CB4C47" w:rsidRPr="00CB4C47" w:rsidRDefault="00CB4C47" w:rsidP="009D17BE">
            <w:pPr>
              <w:jc w:val="left"/>
            </w:pPr>
            <w:proofErr w:type="spellStart"/>
            <w:r w:rsidRPr="00CB4C47">
              <w:t>Πλήθος</w:t>
            </w:r>
            <w:proofErr w:type="spellEnd"/>
            <w:r w:rsidRPr="00CB4C47">
              <w:t xml:space="preserve"> </w:t>
            </w:r>
            <w:proofErr w:type="spellStart"/>
            <w:r w:rsidRPr="00CB4C47">
              <w:t>μονάδων</w:t>
            </w:r>
            <w:proofErr w:type="spellEnd"/>
            <w:r w:rsidRPr="00CB4C47">
              <w:t xml:space="preserve"> α</w:t>
            </w:r>
            <w:proofErr w:type="spellStart"/>
            <w:r w:rsidRPr="00CB4C47">
              <w:t>νά</w:t>
            </w:r>
            <w:proofErr w:type="spellEnd"/>
            <w:r w:rsidRPr="00CB4C47">
              <w:t xml:space="preserve"> </w:t>
            </w:r>
            <w:proofErr w:type="spellStart"/>
            <w:r w:rsidRPr="00CB4C47">
              <w:t>εξυ</w:t>
            </w:r>
            <w:proofErr w:type="spellEnd"/>
            <w:r w:rsidRPr="00CB4C47">
              <w:t>πηρετητή</w:t>
            </w:r>
          </w:p>
        </w:tc>
        <w:tc>
          <w:tcPr>
            <w:tcW w:w="1350" w:type="dxa"/>
            <w:shd w:val="clear" w:color="auto" w:fill="auto"/>
            <w:tcMar>
              <w:left w:w="57" w:type="dxa"/>
              <w:right w:w="57" w:type="dxa"/>
            </w:tcMar>
            <w:vAlign w:val="center"/>
          </w:tcPr>
          <w:p w14:paraId="6D7A3814" w14:textId="77777777" w:rsidR="00CB4C47" w:rsidRPr="00CB4C47" w:rsidRDefault="00CB4C47" w:rsidP="009D17BE">
            <w:pPr>
              <w:jc w:val="center"/>
            </w:pPr>
            <w:r w:rsidRPr="00CB4C47">
              <w:rPr>
                <w:rFonts w:eastAsia="Tahoma"/>
              </w:rPr>
              <w:t>≥ 2</w:t>
            </w:r>
          </w:p>
        </w:tc>
        <w:tc>
          <w:tcPr>
            <w:tcW w:w="1440" w:type="dxa"/>
            <w:shd w:val="clear" w:color="auto" w:fill="auto"/>
            <w:tcMar>
              <w:left w:w="57" w:type="dxa"/>
              <w:right w:w="57" w:type="dxa"/>
            </w:tcMar>
          </w:tcPr>
          <w:p w14:paraId="04C64650" w14:textId="77777777" w:rsidR="00CB4C47" w:rsidRPr="00CB4C47" w:rsidRDefault="00CB4C47" w:rsidP="00CB4C47"/>
        </w:tc>
        <w:tc>
          <w:tcPr>
            <w:tcW w:w="1980" w:type="dxa"/>
            <w:shd w:val="clear" w:color="auto" w:fill="auto"/>
            <w:tcMar>
              <w:left w:w="57" w:type="dxa"/>
              <w:right w:w="57" w:type="dxa"/>
            </w:tcMar>
          </w:tcPr>
          <w:p w14:paraId="45842608" w14:textId="77777777" w:rsidR="00CB4C47" w:rsidRPr="00CB4C47" w:rsidRDefault="00CB4C47" w:rsidP="00CB4C47"/>
        </w:tc>
      </w:tr>
      <w:tr w:rsidR="00CB4C47" w:rsidRPr="00CB4C47" w14:paraId="0AF3A869" w14:textId="77777777" w:rsidTr="009D17BE">
        <w:tc>
          <w:tcPr>
            <w:tcW w:w="777" w:type="dxa"/>
            <w:shd w:val="clear" w:color="auto" w:fill="auto"/>
            <w:tcMar>
              <w:left w:w="57" w:type="dxa"/>
              <w:right w:w="57" w:type="dxa"/>
            </w:tcMar>
            <w:vAlign w:val="center"/>
          </w:tcPr>
          <w:p w14:paraId="0393C64C"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572AF8A5" w14:textId="77777777" w:rsidR="00CB4C47" w:rsidRPr="009D17BE" w:rsidRDefault="00CB4C47" w:rsidP="009D17BE">
            <w:pPr>
              <w:jc w:val="left"/>
              <w:rPr>
                <w:lang w:val="el-GR"/>
              </w:rPr>
            </w:pPr>
            <w:r w:rsidRPr="00CB4C47">
              <w:t>Raw</w:t>
            </w:r>
            <w:r w:rsidRPr="009D17BE">
              <w:rPr>
                <w:lang w:val="el-GR"/>
              </w:rPr>
              <w:t xml:space="preserve"> χωρητικότητα </w:t>
            </w:r>
            <w:proofErr w:type="spellStart"/>
            <w:r w:rsidRPr="009D17BE">
              <w:rPr>
                <w:lang w:val="el-GR"/>
              </w:rPr>
              <w:t>έκαστου</w:t>
            </w:r>
            <w:proofErr w:type="spellEnd"/>
            <w:r w:rsidRPr="009D17BE">
              <w:rPr>
                <w:lang w:val="el-GR"/>
              </w:rPr>
              <w:t xml:space="preserve"> δίσκου (</w:t>
            </w:r>
            <w:r w:rsidRPr="00CB4C47">
              <w:t>G</w:t>
            </w:r>
            <w:r w:rsidRPr="009D17BE">
              <w:rPr>
                <w:lang w:val="el-GR"/>
              </w:rPr>
              <w:t>Β)</w:t>
            </w:r>
          </w:p>
        </w:tc>
        <w:tc>
          <w:tcPr>
            <w:tcW w:w="1350" w:type="dxa"/>
            <w:shd w:val="clear" w:color="auto" w:fill="auto"/>
            <w:tcMar>
              <w:left w:w="57" w:type="dxa"/>
              <w:right w:w="57" w:type="dxa"/>
            </w:tcMar>
            <w:vAlign w:val="center"/>
          </w:tcPr>
          <w:p w14:paraId="2691C422" w14:textId="17F742FF" w:rsidR="00CB4C47" w:rsidRPr="00CB4C47" w:rsidRDefault="00CB4C47" w:rsidP="009D17BE">
            <w:pPr>
              <w:jc w:val="center"/>
            </w:pPr>
            <w:r w:rsidRPr="00CB4C47">
              <w:rPr>
                <w:rFonts w:eastAsia="Tahoma"/>
              </w:rPr>
              <w:t>≥ 1200</w:t>
            </w:r>
          </w:p>
        </w:tc>
        <w:tc>
          <w:tcPr>
            <w:tcW w:w="1440" w:type="dxa"/>
            <w:shd w:val="clear" w:color="auto" w:fill="auto"/>
            <w:tcMar>
              <w:left w:w="57" w:type="dxa"/>
              <w:right w:w="57" w:type="dxa"/>
            </w:tcMar>
          </w:tcPr>
          <w:p w14:paraId="411E1F4C" w14:textId="77777777" w:rsidR="00CB4C47" w:rsidRPr="00CB4C47" w:rsidRDefault="00CB4C47" w:rsidP="00CB4C47"/>
        </w:tc>
        <w:tc>
          <w:tcPr>
            <w:tcW w:w="1980" w:type="dxa"/>
            <w:shd w:val="clear" w:color="auto" w:fill="auto"/>
            <w:tcMar>
              <w:left w:w="57" w:type="dxa"/>
              <w:right w:w="57" w:type="dxa"/>
            </w:tcMar>
          </w:tcPr>
          <w:p w14:paraId="3BA3835F" w14:textId="77777777" w:rsidR="00CB4C47" w:rsidRPr="00CB4C47" w:rsidRDefault="00CB4C47" w:rsidP="00CB4C47"/>
        </w:tc>
      </w:tr>
      <w:tr w:rsidR="00CB4C47" w:rsidRPr="00CB4C47" w14:paraId="49087302" w14:textId="77777777" w:rsidTr="009D17BE">
        <w:tc>
          <w:tcPr>
            <w:tcW w:w="777" w:type="dxa"/>
            <w:shd w:val="clear" w:color="auto" w:fill="auto"/>
            <w:tcMar>
              <w:left w:w="57" w:type="dxa"/>
              <w:right w:w="57" w:type="dxa"/>
            </w:tcMar>
            <w:vAlign w:val="center"/>
          </w:tcPr>
          <w:p w14:paraId="40906FE7"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0021CDC2" w14:textId="77777777" w:rsidR="00CB4C47" w:rsidRPr="009D17BE" w:rsidRDefault="00CB4C47" w:rsidP="009D17BE">
            <w:pPr>
              <w:jc w:val="left"/>
              <w:rPr>
                <w:lang w:val="el-GR"/>
              </w:rPr>
            </w:pPr>
            <w:r w:rsidRPr="009D17BE">
              <w:rPr>
                <w:lang w:val="el-GR"/>
              </w:rPr>
              <w:t xml:space="preserve">Τύπος δίσκων </w:t>
            </w:r>
            <w:r w:rsidRPr="00CB4C47">
              <w:t>Serial</w:t>
            </w:r>
            <w:r w:rsidRPr="009D17BE">
              <w:rPr>
                <w:lang w:val="el-GR"/>
              </w:rPr>
              <w:t xml:space="preserve"> </w:t>
            </w:r>
            <w:r w:rsidRPr="00CB4C47">
              <w:t>Attached</w:t>
            </w:r>
            <w:r w:rsidRPr="009D17BE">
              <w:rPr>
                <w:lang w:val="el-GR"/>
              </w:rPr>
              <w:t xml:space="preserve"> </w:t>
            </w:r>
            <w:r w:rsidRPr="00CB4C47">
              <w:t>SCSI</w:t>
            </w:r>
            <w:r w:rsidRPr="009D17BE">
              <w:rPr>
                <w:lang w:val="el-GR"/>
              </w:rPr>
              <w:t xml:space="preserve"> (</w:t>
            </w:r>
            <w:r w:rsidRPr="00CB4C47">
              <w:t>SAS</w:t>
            </w:r>
            <w:r w:rsidRPr="009D17BE">
              <w:rPr>
                <w:lang w:val="el-GR"/>
              </w:rPr>
              <w:t>) ή ισοδύναμος ή ανώτερος</w:t>
            </w:r>
          </w:p>
        </w:tc>
        <w:tc>
          <w:tcPr>
            <w:tcW w:w="1350" w:type="dxa"/>
            <w:shd w:val="clear" w:color="auto" w:fill="auto"/>
            <w:tcMar>
              <w:left w:w="57" w:type="dxa"/>
              <w:right w:w="57" w:type="dxa"/>
            </w:tcMar>
            <w:vAlign w:val="center"/>
          </w:tcPr>
          <w:p w14:paraId="2BDF40FA"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2ECC84D3" w14:textId="77777777" w:rsidR="00CB4C47" w:rsidRPr="00CB4C47" w:rsidRDefault="00CB4C47" w:rsidP="00CB4C47"/>
        </w:tc>
        <w:tc>
          <w:tcPr>
            <w:tcW w:w="1980" w:type="dxa"/>
            <w:shd w:val="clear" w:color="auto" w:fill="auto"/>
            <w:tcMar>
              <w:left w:w="57" w:type="dxa"/>
              <w:right w:w="57" w:type="dxa"/>
            </w:tcMar>
          </w:tcPr>
          <w:p w14:paraId="771057E2" w14:textId="77777777" w:rsidR="00CB4C47" w:rsidRPr="00CB4C47" w:rsidRDefault="00CB4C47" w:rsidP="00CB4C47"/>
        </w:tc>
      </w:tr>
      <w:tr w:rsidR="00CB4C47" w:rsidRPr="00CB4C47" w14:paraId="435376CB" w14:textId="77777777" w:rsidTr="009D17BE">
        <w:trPr>
          <w:trHeight w:val="70"/>
        </w:trPr>
        <w:tc>
          <w:tcPr>
            <w:tcW w:w="777" w:type="dxa"/>
            <w:shd w:val="clear" w:color="auto" w:fill="auto"/>
            <w:tcMar>
              <w:left w:w="57" w:type="dxa"/>
              <w:right w:w="57" w:type="dxa"/>
            </w:tcMar>
            <w:vAlign w:val="center"/>
          </w:tcPr>
          <w:p w14:paraId="643101F2"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4724822C" w14:textId="77777777" w:rsidR="00CB4C47" w:rsidRPr="009D17BE" w:rsidRDefault="00CB4C47" w:rsidP="009D17BE">
            <w:pPr>
              <w:jc w:val="left"/>
              <w:rPr>
                <w:lang w:val="el-GR"/>
              </w:rPr>
            </w:pPr>
            <w:r w:rsidRPr="009D17BE">
              <w:rPr>
                <w:lang w:val="el-GR"/>
              </w:rPr>
              <w:t xml:space="preserve">Ταχύτητα περιστροφής σε </w:t>
            </w:r>
            <w:r w:rsidRPr="00CB4C47">
              <w:t>rpm</w:t>
            </w:r>
            <w:r w:rsidRPr="009D17BE">
              <w:rPr>
                <w:rFonts w:eastAsia="Tahoma"/>
                <w:lang w:val="el-GR"/>
              </w:rPr>
              <w:t xml:space="preserve"> ≥</w:t>
            </w:r>
            <w:r w:rsidRPr="009D17BE">
              <w:rPr>
                <w:lang w:val="el-GR"/>
              </w:rPr>
              <w:t xml:space="preserve">10000 ή δίσκοι τύπου </w:t>
            </w:r>
            <w:r w:rsidRPr="00CB4C47">
              <w:t>SSD</w:t>
            </w:r>
          </w:p>
        </w:tc>
        <w:tc>
          <w:tcPr>
            <w:tcW w:w="1350" w:type="dxa"/>
            <w:shd w:val="clear" w:color="auto" w:fill="auto"/>
            <w:tcMar>
              <w:left w:w="57" w:type="dxa"/>
              <w:right w:w="57" w:type="dxa"/>
            </w:tcMar>
            <w:vAlign w:val="center"/>
          </w:tcPr>
          <w:p w14:paraId="5EA2A2FB" w14:textId="77777777" w:rsidR="00CB4C47" w:rsidRPr="00CB4C47" w:rsidRDefault="00CB4C47" w:rsidP="009D17BE">
            <w:pPr>
              <w:jc w:val="center"/>
            </w:pPr>
            <w:r w:rsidRPr="00CB4C47">
              <w:t>NAI</w:t>
            </w:r>
          </w:p>
        </w:tc>
        <w:tc>
          <w:tcPr>
            <w:tcW w:w="1440" w:type="dxa"/>
            <w:shd w:val="clear" w:color="auto" w:fill="auto"/>
            <w:tcMar>
              <w:left w:w="57" w:type="dxa"/>
              <w:right w:w="57" w:type="dxa"/>
            </w:tcMar>
          </w:tcPr>
          <w:p w14:paraId="20535E96" w14:textId="77777777" w:rsidR="00CB4C47" w:rsidRPr="00CB4C47" w:rsidRDefault="00CB4C47" w:rsidP="00CB4C47"/>
        </w:tc>
        <w:tc>
          <w:tcPr>
            <w:tcW w:w="1980" w:type="dxa"/>
            <w:shd w:val="clear" w:color="auto" w:fill="auto"/>
            <w:tcMar>
              <w:left w:w="57" w:type="dxa"/>
              <w:right w:w="57" w:type="dxa"/>
            </w:tcMar>
          </w:tcPr>
          <w:p w14:paraId="39606D72" w14:textId="77777777" w:rsidR="00CB4C47" w:rsidRPr="00CB4C47" w:rsidRDefault="00CB4C47" w:rsidP="00CB4C47"/>
        </w:tc>
      </w:tr>
      <w:tr w:rsidR="00CB4C47" w:rsidRPr="00CB4C47" w14:paraId="1BD8ACA6" w14:textId="77777777" w:rsidTr="009D17BE">
        <w:tc>
          <w:tcPr>
            <w:tcW w:w="777" w:type="dxa"/>
            <w:shd w:val="clear" w:color="auto" w:fill="auto"/>
            <w:tcMar>
              <w:left w:w="57" w:type="dxa"/>
              <w:right w:w="57" w:type="dxa"/>
            </w:tcMar>
            <w:vAlign w:val="center"/>
          </w:tcPr>
          <w:p w14:paraId="7401356A"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6D6B2462" w14:textId="77777777" w:rsidR="00CB4C47" w:rsidRPr="009D17BE" w:rsidRDefault="00CB4C47" w:rsidP="009D17BE">
            <w:pPr>
              <w:jc w:val="left"/>
              <w:rPr>
                <w:lang w:val="el-GR"/>
              </w:rPr>
            </w:pPr>
            <w:r w:rsidRPr="009D17BE">
              <w:rPr>
                <w:lang w:val="el-GR"/>
              </w:rPr>
              <w:t>Να αναφερθούν οι υποστηριζόμενοι τύποι διασύνδεσης με εξωτερικά συστήματα αποθήκευσης</w:t>
            </w:r>
          </w:p>
        </w:tc>
        <w:tc>
          <w:tcPr>
            <w:tcW w:w="1350" w:type="dxa"/>
            <w:tcBorders>
              <w:bottom w:val="single" w:sz="4" w:space="0" w:color="auto"/>
            </w:tcBorders>
            <w:shd w:val="clear" w:color="auto" w:fill="auto"/>
            <w:tcMar>
              <w:left w:w="57" w:type="dxa"/>
              <w:right w:w="57" w:type="dxa"/>
            </w:tcMar>
            <w:vAlign w:val="center"/>
          </w:tcPr>
          <w:p w14:paraId="425FADA0" w14:textId="77777777" w:rsidR="00CB4C47" w:rsidRPr="00CB4C47" w:rsidRDefault="00CB4C47" w:rsidP="009D17BE">
            <w:pPr>
              <w:jc w:val="center"/>
            </w:pPr>
            <w:r w:rsidRPr="00CB4C47">
              <w:t>ΝΑΙ</w:t>
            </w:r>
          </w:p>
        </w:tc>
        <w:tc>
          <w:tcPr>
            <w:tcW w:w="1440" w:type="dxa"/>
            <w:tcBorders>
              <w:bottom w:val="single" w:sz="4" w:space="0" w:color="auto"/>
            </w:tcBorders>
            <w:shd w:val="clear" w:color="auto" w:fill="auto"/>
            <w:tcMar>
              <w:left w:w="57" w:type="dxa"/>
              <w:right w:w="57" w:type="dxa"/>
            </w:tcMar>
          </w:tcPr>
          <w:p w14:paraId="6B94ADDC" w14:textId="77777777" w:rsidR="00CB4C47" w:rsidRPr="00CB4C47" w:rsidRDefault="00CB4C47" w:rsidP="00CB4C47"/>
        </w:tc>
        <w:tc>
          <w:tcPr>
            <w:tcW w:w="1980" w:type="dxa"/>
            <w:tcBorders>
              <w:bottom w:val="single" w:sz="4" w:space="0" w:color="auto"/>
            </w:tcBorders>
            <w:shd w:val="clear" w:color="auto" w:fill="auto"/>
            <w:tcMar>
              <w:left w:w="57" w:type="dxa"/>
              <w:right w:w="57" w:type="dxa"/>
            </w:tcMar>
          </w:tcPr>
          <w:p w14:paraId="41DECFDA" w14:textId="77777777" w:rsidR="00CB4C47" w:rsidRPr="00CB4C47" w:rsidRDefault="00CB4C47" w:rsidP="00CB4C47"/>
        </w:tc>
      </w:tr>
      <w:tr w:rsidR="00CB4C47" w:rsidRPr="00CB4C47" w14:paraId="2DDF39CC" w14:textId="77777777" w:rsidTr="009D17BE">
        <w:tc>
          <w:tcPr>
            <w:tcW w:w="777" w:type="dxa"/>
            <w:shd w:val="clear" w:color="auto" w:fill="auto"/>
            <w:tcMar>
              <w:left w:w="57" w:type="dxa"/>
              <w:right w:w="57" w:type="dxa"/>
            </w:tcMar>
            <w:vAlign w:val="center"/>
          </w:tcPr>
          <w:p w14:paraId="62641699"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34C3D18F" w14:textId="77777777" w:rsidR="00CB4C47" w:rsidRPr="009D17BE" w:rsidRDefault="00CB4C47" w:rsidP="009D17BE">
            <w:pPr>
              <w:jc w:val="left"/>
              <w:rPr>
                <w:b/>
                <w:bCs/>
              </w:rPr>
            </w:pPr>
            <w:r w:rsidRPr="009D17BE">
              <w:rPr>
                <w:b/>
                <w:bCs/>
              </w:rPr>
              <w:t>ΛΕΙΤΟΥΡΓΙΚΟ ΣΥΣΤΗΜΑ (OS)</w:t>
            </w:r>
          </w:p>
        </w:tc>
        <w:tc>
          <w:tcPr>
            <w:tcW w:w="1350" w:type="dxa"/>
            <w:shd w:val="clear" w:color="auto" w:fill="CCCCCC"/>
            <w:tcMar>
              <w:left w:w="57" w:type="dxa"/>
              <w:right w:w="57" w:type="dxa"/>
            </w:tcMar>
            <w:vAlign w:val="center"/>
          </w:tcPr>
          <w:p w14:paraId="574B3CF4" w14:textId="77777777" w:rsidR="00CB4C47" w:rsidRPr="00CB4C47" w:rsidRDefault="00CB4C47" w:rsidP="009D17BE">
            <w:pPr>
              <w:jc w:val="center"/>
            </w:pPr>
          </w:p>
        </w:tc>
        <w:tc>
          <w:tcPr>
            <w:tcW w:w="1440" w:type="dxa"/>
            <w:shd w:val="clear" w:color="auto" w:fill="CCCCCC"/>
            <w:tcMar>
              <w:left w:w="57" w:type="dxa"/>
              <w:right w:w="57" w:type="dxa"/>
            </w:tcMar>
          </w:tcPr>
          <w:p w14:paraId="7C6E4CF4" w14:textId="77777777" w:rsidR="00CB4C47" w:rsidRPr="00CB4C47" w:rsidRDefault="00CB4C47" w:rsidP="00CB4C47"/>
        </w:tc>
        <w:tc>
          <w:tcPr>
            <w:tcW w:w="1980" w:type="dxa"/>
            <w:shd w:val="clear" w:color="auto" w:fill="CCCCCC"/>
            <w:tcMar>
              <w:left w:w="57" w:type="dxa"/>
              <w:right w:w="57" w:type="dxa"/>
            </w:tcMar>
          </w:tcPr>
          <w:p w14:paraId="2E8B378F" w14:textId="77777777" w:rsidR="00CB4C47" w:rsidRPr="00CB4C47" w:rsidRDefault="00CB4C47" w:rsidP="00CB4C47"/>
        </w:tc>
      </w:tr>
      <w:tr w:rsidR="00CB4C47" w:rsidRPr="00CB4C47" w14:paraId="061C9B97" w14:textId="77777777" w:rsidTr="009D17BE">
        <w:tc>
          <w:tcPr>
            <w:tcW w:w="777" w:type="dxa"/>
            <w:shd w:val="clear" w:color="auto" w:fill="auto"/>
            <w:tcMar>
              <w:left w:w="57" w:type="dxa"/>
              <w:right w:w="57" w:type="dxa"/>
            </w:tcMar>
            <w:vAlign w:val="center"/>
          </w:tcPr>
          <w:p w14:paraId="67B92092" w14:textId="77777777" w:rsidR="00CB4C47" w:rsidRPr="00CB4C47" w:rsidRDefault="00CB4C47" w:rsidP="009D17BE">
            <w:pPr>
              <w:pStyle w:val="ListParagraph"/>
              <w:numPr>
                <w:ilvl w:val="0"/>
                <w:numId w:val="279"/>
              </w:numPr>
            </w:pPr>
          </w:p>
        </w:tc>
        <w:tc>
          <w:tcPr>
            <w:tcW w:w="4168" w:type="dxa"/>
            <w:shd w:val="clear" w:color="auto" w:fill="auto"/>
            <w:tcMar>
              <w:left w:w="57" w:type="dxa"/>
              <w:right w:w="57" w:type="dxa"/>
            </w:tcMar>
            <w:vAlign w:val="center"/>
          </w:tcPr>
          <w:p w14:paraId="44237C99"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ο τύπος, ο κατασκευαστής και η έκδοση του Λειτουργικού Συστήματος</w:t>
            </w:r>
          </w:p>
        </w:tc>
        <w:tc>
          <w:tcPr>
            <w:tcW w:w="1350" w:type="dxa"/>
            <w:shd w:val="clear" w:color="auto" w:fill="auto"/>
            <w:tcMar>
              <w:left w:w="57" w:type="dxa"/>
              <w:right w:w="57" w:type="dxa"/>
            </w:tcMar>
            <w:vAlign w:val="center"/>
          </w:tcPr>
          <w:p w14:paraId="206FC137" w14:textId="77777777" w:rsidR="00CB4C47" w:rsidRPr="00CB4C47" w:rsidRDefault="00CB4C47" w:rsidP="009D17BE">
            <w:pPr>
              <w:jc w:val="center"/>
            </w:pPr>
            <w:r w:rsidRPr="00CB4C47">
              <w:t>ΝΑΙ</w:t>
            </w:r>
          </w:p>
        </w:tc>
        <w:tc>
          <w:tcPr>
            <w:tcW w:w="1440" w:type="dxa"/>
            <w:shd w:val="clear" w:color="auto" w:fill="auto"/>
            <w:tcMar>
              <w:left w:w="57" w:type="dxa"/>
              <w:right w:w="57" w:type="dxa"/>
            </w:tcMar>
          </w:tcPr>
          <w:p w14:paraId="7A542754" w14:textId="77777777" w:rsidR="00CB4C47" w:rsidRPr="00CB4C47" w:rsidRDefault="00CB4C47" w:rsidP="00CB4C47"/>
        </w:tc>
        <w:tc>
          <w:tcPr>
            <w:tcW w:w="1980" w:type="dxa"/>
            <w:shd w:val="clear" w:color="auto" w:fill="auto"/>
            <w:tcMar>
              <w:left w:w="57" w:type="dxa"/>
              <w:right w:w="57" w:type="dxa"/>
            </w:tcMar>
          </w:tcPr>
          <w:p w14:paraId="0975C53E" w14:textId="77777777" w:rsidR="00CB4C47" w:rsidRPr="00CB4C47" w:rsidRDefault="00CB4C47" w:rsidP="00CB4C47"/>
        </w:tc>
      </w:tr>
    </w:tbl>
    <w:p w14:paraId="1289AEF3" w14:textId="77777777" w:rsidR="00CB4C47" w:rsidRPr="00CB4C47" w:rsidRDefault="00CB4C47" w:rsidP="00CB4C47"/>
    <w:p w14:paraId="47095181" w14:textId="77777777" w:rsidR="00CB4C47" w:rsidRPr="009D17BE" w:rsidRDefault="00CB4C47" w:rsidP="009D17BE">
      <w:pPr>
        <w:pStyle w:val="ListParagraph"/>
        <w:numPr>
          <w:ilvl w:val="2"/>
          <w:numId w:val="271"/>
        </w:numPr>
        <w:rPr>
          <w:b/>
          <w:bCs/>
        </w:rPr>
      </w:pPr>
      <w:bookmarkStart w:id="1459" w:name="_Toc103106709"/>
      <w:proofErr w:type="spellStart"/>
      <w:r w:rsidRPr="009D17BE">
        <w:rPr>
          <w:b/>
          <w:bCs/>
        </w:rPr>
        <w:t>Σύστημ</w:t>
      </w:r>
      <w:proofErr w:type="spellEnd"/>
      <w:r w:rsidRPr="009D17BE">
        <w:rPr>
          <w:b/>
          <w:bCs/>
        </w:rPr>
        <w:t>α Απ</w:t>
      </w:r>
      <w:proofErr w:type="spellStart"/>
      <w:r w:rsidRPr="009D17BE">
        <w:rPr>
          <w:b/>
          <w:bCs/>
        </w:rPr>
        <w:t>οθήκευσης</w:t>
      </w:r>
      <w:proofErr w:type="spellEnd"/>
      <w:r w:rsidRPr="009D17BE">
        <w:rPr>
          <w:b/>
          <w:bCs/>
        </w:rPr>
        <w:t xml:space="preserve"> </w:t>
      </w:r>
      <w:proofErr w:type="spellStart"/>
      <w:r w:rsidRPr="009D17BE">
        <w:rPr>
          <w:b/>
          <w:bCs/>
        </w:rPr>
        <w:t>Βάσης</w:t>
      </w:r>
      <w:proofErr w:type="spellEnd"/>
      <w:r w:rsidRPr="009D17BE">
        <w:rPr>
          <w:b/>
          <w:bCs/>
        </w:rPr>
        <w:t xml:space="preserve"> </w:t>
      </w:r>
      <w:proofErr w:type="spellStart"/>
      <w:r w:rsidRPr="009D17BE">
        <w:rPr>
          <w:b/>
          <w:bCs/>
        </w:rPr>
        <w:t>Δεδομένων</w:t>
      </w:r>
      <w:bookmarkEnd w:id="1459"/>
      <w:proofErr w:type="spellEnd"/>
    </w:p>
    <w:tbl>
      <w:tblPr>
        <w:tblW w:w="9777" w:type="dxa"/>
        <w:tblLayout w:type="fixed"/>
        <w:tblLook w:val="0000" w:firstRow="0" w:lastRow="0" w:firstColumn="0" w:lastColumn="0" w:noHBand="0" w:noVBand="0"/>
      </w:tblPr>
      <w:tblGrid>
        <w:gridCol w:w="777"/>
        <w:gridCol w:w="4168"/>
        <w:gridCol w:w="1350"/>
        <w:gridCol w:w="1440"/>
        <w:gridCol w:w="2042"/>
      </w:tblGrid>
      <w:tr w:rsidR="00CB4C47" w:rsidRPr="00CB4C47" w14:paraId="1BCC3ABE" w14:textId="77777777" w:rsidTr="009D17BE">
        <w:trPr>
          <w:tblHeader/>
        </w:trPr>
        <w:tc>
          <w:tcPr>
            <w:tcW w:w="777" w:type="dxa"/>
            <w:tcBorders>
              <w:top w:val="single" w:sz="4" w:space="0" w:color="000000"/>
              <w:left w:val="single" w:sz="4" w:space="0" w:color="000000"/>
              <w:bottom w:val="single" w:sz="4" w:space="0" w:color="000000"/>
            </w:tcBorders>
            <w:shd w:val="clear" w:color="auto" w:fill="CCCCCC"/>
            <w:tcMar>
              <w:left w:w="57" w:type="dxa"/>
              <w:right w:w="57" w:type="dxa"/>
            </w:tcMar>
            <w:vAlign w:val="center"/>
          </w:tcPr>
          <w:p w14:paraId="54BB63B0" w14:textId="77777777" w:rsidR="00CB4C47" w:rsidRPr="009D17BE" w:rsidRDefault="00CB4C47" w:rsidP="00CB4C47">
            <w:pPr>
              <w:rPr>
                <w:b/>
                <w:bCs/>
              </w:rPr>
            </w:pPr>
            <w:r w:rsidRPr="009D17BE">
              <w:rPr>
                <w:b/>
                <w:bCs/>
              </w:rPr>
              <w:t>Α/Α</w:t>
            </w:r>
          </w:p>
        </w:tc>
        <w:tc>
          <w:tcPr>
            <w:tcW w:w="4168" w:type="dxa"/>
            <w:tcBorders>
              <w:top w:val="single" w:sz="4" w:space="0" w:color="000000"/>
              <w:left w:val="single" w:sz="4" w:space="0" w:color="000000"/>
              <w:bottom w:val="single" w:sz="4" w:space="0" w:color="000000"/>
            </w:tcBorders>
            <w:shd w:val="clear" w:color="auto" w:fill="CCCCCC"/>
            <w:tcMar>
              <w:left w:w="57" w:type="dxa"/>
              <w:right w:w="57" w:type="dxa"/>
            </w:tcMar>
            <w:vAlign w:val="center"/>
          </w:tcPr>
          <w:p w14:paraId="33EC404A" w14:textId="77777777" w:rsidR="00CB4C47" w:rsidRPr="009D17BE" w:rsidRDefault="00CB4C47" w:rsidP="00CB4C47">
            <w:pPr>
              <w:rPr>
                <w:b/>
                <w:bCs/>
              </w:rPr>
            </w:pPr>
            <w:r w:rsidRPr="009D17BE">
              <w:rPr>
                <w:b/>
                <w:bCs/>
              </w:rPr>
              <w:t>ΠΡΟΔΙΑΓΡΑΦΗ</w:t>
            </w:r>
          </w:p>
        </w:tc>
        <w:tc>
          <w:tcPr>
            <w:tcW w:w="1350" w:type="dxa"/>
            <w:tcBorders>
              <w:top w:val="single" w:sz="4" w:space="0" w:color="000000"/>
              <w:left w:val="single" w:sz="4" w:space="0" w:color="000000"/>
              <w:bottom w:val="single" w:sz="4" w:space="0" w:color="000000"/>
            </w:tcBorders>
            <w:shd w:val="clear" w:color="auto" w:fill="CCCCCC"/>
            <w:tcMar>
              <w:left w:w="57" w:type="dxa"/>
              <w:right w:w="57" w:type="dxa"/>
            </w:tcMar>
            <w:vAlign w:val="center"/>
          </w:tcPr>
          <w:p w14:paraId="096B1933" w14:textId="77777777" w:rsidR="00CB4C47" w:rsidRPr="009D17BE" w:rsidRDefault="00CB4C47" w:rsidP="009D17BE">
            <w:pPr>
              <w:jc w:val="center"/>
              <w:rPr>
                <w:b/>
                <w:bCs/>
              </w:rPr>
            </w:pPr>
            <w:r w:rsidRPr="009D17BE">
              <w:rPr>
                <w:b/>
                <w:bCs/>
              </w:rPr>
              <w:t>ΑΠΑΙΤΗΣΗ</w:t>
            </w:r>
          </w:p>
        </w:tc>
        <w:tc>
          <w:tcPr>
            <w:tcW w:w="1440" w:type="dxa"/>
            <w:tcBorders>
              <w:top w:val="single" w:sz="4" w:space="0" w:color="000000"/>
              <w:left w:val="single" w:sz="4" w:space="0" w:color="000000"/>
              <w:bottom w:val="single" w:sz="4" w:space="0" w:color="000000"/>
            </w:tcBorders>
            <w:shd w:val="clear" w:color="auto" w:fill="CCCCCC"/>
            <w:tcMar>
              <w:left w:w="57" w:type="dxa"/>
              <w:right w:w="57" w:type="dxa"/>
            </w:tcMar>
            <w:vAlign w:val="center"/>
          </w:tcPr>
          <w:p w14:paraId="6CB2637C" w14:textId="77777777" w:rsidR="00CB4C47" w:rsidRPr="009D17BE" w:rsidRDefault="00CB4C47" w:rsidP="009D17BE">
            <w:pPr>
              <w:jc w:val="center"/>
              <w:rPr>
                <w:b/>
                <w:bCs/>
              </w:rPr>
            </w:pPr>
            <w:r w:rsidRPr="009D17BE">
              <w:rPr>
                <w:b/>
                <w:bCs/>
              </w:rPr>
              <w:t>ΑΠΑΝΤΗΣΗ</w:t>
            </w:r>
          </w:p>
        </w:tc>
        <w:tc>
          <w:tcPr>
            <w:tcW w:w="2042" w:type="dxa"/>
            <w:tcBorders>
              <w:top w:val="single" w:sz="4" w:space="0" w:color="000000"/>
              <w:left w:val="single" w:sz="4" w:space="0" w:color="000000"/>
              <w:bottom w:val="single" w:sz="4" w:space="0" w:color="000000"/>
              <w:right w:val="single" w:sz="4" w:space="0" w:color="000000"/>
            </w:tcBorders>
            <w:shd w:val="clear" w:color="auto" w:fill="CCCCCC"/>
            <w:tcMar>
              <w:left w:w="57" w:type="dxa"/>
              <w:right w:w="57" w:type="dxa"/>
            </w:tcMar>
            <w:vAlign w:val="center"/>
          </w:tcPr>
          <w:p w14:paraId="129F8176" w14:textId="77777777" w:rsidR="00CB4C47" w:rsidRPr="009D17BE" w:rsidRDefault="00CB4C47" w:rsidP="009D17BE">
            <w:pPr>
              <w:jc w:val="center"/>
              <w:rPr>
                <w:b/>
                <w:bCs/>
              </w:rPr>
            </w:pPr>
            <w:r w:rsidRPr="009D17BE">
              <w:rPr>
                <w:b/>
                <w:bCs/>
              </w:rPr>
              <w:t>ΠΑΡΑΠΟΜΠΗ</w:t>
            </w:r>
          </w:p>
          <w:p w14:paraId="0C3657A0" w14:textId="77777777" w:rsidR="00CB4C47" w:rsidRPr="009D17BE" w:rsidRDefault="00CB4C47" w:rsidP="009D17BE">
            <w:pPr>
              <w:jc w:val="center"/>
              <w:rPr>
                <w:b/>
                <w:bCs/>
              </w:rPr>
            </w:pPr>
            <w:r w:rsidRPr="009D17BE">
              <w:rPr>
                <w:b/>
                <w:bCs/>
              </w:rPr>
              <w:t>ΤΕΚΜΗΡΙΩΣΗΣ</w:t>
            </w:r>
          </w:p>
        </w:tc>
      </w:tr>
      <w:tr w:rsidR="00CB4C47" w:rsidRPr="00CB4C47" w14:paraId="4A0CCC9A"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04F6458C"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76D6BA03" w14:textId="77777777" w:rsidR="00CB4C47" w:rsidRPr="009D17BE" w:rsidRDefault="00CB4C47" w:rsidP="00CB4C47">
            <w:pPr>
              <w:rPr>
                <w:b/>
                <w:bCs/>
              </w:rPr>
            </w:pPr>
            <w:r w:rsidRPr="009D17BE">
              <w:rPr>
                <w:b/>
                <w:bCs/>
              </w:rPr>
              <w:t>ΓΕΝΙΚΑ ΧΑΡΑΚΤΗΡΙΣΤΙΚΑ</w:t>
            </w:r>
          </w:p>
        </w:tc>
        <w:tc>
          <w:tcPr>
            <w:tcW w:w="1350" w:type="dxa"/>
            <w:tcBorders>
              <w:top w:val="single" w:sz="4" w:space="0" w:color="000000"/>
              <w:left w:val="single" w:sz="4" w:space="0" w:color="000000"/>
              <w:bottom w:val="single" w:sz="4" w:space="0" w:color="000000"/>
            </w:tcBorders>
            <w:shd w:val="clear" w:color="auto" w:fill="CCCCCC"/>
            <w:tcMar>
              <w:left w:w="57" w:type="dxa"/>
              <w:right w:w="57" w:type="dxa"/>
            </w:tcMar>
          </w:tcPr>
          <w:p w14:paraId="26AB0119" w14:textId="77777777" w:rsidR="00CB4C47" w:rsidRPr="00CB4C47" w:rsidRDefault="00CB4C47" w:rsidP="00CB4C47"/>
        </w:tc>
        <w:tc>
          <w:tcPr>
            <w:tcW w:w="1440" w:type="dxa"/>
            <w:tcBorders>
              <w:top w:val="single" w:sz="4" w:space="0" w:color="000000"/>
              <w:left w:val="single" w:sz="4" w:space="0" w:color="000000"/>
              <w:bottom w:val="single" w:sz="4" w:space="0" w:color="000000"/>
            </w:tcBorders>
            <w:shd w:val="clear" w:color="auto" w:fill="CCCCCC"/>
            <w:tcMar>
              <w:left w:w="57" w:type="dxa"/>
              <w:right w:w="57" w:type="dxa"/>
            </w:tcMar>
          </w:tcPr>
          <w:p w14:paraId="0955E73D"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CCCCCC"/>
            <w:tcMar>
              <w:left w:w="57" w:type="dxa"/>
              <w:right w:w="57" w:type="dxa"/>
            </w:tcMar>
          </w:tcPr>
          <w:p w14:paraId="3F94C9C1" w14:textId="77777777" w:rsidR="00CB4C47" w:rsidRPr="00CB4C47" w:rsidRDefault="00CB4C47" w:rsidP="00CB4C47"/>
        </w:tc>
      </w:tr>
      <w:tr w:rsidR="00CB4C47" w:rsidRPr="00CB4C47" w14:paraId="40859D79"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8120177"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5CF240D" w14:textId="77777777" w:rsidR="00CB4C47" w:rsidRPr="009D17BE" w:rsidRDefault="00CB4C47" w:rsidP="009D17BE">
            <w:pPr>
              <w:jc w:val="left"/>
              <w:rPr>
                <w:lang w:val="el-GR"/>
              </w:rPr>
            </w:pPr>
            <w:r w:rsidRPr="009D17BE">
              <w:rPr>
                <w:lang w:val="el-GR"/>
              </w:rPr>
              <w:t>Να προσφερθεί ενιαίο αυτόνομο σύστημα αποθήκευσης για την Βάση Δεδομένων πλήρως συμβατό με το σύστημα εξυπηρετητών</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46A6B6D4" w14:textId="77777777" w:rsidR="00CB4C47" w:rsidRPr="00CB4C47" w:rsidRDefault="00CB4C47" w:rsidP="00CB4C47">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04C0AE06"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6EE0C8D6" w14:textId="77777777" w:rsidR="00CB4C47" w:rsidRPr="00CB4C47" w:rsidRDefault="00CB4C47" w:rsidP="00CB4C47"/>
        </w:tc>
      </w:tr>
      <w:tr w:rsidR="00CB4C47" w:rsidRPr="00CB4C47" w14:paraId="169042FC"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0F6FBCE"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7E26E74C" w14:textId="77777777" w:rsidR="00CB4C47" w:rsidRPr="009D17BE" w:rsidRDefault="00CB4C47" w:rsidP="009D17BE">
            <w:pPr>
              <w:jc w:val="left"/>
              <w:rPr>
                <w:lang w:val="el-GR"/>
              </w:rPr>
            </w:pPr>
            <w:r w:rsidRPr="009D17BE">
              <w:rPr>
                <w:lang w:val="el-GR"/>
              </w:rPr>
              <w:t xml:space="preserve">Να αναφερθεί μοντέλο και εταιρεία κατασκευής. </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35844A2B"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2F1E1B54"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310B38D6" w14:textId="77777777" w:rsidR="00CB4C47" w:rsidRPr="00CB4C47" w:rsidRDefault="00CB4C47" w:rsidP="00CB4C47"/>
        </w:tc>
      </w:tr>
      <w:tr w:rsidR="00CB4C47" w:rsidRPr="00CB4C47" w14:paraId="1695B090"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37667DD6"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71F64EBC" w14:textId="77777777" w:rsidR="00CB4C47" w:rsidRPr="009D17BE" w:rsidRDefault="00CB4C47" w:rsidP="009D17BE">
            <w:pPr>
              <w:jc w:val="left"/>
              <w:rPr>
                <w:lang w:val="el-GR"/>
              </w:rPr>
            </w:pPr>
            <w:r w:rsidRPr="009D17BE">
              <w:rPr>
                <w:lang w:val="el-GR"/>
              </w:rPr>
              <w:t xml:space="preserve">Ενσωμάτωση του συστήματος σε </w:t>
            </w:r>
            <w:r w:rsidRPr="00CB4C47">
              <w:t>Rack</w:t>
            </w:r>
            <w:r w:rsidRPr="009D17BE">
              <w:rPr>
                <w:lang w:val="el-GR"/>
              </w:rPr>
              <w:t>, το οποίο θα προσφερθεί.</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13773E4"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1765B365"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339FDAB2" w14:textId="77777777" w:rsidR="00CB4C47" w:rsidRPr="00CB4C47" w:rsidRDefault="00CB4C47" w:rsidP="00CB4C47"/>
        </w:tc>
      </w:tr>
      <w:tr w:rsidR="00CB4C47" w:rsidRPr="00CB4C47" w14:paraId="1899A63E"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2B73CEE7"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4D53914" w14:textId="77777777" w:rsidR="00CB4C47" w:rsidRPr="009D17BE" w:rsidRDefault="00CB4C47" w:rsidP="009D17BE">
            <w:pPr>
              <w:jc w:val="left"/>
              <w:rPr>
                <w:lang w:val="el-GR"/>
              </w:rPr>
            </w:pPr>
            <w:r w:rsidRPr="009D17BE">
              <w:rPr>
                <w:rFonts w:eastAsia="Arial"/>
                <w:lang w:val="el-GR"/>
              </w:rPr>
              <w:t xml:space="preserve">Να </w:t>
            </w:r>
            <w:proofErr w:type="spellStart"/>
            <w:r w:rsidRPr="009D17BE">
              <w:rPr>
                <w:rFonts w:eastAsia="Arial"/>
                <w:lang w:val="el-GR"/>
              </w:rPr>
              <w:t>περιγραφεί</w:t>
            </w:r>
            <w:proofErr w:type="spellEnd"/>
            <w:r w:rsidRPr="009D17BE">
              <w:rPr>
                <w:rFonts w:eastAsia="Arial"/>
                <w:lang w:val="el-GR"/>
              </w:rPr>
              <w:t xml:space="preserve"> ο τρόπος επέκτασης του προσφερόμενου συστήματος</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52FB80D7"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158AAA60"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03B6D86E" w14:textId="77777777" w:rsidR="00CB4C47" w:rsidRPr="00CB4C47" w:rsidRDefault="00CB4C47" w:rsidP="00CB4C47"/>
        </w:tc>
      </w:tr>
      <w:tr w:rsidR="00CB4C47" w:rsidRPr="00CB4C47" w14:paraId="76C35FB5"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598B476D"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4F40158F" w14:textId="77777777" w:rsidR="00CB4C47" w:rsidRPr="00CB4C47" w:rsidRDefault="00CB4C47" w:rsidP="009D17BE">
            <w:pPr>
              <w:jc w:val="left"/>
            </w:pPr>
            <w:proofErr w:type="spellStart"/>
            <w:r w:rsidRPr="00CB4C47">
              <w:t>Αριθμός</w:t>
            </w:r>
            <w:proofErr w:type="spellEnd"/>
            <w:r w:rsidRPr="00CB4C47">
              <w:t xml:space="preserve"> </w:t>
            </w:r>
            <w:proofErr w:type="spellStart"/>
            <w:r w:rsidRPr="00CB4C47">
              <w:t>μονάδων</w:t>
            </w:r>
            <w:proofErr w:type="spellEnd"/>
            <w:r w:rsidRPr="00CB4C47">
              <w:t xml:space="preserve"> </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887FD8B" w14:textId="77777777" w:rsidR="00CB4C47" w:rsidRPr="00CB4C47" w:rsidRDefault="00CB4C47" w:rsidP="009D17BE">
            <w:pPr>
              <w:jc w:val="center"/>
            </w:pPr>
            <w:r w:rsidRPr="00CB4C47">
              <w:t>≥ 1</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4169B3B"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324E0931" w14:textId="77777777" w:rsidR="00CB4C47" w:rsidRPr="00CB4C47" w:rsidRDefault="00CB4C47" w:rsidP="00CB4C47"/>
        </w:tc>
      </w:tr>
      <w:tr w:rsidR="00CB4C47" w:rsidRPr="00CB4C47" w14:paraId="49B52EFF"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403BAAD3"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4C153519" w14:textId="77777777" w:rsidR="00CB4C47" w:rsidRPr="00CB4C47" w:rsidRDefault="00CB4C47" w:rsidP="009D17BE">
            <w:pPr>
              <w:jc w:val="left"/>
            </w:pPr>
            <w:r w:rsidRPr="009D17BE">
              <w:rPr>
                <w:lang w:val="el-GR"/>
              </w:rPr>
              <w:t>Συνολική προσφερόμενη χωρητικότητα δίσκων (</w:t>
            </w:r>
            <w:r w:rsidRPr="00CB4C47">
              <w:t>raw</w:t>
            </w:r>
            <w:r w:rsidRPr="009D17BE">
              <w:rPr>
                <w:lang w:val="el-GR"/>
              </w:rPr>
              <w:t xml:space="preserve"> </w:t>
            </w:r>
            <w:r w:rsidRPr="00CB4C47">
              <w:t>capacity</w:t>
            </w:r>
            <w:r w:rsidRPr="009D17BE">
              <w:rPr>
                <w:lang w:val="el-GR"/>
              </w:rPr>
              <w:t xml:space="preserve">, πριν την εφαρμογή </w:t>
            </w:r>
            <w:r w:rsidRPr="00CB4C47">
              <w:t>raid</w:t>
            </w:r>
            <w:r w:rsidRPr="009D17BE">
              <w:rPr>
                <w:lang w:val="el-GR"/>
              </w:rPr>
              <w:t xml:space="preserve">) σε </w:t>
            </w:r>
            <w:r w:rsidRPr="00CB4C47">
              <w:t>TB</w:t>
            </w:r>
            <w:r w:rsidRPr="009D17BE">
              <w:rPr>
                <w:lang w:val="el-GR"/>
              </w:rPr>
              <w:t xml:space="preserve">. </w:t>
            </w:r>
            <w:proofErr w:type="spellStart"/>
            <w:r w:rsidRPr="00CB4C47">
              <w:t>Στη</w:t>
            </w:r>
            <w:proofErr w:type="spellEnd"/>
            <w:r w:rsidRPr="00CB4C47">
              <w:t xml:space="preserve"> </w:t>
            </w:r>
            <w:proofErr w:type="spellStart"/>
            <w:r w:rsidRPr="00CB4C47">
              <w:t>συνολική</w:t>
            </w:r>
            <w:proofErr w:type="spellEnd"/>
            <w:r w:rsidRPr="00CB4C47">
              <w:t xml:space="preserve"> π</w:t>
            </w:r>
            <w:proofErr w:type="spellStart"/>
            <w:r w:rsidRPr="00CB4C47">
              <w:t>οσότητ</w:t>
            </w:r>
            <w:proofErr w:type="spellEnd"/>
            <w:r w:rsidRPr="00CB4C47">
              <w:t xml:space="preserve">α </w:t>
            </w:r>
            <w:proofErr w:type="spellStart"/>
            <w:r w:rsidRPr="00CB4C47">
              <w:t>δεν</w:t>
            </w:r>
            <w:proofErr w:type="spellEnd"/>
            <w:r w:rsidRPr="00CB4C47">
              <w:t xml:space="preserve"> υπ</w:t>
            </w:r>
            <w:proofErr w:type="spellStart"/>
            <w:r w:rsidRPr="00CB4C47">
              <w:t>ολογίζοντ</w:t>
            </w:r>
            <w:proofErr w:type="spellEnd"/>
            <w:r w:rsidRPr="00CB4C47">
              <w:t xml:space="preserve">αι </w:t>
            </w:r>
            <w:proofErr w:type="spellStart"/>
            <w:r w:rsidRPr="00CB4C47">
              <w:t>οι</w:t>
            </w:r>
            <w:proofErr w:type="spellEnd"/>
            <w:r w:rsidRPr="00CB4C47">
              <w:t xml:space="preserve"> </w:t>
            </w:r>
            <w:proofErr w:type="spellStart"/>
            <w:r w:rsidRPr="00CB4C47">
              <w:t>εφεδρικοί</w:t>
            </w:r>
            <w:proofErr w:type="spellEnd"/>
            <w:r w:rsidRPr="00CB4C47">
              <w:t xml:space="preserve"> </w:t>
            </w:r>
            <w:proofErr w:type="spellStart"/>
            <w:r w:rsidRPr="00CB4C47">
              <w:t>δίσκοι</w:t>
            </w:r>
            <w:proofErr w:type="spellEnd"/>
            <w:r w:rsidRPr="00CB4C47">
              <w:t xml:space="preserve">. </w:t>
            </w:r>
          </w:p>
        </w:tc>
        <w:tc>
          <w:tcPr>
            <w:tcW w:w="1350"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64A2CEC1" w14:textId="77777777" w:rsidR="00CB4C47" w:rsidRPr="00CB4C47" w:rsidRDefault="00CB4C47" w:rsidP="009D17BE">
            <w:pPr>
              <w:jc w:val="center"/>
            </w:pPr>
            <w:r w:rsidRPr="00CB4C47">
              <w:t>≥ 70</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54E2B7AD"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18AD4177" w14:textId="77777777" w:rsidR="00CB4C47" w:rsidRPr="00CB4C47" w:rsidRDefault="00CB4C47" w:rsidP="00CB4C47"/>
        </w:tc>
      </w:tr>
      <w:tr w:rsidR="00CB4C47" w:rsidRPr="00CB4C47" w14:paraId="7E3FBA04"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46D8D264"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070C136F" w14:textId="77777777" w:rsidR="00CB4C47" w:rsidRPr="009D17BE" w:rsidRDefault="00CB4C47" w:rsidP="009D17BE">
            <w:pPr>
              <w:jc w:val="left"/>
              <w:rPr>
                <w:lang w:val="el-GR"/>
              </w:rPr>
            </w:pPr>
            <w:r w:rsidRPr="009D17BE">
              <w:rPr>
                <w:lang w:val="el-GR"/>
              </w:rPr>
              <w:t>Μέγιστη συνολική υποστηριζόμενη χωρητικότητα (με επέκταση της ζητούμενης σύνθεσης) (</w:t>
            </w:r>
            <w:r w:rsidRPr="00CB4C47">
              <w:t>raw</w:t>
            </w:r>
            <w:r w:rsidRPr="009D17BE">
              <w:rPr>
                <w:lang w:val="el-GR"/>
              </w:rPr>
              <w:t xml:space="preserve"> </w:t>
            </w:r>
            <w:r w:rsidRPr="00CB4C47">
              <w:t>capacity</w:t>
            </w:r>
            <w:r w:rsidRPr="009D17BE">
              <w:rPr>
                <w:lang w:val="el-GR"/>
              </w:rPr>
              <w:t xml:space="preserve">) σε </w:t>
            </w:r>
            <w:r w:rsidRPr="00CB4C47">
              <w:t>TB</w:t>
            </w:r>
          </w:p>
        </w:tc>
        <w:tc>
          <w:tcPr>
            <w:tcW w:w="1350"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75523947" w14:textId="77777777" w:rsidR="00CB4C47" w:rsidRPr="00CB4C47" w:rsidRDefault="00CB4C47" w:rsidP="009D17BE">
            <w:pPr>
              <w:jc w:val="center"/>
            </w:pPr>
            <w:r w:rsidRPr="00CB4C47">
              <w:t>≥ 400</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6E6C3C38"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494F320B" w14:textId="77777777" w:rsidR="00CB4C47" w:rsidRPr="00CB4C47" w:rsidRDefault="00CB4C47" w:rsidP="00CB4C47"/>
        </w:tc>
      </w:tr>
      <w:tr w:rsidR="00CB4C47" w:rsidRPr="00CB4C47" w14:paraId="68469E85"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6DD02C7A"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66473C6E" w14:textId="77777777" w:rsidR="00CB4C47" w:rsidRPr="009D17BE" w:rsidRDefault="00CB4C47" w:rsidP="009D17BE">
            <w:pPr>
              <w:jc w:val="left"/>
              <w:rPr>
                <w:lang w:val="el-GR"/>
              </w:rPr>
            </w:pPr>
            <w:r w:rsidRPr="009D17BE">
              <w:rPr>
                <w:lang w:val="el-GR"/>
              </w:rPr>
              <w:t xml:space="preserve">Να </w:t>
            </w:r>
            <w:proofErr w:type="spellStart"/>
            <w:r w:rsidRPr="009D17BE">
              <w:rPr>
                <w:lang w:val="el-GR"/>
              </w:rPr>
              <w:t>περιγραφεί</w:t>
            </w:r>
            <w:proofErr w:type="spellEnd"/>
            <w:r w:rsidRPr="009D17BE">
              <w:rPr>
                <w:lang w:val="el-GR"/>
              </w:rPr>
              <w:t xml:space="preserve"> ο τρόπος επέκτασης του προσφερόμενου συστήματος</w:t>
            </w:r>
          </w:p>
        </w:tc>
        <w:tc>
          <w:tcPr>
            <w:tcW w:w="1350"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55E62865"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79A87BC3"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4FA0D635" w14:textId="77777777" w:rsidR="00CB4C47" w:rsidRPr="00CB4C47" w:rsidRDefault="00CB4C47" w:rsidP="00CB4C47"/>
        </w:tc>
      </w:tr>
      <w:tr w:rsidR="00CB4C47" w:rsidRPr="00CB4C47" w14:paraId="080CE80C"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783C4A66"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3BFF3573" w14:textId="77777777" w:rsidR="00CB4C47" w:rsidRPr="009D17BE" w:rsidRDefault="00CB4C47" w:rsidP="009D17BE">
            <w:pPr>
              <w:jc w:val="left"/>
              <w:rPr>
                <w:lang w:val="el-GR"/>
              </w:rPr>
            </w:pPr>
            <w:r w:rsidRPr="009D17BE">
              <w:rPr>
                <w:lang w:val="el-GR"/>
              </w:rPr>
              <w:t>Το προσφερόμενο σύστημα να πληροί χαρακτηριστικά υψηλής διαθεσιμότητας χωρίς κανένα μοναδικό σημείο αστοχίας (</w:t>
            </w:r>
            <w:r w:rsidRPr="00CB4C47">
              <w:t>no</w:t>
            </w:r>
            <w:r w:rsidRPr="009D17BE">
              <w:rPr>
                <w:lang w:val="el-GR"/>
              </w:rPr>
              <w:t xml:space="preserve"> </w:t>
            </w:r>
            <w:r w:rsidRPr="00CB4C47">
              <w:t>single</w:t>
            </w:r>
            <w:r w:rsidRPr="009D17BE">
              <w:rPr>
                <w:lang w:val="el-GR"/>
              </w:rPr>
              <w:t xml:space="preserve"> </w:t>
            </w:r>
            <w:r w:rsidRPr="00CB4C47">
              <w:t>point</w:t>
            </w:r>
            <w:r w:rsidRPr="009D17BE">
              <w:rPr>
                <w:lang w:val="el-GR"/>
              </w:rPr>
              <w:t xml:space="preserve"> </w:t>
            </w:r>
            <w:r w:rsidRPr="00CB4C47">
              <w:t>of</w:t>
            </w:r>
            <w:r w:rsidRPr="009D17BE">
              <w:rPr>
                <w:lang w:val="el-GR"/>
              </w:rPr>
              <w:t xml:space="preserve"> </w:t>
            </w:r>
            <w:r w:rsidRPr="00CB4C47">
              <w:t>failure</w:t>
            </w:r>
            <w:r w:rsidRPr="009D17BE">
              <w:rPr>
                <w:lang w:val="el-GR"/>
              </w:rPr>
              <w:t xml:space="preserve">) </w:t>
            </w:r>
          </w:p>
        </w:tc>
        <w:tc>
          <w:tcPr>
            <w:tcW w:w="1350" w:type="dxa"/>
            <w:tcBorders>
              <w:top w:val="single" w:sz="4" w:space="0" w:color="000000"/>
              <w:left w:val="single" w:sz="4" w:space="0" w:color="000000"/>
              <w:bottom w:val="single" w:sz="4" w:space="0" w:color="000000"/>
            </w:tcBorders>
            <w:shd w:val="clear" w:color="auto" w:fill="FFFFFF"/>
            <w:tcMar>
              <w:left w:w="57" w:type="dxa"/>
              <w:right w:w="57" w:type="dxa"/>
            </w:tcMar>
            <w:vAlign w:val="center"/>
          </w:tcPr>
          <w:p w14:paraId="48B24323"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79C65EB1"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4A2BA95B" w14:textId="77777777" w:rsidR="00CB4C47" w:rsidRPr="00CB4C47" w:rsidRDefault="00CB4C47" w:rsidP="00CB4C47"/>
        </w:tc>
      </w:tr>
      <w:tr w:rsidR="00CB4C47" w:rsidRPr="00CB4C47" w14:paraId="010FD494"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722EBB9E"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05E0A37F" w14:textId="77777777" w:rsidR="00CB4C47" w:rsidRPr="009D17BE" w:rsidRDefault="00CB4C47" w:rsidP="009D17BE">
            <w:pPr>
              <w:jc w:val="left"/>
              <w:rPr>
                <w:lang w:val="el-GR"/>
              </w:rPr>
            </w:pPr>
            <w:r w:rsidRPr="009D17BE">
              <w:rPr>
                <w:lang w:val="el-GR"/>
              </w:rPr>
              <w:t xml:space="preserve">Να αναφερθούν οι απαιτήσεις </w:t>
            </w:r>
            <w:proofErr w:type="spellStart"/>
            <w:r w:rsidRPr="009D17BE">
              <w:rPr>
                <w:lang w:val="el-GR"/>
              </w:rPr>
              <w:t>θερμοαπαγωγής</w:t>
            </w:r>
            <w:proofErr w:type="spellEnd"/>
            <w:r w:rsidRPr="009D17BE">
              <w:rPr>
                <w:lang w:val="el-GR"/>
              </w:rPr>
              <w:t xml:space="preserve"> (</w:t>
            </w:r>
            <w:r w:rsidRPr="00CB4C47">
              <w:t>BTUs</w:t>
            </w:r>
            <w:r w:rsidRPr="009D17BE">
              <w:rPr>
                <w:lang w:val="el-GR"/>
              </w:rPr>
              <w:t>/</w:t>
            </w:r>
            <w:r w:rsidRPr="00CB4C47">
              <w:t>hr</w:t>
            </w:r>
            <w:r w:rsidRPr="009D17BE">
              <w:rPr>
                <w:lang w:val="el-GR"/>
              </w:rPr>
              <w:t>) σε κατάσταση πλήρους φορτίου του προσφερόμενου συστήματος.</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5ED05CC"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104219A"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5689D727" w14:textId="77777777" w:rsidR="00CB4C47" w:rsidRPr="00CB4C47" w:rsidRDefault="00CB4C47" w:rsidP="00CB4C47"/>
        </w:tc>
      </w:tr>
      <w:tr w:rsidR="00CB4C47" w:rsidRPr="00CB4C47" w14:paraId="3EC56C11"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575AEA56"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55DCC467" w14:textId="77777777" w:rsidR="00CB4C47" w:rsidRPr="009D17BE" w:rsidRDefault="00CB4C47" w:rsidP="009D17BE">
            <w:pPr>
              <w:jc w:val="left"/>
              <w:rPr>
                <w:b/>
                <w:bCs/>
              </w:rPr>
            </w:pPr>
            <w:r w:rsidRPr="009D17BE">
              <w:rPr>
                <w:b/>
                <w:bCs/>
              </w:rPr>
              <w:t>ΕΛΕΓΚΤΕΣ ΔΙΣΚΩΝ (Storage Controllers)</w:t>
            </w:r>
          </w:p>
        </w:tc>
        <w:tc>
          <w:tcPr>
            <w:tcW w:w="1350" w:type="dxa"/>
            <w:tcBorders>
              <w:top w:val="single" w:sz="4" w:space="0" w:color="000000"/>
              <w:left w:val="single" w:sz="4" w:space="0" w:color="000000"/>
              <w:bottom w:val="single" w:sz="4" w:space="0" w:color="000000"/>
            </w:tcBorders>
            <w:shd w:val="clear" w:color="auto" w:fill="CCCCCC"/>
            <w:tcMar>
              <w:left w:w="57" w:type="dxa"/>
              <w:right w:w="57" w:type="dxa"/>
            </w:tcMar>
          </w:tcPr>
          <w:p w14:paraId="11677C96" w14:textId="77777777" w:rsidR="00CB4C47" w:rsidRPr="00CB4C47" w:rsidRDefault="00CB4C47" w:rsidP="009D17BE">
            <w:pPr>
              <w:jc w:val="center"/>
            </w:pPr>
          </w:p>
        </w:tc>
        <w:tc>
          <w:tcPr>
            <w:tcW w:w="1440" w:type="dxa"/>
            <w:tcBorders>
              <w:top w:val="single" w:sz="4" w:space="0" w:color="000000"/>
              <w:left w:val="single" w:sz="4" w:space="0" w:color="000000"/>
              <w:bottom w:val="single" w:sz="4" w:space="0" w:color="000000"/>
            </w:tcBorders>
            <w:shd w:val="clear" w:color="auto" w:fill="CCCCCC"/>
            <w:tcMar>
              <w:left w:w="57" w:type="dxa"/>
              <w:right w:w="57" w:type="dxa"/>
            </w:tcMar>
          </w:tcPr>
          <w:p w14:paraId="4A233FD0"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CCCCCC"/>
            <w:tcMar>
              <w:left w:w="57" w:type="dxa"/>
              <w:right w:w="57" w:type="dxa"/>
            </w:tcMar>
          </w:tcPr>
          <w:p w14:paraId="4553E6AE" w14:textId="77777777" w:rsidR="00CB4C47" w:rsidRPr="00CB4C47" w:rsidRDefault="00CB4C47" w:rsidP="00CB4C47"/>
        </w:tc>
      </w:tr>
      <w:tr w:rsidR="00CB4C47" w:rsidRPr="00CB4C47" w14:paraId="62A17D9F"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36CF8D43"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536B08F3" w14:textId="77777777" w:rsidR="00CB4C47" w:rsidRPr="009D17BE" w:rsidRDefault="00CB4C47" w:rsidP="009D17BE">
            <w:pPr>
              <w:jc w:val="left"/>
              <w:rPr>
                <w:lang w:val="el-GR"/>
              </w:rPr>
            </w:pPr>
            <w:r w:rsidRPr="009D17BE">
              <w:rPr>
                <w:lang w:val="el-GR"/>
              </w:rPr>
              <w:t>Να αναφερθεί ο αριθμός, ο τύπος και η αρχιτεκτονική (π.χ. επεξεργαστές, διασύνδεση - επικοινωνία με εξυπηρετητές/ δίσκους, κλπ.) των ελεγκτών στην προσφερόμενη σύνθεση</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4C43224D"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687BD83"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607E26C0" w14:textId="77777777" w:rsidR="00CB4C47" w:rsidRPr="00CB4C47" w:rsidRDefault="00CB4C47" w:rsidP="00CB4C47"/>
        </w:tc>
      </w:tr>
      <w:tr w:rsidR="00CB4C47" w:rsidRPr="00CB4C47" w14:paraId="1D6D0D0C"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685D2FD9"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5A019808" w14:textId="77777777" w:rsidR="00CB4C47" w:rsidRPr="009D17BE" w:rsidRDefault="00CB4C47" w:rsidP="009D17BE">
            <w:pPr>
              <w:jc w:val="left"/>
              <w:rPr>
                <w:lang w:val="el-GR"/>
              </w:rPr>
            </w:pPr>
            <w:r w:rsidRPr="009D17BE">
              <w:rPr>
                <w:lang w:val="el-GR"/>
              </w:rPr>
              <w:t xml:space="preserve">Λειτουργία </w:t>
            </w:r>
            <w:r w:rsidRPr="00CB4C47">
              <w:t>Failover</w:t>
            </w:r>
            <w:r w:rsidRPr="009D17BE">
              <w:rPr>
                <w:lang w:val="el-GR"/>
              </w:rPr>
              <w:t xml:space="preserve"> σε περίπτωση βλάβης του ελεγκτή. </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0A3262F2"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A0A90F1"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12673BC7" w14:textId="77777777" w:rsidR="00CB4C47" w:rsidRPr="00CB4C47" w:rsidRDefault="00CB4C47" w:rsidP="00CB4C47"/>
        </w:tc>
      </w:tr>
      <w:tr w:rsidR="00CB4C47" w:rsidRPr="00CB4C47" w14:paraId="023F81BC"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7B9A5155"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6A2F311F" w14:textId="77777777" w:rsidR="00CB4C47" w:rsidRPr="009D17BE" w:rsidRDefault="00CB4C47" w:rsidP="009D17BE">
            <w:pPr>
              <w:jc w:val="left"/>
              <w:rPr>
                <w:lang w:val="el-GR"/>
              </w:rPr>
            </w:pPr>
            <w:r w:rsidRPr="009D17BE">
              <w:rPr>
                <w:lang w:val="el-GR"/>
              </w:rPr>
              <w:t xml:space="preserve">Να αναφερθεί ο τύπος και ο αριθμός των προσφερόμενων </w:t>
            </w:r>
            <w:proofErr w:type="spellStart"/>
            <w:r w:rsidRPr="009D17BE">
              <w:rPr>
                <w:lang w:val="el-GR"/>
              </w:rPr>
              <w:t>διεπαφών</w:t>
            </w:r>
            <w:proofErr w:type="spellEnd"/>
            <w:r w:rsidRPr="009D17BE">
              <w:rPr>
                <w:lang w:val="el-GR"/>
              </w:rPr>
              <w:t xml:space="preserve"> (θυρών διασύνδεσης) ώστε να καλύπτονται οι ανάγκες της προσφερόμενης αρχιτεκτονικής.</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2F7C6D38"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5376D9F4"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119452F7" w14:textId="77777777" w:rsidR="00CB4C47" w:rsidRPr="00CB4C47" w:rsidRDefault="00CB4C47" w:rsidP="00CB4C47"/>
        </w:tc>
      </w:tr>
      <w:tr w:rsidR="00CB4C47" w:rsidRPr="00CB4C47" w14:paraId="082CF9B0"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5960BF05"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6F8D05B9" w14:textId="77777777" w:rsidR="00CB4C47" w:rsidRPr="009D17BE" w:rsidRDefault="00CB4C47" w:rsidP="009D17BE">
            <w:pPr>
              <w:jc w:val="left"/>
              <w:rPr>
                <w:lang w:val="el-GR"/>
              </w:rPr>
            </w:pPr>
            <w:r w:rsidRPr="009D17BE">
              <w:rPr>
                <w:lang w:val="el-GR"/>
              </w:rPr>
              <w:t xml:space="preserve">Υποστήριξη επιπέδου </w:t>
            </w:r>
            <w:r w:rsidRPr="00CB4C47">
              <w:t>RAID</w:t>
            </w:r>
            <w:r w:rsidRPr="009D17BE">
              <w:rPr>
                <w:lang w:val="el-GR"/>
              </w:rPr>
              <w:t xml:space="preserve"> 10 ή ισοδύναμου ή ανώτερου</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0217210"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6E2179FF"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15520F98" w14:textId="77777777" w:rsidR="00CB4C47" w:rsidRPr="00CB4C47" w:rsidRDefault="00CB4C47" w:rsidP="00CB4C47"/>
        </w:tc>
      </w:tr>
      <w:tr w:rsidR="00CB4C47" w:rsidRPr="00CB4C47" w14:paraId="3BC8F758"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407382A5"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2A67C624" w14:textId="77777777" w:rsidR="00CB4C47" w:rsidRPr="00CB4C47" w:rsidRDefault="00CB4C47" w:rsidP="009D17BE">
            <w:pPr>
              <w:jc w:val="left"/>
            </w:pPr>
            <w:r w:rsidRPr="009D17BE">
              <w:rPr>
                <w:lang w:val="el-GR"/>
              </w:rPr>
              <w:t xml:space="preserve">Ενσωματωμένη δυνατότητα δημιουργίας </w:t>
            </w:r>
            <w:proofErr w:type="spellStart"/>
            <w:r w:rsidRPr="009D17BE">
              <w:rPr>
                <w:lang w:val="el-GR"/>
              </w:rPr>
              <w:t>στιγμιοτύπων</w:t>
            </w:r>
            <w:proofErr w:type="spellEnd"/>
            <w:r w:rsidRPr="009D17BE">
              <w:rPr>
                <w:lang w:val="el-GR"/>
              </w:rPr>
              <w:t xml:space="preserve"> στο επίπεδο των </w:t>
            </w:r>
            <w:r w:rsidRPr="009D17BE">
              <w:rPr>
                <w:lang w:val="el-GR"/>
              </w:rPr>
              <w:lastRenderedPageBreak/>
              <w:t xml:space="preserve">αποθηκευμένων δεδομένων. </w:t>
            </w:r>
            <w:r w:rsidRPr="00CB4C47">
              <w:t>Να ανα</w:t>
            </w:r>
            <w:proofErr w:type="spellStart"/>
            <w:r w:rsidRPr="00CB4C47">
              <w:t>φερθούν</w:t>
            </w:r>
            <w:proofErr w:type="spellEnd"/>
            <w:r w:rsidRPr="00CB4C47">
              <w:t xml:space="preserve"> </w:t>
            </w:r>
            <w:proofErr w:type="spellStart"/>
            <w:r w:rsidRPr="00CB4C47">
              <w:t>οι</w:t>
            </w:r>
            <w:proofErr w:type="spellEnd"/>
            <w:r w:rsidRPr="00CB4C47">
              <w:t xml:space="preserve"> υπ</w:t>
            </w:r>
            <w:proofErr w:type="spellStart"/>
            <w:r w:rsidRPr="00CB4C47">
              <w:t>οστηριζόμενες</w:t>
            </w:r>
            <w:proofErr w:type="spellEnd"/>
            <w:r w:rsidRPr="00CB4C47">
              <w:t xml:space="preserve"> </w:t>
            </w:r>
            <w:proofErr w:type="spellStart"/>
            <w:r w:rsidRPr="00CB4C47">
              <w:t>τεχνικές</w:t>
            </w:r>
            <w:proofErr w:type="spellEnd"/>
            <w:r w:rsidRPr="00CB4C47">
              <w:t xml:space="preserve"> </w:t>
            </w:r>
            <w:proofErr w:type="spellStart"/>
            <w:r w:rsidRPr="00CB4C47">
              <w:t>δημιουργί</w:t>
            </w:r>
            <w:proofErr w:type="spellEnd"/>
            <w:r w:rsidRPr="00CB4C47">
              <w:t xml:space="preserve">ας </w:t>
            </w:r>
            <w:proofErr w:type="spellStart"/>
            <w:r w:rsidRPr="00CB4C47">
              <w:t>στιγμιοτύ</w:t>
            </w:r>
            <w:proofErr w:type="spellEnd"/>
            <w:r w:rsidRPr="00CB4C47">
              <w:t>πων.</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A291084" w14:textId="77777777" w:rsidR="00CB4C47" w:rsidRPr="00CB4C47" w:rsidRDefault="00CB4C47" w:rsidP="009D17BE">
            <w:pPr>
              <w:jc w:val="center"/>
            </w:pPr>
            <w:r w:rsidRPr="00CB4C47">
              <w:lastRenderedPageBreak/>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46B960F"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6E688BD2" w14:textId="77777777" w:rsidR="00CB4C47" w:rsidRPr="00CB4C47" w:rsidRDefault="00CB4C47" w:rsidP="00CB4C47"/>
        </w:tc>
      </w:tr>
      <w:tr w:rsidR="00CB4C47" w:rsidRPr="00CB4C47" w14:paraId="1A3C5627"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27C5AEC8"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65CEF0E4" w14:textId="77777777" w:rsidR="00CB4C47" w:rsidRPr="009D17BE" w:rsidRDefault="00CB4C47" w:rsidP="009D17BE">
            <w:pPr>
              <w:jc w:val="left"/>
              <w:rPr>
                <w:lang w:val="el-GR"/>
              </w:rPr>
            </w:pPr>
            <w:r w:rsidRPr="009D17BE">
              <w:rPr>
                <w:lang w:val="el-GR"/>
              </w:rPr>
              <w:t xml:space="preserve">Να δοθούν </w:t>
            </w:r>
            <w:proofErr w:type="spellStart"/>
            <w:r w:rsidRPr="009D17BE">
              <w:rPr>
                <w:lang w:val="el-GR"/>
              </w:rPr>
              <w:t>τεκμηριωτικά</w:t>
            </w:r>
            <w:proofErr w:type="spellEnd"/>
            <w:r w:rsidRPr="009D17BE">
              <w:rPr>
                <w:lang w:val="el-GR"/>
              </w:rPr>
              <w:t xml:space="preserve"> στοιχεία της απόδοσης του προσφερόμενου συστήματος αποθήκευσης. Να αναφερθούν αν υπάρχουν μετρήσεις απόδοσης του συστήματος (πχ </w:t>
            </w:r>
            <w:r w:rsidRPr="00CB4C47">
              <w:t>IO</w:t>
            </w:r>
            <w:r w:rsidRPr="009D17BE">
              <w:rPr>
                <w:lang w:val="el-GR"/>
              </w:rPr>
              <w:t>/</w:t>
            </w:r>
            <w:r w:rsidRPr="00CB4C47">
              <w:t>sec</w:t>
            </w:r>
            <w:r w:rsidRPr="009D17BE">
              <w:rPr>
                <w:lang w:val="el-GR"/>
              </w:rPr>
              <w:t xml:space="preserve"> ή/και </w:t>
            </w:r>
            <w:r w:rsidRPr="00CB4C47">
              <w:t>MB</w:t>
            </w:r>
            <w:r w:rsidRPr="009D17BE">
              <w:rPr>
                <w:lang w:val="el-GR"/>
              </w:rPr>
              <w:t>/</w:t>
            </w:r>
            <w:r w:rsidRPr="00CB4C47">
              <w:t>sec</w:t>
            </w:r>
            <w:r w:rsidRPr="009D17BE">
              <w:rPr>
                <w:lang w:val="el-GR"/>
              </w:rPr>
              <w:t>)</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4EFC4A8C"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3FC4B008"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77A1EE35" w14:textId="77777777" w:rsidR="00CB4C47" w:rsidRPr="00CB4C47" w:rsidRDefault="00CB4C47" w:rsidP="00CB4C47"/>
        </w:tc>
      </w:tr>
      <w:tr w:rsidR="00CB4C47" w:rsidRPr="00CB4C47" w14:paraId="2A1E38E2"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7C1C30E" w14:textId="77777777" w:rsidR="00CB4C47" w:rsidRPr="00CB4C47" w:rsidRDefault="00CB4C47" w:rsidP="009D17BE">
            <w:pPr>
              <w:pStyle w:val="ListParagraph"/>
              <w:numPr>
                <w:ilvl w:val="0"/>
                <w:numId w:val="281"/>
              </w:numPr>
            </w:pPr>
            <w:r w:rsidRPr="00CB4C47">
              <w:br w:type="page"/>
            </w: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7F649BFE" w14:textId="77777777" w:rsidR="00CB4C47" w:rsidRPr="009D17BE" w:rsidRDefault="00CB4C47" w:rsidP="009D17BE">
            <w:pPr>
              <w:jc w:val="left"/>
              <w:rPr>
                <w:b/>
                <w:bCs/>
              </w:rPr>
            </w:pPr>
            <w:r w:rsidRPr="009D17BE">
              <w:rPr>
                <w:b/>
                <w:bCs/>
              </w:rPr>
              <w:t>ΔΙΣΚΟΙ</w:t>
            </w:r>
          </w:p>
        </w:tc>
        <w:tc>
          <w:tcPr>
            <w:tcW w:w="1350" w:type="dxa"/>
            <w:tcBorders>
              <w:top w:val="single" w:sz="4" w:space="0" w:color="000000"/>
              <w:left w:val="single" w:sz="4" w:space="0" w:color="000000"/>
              <w:bottom w:val="single" w:sz="4" w:space="0" w:color="000000"/>
            </w:tcBorders>
            <w:shd w:val="clear" w:color="auto" w:fill="CCCCCC"/>
            <w:tcMar>
              <w:left w:w="57" w:type="dxa"/>
              <w:right w:w="57" w:type="dxa"/>
            </w:tcMar>
            <w:vAlign w:val="center"/>
          </w:tcPr>
          <w:p w14:paraId="51C14A0C" w14:textId="77777777" w:rsidR="00CB4C47" w:rsidRPr="00CB4C47" w:rsidRDefault="00CB4C47" w:rsidP="009D17BE">
            <w:pPr>
              <w:jc w:val="center"/>
            </w:pPr>
          </w:p>
        </w:tc>
        <w:tc>
          <w:tcPr>
            <w:tcW w:w="1440" w:type="dxa"/>
            <w:tcBorders>
              <w:top w:val="single" w:sz="4" w:space="0" w:color="000000"/>
              <w:left w:val="single" w:sz="4" w:space="0" w:color="000000"/>
              <w:bottom w:val="single" w:sz="4" w:space="0" w:color="000000"/>
            </w:tcBorders>
            <w:shd w:val="clear" w:color="auto" w:fill="CCCCCC"/>
            <w:tcMar>
              <w:left w:w="57" w:type="dxa"/>
              <w:right w:w="57" w:type="dxa"/>
            </w:tcMar>
          </w:tcPr>
          <w:p w14:paraId="7F42820D"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CCCCCC"/>
            <w:tcMar>
              <w:left w:w="57" w:type="dxa"/>
              <w:right w:w="57" w:type="dxa"/>
            </w:tcMar>
          </w:tcPr>
          <w:p w14:paraId="358428CE" w14:textId="77777777" w:rsidR="00CB4C47" w:rsidRPr="00CB4C47" w:rsidRDefault="00CB4C47" w:rsidP="00CB4C47"/>
        </w:tc>
      </w:tr>
      <w:tr w:rsidR="00CB4C47" w:rsidRPr="00CB4C47" w14:paraId="52C6D913"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64790BF8"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12CD0914" w14:textId="77777777" w:rsidR="00CB4C47" w:rsidRPr="009D17BE" w:rsidRDefault="00CB4C47" w:rsidP="009D17BE">
            <w:pPr>
              <w:jc w:val="left"/>
              <w:rPr>
                <w:lang w:val="el-GR"/>
              </w:rPr>
            </w:pPr>
            <w:r w:rsidRPr="009D17BE">
              <w:rPr>
                <w:lang w:val="el-GR"/>
              </w:rPr>
              <w:t>Να αναφερθεί ο συνολικός προσφερόμενος αριθμός δίσκων, ο τύπος τους και η ονομαστική χωρητικότητα αυτών καθώς και ταχύτητα περιστροφής</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5EE211E4"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21D53890"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0BE7B2E6" w14:textId="77777777" w:rsidR="00CB4C47" w:rsidRPr="00CB4C47" w:rsidRDefault="00CB4C47" w:rsidP="00CB4C47"/>
        </w:tc>
      </w:tr>
      <w:tr w:rsidR="00CB4C47" w:rsidRPr="00CB4C47" w14:paraId="2E6C9219"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31829E98"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7B0B0E3F" w14:textId="77777777" w:rsidR="00CB4C47" w:rsidRPr="009D17BE" w:rsidRDefault="00CB4C47" w:rsidP="009D17BE">
            <w:pPr>
              <w:jc w:val="left"/>
              <w:rPr>
                <w:lang w:val="el-GR"/>
              </w:rPr>
            </w:pPr>
            <w:r w:rsidRPr="009D17BE">
              <w:rPr>
                <w:lang w:val="el-GR"/>
              </w:rPr>
              <w:t>Να προσφερθούν οι εφεδρικοί δίσκοι που συνιστά ο κατασκευαστής</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722E8FB4"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7F4BE04D"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1CE8EA2D" w14:textId="77777777" w:rsidR="00CB4C47" w:rsidRPr="00CB4C47" w:rsidRDefault="00CB4C47" w:rsidP="00CB4C47"/>
        </w:tc>
      </w:tr>
      <w:tr w:rsidR="00CB4C47" w:rsidRPr="00CB4C47" w14:paraId="5FE40640"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62D8314"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B0A605E" w14:textId="77777777" w:rsidR="00CB4C47" w:rsidRPr="009D17BE" w:rsidRDefault="00CB4C47" w:rsidP="009D17BE">
            <w:pPr>
              <w:jc w:val="left"/>
              <w:rPr>
                <w:b/>
                <w:bCs/>
              </w:rPr>
            </w:pPr>
            <w:r w:rsidRPr="009D17BE">
              <w:rPr>
                <w:b/>
                <w:bCs/>
              </w:rPr>
              <w:t>ΔΙΚΤΥΑ</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081FE8A5" w14:textId="77777777" w:rsidR="00CB4C47" w:rsidRPr="00CB4C47" w:rsidRDefault="00CB4C47" w:rsidP="009D17BE">
            <w:pPr>
              <w:jc w:val="center"/>
            </w:pP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B2CA409"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0A9DB98D" w14:textId="77777777" w:rsidR="00CB4C47" w:rsidRPr="00CB4C47" w:rsidRDefault="00CB4C47" w:rsidP="00CB4C47"/>
        </w:tc>
      </w:tr>
      <w:tr w:rsidR="00CB4C47" w:rsidRPr="00CB4C47" w14:paraId="613DE39F"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49D0AFA6"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5EF4A72" w14:textId="77777777" w:rsidR="00CB4C47" w:rsidRPr="009D17BE" w:rsidRDefault="00CB4C47" w:rsidP="009D17BE">
            <w:pPr>
              <w:jc w:val="left"/>
              <w:rPr>
                <w:lang w:val="el-GR"/>
              </w:rPr>
            </w:pPr>
            <w:r w:rsidRPr="009D17BE">
              <w:rPr>
                <w:lang w:val="el-GR"/>
              </w:rPr>
              <w:t xml:space="preserve">Κάθε </w:t>
            </w:r>
            <w:r w:rsidRPr="00CB4C47">
              <w:t>storage</w:t>
            </w:r>
            <w:r w:rsidRPr="009D17BE">
              <w:rPr>
                <w:lang w:val="el-GR"/>
              </w:rPr>
              <w:t xml:space="preserve"> </w:t>
            </w:r>
            <w:r w:rsidRPr="00CB4C47">
              <w:t>switch</w:t>
            </w:r>
            <w:r w:rsidRPr="009D17BE">
              <w:rPr>
                <w:lang w:val="el-GR"/>
              </w:rPr>
              <w:t xml:space="preserve"> θα πρέπει να έχει τουλάχιστον 32 </w:t>
            </w:r>
            <w:r w:rsidRPr="00CB4C47">
              <w:t>ports</w:t>
            </w:r>
            <w:r w:rsidRPr="009D17BE">
              <w:rPr>
                <w:lang w:val="el-GR"/>
              </w:rPr>
              <w:t xml:space="preserve"> </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2807DAC5"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50608BDC"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22E25E06" w14:textId="77777777" w:rsidR="00CB4C47" w:rsidRPr="00CB4C47" w:rsidRDefault="00CB4C47" w:rsidP="00CB4C47"/>
        </w:tc>
      </w:tr>
      <w:tr w:rsidR="00CB4C47" w:rsidRPr="00CB4C47" w14:paraId="0FC39542"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1E5223A1"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502D9B4C" w14:textId="77777777" w:rsidR="00CB4C47" w:rsidRPr="009D17BE" w:rsidRDefault="00CB4C47" w:rsidP="009D17BE">
            <w:pPr>
              <w:jc w:val="left"/>
              <w:rPr>
                <w:lang w:val="el-GR"/>
              </w:rPr>
            </w:pPr>
            <w:r w:rsidRPr="009D17BE">
              <w:rPr>
                <w:lang w:val="el-GR"/>
              </w:rPr>
              <w:t xml:space="preserve">Θα πρέπει να υπάρχουν τουλάχιστον 2 </w:t>
            </w:r>
            <w:r w:rsidRPr="00CB4C47">
              <w:t>storage</w:t>
            </w:r>
            <w:r w:rsidRPr="009D17BE">
              <w:rPr>
                <w:lang w:val="el-GR"/>
              </w:rPr>
              <w:t xml:space="preserve"> </w:t>
            </w:r>
            <w:r w:rsidRPr="00CB4C47">
              <w:t>switches</w:t>
            </w:r>
            <w:r w:rsidRPr="009D17BE">
              <w:rPr>
                <w:lang w:val="el-GR"/>
              </w:rPr>
              <w:t xml:space="preserve"> για λόγους υψηλής διαθεσιμότητας</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00AB9B37"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526E2FF9"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683336A0" w14:textId="77777777" w:rsidR="00CB4C47" w:rsidRPr="00CB4C47" w:rsidRDefault="00CB4C47" w:rsidP="00CB4C47"/>
        </w:tc>
      </w:tr>
      <w:tr w:rsidR="00CB4C47" w:rsidRPr="00CB4C47" w14:paraId="7F02621D"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5D41C57D"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3F42354F" w14:textId="77777777" w:rsidR="00CB4C47" w:rsidRPr="009D17BE" w:rsidRDefault="00CB4C47" w:rsidP="009D17BE">
            <w:pPr>
              <w:jc w:val="left"/>
              <w:rPr>
                <w:lang w:val="el-GR"/>
              </w:rPr>
            </w:pPr>
            <w:r w:rsidRPr="009D17BE">
              <w:rPr>
                <w:lang w:val="el-GR"/>
              </w:rPr>
              <w:t xml:space="preserve">Κάθε </w:t>
            </w:r>
            <w:r w:rsidRPr="00CB4C47">
              <w:t>storage</w:t>
            </w:r>
            <w:r w:rsidRPr="009D17BE">
              <w:rPr>
                <w:lang w:val="el-GR"/>
              </w:rPr>
              <w:t xml:space="preserve"> </w:t>
            </w:r>
            <w:r w:rsidRPr="00CB4C47">
              <w:t>switch</w:t>
            </w:r>
            <w:r w:rsidRPr="009D17BE">
              <w:rPr>
                <w:lang w:val="el-GR"/>
              </w:rPr>
              <w:t xml:space="preserve"> θα πρέπει να έχει τουλάχιστον 32 θύρες ταχύτητας 100</w:t>
            </w:r>
            <w:r w:rsidRPr="00CB4C47">
              <w:t>Gbps</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6A03FCED"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360AF926"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5E04F39B" w14:textId="77777777" w:rsidR="00CB4C47" w:rsidRPr="00CB4C47" w:rsidRDefault="00CB4C47" w:rsidP="00CB4C47"/>
        </w:tc>
      </w:tr>
      <w:tr w:rsidR="00CB4C47" w:rsidRPr="00CB4C47" w14:paraId="5D0574B0"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97AE674"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1AE7A39E" w14:textId="77777777" w:rsidR="00CB4C47" w:rsidRPr="009D17BE" w:rsidRDefault="00CB4C47" w:rsidP="009D17BE">
            <w:pPr>
              <w:jc w:val="left"/>
              <w:rPr>
                <w:b/>
                <w:bCs/>
              </w:rPr>
            </w:pPr>
            <w:r w:rsidRPr="009D17BE">
              <w:rPr>
                <w:b/>
                <w:bCs/>
              </w:rPr>
              <w:t>ΛΟΓΙΣΜΙΚΟ</w:t>
            </w:r>
          </w:p>
        </w:tc>
        <w:tc>
          <w:tcPr>
            <w:tcW w:w="1350" w:type="dxa"/>
            <w:tcBorders>
              <w:top w:val="single" w:sz="4" w:space="0" w:color="000000"/>
              <w:left w:val="single" w:sz="4" w:space="0" w:color="000000"/>
              <w:bottom w:val="single" w:sz="4" w:space="0" w:color="000000"/>
            </w:tcBorders>
            <w:shd w:val="clear" w:color="auto" w:fill="CCCCCC"/>
            <w:tcMar>
              <w:left w:w="57" w:type="dxa"/>
              <w:right w:w="57" w:type="dxa"/>
            </w:tcMar>
            <w:vAlign w:val="center"/>
          </w:tcPr>
          <w:p w14:paraId="437CB612" w14:textId="77777777" w:rsidR="00CB4C47" w:rsidRPr="00CB4C47" w:rsidRDefault="00CB4C47" w:rsidP="009D17BE">
            <w:pPr>
              <w:jc w:val="center"/>
            </w:pPr>
          </w:p>
        </w:tc>
        <w:tc>
          <w:tcPr>
            <w:tcW w:w="1440" w:type="dxa"/>
            <w:tcBorders>
              <w:top w:val="single" w:sz="4" w:space="0" w:color="000000"/>
              <w:left w:val="single" w:sz="4" w:space="0" w:color="000000"/>
              <w:bottom w:val="single" w:sz="4" w:space="0" w:color="000000"/>
            </w:tcBorders>
            <w:shd w:val="clear" w:color="auto" w:fill="CCCCCC"/>
            <w:tcMar>
              <w:left w:w="57" w:type="dxa"/>
              <w:right w:w="57" w:type="dxa"/>
            </w:tcMar>
          </w:tcPr>
          <w:p w14:paraId="2261A9EE"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CCCCCC"/>
            <w:tcMar>
              <w:left w:w="57" w:type="dxa"/>
              <w:right w:w="57" w:type="dxa"/>
            </w:tcMar>
          </w:tcPr>
          <w:p w14:paraId="17C0DDB0" w14:textId="77777777" w:rsidR="00CB4C47" w:rsidRPr="00CB4C47" w:rsidRDefault="00CB4C47" w:rsidP="00CB4C47"/>
        </w:tc>
      </w:tr>
      <w:tr w:rsidR="00CB4C47" w:rsidRPr="00CB4C47" w14:paraId="5DC460A4" w14:textId="77777777" w:rsidTr="009D17BE">
        <w:tc>
          <w:tcPr>
            <w:tcW w:w="777" w:type="dxa"/>
            <w:tcBorders>
              <w:top w:val="single" w:sz="4" w:space="0" w:color="000000"/>
              <w:left w:val="single" w:sz="4" w:space="0" w:color="000000"/>
              <w:bottom w:val="single" w:sz="4" w:space="0" w:color="000000"/>
            </w:tcBorders>
            <w:shd w:val="clear" w:color="auto" w:fill="auto"/>
            <w:tcMar>
              <w:left w:w="57" w:type="dxa"/>
              <w:right w:w="57" w:type="dxa"/>
            </w:tcMar>
          </w:tcPr>
          <w:p w14:paraId="355A7647" w14:textId="77777777" w:rsidR="00CB4C47" w:rsidRPr="00CB4C47" w:rsidRDefault="00CB4C47" w:rsidP="009D17BE">
            <w:pPr>
              <w:pStyle w:val="ListParagraph"/>
              <w:numPr>
                <w:ilvl w:val="0"/>
                <w:numId w:val="281"/>
              </w:numPr>
            </w:pPr>
          </w:p>
        </w:tc>
        <w:tc>
          <w:tcPr>
            <w:tcW w:w="4168" w:type="dxa"/>
            <w:tcBorders>
              <w:top w:val="single" w:sz="4" w:space="0" w:color="000000"/>
              <w:left w:val="single" w:sz="4" w:space="0" w:color="000000"/>
              <w:bottom w:val="single" w:sz="4" w:space="0" w:color="000000"/>
            </w:tcBorders>
            <w:shd w:val="clear" w:color="auto" w:fill="auto"/>
            <w:tcMar>
              <w:left w:w="57" w:type="dxa"/>
              <w:right w:w="57" w:type="dxa"/>
            </w:tcMar>
          </w:tcPr>
          <w:p w14:paraId="6A7862AC" w14:textId="77777777" w:rsidR="00CB4C47" w:rsidRPr="009D17BE" w:rsidRDefault="00CB4C47" w:rsidP="009D17BE">
            <w:pPr>
              <w:jc w:val="left"/>
              <w:rPr>
                <w:lang w:val="el-GR"/>
              </w:rPr>
            </w:pPr>
            <w:r w:rsidRPr="009D17BE">
              <w:rPr>
                <w:lang w:val="el-GR"/>
              </w:rPr>
              <w:t xml:space="preserve">Σε περίπτωση που απαιτούνται άδειες λογισμικού για υποχρεωτικές λειτουργίες του συστήματος θα πρέπει να περιλαμβάνονται στη προσφορά. </w:t>
            </w:r>
          </w:p>
        </w:tc>
        <w:tc>
          <w:tcPr>
            <w:tcW w:w="1350" w:type="dxa"/>
            <w:tcBorders>
              <w:top w:val="single" w:sz="4" w:space="0" w:color="000000"/>
              <w:left w:val="single" w:sz="4" w:space="0" w:color="000000"/>
              <w:bottom w:val="single" w:sz="4" w:space="0" w:color="000000"/>
            </w:tcBorders>
            <w:shd w:val="clear" w:color="auto" w:fill="auto"/>
            <w:tcMar>
              <w:left w:w="57" w:type="dxa"/>
              <w:right w:w="57" w:type="dxa"/>
            </w:tcMar>
            <w:vAlign w:val="center"/>
          </w:tcPr>
          <w:p w14:paraId="276E5B5E" w14:textId="77777777" w:rsidR="00CB4C47" w:rsidRPr="00CB4C47" w:rsidRDefault="00CB4C47" w:rsidP="009D17BE">
            <w:pPr>
              <w:jc w:val="center"/>
            </w:pPr>
            <w:r w:rsidRPr="00CB4C47">
              <w:t>ΝΑΙ</w:t>
            </w:r>
          </w:p>
        </w:tc>
        <w:tc>
          <w:tcPr>
            <w:tcW w:w="1440" w:type="dxa"/>
            <w:tcBorders>
              <w:top w:val="single" w:sz="4" w:space="0" w:color="000000"/>
              <w:left w:val="single" w:sz="4" w:space="0" w:color="000000"/>
              <w:bottom w:val="single" w:sz="4" w:space="0" w:color="000000"/>
            </w:tcBorders>
            <w:shd w:val="clear" w:color="auto" w:fill="auto"/>
            <w:tcMar>
              <w:left w:w="57" w:type="dxa"/>
              <w:right w:w="57" w:type="dxa"/>
            </w:tcMar>
          </w:tcPr>
          <w:p w14:paraId="4FB3FACA" w14:textId="77777777" w:rsidR="00CB4C47" w:rsidRPr="00CB4C47" w:rsidRDefault="00CB4C47" w:rsidP="00CB4C47"/>
        </w:tc>
        <w:tc>
          <w:tcPr>
            <w:tcW w:w="2042"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cPr>
          <w:p w14:paraId="46A908D3" w14:textId="77777777" w:rsidR="00CB4C47" w:rsidRPr="00CB4C47" w:rsidRDefault="00CB4C47" w:rsidP="00CB4C47"/>
        </w:tc>
      </w:tr>
    </w:tbl>
    <w:p w14:paraId="51BC5330" w14:textId="77777777" w:rsidR="00CB4C47" w:rsidRPr="00CB4C47" w:rsidRDefault="00CB4C47" w:rsidP="00CB4C47"/>
    <w:p w14:paraId="40D02996" w14:textId="77777777" w:rsidR="00CB4C47" w:rsidRPr="009D17BE" w:rsidRDefault="00CB4C47" w:rsidP="009D17BE">
      <w:pPr>
        <w:pStyle w:val="ListParagraph"/>
        <w:numPr>
          <w:ilvl w:val="2"/>
          <w:numId w:val="271"/>
        </w:numPr>
        <w:rPr>
          <w:b/>
          <w:bCs/>
        </w:rPr>
      </w:pPr>
      <w:bookmarkStart w:id="1460" w:name="_Toc103106710"/>
      <w:proofErr w:type="spellStart"/>
      <w:r w:rsidRPr="009D17BE">
        <w:rPr>
          <w:b/>
          <w:bCs/>
        </w:rPr>
        <w:t>Σύστημ</w:t>
      </w:r>
      <w:proofErr w:type="spellEnd"/>
      <w:r w:rsidRPr="009D17BE">
        <w:rPr>
          <w:b/>
          <w:bCs/>
        </w:rPr>
        <w:t>α Απ</w:t>
      </w:r>
      <w:proofErr w:type="spellStart"/>
      <w:r w:rsidRPr="009D17BE">
        <w:rPr>
          <w:b/>
          <w:bCs/>
        </w:rPr>
        <w:t>οθήκευσης</w:t>
      </w:r>
      <w:proofErr w:type="spellEnd"/>
      <w:r w:rsidRPr="009D17BE">
        <w:rPr>
          <w:b/>
          <w:bCs/>
        </w:rPr>
        <w:t xml:space="preserve"> &amp; </w:t>
      </w:r>
      <w:proofErr w:type="spellStart"/>
      <w:r w:rsidRPr="009D17BE">
        <w:rPr>
          <w:b/>
          <w:bCs/>
        </w:rPr>
        <w:t>Αντιγράφων</w:t>
      </w:r>
      <w:proofErr w:type="spellEnd"/>
      <w:r w:rsidRPr="009D17BE">
        <w:rPr>
          <w:b/>
          <w:bCs/>
        </w:rPr>
        <w:t xml:space="preserve"> </w:t>
      </w:r>
      <w:proofErr w:type="spellStart"/>
      <w:r w:rsidRPr="009D17BE">
        <w:rPr>
          <w:b/>
          <w:bCs/>
        </w:rPr>
        <w:t>Ασφ</w:t>
      </w:r>
      <w:proofErr w:type="spellEnd"/>
      <w:r w:rsidRPr="009D17BE">
        <w:rPr>
          <w:b/>
          <w:bCs/>
        </w:rPr>
        <w:t>αλείας</w:t>
      </w:r>
      <w:bookmarkEnd w:id="1460"/>
    </w:p>
    <w:tbl>
      <w:tblPr>
        <w:tblW w:w="9825" w:type="dxa"/>
        <w:tblLayout w:type="fixed"/>
        <w:tblLook w:val="04A0" w:firstRow="1" w:lastRow="0" w:firstColumn="1" w:lastColumn="0" w:noHBand="0" w:noVBand="1"/>
      </w:tblPr>
      <w:tblGrid>
        <w:gridCol w:w="778"/>
        <w:gridCol w:w="4167"/>
        <w:gridCol w:w="1350"/>
        <w:gridCol w:w="1440"/>
        <w:gridCol w:w="2090"/>
      </w:tblGrid>
      <w:tr w:rsidR="007427A8" w:rsidRPr="00CB4C47" w14:paraId="69EDDB26" w14:textId="77777777" w:rsidTr="009D17BE">
        <w:trPr>
          <w:tblHeader/>
        </w:trPr>
        <w:tc>
          <w:tcPr>
            <w:tcW w:w="778"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hideMark/>
          </w:tcPr>
          <w:p w14:paraId="0CD82E78" w14:textId="77777777" w:rsidR="00CB4C47" w:rsidRPr="009D17BE" w:rsidRDefault="00CB4C47" w:rsidP="00CB4C47">
            <w:pPr>
              <w:rPr>
                <w:rFonts w:eastAsia="Calibri"/>
                <w:b/>
                <w:bCs/>
              </w:rPr>
            </w:pPr>
            <w:r w:rsidRPr="009D17BE">
              <w:rPr>
                <w:rFonts w:eastAsia="Calibri"/>
                <w:b/>
                <w:bCs/>
              </w:rPr>
              <w:t>Α/Α</w:t>
            </w:r>
          </w:p>
        </w:tc>
        <w:tc>
          <w:tcPr>
            <w:tcW w:w="4167"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hideMark/>
          </w:tcPr>
          <w:p w14:paraId="5C7B764D" w14:textId="77777777" w:rsidR="00CB4C47" w:rsidRPr="009D17BE" w:rsidRDefault="00CB4C47" w:rsidP="00CB4C47">
            <w:pPr>
              <w:rPr>
                <w:rFonts w:eastAsia="Calibri"/>
                <w:b/>
                <w:bCs/>
              </w:rPr>
            </w:pPr>
            <w:r w:rsidRPr="009D17BE">
              <w:rPr>
                <w:rFonts w:eastAsia="Calibri"/>
                <w:b/>
                <w:bCs/>
              </w:rPr>
              <w:t>ΠΡΟΔΙΑΓΡΑΦΗ</w:t>
            </w:r>
          </w:p>
        </w:tc>
        <w:tc>
          <w:tcPr>
            <w:tcW w:w="135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hideMark/>
          </w:tcPr>
          <w:p w14:paraId="07765778" w14:textId="77777777" w:rsidR="00CB4C47" w:rsidRPr="009D17BE" w:rsidRDefault="00CB4C47" w:rsidP="009D17BE">
            <w:pPr>
              <w:jc w:val="center"/>
              <w:rPr>
                <w:rFonts w:eastAsia="Calibri"/>
                <w:b/>
                <w:bCs/>
              </w:rPr>
            </w:pPr>
            <w:r w:rsidRPr="009D17BE">
              <w:rPr>
                <w:rFonts w:eastAsia="Calibri"/>
                <w:b/>
                <w:bCs/>
              </w:rPr>
              <w:t>ΑΠΑΙΤΗΣΗ</w:t>
            </w:r>
          </w:p>
        </w:tc>
        <w:tc>
          <w:tcPr>
            <w:tcW w:w="144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hideMark/>
          </w:tcPr>
          <w:p w14:paraId="620654DB" w14:textId="77777777" w:rsidR="00CB4C47" w:rsidRPr="009D17BE" w:rsidRDefault="00CB4C47" w:rsidP="009D17BE">
            <w:pPr>
              <w:jc w:val="center"/>
              <w:rPr>
                <w:rFonts w:eastAsia="Calibri"/>
                <w:b/>
                <w:bCs/>
              </w:rPr>
            </w:pPr>
            <w:r w:rsidRPr="009D17BE">
              <w:rPr>
                <w:rFonts w:eastAsia="Calibri"/>
                <w:b/>
                <w:bCs/>
              </w:rPr>
              <w:t>ΑΠΑΝΤΗΣΗ</w:t>
            </w:r>
          </w:p>
        </w:tc>
        <w:tc>
          <w:tcPr>
            <w:tcW w:w="2090" w:type="dxa"/>
            <w:tcBorders>
              <w:top w:val="single" w:sz="4" w:space="0" w:color="000000"/>
              <w:left w:val="single" w:sz="4" w:space="0" w:color="000000"/>
              <w:bottom w:val="single" w:sz="4" w:space="0" w:color="000000"/>
              <w:right w:val="single" w:sz="4" w:space="0" w:color="000000"/>
            </w:tcBorders>
            <w:shd w:val="clear" w:color="auto" w:fill="CCCCCC"/>
            <w:tcMar>
              <w:top w:w="0" w:type="dxa"/>
              <w:left w:w="57" w:type="dxa"/>
              <w:bottom w:w="0" w:type="dxa"/>
              <w:right w:w="57" w:type="dxa"/>
            </w:tcMar>
            <w:vAlign w:val="center"/>
            <w:hideMark/>
          </w:tcPr>
          <w:p w14:paraId="27F25397" w14:textId="77777777" w:rsidR="00CB4C47" w:rsidRPr="009D17BE" w:rsidRDefault="00CB4C47" w:rsidP="009D17BE">
            <w:pPr>
              <w:jc w:val="center"/>
              <w:rPr>
                <w:rFonts w:eastAsia="Calibri"/>
                <w:b/>
                <w:bCs/>
              </w:rPr>
            </w:pPr>
            <w:r w:rsidRPr="009D17BE">
              <w:rPr>
                <w:rFonts w:eastAsia="Calibri"/>
                <w:b/>
                <w:bCs/>
              </w:rPr>
              <w:t>ΠΑΡΑΠΟΜΠΗ</w:t>
            </w:r>
          </w:p>
          <w:p w14:paraId="167D8F44" w14:textId="77777777" w:rsidR="00CB4C47" w:rsidRPr="009D17BE" w:rsidRDefault="00CB4C47" w:rsidP="009D17BE">
            <w:pPr>
              <w:jc w:val="center"/>
              <w:rPr>
                <w:rFonts w:eastAsia="Calibri"/>
                <w:b/>
                <w:bCs/>
              </w:rPr>
            </w:pPr>
            <w:r w:rsidRPr="009D17BE">
              <w:rPr>
                <w:rFonts w:eastAsia="Calibri"/>
                <w:b/>
                <w:bCs/>
              </w:rPr>
              <w:t>ΤΕΚΜΗΡΙΩΣΗΣ</w:t>
            </w:r>
          </w:p>
        </w:tc>
      </w:tr>
      <w:tr w:rsidR="007427A8" w:rsidRPr="00CB4C47" w14:paraId="39F703D1"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6F1BB2F9"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hideMark/>
          </w:tcPr>
          <w:p w14:paraId="14ADE588" w14:textId="77777777" w:rsidR="00CB4C47" w:rsidRPr="009D17BE" w:rsidRDefault="00CB4C47" w:rsidP="00CB4C47">
            <w:pPr>
              <w:rPr>
                <w:rFonts w:eastAsia="Calibri"/>
                <w:b/>
                <w:bCs/>
              </w:rPr>
            </w:pPr>
            <w:r w:rsidRPr="009D17BE">
              <w:rPr>
                <w:rFonts w:eastAsia="Calibri"/>
                <w:b/>
                <w:bCs/>
              </w:rPr>
              <w:t>ΓΕΝΙΚΑ ΧΑΡΑΚΤΗΡΙΣΤΙΚΑ</w:t>
            </w:r>
          </w:p>
        </w:tc>
        <w:tc>
          <w:tcPr>
            <w:tcW w:w="135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tcPr>
          <w:p w14:paraId="6E4B5B9C" w14:textId="77777777" w:rsidR="00CB4C47" w:rsidRPr="00CB4C47" w:rsidRDefault="00CB4C47" w:rsidP="00CB4C47">
            <w:pPr>
              <w:rPr>
                <w:rFonts w:eastAsia="Calibri"/>
              </w:rPr>
            </w:pPr>
          </w:p>
        </w:tc>
        <w:tc>
          <w:tcPr>
            <w:tcW w:w="144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tcPr>
          <w:p w14:paraId="5C065B44"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shd w:val="clear" w:color="auto" w:fill="CCCCCC"/>
            <w:tcMar>
              <w:top w:w="0" w:type="dxa"/>
              <w:left w:w="57" w:type="dxa"/>
              <w:bottom w:w="0" w:type="dxa"/>
              <w:right w:w="57" w:type="dxa"/>
            </w:tcMar>
          </w:tcPr>
          <w:p w14:paraId="7AE8399C" w14:textId="77777777" w:rsidR="00CB4C47" w:rsidRPr="00CB4C47" w:rsidRDefault="00CB4C47" w:rsidP="00CB4C47">
            <w:pPr>
              <w:rPr>
                <w:rFonts w:eastAsia="Calibri"/>
              </w:rPr>
            </w:pPr>
          </w:p>
        </w:tc>
      </w:tr>
      <w:tr w:rsidR="00F84717" w:rsidRPr="00CB4C47" w14:paraId="2B287E90"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45A435D"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25D729D8" w14:textId="77777777" w:rsidR="00CB4C47" w:rsidRPr="009D17BE" w:rsidRDefault="00CB4C47" w:rsidP="009D17BE">
            <w:pPr>
              <w:jc w:val="left"/>
              <w:rPr>
                <w:rFonts w:eastAsia="Calibri"/>
                <w:lang w:val="el-GR"/>
              </w:rPr>
            </w:pPr>
            <w:r w:rsidRPr="009D17BE">
              <w:rPr>
                <w:rFonts w:eastAsia="Calibri"/>
                <w:lang w:val="el-GR"/>
              </w:rPr>
              <w:t xml:space="preserve">Να αναφερθεί μοντέλο και εταιρεία κατασκευής. </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A6CFBE4"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2082B0D"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E6867AB" w14:textId="77777777" w:rsidR="00CB4C47" w:rsidRPr="00CB4C47" w:rsidRDefault="00CB4C47" w:rsidP="00CB4C47">
            <w:pPr>
              <w:rPr>
                <w:rFonts w:eastAsia="Calibri"/>
              </w:rPr>
            </w:pPr>
          </w:p>
        </w:tc>
      </w:tr>
      <w:tr w:rsidR="00F84717" w:rsidRPr="00CB4C47" w14:paraId="5604BE77"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775CCE9E"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3E6F8ADF" w14:textId="77777777" w:rsidR="00CB4C47" w:rsidRPr="009D17BE" w:rsidRDefault="00CB4C47" w:rsidP="009D17BE">
            <w:pPr>
              <w:jc w:val="left"/>
              <w:rPr>
                <w:rFonts w:eastAsia="Calibri"/>
                <w:lang w:val="el-GR"/>
              </w:rPr>
            </w:pPr>
            <w:r w:rsidRPr="009D17BE">
              <w:rPr>
                <w:rFonts w:eastAsia="Calibri"/>
                <w:lang w:val="el-GR"/>
              </w:rPr>
              <w:t xml:space="preserve">Ενσωμάτωση του συστήματος σε υφιστάμενο </w:t>
            </w:r>
            <w:r w:rsidRPr="00CB4C47">
              <w:rPr>
                <w:rFonts w:eastAsia="Calibri"/>
              </w:rPr>
              <w:t>Rack</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82F5012"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A1FB22F"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D038147" w14:textId="77777777" w:rsidR="00CB4C47" w:rsidRPr="00CB4C47" w:rsidRDefault="00CB4C47" w:rsidP="00CB4C47">
            <w:pPr>
              <w:rPr>
                <w:rFonts w:eastAsia="Calibri"/>
              </w:rPr>
            </w:pPr>
          </w:p>
        </w:tc>
      </w:tr>
      <w:tr w:rsidR="00F84717" w:rsidRPr="00CB4C47" w14:paraId="15EC0E43"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AA93C81"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982D145" w14:textId="77777777" w:rsidR="00CB4C47" w:rsidRPr="00CB4C47" w:rsidRDefault="00CB4C47" w:rsidP="009D17BE">
            <w:pPr>
              <w:jc w:val="left"/>
              <w:rPr>
                <w:rFonts w:eastAsia="Calibri"/>
              </w:rPr>
            </w:pPr>
            <w:proofErr w:type="spellStart"/>
            <w:r w:rsidRPr="00CB4C47">
              <w:rPr>
                <w:rFonts w:eastAsia="Calibri"/>
              </w:rPr>
              <w:t>Αριθμός</w:t>
            </w:r>
            <w:proofErr w:type="spellEnd"/>
            <w:r w:rsidRPr="00CB4C47">
              <w:rPr>
                <w:rFonts w:eastAsia="Calibri"/>
              </w:rPr>
              <w:t xml:space="preserve"> </w:t>
            </w:r>
            <w:proofErr w:type="spellStart"/>
            <w:r w:rsidRPr="00CB4C47">
              <w:rPr>
                <w:rFonts w:eastAsia="Calibri"/>
              </w:rPr>
              <w:t>μονάδων</w:t>
            </w:r>
            <w:proofErr w:type="spellEnd"/>
            <w:r w:rsidRPr="00CB4C47">
              <w:rPr>
                <w:rFonts w:eastAsia="Calibri"/>
              </w:rPr>
              <w:t xml:space="preserve"> </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AA30494" w14:textId="77777777" w:rsidR="00CB4C47" w:rsidRPr="00CB4C47" w:rsidRDefault="00CB4C47" w:rsidP="009D17BE">
            <w:pPr>
              <w:jc w:val="center"/>
              <w:rPr>
                <w:rFonts w:eastAsia="Calibri"/>
              </w:rPr>
            </w:pPr>
            <w:r w:rsidRPr="00CB4C47">
              <w:rPr>
                <w:rFonts w:eastAsia="Calibri"/>
              </w:rPr>
              <w:t>≥ 1</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6AF38AAA"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C1B80FD" w14:textId="77777777" w:rsidR="00CB4C47" w:rsidRPr="00CB4C47" w:rsidRDefault="00CB4C47" w:rsidP="00CB4C47">
            <w:pPr>
              <w:rPr>
                <w:rFonts w:eastAsia="Calibri"/>
              </w:rPr>
            </w:pPr>
          </w:p>
        </w:tc>
      </w:tr>
      <w:tr w:rsidR="007427A8" w:rsidRPr="00CB4C47" w14:paraId="7B5E766B"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612E9641"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5347184C" w14:textId="77777777" w:rsidR="00CB4C47" w:rsidRPr="00CB4C47" w:rsidRDefault="00CB4C47" w:rsidP="009D17BE">
            <w:pPr>
              <w:jc w:val="left"/>
              <w:rPr>
                <w:rFonts w:eastAsia="Calibri"/>
              </w:rPr>
            </w:pPr>
            <w:r w:rsidRPr="009D17BE">
              <w:rPr>
                <w:rFonts w:eastAsia="Calibri"/>
                <w:lang w:val="el-GR"/>
              </w:rPr>
              <w:t>Συνολική χωρητικότητα δίσκων (</w:t>
            </w:r>
            <w:r w:rsidRPr="00CB4C47">
              <w:rPr>
                <w:rFonts w:eastAsia="Calibri"/>
              </w:rPr>
              <w:t>raw</w:t>
            </w:r>
            <w:r w:rsidRPr="009D17BE">
              <w:rPr>
                <w:rFonts w:eastAsia="Calibri"/>
                <w:lang w:val="el-GR"/>
              </w:rPr>
              <w:t xml:space="preserve"> </w:t>
            </w:r>
            <w:r w:rsidRPr="00CB4C47">
              <w:rPr>
                <w:rFonts w:eastAsia="Calibri"/>
              </w:rPr>
              <w:t>capacity</w:t>
            </w:r>
            <w:r w:rsidRPr="009D17BE">
              <w:rPr>
                <w:rFonts w:eastAsia="Calibri"/>
                <w:lang w:val="el-GR"/>
              </w:rPr>
              <w:t xml:space="preserve">, πριν την εφαρμογή </w:t>
            </w:r>
            <w:r w:rsidRPr="00CB4C47">
              <w:rPr>
                <w:rFonts w:eastAsia="Calibri"/>
              </w:rPr>
              <w:t>RAID</w:t>
            </w:r>
            <w:r w:rsidRPr="009D17BE">
              <w:rPr>
                <w:rFonts w:eastAsia="Calibri"/>
                <w:lang w:val="el-GR"/>
              </w:rPr>
              <w:t xml:space="preserve">) σε </w:t>
            </w:r>
            <w:r w:rsidRPr="00CB4C47">
              <w:rPr>
                <w:rFonts w:eastAsia="Calibri"/>
              </w:rPr>
              <w:t>TB</w:t>
            </w:r>
            <w:r w:rsidRPr="009D17BE">
              <w:rPr>
                <w:rFonts w:eastAsia="Calibri"/>
                <w:lang w:val="el-GR"/>
              </w:rPr>
              <w:t xml:space="preserve">. </w:t>
            </w:r>
            <w:proofErr w:type="spellStart"/>
            <w:r w:rsidRPr="00CB4C47">
              <w:rPr>
                <w:rFonts w:eastAsia="Calibri"/>
              </w:rPr>
              <w:t>Στη</w:t>
            </w:r>
            <w:proofErr w:type="spellEnd"/>
            <w:r w:rsidRPr="00CB4C47">
              <w:rPr>
                <w:rFonts w:eastAsia="Calibri"/>
              </w:rPr>
              <w:t xml:space="preserve"> </w:t>
            </w:r>
            <w:proofErr w:type="spellStart"/>
            <w:r w:rsidRPr="00CB4C47">
              <w:rPr>
                <w:rFonts w:eastAsia="Calibri"/>
              </w:rPr>
              <w:t>συνολική</w:t>
            </w:r>
            <w:proofErr w:type="spellEnd"/>
            <w:r w:rsidRPr="00CB4C47">
              <w:rPr>
                <w:rFonts w:eastAsia="Calibri"/>
              </w:rPr>
              <w:t xml:space="preserve"> π</w:t>
            </w:r>
            <w:proofErr w:type="spellStart"/>
            <w:r w:rsidRPr="00CB4C47">
              <w:rPr>
                <w:rFonts w:eastAsia="Calibri"/>
              </w:rPr>
              <w:t>οσότητ</w:t>
            </w:r>
            <w:proofErr w:type="spellEnd"/>
            <w:r w:rsidRPr="00CB4C47">
              <w:rPr>
                <w:rFonts w:eastAsia="Calibri"/>
              </w:rPr>
              <w:t xml:space="preserve">α </w:t>
            </w:r>
            <w:proofErr w:type="spellStart"/>
            <w:r w:rsidRPr="00CB4C47">
              <w:rPr>
                <w:rFonts w:eastAsia="Calibri"/>
              </w:rPr>
              <w:t>δεν</w:t>
            </w:r>
            <w:proofErr w:type="spellEnd"/>
            <w:r w:rsidRPr="00CB4C47">
              <w:rPr>
                <w:rFonts w:eastAsia="Calibri"/>
              </w:rPr>
              <w:t xml:space="preserve"> υπ</w:t>
            </w:r>
            <w:proofErr w:type="spellStart"/>
            <w:r w:rsidRPr="00CB4C47">
              <w:rPr>
                <w:rFonts w:eastAsia="Calibri"/>
              </w:rPr>
              <w:t>ολογίζοντ</w:t>
            </w:r>
            <w:proofErr w:type="spellEnd"/>
            <w:r w:rsidRPr="00CB4C47">
              <w:rPr>
                <w:rFonts w:eastAsia="Calibri"/>
              </w:rPr>
              <w:t xml:space="preserve">αι </w:t>
            </w:r>
            <w:proofErr w:type="spellStart"/>
            <w:r w:rsidRPr="00CB4C47">
              <w:rPr>
                <w:rFonts w:eastAsia="Calibri"/>
              </w:rPr>
              <w:t>οι</w:t>
            </w:r>
            <w:proofErr w:type="spellEnd"/>
            <w:r w:rsidRPr="00CB4C47">
              <w:rPr>
                <w:rFonts w:eastAsia="Calibri"/>
              </w:rPr>
              <w:t xml:space="preserve"> </w:t>
            </w:r>
            <w:proofErr w:type="spellStart"/>
            <w:r w:rsidRPr="00CB4C47">
              <w:rPr>
                <w:rFonts w:eastAsia="Calibri"/>
              </w:rPr>
              <w:t>εφεδρικοί</w:t>
            </w:r>
            <w:proofErr w:type="spellEnd"/>
            <w:r w:rsidRPr="00CB4C47">
              <w:rPr>
                <w:rFonts w:eastAsia="Calibri"/>
              </w:rPr>
              <w:t xml:space="preserve"> </w:t>
            </w:r>
            <w:proofErr w:type="spellStart"/>
            <w:r w:rsidRPr="00CB4C47">
              <w:rPr>
                <w:rFonts w:eastAsia="Calibri"/>
              </w:rPr>
              <w:t>δίσκοι</w:t>
            </w:r>
            <w:proofErr w:type="spellEnd"/>
            <w:r w:rsidRPr="00CB4C47">
              <w:rPr>
                <w:rFonts w:eastAsia="Calibri"/>
              </w:rPr>
              <w:t>.</w:t>
            </w:r>
          </w:p>
        </w:tc>
        <w:tc>
          <w:tcPr>
            <w:tcW w:w="1350"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697C0FE5" w14:textId="77777777" w:rsidR="00CB4C47" w:rsidRPr="00CB4C47" w:rsidRDefault="00CB4C47" w:rsidP="009D17BE">
            <w:pPr>
              <w:jc w:val="center"/>
              <w:rPr>
                <w:rFonts w:eastAsia="Calibri"/>
              </w:rPr>
            </w:pPr>
            <w:r w:rsidRPr="00CB4C47">
              <w:rPr>
                <w:rFonts w:eastAsia="Calibri"/>
              </w:rPr>
              <w:t>≥ 360</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77AC0CC"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B432E93" w14:textId="77777777" w:rsidR="00CB4C47" w:rsidRPr="00CB4C47" w:rsidRDefault="00CB4C47" w:rsidP="00CB4C47">
            <w:pPr>
              <w:rPr>
                <w:rFonts w:eastAsia="Calibri"/>
              </w:rPr>
            </w:pPr>
          </w:p>
        </w:tc>
      </w:tr>
      <w:tr w:rsidR="007427A8" w:rsidRPr="00CB4C47" w14:paraId="7BF3B9D9"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71F1EFD6"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698AE671" w14:textId="77777777" w:rsidR="00CB4C47" w:rsidRPr="009D17BE" w:rsidRDefault="00CB4C47" w:rsidP="009D17BE">
            <w:pPr>
              <w:jc w:val="left"/>
              <w:rPr>
                <w:rFonts w:eastAsia="Calibri"/>
                <w:lang w:val="el-GR"/>
              </w:rPr>
            </w:pPr>
            <w:r w:rsidRPr="009D17BE">
              <w:rPr>
                <w:rFonts w:eastAsia="Calibri"/>
                <w:lang w:val="el-GR"/>
              </w:rPr>
              <w:t>Μέγιστη συνολική υποστηριζόμενη χωρητικότητα (με επέκταση της ζητούμενης σύνθεσης) (</w:t>
            </w:r>
            <w:r w:rsidRPr="00CB4C47">
              <w:rPr>
                <w:rFonts w:eastAsia="Calibri"/>
              </w:rPr>
              <w:t>raw</w:t>
            </w:r>
            <w:r w:rsidRPr="009D17BE">
              <w:rPr>
                <w:rFonts w:eastAsia="Calibri"/>
                <w:lang w:val="el-GR"/>
              </w:rPr>
              <w:t xml:space="preserve"> </w:t>
            </w:r>
            <w:r w:rsidRPr="00CB4C47">
              <w:rPr>
                <w:rFonts w:eastAsia="Calibri"/>
              </w:rPr>
              <w:t>capacity</w:t>
            </w:r>
            <w:r w:rsidRPr="009D17BE">
              <w:rPr>
                <w:rFonts w:eastAsia="Calibri"/>
                <w:lang w:val="el-GR"/>
              </w:rPr>
              <w:t xml:space="preserve">) σε </w:t>
            </w:r>
            <w:r w:rsidRPr="00CB4C47">
              <w:rPr>
                <w:rFonts w:eastAsia="Calibri"/>
              </w:rPr>
              <w:t>TB</w:t>
            </w:r>
          </w:p>
        </w:tc>
        <w:tc>
          <w:tcPr>
            <w:tcW w:w="1350"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10B76714" w14:textId="77777777" w:rsidR="00CB4C47" w:rsidRPr="00CB4C47" w:rsidRDefault="00CB4C47" w:rsidP="009D17BE">
            <w:pPr>
              <w:jc w:val="center"/>
              <w:rPr>
                <w:rFonts w:eastAsia="Calibri"/>
              </w:rPr>
            </w:pPr>
            <w:r w:rsidRPr="00CB4C47">
              <w:rPr>
                <w:rFonts w:eastAsia="Calibri"/>
              </w:rPr>
              <w:t>≥ 720</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66FA1E90"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4737246" w14:textId="77777777" w:rsidR="00CB4C47" w:rsidRPr="00CB4C47" w:rsidRDefault="00CB4C47" w:rsidP="00CB4C47">
            <w:pPr>
              <w:rPr>
                <w:rFonts w:eastAsia="Calibri"/>
              </w:rPr>
            </w:pPr>
          </w:p>
        </w:tc>
      </w:tr>
      <w:tr w:rsidR="007427A8" w:rsidRPr="00CB4C47" w14:paraId="261F5FEF"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02DB28A"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042749F4" w14:textId="77777777" w:rsidR="00CB4C47" w:rsidRPr="009D17BE" w:rsidRDefault="00CB4C47" w:rsidP="009D17BE">
            <w:pPr>
              <w:jc w:val="left"/>
              <w:rPr>
                <w:rFonts w:eastAsia="Calibri"/>
                <w:lang w:val="el-GR"/>
              </w:rPr>
            </w:pPr>
            <w:r w:rsidRPr="009D17BE">
              <w:rPr>
                <w:rFonts w:eastAsia="Calibri"/>
                <w:lang w:val="el-GR"/>
              </w:rPr>
              <w:t xml:space="preserve">Να </w:t>
            </w:r>
            <w:proofErr w:type="spellStart"/>
            <w:r w:rsidRPr="009D17BE">
              <w:rPr>
                <w:rFonts w:eastAsia="Calibri"/>
                <w:lang w:val="el-GR"/>
              </w:rPr>
              <w:t>περιγραφεί</w:t>
            </w:r>
            <w:proofErr w:type="spellEnd"/>
            <w:r w:rsidRPr="009D17BE">
              <w:rPr>
                <w:rFonts w:eastAsia="Calibri"/>
                <w:lang w:val="el-GR"/>
              </w:rPr>
              <w:t xml:space="preserve"> ο τρόπος επέκτασης του προσφερόμενου συστήματος</w:t>
            </w:r>
          </w:p>
        </w:tc>
        <w:tc>
          <w:tcPr>
            <w:tcW w:w="1350"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724CC5BE"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64AFB65"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59AFE6D" w14:textId="77777777" w:rsidR="00CB4C47" w:rsidRPr="00CB4C47" w:rsidRDefault="00CB4C47" w:rsidP="00CB4C47">
            <w:pPr>
              <w:rPr>
                <w:rFonts w:eastAsia="Calibri"/>
              </w:rPr>
            </w:pPr>
          </w:p>
        </w:tc>
      </w:tr>
      <w:tr w:rsidR="007427A8" w:rsidRPr="00CB4C47" w14:paraId="3B3D1F52"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CB0207A"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2BDABB31" w14:textId="77777777" w:rsidR="00CB4C47" w:rsidRPr="009D17BE" w:rsidRDefault="00CB4C47" w:rsidP="009D17BE">
            <w:pPr>
              <w:jc w:val="left"/>
              <w:rPr>
                <w:rFonts w:eastAsia="Calibri"/>
                <w:lang w:val="el-GR"/>
              </w:rPr>
            </w:pPr>
            <w:r w:rsidRPr="009D17BE">
              <w:rPr>
                <w:rFonts w:eastAsia="Calibri"/>
                <w:lang w:val="el-GR"/>
              </w:rPr>
              <w:t>Το προσφερόμενο σύστημα να πληροί χαρακτηριστικά υψηλής διαθεσιμότητας χωρίς κανένα μοναδικό σημείο αστοχίας (</w:t>
            </w:r>
            <w:r w:rsidRPr="00CB4C47">
              <w:rPr>
                <w:rFonts w:eastAsia="Calibri"/>
              </w:rPr>
              <w:t>no</w:t>
            </w:r>
            <w:r w:rsidRPr="009D17BE">
              <w:rPr>
                <w:rFonts w:eastAsia="Calibri"/>
                <w:lang w:val="el-GR"/>
              </w:rPr>
              <w:t xml:space="preserve"> </w:t>
            </w:r>
            <w:r w:rsidRPr="00CB4C47">
              <w:rPr>
                <w:rFonts w:eastAsia="Calibri"/>
              </w:rPr>
              <w:t>single</w:t>
            </w:r>
            <w:r w:rsidRPr="009D17BE">
              <w:rPr>
                <w:rFonts w:eastAsia="Calibri"/>
                <w:lang w:val="el-GR"/>
              </w:rPr>
              <w:t xml:space="preserve"> </w:t>
            </w:r>
            <w:r w:rsidRPr="00CB4C47">
              <w:rPr>
                <w:rFonts w:eastAsia="Calibri"/>
              </w:rPr>
              <w:t>point</w:t>
            </w:r>
            <w:r w:rsidRPr="009D17BE">
              <w:rPr>
                <w:rFonts w:eastAsia="Calibri"/>
                <w:lang w:val="el-GR"/>
              </w:rPr>
              <w:t xml:space="preserve"> </w:t>
            </w:r>
            <w:r w:rsidRPr="00CB4C47">
              <w:rPr>
                <w:rFonts w:eastAsia="Calibri"/>
              </w:rPr>
              <w:t>of</w:t>
            </w:r>
            <w:r w:rsidRPr="009D17BE">
              <w:rPr>
                <w:rFonts w:eastAsia="Calibri"/>
                <w:lang w:val="el-GR"/>
              </w:rPr>
              <w:t xml:space="preserve"> </w:t>
            </w:r>
            <w:r w:rsidRPr="00CB4C47">
              <w:rPr>
                <w:rFonts w:eastAsia="Calibri"/>
              </w:rPr>
              <w:t>failure</w:t>
            </w:r>
            <w:r w:rsidRPr="009D17BE">
              <w:rPr>
                <w:rFonts w:eastAsia="Calibri"/>
                <w:lang w:val="el-GR"/>
              </w:rPr>
              <w:t>)</w:t>
            </w:r>
          </w:p>
        </w:tc>
        <w:tc>
          <w:tcPr>
            <w:tcW w:w="1350" w:type="dxa"/>
            <w:tcBorders>
              <w:top w:val="single" w:sz="4" w:space="0" w:color="000000"/>
              <w:left w:val="single" w:sz="4" w:space="0" w:color="000000"/>
              <w:bottom w:val="single" w:sz="4" w:space="0" w:color="000000"/>
              <w:right w:val="nil"/>
            </w:tcBorders>
            <w:shd w:val="clear" w:color="auto" w:fill="FFFFFF"/>
            <w:tcMar>
              <w:top w:w="0" w:type="dxa"/>
              <w:left w:w="57" w:type="dxa"/>
              <w:bottom w:w="0" w:type="dxa"/>
              <w:right w:w="57" w:type="dxa"/>
            </w:tcMar>
            <w:vAlign w:val="center"/>
            <w:hideMark/>
          </w:tcPr>
          <w:p w14:paraId="014C1C99"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FF1CC3B"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5A34EB8B" w14:textId="77777777" w:rsidR="00CB4C47" w:rsidRPr="00CB4C47" w:rsidRDefault="00CB4C47" w:rsidP="00CB4C47">
            <w:pPr>
              <w:rPr>
                <w:rFonts w:eastAsia="Calibri"/>
              </w:rPr>
            </w:pPr>
          </w:p>
        </w:tc>
      </w:tr>
      <w:tr w:rsidR="00F84717" w:rsidRPr="00CB4C47" w14:paraId="3899B977"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32E74EE0"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6EC9C927" w14:textId="77777777" w:rsidR="00CB4C47" w:rsidRPr="009D17BE" w:rsidRDefault="00CB4C47" w:rsidP="009D17BE">
            <w:pPr>
              <w:jc w:val="left"/>
              <w:rPr>
                <w:rFonts w:eastAsia="Calibri"/>
                <w:lang w:val="el-GR"/>
              </w:rPr>
            </w:pPr>
            <w:r w:rsidRPr="009D17BE">
              <w:rPr>
                <w:rFonts w:eastAsia="Calibri"/>
                <w:lang w:val="el-GR"/>
              </w:rPr>
              <w:t xml:space="preserve">Να αναφερθούν οι απαιτήσεις </w:t>
            </w:r>
            <w:proofErr w:type="spellStart"/>
            <w:r w:rsidRPr="009D17BE">
              <w:rPr>
                <w:rFonts w:eastAsia="Calibri"/>
                <w:lang w:val="el-GR"/>
              </w:rPr>
              <w:t>θερμοαπαγωγής</w:t>
            </w:r>
            <w:proofErr w:type="spellEnd"/>
            <w:r w:rsidRPr="009D17BE">
              <w:rPr>
                <w:rFonts w:eastAsia="Calibri"/>
                <w:lang w:val="el-GR"/>
              </w:rPr>
              <w:t xml:space="preserve"> (</w:t>
            </w:r>
            <w:r w:rsidRPr="00CB4C47">
              <w:rPr>
                <w:rFonts w:eastAsia="Calibri"/>
              </w:rPr>
              <w:t>BTUs</w:t>
            </w:r>
            <w:r w:rsidRPr="009D17BE">
              <w:rPr>
                <w:rFonts w:eastAsia="Calibri"/>
                <w:lang w:val="el-GR"/>
              </w:rPr>
              <w:t>/</w:t>
            </w:r>
            <w:r w:rsidRPr="00CB4C47">
              <w:rPr>
                <w:rFonts w:eastAsia="Calibri"/>
              </w:rPr>
              <w:t>hr</w:t>
            </w:r>
            <w:r w:rsidRPr="009D17BE">
              <w:rPr>
                <w:rFonts w:eastAsia="Calibri"/>
                <w:lang w:val="el-GR"/>
              </w:rPr>
              <w:t>) σε κατάσταση πλήρους φορτίου του προσφερόμενου συστήματος</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E36DEF1"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A13B478"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50FF2F2B" w14:textId="77777777" w:rsidR="00CB4C47" w:rsidRPr="00CB4C47" w:rsidRDefault="00CB4C47" w:rsidP="00CB4C47">
            <w:pPr>
              <w:rPr>
                <w:rFonts w:eastAsia="Calibri"/>
              </w:rPr>
            </w:pPr>
          </w:p>
        </w:tc>
      </w:tr>
      <w:tr w:rsidR="007427A8" w:rsidRPr="00CB4C47" w14:paraId="14B59A0D"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CC1ED01"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6AE26FE" w14:textId="77777777" w:rsidR="00CB4C47" w:rsidRPr="009D17BE" w:rsidRDefault="00CB4C47" w:rsidP="009D17BE">
            <w:pPr>
              <w:jc w:val="left"/>
              <w:rPr>
                <w:rFonts w:eastAsia="Calibri"/>
                <w:b/>
                <w:bCs/>
              </w:rPr>
            </w:pPr>
            <w:r w:rsidRPr="009D17BE">
              <w:rPr>
                <w:rFonts w:eastAsia="Calibri"/>
                <w:b/>
                <w:bCs/>
              </w:rPr>
              <w:t>ΕΛΕΓΚΤΕΣ ΔΙΣΚΩΝ (Storage Controllers)</w:t>
            </w:r>
          </w:p>
        </w:tc>
        <w:tc>
          <w:tcPr>
            <w:tcW w:w="135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321A99C5" w14:textId="77777777" w:rsidR="00CB4C47" w:rsidRPr="00CB4C47" w:rsidRDefault="00CB4C47" w:rsidP="009D17BE">
            <w:pPr>
              <w:jc w:val="center"/>
              <w:rPr>
                <w:rFonts w:eastAsia="Calibri"/>
              </w:rPr>
            </w:pPr>
          </w:p>
        </w:tc>
        <w:tc>
          <w:tcPr>
            <w:tcW w:w="144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4189D696"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shd w:val="clear" w:color="auto" w:fill="CCCCCC"/>
            <w:tcMar>
              <w:top w:w="0" w:type="dxa"/>
              <w:left w:w="57" w:type="dxa"/>
              <w:bottom w:w="0" w:type="dxa"/>
              <w:right w:w="57" w:type="dxa"/>
            </w:tcMar>
            <w:vAlign w:val="center"/>
          </w:tcPr>
          <w:p w14:paraId="5FF9FEEC" w14:textId="77777777" w:rsidR="00CB4C47" w:rsidRPr="00CB4C47" w:rsidRDefault="00CB4C47" w:rsidP="00CB4C47">
            <w:pPr>
              <w:rPr>
                <w:rFonts w:eastAsia="Calibri"/>
              </w:rPr>
            </w:pPr>
          </w:p>
        </w:tc>
      </w:tr>
      <w:tr w:rsidR="00F84717" w:rsidRPr="00CB4C47" w14:paraId="390C54D4"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5E390EF"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63BDABE" w14:textId="77777777" w:rsidR="00CB4C47" w:rsidRPr="009D17BE" w:rsidRDefault="00CB4C47" w:rsidP="009D17BE">
            <w:pPr>
              <w:jc w:val="left"/>
              <w:rPr>
                <w:rFonts w:eastAsia="Calibri"/>
                <w:lang w:val="el-GR"/>
              </w:rPr>
            </w:pPr>
            <w:r w:rsidRPr="009D17BE">
              <w:rPr>
                <w:rFonts w:eastAsia="Calibri"/>
                <w:lang w:val="el-GR"/>
              </w:rPr>
              <w:t>Να αναφερθεί ο αριθμός, ο τύπος και η αρχιτεκτονική (π.χ. επεξεργαστές, διασύνδεση - επικοινωνία με εξυπηρετητές/ δίσκους, κλπ.) των ελεγκτών στην προσφερόμενη σύνθεση</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1439486"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8A5A8EE"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764E7A8A" w14:textId="77777777" w:rsidR="00CB4C47" w:rsidRPr="00CB4C47" w:rsidRDefault="00CB4C47" w:rsidP="00CB4C47">
            <w:pPr>
              <w:rPr>
                <w:rFonts w:eastAsia="Calibri"/>
              </w:rPr>
            </w:pPr>
          </w:p>
        </w:tc>
      </w:tr>
      <w:tr w:rsidR="00F84717" w:rsidRPr="00CB4C47" w14:paraId="4D67A4E3"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4E588651"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3525C0EC" w14:textId="77777777" w:rsidR="00CB4C47" w:rsidRPr="00CB4C47" w:rsidRDefault="00CB4C47" w:rsidP="009D17BE">
            <w:pPr>
              <w:jc w:val="left"/>
              <w:rPr>
                <w:rFonts w:eastAsia="Calibri"/>
              </w:rPr>
            </w:pPr>
            <w:proofErr w:type="spellStart"/>
            <w:r w:rsidRPr="00CB4C47">
              <w:rPr>
                <w:rFonts w:eastAsia="Calibri"/>
              </w:rPr>
              <w:t>Λειτουργί</w:t>
            </w:r>
            <w:proofErr w:type="spellEnd"/>
            <w:r w:rsidRPr="00CB4C47">
              <w:rPr>
                <w:rFonts w:eastAsia="Calibri"/>
              </w:rPr>
              <w:t xml:space="preserve">α </w:t>
            </w:r>
            <w:proofErr w:type="spellStart"/>
            <w:r w:rsidRPr="00CB4C47">
              <w:rPr>
                <w:rFonts w:eastAsia="Calibri"/>
              </w:rPr>
              <w:t>ελεγκτών</w:t>
            </w:r>
            <w:proofErr w:type="spellEnd"/>
            <w:r w:rsidRPr="00CB4C47">
              <w:rPr>
                <w:rFonts w:eastAsia="Calibri"/>
              </w:rPr>
              <w:t xml:space="preserve"> Active/Active ή Active/Passive</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466DC01"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7912C3AA"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5FE93E87" w14:textId="77777777" w:rsidR="00CB4C47" w:rsidRPr="00CB4C47" w:rsidRDefault="00CB4C47" w:rsidP="00CB4C47">
            <w:pPr>
              <w:rPr>
                <w:rFonts w:eastAsia="Calibri"/>
              </w:rPr>
            </w:pPr>
          </w:p>
        </w:tc>
      </w:tr>
      <w:tr w:rsidR="00F84717" w:rsidRPr="00CB4C47" w14:paraId="29AAF294"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2ADDACB"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2AF586B" w14:textId="77777777" w:rsidR="00CB4C47" w:rsidRPr="009D17BE" w:rsidRDefault="00CB4C47" w:rsidP="009D17BE">
            <w:pPr>
              <w:jc w:val="left"/>
              <w:rPr>
                <w:rFonts w:eastAsia="Calibri"/>
                <w:lang w:val="el-GR"/>
              </w:rPr>
            </w:pPr>
            <w:r w:rsidRPr="009D17BE">
              <w:rPr>
                <w:rFonts w:eastAsia="Calibri"/>
                <w:lang w:val="el-GR"/>
              </w:rPr>
              <w:t xml:space="preserve">Λειτουργία </w:t>
            </w:r>
            <w:r w:rsidRPr="00CB4C47">
              <w:rPr>
                <w:rFonts w:eastAsia="Calibri"/>
              </w:rPr>
              <w:t>Failover</w:t>
            </w:r>
            <w:r w:rsidRPr="009D17BE">
              <w:rPr>
                <w:rFonts w:eastAsia="Calibri"/>
                <w:lang w:val="el-GR"/>
              </w:rPr>
              <w:t xml:space="preserve"> σε περίπτωση βλάβης του ελεγκτή. </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BDFBCF7"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71611D22"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35A7842F" w14:textId="77777777" w:rsidR="00CB4C47" w:rsidRPr="00CB4C47" w:rsidRDefault="00CB4C47" w:rsidP="00CB4C47">
            <w:pPr>
              <w:rPr>
                <w:rFonts w:eastAsia="Calibri"/>
              </w:rPr>
            </w:pPr>
          </w:p>
        </w:tc>
      </w:tr>
      <w:tr w:rsidR="00F84717" w:rsidRPr="00CB4C47" w14:paraId="6933AAA1"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BDAF619"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A1FEDEF" w14:textId="77777777" w:rsidR="00CB4C47" w:rsidRPr="009D17BE" w:rsidRDefault="00CB4C47" w:rsidP="009D17BE">
            <w:pPr>
              <w:jc w:val="left"/>
              <w:rPr>
                <w:rFonts w:eastAsia="Calibri"/>
                <w:lang w:val="el-GR"/>
              </w:rPr>
            </w:pPr>
            <w:r w:rsidRPr="009D17BE">
              <w:rPr>
                <w:rFonts w:eastAsia="Calibri"/>
                <w:lang w:val="el-GR"/>
              </w:rPr>
              <w:t>Συνολική προσφερόμενη μνήμη (</w:t>
            </w:r>
            <w:r w:rsidRPr="00CB4C47">
              <w:rPr>
                <w:rFonts w:eastAsia="Calibri"/>
              </w:rPr>
              <w:t>GB</w:t>
            </w:r>
            <w:r w:rsidRPr="009D17BE">
              <w:rPr>
                <w:rFonts w:eastAsia="Calibri"/>
                <w:lang w:val="el-GR"/>
              </w:rPr>
              <w:t xml:space="preserve">). Να αναφερθεί ο τύπος της μνήμης και η διάταξη αυτής. </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5F79CEE" w14:textId="77777777" w:rsidR="00CB4C47" w:rsidRPr="00CB4C47" w:rsidRDefault="00CB4C47" w:rsidP="009D17BE">
            <w:pPr>
              <w:jc w:val="center"/>
              <w:rPr>
                <w:rFonts w:eastAsia="Calibri"/>
              </w:rPr>
            </w:pPr>
            <w:r w:rsidRPr="00CB4C47">
              <w:rPr>
                <w:rFonts w:eastAsia="Calibri"/>
              </w:rPr>
              <w:t>≥ 1024</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74C054B"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A73D5E2" w14:textId="77777777" w:rsidR="00CB4C47" w:rsidRPr="00CB4C47" w:rsidRDefault="00CB4C47" w:rsidP="00CB4C47">
            <w:pPr>
              <w:rPr>
                <w:rFonts w:eastAsia="Calibri"/>
              </w:rPr>
            </w:pPr>
          </w:p>
        </w:tc>
      </w:tr>
      <w:tr w:rsidR="00F84717" w:rsidRPr="00CB4C47" w14:paraId="699A9226"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6C180B8"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873D2C2" w14:textId="77777777" w:rsidR="00CB4C47" w:rsidRPr="00CB4C47" w:rsidRDefault="00CB4C47" w:rsidP="009D17BE">
            <w:pPr>
              <w:jc w:val="left"/>
              <w:rPr>
                <w:rFonts w:eastAsia="Calibri"/>
              </w:rPr>
            </w:pPr>
            <w:proofErr w:type="spellStart"/>
            <w:r w:rsidRPr="00CB4C47">
              <w:rPr>
                <w:rFonts w:eastAsia="Calibri"/>
              </w:rPr>
              <w:t>Αριθμός</w:t>
            </w:r>
            <w:proofErr w:type="spellEnd"/>
            <w:r w:rsidRPr="00CB4C47">
              <w:rPr>
                <w:rFonts w:eastAsia="Calibri"/>
              </w:rPr>
              <w:t xml:space="preserve"> </w:t>
            </w:r>
            <w:proofErr w:type="spellStart"/>
            <w:r w:rsidRPr="00CB4C47">
              <w:rPr>
                <w:rFonts w:eastAsia="Calibri"/>
              </w:rPr>
              <w:t>θυρών</w:t>
            </w:r>
            <w:proofErr w:type="spellEnd"/>
            <w:r w:rsidRPr="00CB4C47">
              <w:rPr>
                <w:rFonts w:eastAsia="Calibri"/>
              </w:rPr>
              <w:t xml:space="preserve"> 10-Gigabit Ethernet</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E6933FF" w14:textId="77777777" w:rsidR="00CB4C47" w:rsidRPr="00CB4C47" w:rsidRDefault="00CB4C47" w:rsidP="009D17BE">
            <w:pPr>
              <w:jc w:val="center"/>
              <w:rPr>
                <w:rFonts w:eastAsia="Calibri"/>
              </w:rPr>
            </w:pPr>
            <w:r w:rsidRPr="00CB4C47">
              <w:rPr>
                <w:rFonts w:eastAsia="Calibri"/>
              </w:rPr>
              <w:t>≥ 8</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44FC771B"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4722CDD" w14:textId="77777777" w:rsidR="00CB4C47" w:rsidRPr="00CB4C47" w:rsidRDefault="00CB4C47" w:rsidP="00CB4C47">
            <w:pPr>
              <w:rPr>
                <w:rFonts w:eastAsia="Calibri"/>
              </w:rPr>
            </w:pPr>
          </w:p>
        </w:tc>
      </w:tr>
      <w:tr w:rsidR="00F84717" w:rsidRPr="00CB4C47" w14:paraId="73C912B0"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63A2964"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0529FE6" w14:textId="77777777" w:rsidR="00CB4C47" w:rsidRPr="009D17BE" w:rsidRDefault="00CB4C47" w:rsidP="009D17BE">
            <w:pPr>
              <w:jc w:val="left"/>
              <w:rPr>
                <w:rFonts w:eastAsia="Calibri"/>
                <w:lang w:val="el-GR"/>
              </w:rPr>
            </w:pPr>
            <w:r w:rsidRPr="009D17BE">
              <w:rPr>
                <w:rFonts w:eastAsia="Calibri"/>
                <w:lang w:val="el-GR"/>
              </w:rPr>
              <w:t xml:space="preserve">Υποστήριξη επιπέδων </w:t>
            </w:r>
            <w:r w:rsidRPr="00CB4C47">
              <w:rPr>
                <w:rFonts w:eastAsia="Calibri"/>
              </w:rPr>
              <w:t>RAID</w:t>
            </w:r>
            <w:r w:rsidRPr="009D17BE">
              <w:rPr>
                <w:rFonts w:eastAsia="Calibri"/>
                <w:lang w:val="el-GR"/>
              </w:rPr>
              <w:t xml:space="preserve"> 1, </w:t>
            </w:r>
            <w:r w:rsidRPr="00CB4C47">
              <w:rPr>
                <w:rFonts w:eastAsia="Calibri"/>
              </w:rPr>
              <w:t>RAID</w:t>
            </w:r>
            <w:r w:rsidRPr="009D17BE">
              <w:rPr>
                <w:rFonts w:eastAsia="Calibri"/>
                <w:lang w:val="el-GR"/>
              </w:rPr>
              <w:t xml:space="preserve"> 5, </w:t>
            </w:r>
            <w:r w:rsidRPr="00CB4C47">
              <w:rPr>
                <w:rFonts w:eastAsia="Calibri"/>
              </w:rPr>
              <w:t>RAID</w:t>
            </w:r>
            <w:r w:rsidRPr="009D17BE">
              <w:rPr>
                <w:rFonts w:eastAsia="Calibri"/>
                <w:lang w:val="el-GR"/>
              </w:rPr>
              <w:t xml:space="preserve"> 6 και </w:t>
            </w:r>
            <w:r w:rsidRPr="00CB4C47">
              <w:rPr>
                <w:rFonts w:eastAsia="Calibri"/>
              </w:rPr>
              <w:t>RAID</w:t>
            </w:r>
            <w:r w:rsidRPr="009D17BE">
              <w:rPr>
                <w:rFonts w:eastAsia="Calibri"/>
                <w:lang w:val="el-GR"/>
              </w:rPr>
              <w:t xml:space="preserve"> 10 ή ισοδύναμων ή ανώτερων</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7CCCE15D"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AEEB06F"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1F38019" w14:textId="77777777" w:rsidR="00CB4C47" w:rsidRPr="00CB4C47" w:rsidRDefault="00CB4C47" w:rsidP="00CB4C47">
            <w:pPr>
              <w:rPr>
                <w:rFonts w:eastAsia="Calibri"/>
              </w:rPr>
            </w:pPr>
          </w:p>
        </w:tc>
      </w:tr>
      <w:tr w:rsidR="007427A8" w:rsidRPr="00CB4C47" w14:paraId="3E92B066"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3F4F82C4" w14:textId="77777777" w:rsidR="00CB4C47" w:rsidRPr="009D17BE" w:rsidRDefault="00CB4C47" w:rsidP="009D17BE">
            <w:pPr>
              <w:pStyle w:val="ListParagraph"/>
              <w:numPr>
                <w:ilvl w:val="0"/>
                <w:numId w:val="282"/>
              </w:numPr>
            </w:pPr>
            <w:r w:rsidRPr="009D17BE">
              <w:br w:type="page"/>
            </w: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68587E5B" w14:textId="77777777" w:rsidR="00CB4C47" w:rsidRPr="009D17BE" w:rsidRDefault="00CB4C47" w:rsidP="009D17BE">
            <w:pPr>
              <w:jc w:val="left"/>
              <w:rPr>
                <w:rFonts w:eastAsia="Calibri"/>
                <w:b/>
                <w:bCs/>
              </w:rPr>
            </w:pPr>
            <w:r w:rsidRPr="009D17BE">
              <w:rPr>
                <w:rFonts w:eastAsia="Calibri"/>
                <w:b/>
                <w:bCs/>
              </w:rPr>
              <w:t>ΔΙΣΚΟΙ</w:t>
            </w:r>
          </w:p>
        </w:tc>
        <w:tc>
          <w:tcPr>
            <w:tcW w:w="135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25F44B24" w14:textId="77777777" w:rsidR="00CB4C47" w:rsidRPr="00CB4C47" w:rsidRDefault="00CB4C47" w:rsidP="009D17BE">
            <w:pPr>
              <w:jc w:val="center"/>
              <w:rPr>
                <w:rFonts w:eastAsia="Calibri"/>
              </w:rPr>
            </w:pPr>
          </w:p>
        </w:tc>
        <w:tc>
          <w:tcPr>
            <w:tcW w:w="144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27F37501"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shd w:val="clear" w:color="auto" w:fill="CCCCCC"/>
            <w:tcMar>
              <w:top w:w="0" w:type="dxa"/>
              <w:left w:w="57" w:type="dxa"/>
              <w:bottom w:w="0" w:type="dxa"/>
              <w:right w:w="57" w:type="dxa"/>
            </w:tcMar>
            <w:vAlign w:val="center"/>
          </w:tcPr>
          <w:p w14:paraId="41DC616F" w14:textId="77777777" w:rsidR="00CB4C47" w:rsidRPr="00CB4C47" w:rsidRDefault="00CB4C47" w:rsidP="00CB4C47">
            <w:pPr>
              <w:rPr>
                <w:rFonts w:eastAsia="Calibri"/>
              </w:rPr>
            </w:pPr>
          </w:p>
        </w:tc>
      </w:tr>
      <w:tr w:rsidR="007427A8" w:rsidRPr="00CB4C47" w14:paraId="68EF6B46"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C860110"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BE38BA4" w14:textId="77777777" w:rsidR="00CB4C47" w:rsidRPr="009D17BE" w:rsidRDefault="00CB4C47" w:rsidP="009D17BE">
            <w:pPr>
              <w:jc w:val="left"/>
              <w:rPr>
                <w:rFonts w:eastAsia="Calibri"/>
                <w:lang w:val="el-GR"/>
              </w:rPr>
            </w:pPr>
            <w:r w:rsidRPr="009D17BE">
              <w:rPr>
                <w:rFonts w:eastAsia="Calibri"/>
                <w:lang w:val="el-GR"/>
              </w:rPr>
              <w:t>Να αναφερθεί ο συνολικός προσφερόμενος αριθμός δίσκων, ο τύπος τους και η ονομαστική χωρητικότητα αυτών καθώς και ταχύτητα περιστροφής</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37101B2"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615AF1D0"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78FBA4D5" w14:textId="77777777" w:rsidR="00CB4C47" w:rsidRPr="00CB4C47" w:rsidRDefault="00CB4C47" w:rsidP="00CB4C47">
            <w:pPr>
              <w:rPr>
                <w:rFonts w:eastAsia="Calibri"/>
              </w:rPr>
            </w:pPr>
          </w:p>
        </w:tc>
      </w:tr>
      <w:tr w:rsidR="007427A8" w:rsidRPr="00CB4C47" w14:paraId="3C5123F0"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43F34BD9"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67B1A17E" w14:textId="77777777" w:rsidR="00CB4C47" w:rsidRPr="009D17BE" w:rsidRDefault="00CB4C47" w:rsidP="009D17BE">
            <w:pPr>
              <w:jc w:val="left"/>
              <w:rPr>
                <w:rFonts w:eastAsia="Calibri"/>
                <w:lang w:val="el-GR"/>
              </w:rPr>
            </w:pPr>
            <w:r w:rsidRPr="009D17BE">
              <w:rPr>
                <w:rFonts w:eastAsia="Calibri"/>
                <w:lang w:val="el-GR"/>
              </w:rPr>
              <w:t>Να προσφερθούν οι εφεδρικοί δίσκοι που συνιστά ο κατασκευαστής</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248D3A90" w14:textId="77777777" w:rsidR="00CB4C47" w:rsidRPr="00CB4C47" w:rsidRDefault="00CB4C47" w:rsidP="009D17BE">
            <w:pPr>
              <w:jc w:val="center"/>
              <w:rPr>
                <w:rFonts w:eastAsia="Calibri"/>
              </w:rPr>
            </w:pPr>
            <w:r w:rsidRPr="00CB4C47">
              <w:rPr>
                <w:rFonts w:eastAsia="Calibri"/>
              </w:rPr>
              <w:t>≥ 2</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90C6D58"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4CCBAA4D" w14:textId="77777777" w:rsidR="00CB4C47" w:rsidRPr="00CB4C47" w:rsidRDefault="00CB4C47" w:rsidP="00CB4C47">
            <w:pPr>
              <w:rPr>
                <w:rFonts w:eastAsia="Calibri"/>
              </w:rPr>
            </w:pPr>
          </w:p>
        </w:tc>
      </w:tr>
      <w:tr w:rsidR="007427A8" w:rsidRPr="00CB4C47" w14:paraId="5E820132"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FDC9179"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BC575EC" w14:textId="77777777" w:rsidR="00CB4C47" w:rsidRPr="009D17BE" w:rsidRDefault="00CB4C47" w:rsidP="009D17BE">
            <w:pPr>
              <w:jc w:val="left"/>
              <w:rPr>
                <w:rFonts w:eastAsia="Calibri"/>
                <w:lang w:val="el-GR"/>
              </w:rPr>
            </w:pPr>
            <w:r w:rsidRPr="009D17BE">
              <w:rPr>
                <w:rFonts w:eastAsia="Calibri"/>
                <w:lang w:val="el-GR"/>
              </w:rPr>
              <w:t xml:space="preserve">Να προσφερθούν </w:t>
            </w:r>
            <w:r w:rsidRPr="00CB4C47">
              <w:rPr>
                <w:rFonts w:eastAsia="Calibri"/>
              </w:rPr>
              <w:t>write</w:t>
            </w:r>
            <w:r w:rsidRPr="009D17BE">
              <w:rPr>
                <w:rFonts w:eastAsia="Calibri"/>
                <w:lang w:val="el-GR"/>
              </w:rPr>
              <w:t xml:space="preserve"> </w:t>
            </w:r>
            <w:r w:rsidRPr="00CB4C47">
              <w:rPr>
                <w:rFonts w:eastAsia="Calibri"/>
              </w:rPr>
              <w:t>flash</w:t>
            </w:r>
            <w:r w:rsidRPr="009D17BE">
              <w:rPr>
                <w:rFonts w:eastAsia="Calibri"/>
                <w:lang w:val="el-GR"/>
              </w:rPr>
              <w:t xml:space="preserve"> </w:t>
            </w:r>
            <w:r w:rsidRPr="00CB4C47">
              <w:rPr>
                <w:rFonts w:eastAsia="Calibri"/>
              </w:rPr>
              <w:t>accelerators</w:t>
            </w:r>
            <w:r w:rsidRPr="009D17BE">
              <w:rPr>
                <w:rFonts w:eastAsia="Calibri"/>
                <w:lang w:val="el-GR"/>
              </w:rPr>
              <w:t xml:space="preserve"> για την επιτάχυνση του συστήματος</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149A399" w14:textId="77777777" w:rsidR="00CB4C47" w:rsidRPr="00CB4C47" w:rsidRDefault="00CB4C47" w:rsidP="009D17BE">
            <w:pPr>
              <w:jc w:val="center"/>
              <w:rPr>
                <w:rFonts w:eastAsia="Calibri"/>
              </w:rPr>
            </w:pPr>
            <w:r w:rsidRPr="00CB4C47">
              <w:rPr>
                <w:rFonts w:eastAsia="Calibri"/>
              </w:rPr>
              <w:t>≥ 2</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115D54A"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3DA42DE8" w14:textId="77777777" w:rsidR="00CB4C47" w:rsidRPr="00CB4C47" w:rsidRDefault="00CB4C47" w:rsidP="00CB4C47">
            <w:pPr>
              <w:rPr>
                <w:rFonts w:eastAsia="Calibri"/>
              </w:rPr>
            </w:pPr>
          </w:p>
        </w:tc>
      </w:tr>
      <w:tr w:rsidR="007427A8" w:rsidRPr="00CB4C47" w14:paraId="1260343A"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3C74B993"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65001125" w14:textId="77777777" w:rsidR="00CB4C47" w:rsidRPr="009D17BE" w:rsidRDefault="00CB4C47" w:rsidP="009D17BE">
            <w:pPr>
              <w:jc w:val="left"/>
              <w:rPr>
                <w:rFonts w:eastAsia="Calibri"/>
                <w:b/>
                <w:bCs/>
              </w:rPr>
            </w:pPr>
            <w:r w:rsidRPr="009D17BE">
              <w:rPr>
                <w:rFonts w:eastAsia="Calibri"/>
                <w:b/>
                <w:bCs/>
              </w:rPr>
              <w:t>ΔΙΑΧΕΙΡΙΣΗ</w:t>
            </w:r>
          </w:p>
        </w:tc>
        <w:tc>
          <w:tcPr>
            <w:tcW w:w="135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4E9EA2FD" w14:textId="77777777" w:rsidR="00CB4C47" w:rsidRPr="00CB4C47" w:rsidRDefault="00CB4C47" w:rsidP="009D17BE">
            <w:pPr>
              <w:jc w:val="center"/>
              <w:rPr>
                <w:rFonts w:eastAsia="Calibri"/>
              </w:rPr>
            </w:pPr>
          </w:p>
        </w:tc>
        <w:tc>
          <w:tcPr>
            <w:tcW w:w="144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36DFA8FD"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shd w:val="clear" w:color="auto" w:fill="CCCCCC"/>
            <w:tcMar>
              <w:top w:w="0" w:type="dxa"/>
              <w:left w:w="57" w:type="dxa"/>
              <w:bottom w:w="0" w:type="dxa"/>
              <w:right w:w="57" w:type="dxa"/>
            </w:tcMar>
            <w:vAlign w:val="center"/>
          </w:tcPr>
          <w:p w14:paraId="3D62CD06" w14:textId="77777777" w:rsidR="00CB4C47" w:rsidRPr="00CB4C47" w:rsidRDefault="00CB4C47" w:rsidP="00CB4C47">
            <w:pPr>
              <w:rPr>
                <w:rFonts w:eastAsia="Calibri"/>
              </w:rPr>
            </w:pPr>
          </w:p>
        </w:tc>
      </w:tr>
      <w:tr w:rsidR="007427A8" w:rsidRPr="00CB4C47" w14:paraId="7BF59FD8"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FC04EC5"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F9A89CC" w14:textId="77777777" w:rsidR="00CB4C47" w:rsidRPr="009D17BE" w:rsidRDefault="00CB4C47" w:rsidP="009D17BE">
            <w:pPr>
              <w:jc w:val="left"/>
              <w:rPr>
                <w:rFonts w:eastAsia="Calibri"/>
                <w:lang w:val="el-GR"/>
              </w:rPr>
            </w:pPr>
            <w:r w:rsidRPr="009D17BE">
              <w:rPr>
                <w:rFonts w:eastAsia="Calibri"/>
                <w:lang w:val="el-GR"/>
              </w:rPr>
              <w:t>Να αναφερθεί ο τρόπος διαχείρισης του συστήματος</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6A533B8"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4ABE072A"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7725B09E" w14:textId="77777777" w:rsidR="00CB4C47" w:rsidRPr="00CB4C47" w:rsidRDefault="00CB4C47" w:rsidP="00CB4C47">
            <w:pPr>
              <w:rPr>
                <w:rFonts w:eastAsia="Calibri"/>
              </w:rPr>
            </w:pPr>
          </w:p>
        </w:tc>
      </w:tr>
      <w:tr w:rsidR="007427A8" w:rsidRPr="00CB4C47" w14:paraId="2EC6A37E"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9022AD1"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3314575" w14:textId="77777777" w:rsidR="00CB4C47" w:rsidRPr="009D17BE" w:rsidRDefault="00CB4C47" w:rsidP="009D17BE">
            <w:pPr>
              <w:jc w:val="left"/>
              <w:rPr>
                <w:rFonts w:eastAsia="Calibri"/>
                <w:lang w:val="el-GR"/>
              </w:rPr>
            </w:pPr>
            <w:r w:rsidRPr="009D17BE">
              <w:rPr>
                <w:rFonts w:eastAsia="Calibri"/>
                <w:lang w:val="el-GR"/>
              </w:rPr>
              <w:t xml:space="preserve">Δυνατότητα διαχείρισης της συστοιχίας μέσω πρωτοκόλλων επικοινωνίας που λειτουργούν πάνω από δίκτυα </w:t>
            </w:r>
            <w:r w:rsidRPr="00CB4C47">
              <w:rPr>
                <w:rFonts w:eastAsia="Calibri"/>
              </w:rPr>
              <w:t>TCP</w:t>
            </w:r>
            <w:r w:rsidRPr="009D17BE">
              <w:rPr>
                <w:rFonts w:eastAsia="Calibri"/>
                <w:lang w:val="el-GR"/>
              </w:rPr>
              <w:t>/</w:t>
            </w:r>
            <w:r w:rsidRPr="00CB4C47">
              <w:rPr>
                <w:rFonts w:eastAsia="Calibri"/>
              </w:rPr>
              <w:t>IP</w:t>
            </w:r>
            <w:r w:rsidRPr="009D17BE">
              <w:rPr>
                <w:rFonts w:eastAsia="Calibri"/>
                <w:lang w:val="el-GR"/>
              </w:rPr>
              <w:t xml:space="preserve"> είτε μέσω </w:t>
            </w:r>
            <w:r w:rsidRPr="00CB4C47">
              <w:rPr>
                <w:rFonts w:eastAsia="Calibri"/>
              </w:rPr>
              <w:t>Web</w:t>
            </w:r>
            <w:r w:rsidRPr="009D17BE">
              <w:rPr>
                <w:rFonts w:eastAsia="Calibri"/>
                <w:lang w:val="el-GR"/>
              </w:rPr>
              <w:t xml:space="preserve"> </w:t>
            </w:r>
            <w:r w:rsidRPr="00CB4C47">
              <w:rPr>
                <w:rFonts w:eastAsia="Calibri"/>
              </w:rPr>
              <w:t>Browser</w:t>
            </w:r>
            <w:r w:rsidRPr="009D17BE">
              <w:rPr>
                <w:rFonts w:eastAsia="Calibri"/>
                <w:lang w:val="el-GR"/>
              </w:rPr>
              <w:t xml:space="preserve"> είτε μέσω εξειδικευμένου λογισμικού με γραφικό </w:t>
            </w:r>
            <w:proofErr w:type="spellStart"/>
            <w:r w:rsidRPr="009D17BE">
              <w:rPr>
                <w:rFonts w:eastAsia="Calibri"/>
                <w:lang w:val="el-GR"/>
              </w:rPr>
              <w:t>περιβάλον</w:t>
            </w:r>
            <w:proofErr w:type="spellEnd"/>
            <w:r w:rsidRPr="009D17BE">
              <w:rPr>
                <w:rFonts w:eastAsia="Calibri"/>
                <w:lang w:val="el-GR"/>
              </w:rPr>
              <w:t xml:space="preserve"> (</w:t>
            </w:r>
            <w:r w:rsidRPr="00CB4C47">
              <w:rPr>
                <w:rFonts w:eastAsia="Calibri"/>
              </w:rPr>
              <w:t>GUI</w:t>
            </w:r>
            <w:r w:rsidRPr="009D17BE">
              <w:rPr>
                <w:rFonts w:eastAsia="Calibri"/>
                <w:lang w:val="el-GR"/>
              </w:rPr>
              <w:t>) (</w:t>
            </w:r>
            <w:r w:rsidRPr="00CB4C47">
              <w:rPr>
                <w:rFonts w:eastAsia="Calibri"/>
              </w:rPr>
              <w:t>Client</w:t>
            </w:r>
            <w:r w:rsidRPr="009D17BE">
              <w:rPr>
                <w:rFonts w:eastAsia="Calibri"/>
                <w:lang w:val="el-GR"/>
              </w:rPr>
              <w:t xml:space="preserve"> </w:t>
            </w:r>
            <w:r w:rsidRPr="00CB4C47">
              <w:rPr>
                <w:rFonts w:eastAsia="Calibri"/>
              </w:rPr>
              <w:t>Software</w:t>
            </w:r>
            <w:r w:rsidRPr="009D17BE">
              <w:rPr>
                <w:rFonts w:eastAsia="Calibri"/>
                <w:lang w:val="el-GR"/>
              </w:rPr>
              <w:t>) το οποίο θα πρέπει να προσφερθεί</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4424F75"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4EEEE697"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3E110A58" w14:textId="77777777" w:rsidR="00CB4C47" w:rsidRPr="00CB4C47" w:rsidRDefault="00CB4C47" w:rsidP="00CB4C47">
            <w:pPr>
              <w:rPr>
                <w:rFonts w:eastAsia="Calibri"/>
              </w:rPr>
            </w:pPr>
          </w:p>
        </w:tc>
      </w:tr>
      <w:tr w:rsidR="007427A8" w:rsidRPr="00CB4C47" w14:paraId="015DAE52"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57AE43B"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26925B8A" w14:textId="77777777" w:rsidR="00CB4C47" w:rsidRPr="009D17BE" w:rsidRDefault="00CB4C47" w:rsidP="009D17BE">
            <w:pPr>
              <w:jc w:val="left"/>
              <w:rPr>
                <w:rFonts w:eastAsia="Calibri"/>
                <w:lang w:val="el-GR"/>
              </w:rPr>
            </w:pPr>
            <w:r w:rsidRPr="009D17BE">
              <w:rPr>
                <w:rFonts w:eastAsia="Calibri"/>
                <w:lang w:val="el-GR"/>
              </w:rPr>
              <w:t>Αναλυτική παρουσίαση και καταγραφή της κατάστασης του συστήματος (να αναφερθούν οι μονάδες που παρακολουθούνται - π.χ. ανεμιστήρες, σκληροί δίσκοι, κτλ.)</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7CE8823"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94979BD"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2D00508" w14:textId="77777777" w:rsidR="00CB4C47" w:rsidRPr="00CB4C47" w:rsidRDefault="00CB4C47" w:rsidP="00CB4C47">
            <w:pPr>
              <w:rPr>
                <w:rFonts w:eastAsia="Calibri"/>
              </w:rPr>
            </w:pPr>
          </w:p>
        </w:tc>
      </w:tr>
      <w:tr w:rsidR="007427A8" w:rsidRPr="00CB4C47" w14:paraId="6E823BBD"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01F52BEE"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35A2ED0C" w14:textId="77777777" w:rsidR="00CB4C47" w:rsidRPr="009D17BE" w:rsidRDefault="00CB4C47" w:rsidP="009D17BE">
            <w:pPr>
              <w:jc w:val="left"/>
              <w:rPr>
                <w:rFonts w:eastAsia="Calibri"/>
                <w:lang w:val="el-GR"/>
              </w:rPr>
            </w:pPr>
            <w:r w:rsidRPr="009D17BE">
              <w:rPr>
                <w:rFonts w:eastAsia="Calibri"/>
                <w:lang w:val="el-GR"/>
              </w:rPr>
              <w:t>Αυτόματη ειδοποίηση του διαχειριστή (</w:t>
            </w:r>
            <w:r w:rsidRPr="00CB4C47">
              <w:rPr>
                <w:rFonts w:eastAsia="Calibri"/>
              </w:rPr>
              <w:t>administrator</w:t>
            </w:r>
            <w:r w:rsidRPr="009D17BE">
              <w:rPr>
                <w:rFonts w:eastAsia="Calibri"/>
                <w:lang w:val="el-GR"/>
              </w:rPr>
              <w:t>) σε περίπτωση βλάβης (</w:t>
            </w:r>
            <w:r w:rsidRPr="00CB4C47">
              <w:rPr>
                <w:rFonts w:eastAsia="Calibri"/>
              </w:rPr>
              <w:t>paging</w:t>
            </w:r>
            <w:r w:rsidRPr="009D17BE">
              <w:rPr>
                <w:rFonts w:eastAsia="Calibri"/>
                <w:lang w:val="el-GR"/>
              </w:rPr>
              <w:t xml:space="preserve">, </w:t>
            </w:r>
            <w:r w:rsidRPr="00CB4C47">
              <w:rPr>
                <w:rFonts w:eastAsia="Calibri"/>
              </w:rPr>
              <w:t>email</w:t>
            </w:r>
            <w:r w:rsidRPr="009D17BE">
              <w:rPr>
                <w:rFonts w:eastAsia="Calibri"/>
                <w:lang w:val="el-GR"/>
              </w:rPr>
              <w:t xml:space="preserve">, </w:t>
            </w:r>
            <w:r w:rsidRPr="00CB4C47">
              <w:rPr>
                <w:rFonts w:eastAsia="Calibri"/>
              </w:rPr>
              <w:t>alert</w:t>
            </w:r>
            <w:r w:rsidRPr="009D17BE">
              <w:rPr>
                <w:rFonts w:eastAsia="Calibri"/>
                <w:lang w:val="el-GR"/>
              </w:rPr>
              <w:t>)</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66CB6CA"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3AD46BD"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397F94F5" w14:textId="77777777" w:rsidR="00CB4C47" w:rsidRPr="00CB4C47" w:rsidRDefault="00CB4C47" w:rsidP="00CB4C47">
            <w:pPr>
              <w:rPr>
                <w:rFonts w:eastAsia="Calibri"/>
              </w:rPr>
            </w:pPr>
          </w:p>
        </w:tc>
      </w:tr>
      <w:tr w:rsidR="007427A8" w:rsidRPr="00CB4C47" w14:paraId="062E34F8" w14:textId="77777777" w:rsidTr="009D17BE">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53ABF78"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9D0112D" w14:textId="77777777" w:rsidR="00CB4C47" w:rsidRPr="009D17BE" w:rsidRDefault="00CB4C47" w:rsidP="009D17BE">
            <w:pPr>
              <w:jc w:val="left"/>
              <w:rPr>
                <w:rFonts w:eastAsia="Calibri"/>
                <w:b/>
                <w:bCs/>
              </w:rPr>
            </w:pPr>
            <w:r w:rsidRPr="009D17BE">
              <w:rPr>
                <w:rFonts w:eastAsia="Calibri"/>
                <w:b/>
                <w:bCs/>
              </w:rPr>
              <w:t>ΛΟΓΙΣΜΙΚΟ</w:t>
            </w:r>
          </w:p>
        </w:tc>
        <w:tc>
          <w:tcPr>
            <w:tcW w:w="135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0E2F8FC4" w14:textId="77777777" w:rsidR="00CB4C47" w:rsidRPr="00CB4C47" w:rsidRDefault="00CB4C47" w:rsidP="009D17BE">
            <w:pPr>
              <w:jc w:val="center"/>
              <w:rPr>
                <w:rFonts w:eastAsia="Calibri"/>
              </w:rPr>
            </w:pPr>
          </w:p>
        </w:tc>
        <w:tc>
          <w:tcPr>
            <w:tcW w:w="1440" w:type="dxa"/>
            <w:tcBorders>
              <w:top w:val="single" w:sz="4" w:space="0" w:color="000000"/>
              <w:left w:val="single" w:sz="4" w:space="0" w:color="000000"/>
              <w:bottom w:val="single" w:sz="4" w:space="0" w:color="000000"/>
              <w:right w:val="nil"/>
            </w:tcBorders>
            <w:shd w:val="clear" w:color="auto" w:fill="CCCCCC"/>
            <w:tcMar>
              <w:top w:w="0" w:type="dxa"/>
              <w:left w:w="57" w:type="dxa"/>
              <w:bottom w:w="0" w:type="dxa"/>
              <w:right w:w="57" w:type="dxa"/>
            </w:tcMar>
            <w:vAlign w:val="center"/>
          </w:tcPr>
          <w:p w14:paraId="51AB1051"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shd w:val="clear" w:color="auto" w:fill="CCCCCC"/>
            <w:tcMar>
              <w:top w:w="0" w:type="dxa"/>
              <w:left w:w="57" w:type="dxa"/>
              <w:bottom w:w="0" w:type="dxa"/>
              <w:right w:w="57" w:type="dxa"/>
            </w:tcMar>
            <w:vAlign w:val="center"/>
          </w:tcPr>
          <w:p w14:paraId="2A9DE385" w14:textId="77777777" w:rsidR="00CB4C47" w:rsidRPr="00CB4C47" w:rsidRDefault="00CB4C47" w:rsidP="00CB4C47">
            <w:pPr>
              <w:rPr>
                <w:rFonts w:eastAsia="Calibri"/>
              </w:rPr>
            </w:pPr>
          </w:p>
        </w:tc>
      </w:tr>
      <w:tr w:rsidR="007427A8" w:rsidRPr="00CB4C47" w14:paraId="26699E4C"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35B2C4CB"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26346A27" w14:textId="77777777" w:rsidR="00CB4C47" w:rsidRPr="009D17BE" w:rsidRDefault="00CB4C47" w:rsidP="009D17BE">
            <w:pPr>
              <w:jc w:val="left"/>
              <w:rPr>
                <w:rFonts w:eastAsia="Calibri"/>
                <w:lang w:val="el-GR"/>
              </w:rPr>
            </w:pPr>
            <w:r w:rsidRPr="009D17BE">
              <w:rPr>
                <w:rFonts w:eastAsia="Calibri"/>
                <w:lang w:val="el-GR"/>
              </w:rPr>
              <w:t xml:space="preserve">Σε περίπτωση που απαιτούνται άδειες λογισμικού για υποχρεωτικές λειτουργίες του συστήματος θα πρέπει να περιλαμβάνονται στη προσφορά. </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43D91BCE"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7B0C8C2B"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B6A41C3" w14:textId="77777777" w:rsidR="00CB4C47" w:rsidRPr="00CB4C47" w:rsidRDefault="00CB4C47" w:rsidP="00CB4C47">
            <w:pPr>
              <w:rPr>
                <w:rFonts w:eastAsia="Calibri"/>
              </w:rPr>
            </w:pPr>
          </w:p>
        </w:tc>
      </w:tr>
      <w:tr w:rsidR="007427A8" w:rsidRPr="00CB4C47" w14:paraId="2D7A6C68"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3CEA95E3"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0E84FBDC" w14:textId="77777777" w:rsidR="00CB4C47" w:rsidRPr="009D17BE" w:rsidRDefault="00CB4C47" w:rsidP="009D17BE">
            <w:pPr>
              <w:jc w:val="left"/>
              <w:rPr>
                <w:rFonts w:eastAsia="Calibri"/>
                <w:lang w:val="el-GR"/>
              </w:rPr>
            </w:pPr>
            <w:r w:rsidRPr="009D17BE">
              <w:rPr>
                <w:rFonts w:eastAsia="Calibri"/>
                <w:lang w:val="el-GR"/>
              </w:rPr>
              <w:t xml:space="preserve">Λογισμικό δημιουργίας και γρήγορης επαναφοράς </w:t>
            </w:r>
            <w:r w:rsidRPr="00CB4C47">
              <w:rPr>
                <w:rFonts w:eastAsia="Calibri"/>
              </w:rPr>
              <w:t>snapshots</w:t>
            </w:r>
            <w:r w:rsidRPr="009D17BE">
              <w:rPr>
                <w:rFonts w:eastAsia="Calibri"/>
                <w:lang w:val="el-GR"/>
              </w:rPr>
              <w:t xml:space="preserve">. Να αναφερθούν οι υποστηριζόμενες τεχνικές δημιουργίας </w:t>
            </w:r>
            <w:r w:rsidRPr="00CB4C47">
              <w:rPr>
                <w:rFonts w:eastAsia="Calibri"/>
              </w:rPr>
              <w:t>snapshots</w:t>
            </w:r>
            <w:r w:rsidRPr="009D17BE">
              <w:rPr>
                <w:rFonts w:eastAsia="Calibri"/>
                <w:lang w:val="el-GR"/>
              </w:rPr>
              <w:t xml:space="preserve"> και ανάκτησης δεδομένων (</w:t>
            </w:r>
            <w:r w:rsidRPr="00CB4C47">
              <w:rPr>
                <w:rFonts w:eastAsia="Calibri"/>
              </w:rPr>
              <w:t>restore</w:t>
            </w:r>
            <w:r w:rsidRPr="009D17BE">
              <w:rPr>
                <w:rFonts w:eastAsia="Calibri"/>
                <w:lang w:val="el-GR"/>
              </w:rPr>
              <w:t>).</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1EBEEAF6"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D489026"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3CEBECD" w14:textId="77777777" w:rsidR="00CB4C47" w:rsidRPr="00CB4C47" w:rsidRDefault="00CB4C47" w:rsidP="00CB4C47">
            <w:pPr>
              <w:rPr>
                <w:rFonts w:eastAsia="Calibri"/>
              </w:rPr>
            </w:pPr>
          </w:p>
        </w:tc>
      </w:tr>
      <w:tr w:rsidR="007427A8" w:rsidRPr="00CB4C47" w14:paraId="366D22FF"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4C9D9285"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40ACFC2" w14:textId="77777777" w:rsidR="00CB4C47" w:rsidRPr="00CB4C47" w:rsidRDefault="00CB4C47" w:rsidP="009D17BE">
            <w:pPr>
              <w:jc w:val="left"/>
              <w:rPr>
                <w:rFonts w:eastAsia="Calibri"/>
              </w:rPr>
            </w:pPr>
            <w:proofErr w:type="spellStart"/>
            <w:r w:rsidRPr="00CB4C47">
              <w:rPr>
                <w:rFonts w:eastAsia="Calibri"/>
              </w:rPr>
              <w:t>Προσφερόμεν</w:t>
            </w:r>
            <w:proofErr w:type="spellEnd"/>
            <w:r w:rsidRPr="00CB4C47">
              <w:rPr>
                <w:rFonts w:eastAsia="Calibri"/>
              </w:rPr>
              <w:t xml:space="preserve">α </w:t>
            </w:r>
            <w:proofErr w:type="gramStart"/>
            <w:r w:rsidRPr="00CB4C47">
              <w:rPr>
                <w:rFonts w:eastAsia="Calibri"/>
              </w:rPr>
              <w:t>χαρα</w:t>
            </w:r>
            <w:proofErr w:type="spellStart"/>
            <w:r w:rsidRPr="00CB4C47">
              <w:rPr>
                <w:rFonts w:eastAsia="Calibri"/>
              </w:rPr>
              <w:t>κτηριστικά</w:t>
            </w:r>
            <w:proofErr w:type="spellEnd"/>
            <w:r w:rsidRPr="00CB4C47">
              <w:rPr>
                <w:rFonts w:eastAsia="Calibri"/>
              </w:rPr>
              <w:t xml:space="preserve"> :</w:t>
            </w:r>
            <w:proofErr w:type="gramEnd"/>
          </w:p>
          <w:p w14:paraId="3DD11E58" w14:textId="77777777" w:rsidR="00CB4C47" w:rsidRPr="00CB4C47" w:rsidRDefault="00CB4C47" w:rsidP="009D17BE">
            <w:pPr>
              <w:pStyle w:val="ListParagraph"/>
              <w:numPr>
                <w:ilvl w:val="0"/>
                <w:numId w:val="280"/>
              </w:numPr>
              <w:ind w:left="691" w:hanging="360"/>
              <w:jc w:val="left"/>
              <w:rPr>
                <w:rFonts w:eastAsia="Calibri"/>
              </w:rPr>
            </w:pPr>
            <w:proofErr w:type="spellStart"/>
            <w:r w:rsidRPr="00CB4C47">
              <w:rPr>
                <w:rFonts w:eastAsia="Calibri"/>
              </w:rPr>
              <w:t>Πρωτοκόλλο</w:t>
            </w:r>
            <w:proofErr w:type="spellEnd"/>
            <w:r w:rsidRPr="00CB4C47">
              <w:rPr>
                <w:rFonts w:eastAsia="Calibri"/>
              </w:rPr>
              <w:t xml:space="preserve"> iSCSI</w:t>
            </w:r>
          </w:p>
          <w:p w14:paraId="1A85D9C8" w14:textId="77777777" w:rsidR="00CB4C47" w:rsidRPr="00CB4C47" w:rsidRDefault="00CB4C47" w:rsidP="009D17BE">
            <w:pPr>
              <w:pStyle w:val="ListParagraph"/>
              <w:numPr>
                <w:ilvl w:val="0"/>
                <w:numId w:val="280"/>
              </w:numPr>
              <w:ind w:left="691" w:hanging="360"/>
              <w:jc w:val="left"/>
              <w:rPr>
                <w:rFonts w:eastAsia="Calibri"/>
              </w:rPr>
            </w:pPr>
            <w:r w:rsidRPr="00CB4C47">
              <w:rPr>
                <w:rFonts w:eastAsia="Calibri"/>
              </w:rPr>
              <w:t>File π</w:t>
            </w:r>
            <w:proofErr w:type="spellStart"/>
            <w:r w:rsidRPr="00CB4C47">
              <w:rPr>
                <w:rFonts w:eastAsia="Calibri"/>
              </w:rPr>
              <w:t>ρωτοκόλλ</w:t>
            </w:r>
            <w:proofErr w:type="spellEnd"/>
            <w:r w:rsidRPr="00CB4C47">
              <w:rPr>
                <w:rFonts w:eastAsia="Calibri"/>
              </w:rPr>
              <w:t>α NFS &amp; SMB</w:t>
            </w:r>
          </w:p>
          <w:p w14:paraId="1C008FE5" w14:textId="77777777" w:rsidR="00CB4C47" w:rsidRPr="00CB4C47" w:rsidRDefault="00CB4C47" w:rsidP="009D17BE">
            <w:pPr>
              <w:pStyle w:val="ListParagraph"/>
              <w:numPr>
                <w:ilvl w:val="0"/>
                <w:numId w:val="280"/>
              </w:numPr>
              <w:ind w:left="691" w:hanging="360"/>
              <w:jc w:val="left"/>
              <w:rPr>
                <w:rFonts w:eastAsia="Calibri"/>
              </w:rPr>
            </w:pPr>
            <w:r w:rsidRPr="00CB4C47">
              <w:rPr>
                <w:rFonts w:eastAsia="Calibri"/>
              </w:rPr>
              <w:t>Network π</w:t>
            </w:r>
            <w:proofErr w:type="spellStart"/>
            <w:r w:rsidRPr="00CB4C47">
              <w:rPr>
                <w:rFonts w:eastAsia="Calibri"/>
              </w:rPr>
              <w:t>ρωτόκολλ</w:t>
            </w:r>
            <w:proofErr w:type="spellEnd"/>
            <w:r w:rsidRPr="00CB4C47">
              <w:rPr>
                <w:rFonts w:eastAsia="Calibri"/>
              </w:rPr>
              <w:t xml:space="preserve">α SNMP, </w:t>
            </w:r>
            <w:proofErr w:type="gramStart"/>
            <w:r w:rsidRPr="00CB4C47">
              <w:rPr>
                <w:rFonts w:eastAsia="Calibri"/>
              </w:rPr>
              <w:t>HTTP,  FTP</w:t>
            </w:r>
            <w:proofErr w:type="gramEnd"/>
            <w:r w:rsidRPr="00CB4C47">
              <w:rPr>
                <w:rFonts w:eastAsia="Calibri"/>
              </w:rPr>
              <w:t>, SFTP</w:t>
            </w:r>
          </w:p>
          <w:p w14:paraId="5C9D0D8B" w14:textId="77777777" w:rsidR="00CB4C47" w:rsidRPr="00CB4C47" w:rsidRDefault="00CB4C47" w:rsidP="009D17BE">
            <w:pPr>
              <w:pStyle w:val="ListParagraph"/>
              <w:numPr>
                <w:ilvl w:val="0"/>
                <w:numId w:val="280"/>
              </w:numPr>
              <w:ind w:left="691" w:hanging="360"/>
              <w:jc w:val="left"/>
              <w:rPr>
                <w:rFonts w:eastAsia="Calibri"/>
              </w:rPr>
            </w:pPr>
            <w:r w:rsidRPr="00CB4C47">
              <w:rPr>
                <w:rFonts w:eastAsia="Calibri"/>
              </w:rPr>
              <w:t>Υπ</w:t>
            </w:r>
            <w:proofErr w:type="spellStart"/>
            <w:r w:rsidRPr="00CB4C47">
              <w:rPr>
                <w:rFonts w:eastAsia="Calibri"/>
              </w:rPr>
              <w:t>ηρεσίες</w:t>
            </w:r>
            <w:proofErr w:type="spellEnd"/>
            <w:r w:rsidRPr="00CB4C47">
              <w:rPr>
                <w:rFonts w:eastAsia="Calibri"/>
              </w:rPr>
              <w:t xml:space="preserve"> κατα</w:t>
            </w:r>
            <w:proofErr w:type="spellStart"/>
            <w:r w:rsidRPr="00CB4C47">
              <w:rPr>
                <w:rFonts w:eastAsia="Calibri"/>
              </w:rPr>
              <w:t>λόγου</w:t>
            </w:r>
            <w:proofErr w:type="spellEnd"/>
            <w:r w:rsidRPr="00CB4C47">
              <w:rPr>
                <w:rFonts w:eastAsia="Calibri"/>
              </w:rPr>
              <w:t xml:space="preserve"> LDAP, NIS &amp; Active Directory</w:t>
            </w:r>
          </w:p>
          <w:p w14:paraId="101D8708" w14:textId="77777777" w:rsidR="00CB4C47" w:rsidRPr="009D17BE" w:rsidRDefault="00CB4C47" w:rsidP="009D17BE">
            <w:pPr>
              <w:pStyle w:val="ListParagraph"/>
              <w:numPr>
                <w:ilvl w:val="0"/>
                <w:numId w:val="280"/>
              </w:numPr>
              <w:ind w:left="691" w:hanging="360"/>
              <w:jc w:val="left"/>
              <w:rPr>
                <w:rFonts w:eastAsia="Calibri"/>
                <w:lang w:val="el-GR"/>
              </w:rPr>
            </w:pPr>
            <w:r w:rsidRPr="009D17BE">
              <w:rPr>
                <w:rFonts w:eastAsia="Calibri"/>
                <w:lang w:val="el-GR"/>
              </w:rPr>
              <w:t xml:space="preserve">Τεχνικές εξοικονόμησης χωρητικότητας (πχ. συμπίεση ή </w:t>
            </w:r>
            <w:r w:rsidRPr="00CB4C47">
              <w:rPr>
                <w:rFonts w:eastAsia="Calibri"/>
              </w:rPr>
              <w:t>deduplication</w:t>
            </w:r>
            <w:r w:rsidRPr="009D17BE">
              <w:rPr>
                <w:rFonts w:eastAsia="Calibri"/>
                <w:lang w:val="el-GR"/>
              </w:rPr>
              <w:t xml:space="preserve"> ή </w:t>
            </w:r>
            <w:r w:rsidRPr="00CB4C47">
              <w:rPr>
                <w:rFonts w:eastAsia="Calibri"/>
              </w:rPr>
              <w:t>thin</w:t>
            </w:r>
            <w:r w:rsidRPr="009D17BE">
              <w:rPr>
                <w:rFonts w:eastAsia="Calibri"/>
                <w:lang w:val="el-GR"/>
              </w:rPr>
              <w:t xml:space="preserve"> </w:t>
            </w:r>
            <w:r w:rsidRPr="00CB4C47">
              <w:rPr>
                <w:rFonts w:eastAsia="Calibri"/>
              </w:rPr>
              <w:t>provisioning</w:t>
            </w:r>
            <w:r w:rsidRPr="009D17BE">
              <w:rPr>
                <w:rFonts w:eastAsia="Calibri"/>
                <w:lang w:val="el-GR"/>
              </w:rPr>
              <w:t>)</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57D20935" w14:textId="77777777" w:rsidR="00CB4C47" w:rsidRPr="00CB4C47" w:rsidRDefault="00CB4C47" w:rsidP="009D17BE">
            <w:pPr>
              <w:jc w:val="center"/>
              <w:rPr>
                <w:rFonts w:eastAsia="Calibri"/>
              </w:rPr>
            </w:pPr>
            <w:r w:rsidRPr="00CB4C47">
              <w:rPr>
                <w:rFonts w:eastAsia="Calibri"/>
              </w:rPr>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2FB82526"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4675F60D" w14:textId="77777777" w:rsidR="00CB4C47" w:rsidRPr="00CB4C47" w:rsidRDefault="00CB4C47" w:rsidP="00CB4C47">
            <w:pPr>
              <w:rPr>
                <w:rFonts w:eastAsia="Calibri"/>
              </w:rPr>
            </w:pPr>
          </w:p>
        </w:tc>
      </w:tr>
      <w:tr w:rsidR="007427A8" w:rsidRPr="00CB4C47" w14:paraId="13AF29A7" w14:textId="77777777" w:rsidTr="007427A8">
        <w:tc>
          <w:tcPr>
            <w:tcW w:w="778"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13E4550D" w14:textId="77777777" w:rsidR="00CB4C47" w:rsidRPr="009D17BE" w:rsidRDefault="00CB4C47" w:rsidP="009D17BE">
            <w:pPr>
              <w:pStyle w:val="ListParagraph"/>
              <w:numPr>
                <w:ilvl w:val="0"/>
                <w:numId w:val="282"/>
              </w:numPr>
            </w:pPr>
          </w:p>
        </w:tc>
        <w:tc>
          <w:tcPr>
            <w:tcW w:w="4167"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399F80FB" w14:textId="77777777" w:rsidR="00CB4C47" w:rsidRPr="009D17BE" w:rsidRDefault="00CB4C47" w:rsidP="009D17BE">
            <w:pPr>
              <w:jc w:val="left"/>
              <w:rPr>
                <w:rFonts w:eastAsia="Calibri"/>
                <w:lang w:val="el-GR"/>
              </w:rPr>
            </w:pPr>
            <w:r w:rsidRPr="009D17BE">
              <w:rPr>
                <w:rFonts w:eastAsia="Calibri"/>
                <w:lang w:val="el-GR"/>
              </w:rPr>
              <w:t xml:space="preserve">Τεκμηριωμένη υποστήριξη </w:t>
            </w:r>
            <w:proofErr w:type="spellStart"/>
            <w:r w:rsidRPr="009D17BE">
              <w:rPr>
                <w:rFonts w:eastAsia="Calibri"/>
                <w:lang w:val="el-GR"/>
              </w:rPr>
              <w:t>διασυνδεσιμότητας</w:t>
            </w:r>
            <w:proofErr w:type="spellEnd"/>
            <w:r w:rsidRPr="009D17BE">
              <w:rPr>
                <w:rFonts w:eastAsia="Calibri"/>
                <w:lang w:val="el-GR"/>
              </w:rPr>
              <w:t xml:space="preserve"> ετερογενών λειτουργικών συστημάτων όπως:</w:t>
            </w:r>
          </w:p>
          <w:p w14:paraId="3723EBEF" w14:textId="77777777" w:rsidR="00CB4C47" w:rsidRPr="007427A8" w:rsidRDefault="00CB4C47" w:rsidP="009D17BE">
            <w:pPr>
              <w:pStyle w:val="ListParagraph"/>
              <w:numPr>
                <w:ilvl w:val="0"/>
                <w:numId w:val="280"/>
              </w:numPr>
              <w:ind w:left="691" w:hanging="360"/>
              <w:jc w:val="left"/>
              <w:rPr>
                <w:rFonts w:eastAsia="Calibri"/>
              </w:rPr>
            </w:pPr>
            <w:r w:rsidRPr="007427A8">
              <w:rPr>
                <w:rFonts w:eastAsia="Calibri"/>
              </w:rPr>
              <w:t>Windows Server</w:t>
            </w:r>
          </w:p>
          <w:p w14:paraId="781F05FD" w14:textId="77777777" w:rsidR="00CB4C47" w:rsidRPr="007427A8" w:rsidRDefault="00CB4C47" w:rsidP="009D17BE">
            <w:pPr>
              <w:pStyle w:val="ListParagraph"/>
              <w:numPr>
                <w:ilvl w:val="0"/>
                <w:numId w:val="280"/>
              </w:numPr>
              <w:ind w:left="691" w:hanging="360"/>
              <w:jc w:val="left"/>
              <w:rPr>
                <w:rFonts w:eastAsia="Calibri"/>
              </w:rPr>
            </w:pPr>
            <w:r w:rsidRPr="007427A8">
              <w:rPr>
                <w:rFonts w:eastAsia="Calibri"/>
              </w:rPr>
              <w:lastRenderedPageBreak/>
              <w:t>Linux</w:t>
            </w:r>
          </w:p>
          <w:p w14:paraId="5935B6C4" w14:textId="77777777" w:rsidR="00CB4C47" w:rsidRPr="007427A8" w:rsidRDefault="00CB4C47" w:rsidP="009D17BE">
            <w:pPr>
              <w:pStyle w:val="ListParagraph"/>
              <w:numPr>
                <w:ilvl w:val="0"/>
                <w:numId w:val="280"/>
              </w:numPr>
              <w:ind w:left="691" w:hanging="360"/>
              <w:jc w:val="left"/>
              <w:rPr>
                <w:rFonts w:eastAsia="Calibri"/>
              </w:rPr>
            </w:pPr>
            <w:r w:rsidRPr="007427A8">
              <w:rPr>
                <w:rFonts w:eastAsia="Calibri"/>
              </w:rPr>
              <w:t>UΝΙΧ</w:t>
            </w:r>
          </w:p>
          <w:p w14:paraId="7CB160C8" w14:textId="77777777" w:rsidR="00CB4C47" w:rsidRPr="009D17BE" w:rsidRDefault="00CB4C47" w:rsidP="009D17BE">
            <w:pPr>
              <w:jc w:val="left"/>
              <w:rPr>
                <w:rFonts w:eastAsia="Calibri"/>
                <w:lang w:val="el-GR"/>
              </w:rPr>
            </w:pPr>
            <w:r w:rsidRPr="009D17BE">
              <w:rPr>
                <w:rFonts w:eastAsia="Calibri"/>
                <w:lang w:val="el-GR"/>
              </w:rPr>
              <w:t>Να αναφερθούν άλλα υποστηριζόμενα λειτουργικά.</w:t>
            </w:r>
          </w:p>
        </w:tc>
        <w:tc>
          <w:tcPr>
            <w:tcW w:w="135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hideMark/>
          </w:tcPr>
          <w:p w14:paraId="3BDAC1DB" w14:textId="77777777" w:rsidR="00CB4C47" w:rsidRPr="00CB4C47" w:rsidRDefault="00CB4C47" w:rsidP="009D17BE">
            <w:pPr>
              <w:jc w:val="center"/>
              <w:rPr>
                <w:rFonts w:eastAsia="Calibri"/>
              </w:rPr>
            </w:pPr>
            <w:r w:rsidRPr="00CB4C47">
              <w:rPr>
                <w:rFonts w:eastAsia="Calibri"/>
              </w:rPr>
              <w:lastRenderedPageBreak/>
              <w:t>ΝΑΙ</w:t>
            </w:r>
          </w:p>
        </w:tc>
        <w:tc>
          <w:tcPr>
            <w:tcW w:w="1440" w:type="dxa"/>
            <w:tcBorders>
              <w:top w:val="single" w:sz="4" w:space="0" w:color="000000"/>
              <w:left w:val="single" w:sz="4" w:space="0" w:color="000000"/>
              <w:bottom w:val="single" w:sz="4" w:space="0" w:color="000000"/>
              <w:right w:val="nil"/>
            </w:tcBorders>
            <w:tcMar>
              <w:top w:w="0" w:type="dxa"/>
              <w:left w:w="57" w:type="dxa"/>
              <w:bottom w:w="0" w:type="dxa"/>
              <w:right w:w="57" w:type="dxa"/>
            </w:tcMar>
            <w:vAlign w:val="center"/>
          </w:tcPr>
          <w:p w14:paraId="524BC94C" w14:textId="77777777" w:rsidR="00CB4C47" w:rsidRPr="00CB4C47" w:rsidRDefault="00CB4C47" w:rsidP="00CB4C47">
            <w:pPr>
              <w:rPr>
                <w:rFonts w:eastAsia="Calibri"/>
              </w:rPr>
            </w:pPr>
          </w:p>
        </w:tc>
        <w:tc>
          <w:tcPr>
            <w:tcW w:w="209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4076412D" w14:textId="77777777" w:rsidR="00CB4C47" w:rsidRPr="00CB4C47" w:rsidRDefault="00CB4C47" w:rsidP="00CB4C47">
            <w:pPr>
              <w:rPr>
                <w:rFonts w:eastAsia="Calibri"/>
              </w:rPr>
            </w:pPr>
          </w:p>
        </w:tc>
      </w:tr>
    </w:tbl>
    <w:p w14:paraId="41DD9807" w14:textId="77777777" w:rsidR="00CB4C47" w:rsidRPr="00CB4C47" w:rsidRDefault="00CB4C47" w:rsidP="00CB4C47"/>
    <w:p w14:paraId="6D1E0C66" w14:textId="77777777" w:rsidR="00CB4C47" w:rsidRPr="009D17BE" w:rsidRDefault="00CB4C47" w:rsidP="009D17BE">
      <w:pPr>
        <w:pStyle w:val="ListParagraph"/>
        <w:numPr>
          <w:ilvl w:val="0"/>
          <w:numId w:val="271"/>
        </w:numPr>
        <w:rPr>
          <w:b/>
          <w:bCs/>
        </w:rPr>
      </w:pPr>
      <w:bookmarkStart w:id="1461" w:name="_Toc103106711"/>
      <w:bookmarkStart w:id="1462" w:name="_Toc103106712"/>
      <w:bookmarkStart w:id="1463" w:name="_Toc103106713"/>
      <w:bookmarkEnd w:id="1461"/>
      <w:bookmarkEnd w:id="1462"/>
      <w:proofErr w:type="spellStart"/>
      <w:r w:rsidRPr="009D17BE">
        <w:rPr>
          <w:b/>
          <w:bCs/>
        </w:rPr>
        <w:t>Έτοιμο</w:t>
      </w:r>
      <w:proofErr w:type="spellEnd"/>
      <w:r w:rsidRPr="009D17BE">
        <w:rPr>
          <w:b/>
          <w:bCs/>
        </w:rPr>
        <w:t xml:space="preserve"> </w:t>
      </w:r>
      <w:proofErr w:type="spellStart"/>
      <w:r w:rsidRPr="009D17BE">
        <w:rPr>
          <w:b/>
          <w:bCs/>
        </w:rPr>
        <w:t>Λογισμικό</w:t>
      </w:r>
      <w:bookmarkEnd w:id="1463"/>
      <w:proofErr w:type="spellEnd"/>
    </w:p>
    <w:p w14:paraId="34CE8650" w14:textId="77777777" w:rsidR="00CB4C47" w:rsidRPr="009D17BE" w:rsidRDefault="00CB4C47" w:rsidP="009D17BE">
      <w:pPr>
        <w:pStyle w:val="ListParagraph"/>
        <w:numPr>
          <w:ilvl w:val="1"/>
          <w:numId w:val="271"/>
        </w:numPr>
        <w:rPr>
          <w:b/>
          <w:bCs/>
        </w:rPr>
      </w:pPr>
      <w:bookmarkStart w:id="1464" w:name="_Toc103106714"/>
      <w:proofErr w:type="spellStart"/>
      <w:r w:rsidRPr="009D17BE">
        <w:rPr>
          <w:b/>
          <w:bCs/>
        </w:rPr>
        <w:t>Λογισμικό</w:t>
      </w:r>
      <w:proofErr w:type="spellEnd"/>
      <w:r w:rsidRPr="009D17BE">
        <w:rPr>
          <w:b/>
          <w:bCs/>
        </w:rPr>
        <w:t xml:space="preserve"> 3D GIS</w:t>
      </w:r>
      <w:bookmarkEnd w:id="1464"/>
    </w:p>
    <w:tbl>
      <w:tblPr>
        <w:tblW w:w="9697" w:type="dxa"/>
        <w:tblInd w:w="108" w:type="dxa"/>
        <w:tblLayout w:type="fixed"/>
        <w:tblLook w:val="0000" w:firstRow="0" w:lastRow="0" w:firstColumn="0" w:lastColumn="0" w:noHBand="0" w:noVBand="0"/>
      </w:tblPr>
      <w:tblGrid>
        <w:gridCol w:w="748"/>
        <w:gridCol w:w="4072"/>
        <w:gridCol w:w="1457"/>
        <w:gridCol w:w="1530"/>
        <w:gridCol w:w="1890"/>
      </w:tblGrid>
      <w:tr w:rsidR="00BF51D2" w:rsidRPr="00CB4C47" w14:paraId="12044FA1" w14:textId="77777777" w:rsidTr="009D17BE">
        <w:tc>
          <w:tcPr>
            <w:tcW w:w="748" w:type="dxa"/>
            <w:tcBorders>
              <w:top w:val="single" w:sz="2" w:space="0" w:color="000000"/>
              <w:left w:val="single" w:sz="4" w:space="0" w:color="000000"/>
              <w:bottom w:val="single" w:sz="4" w:space="0" w:color="000000"/>
            </w:tcBorders>
            <w:shd w:val="clear" w:color="auto" w:fill="D9D9D9" w:themeFill="background1" w:themeFillShade="D9"/>
            <w:vAlign w:val="center"/>
          </w:tcPr>
          <w:p w14:paraId="72037C35" w14:textId="77777777" w:rsidR="00CB4C47" w:rsidRPr="009D17BE" w:rsidRDefault="00CB4C47" w:rsidP="00CB4C47">
            <w:pPr>
              <w:rPr>
                <w:b/>
                <w:bCs/>
              </w:rPr>
            </w:pPr>
            <w:r w:rsidRPr="009D17BE">
              <w:rPr>
                <w:rFonts w:eastAsia="Calibri"/>
                <w:b/>
                <w:bCs/>
              </w:rPr>
              <w:t>Α/Α</w:t>
            </w:r>
          </w:p>
        </w:tc>
        <w:tc>
          <w:tcPr>
            <w:tcW w:w="4072" w:type="dxa"/>
            <w:tcBorders>
              <w:top w:val="single" w:sz="2" w:space="0" w:color="000000"/>
              <w:left w:val="single" w:sz="4" w:space="0" w:color="000000"/>
              <w:bottom w:val="single" w:sz="4" w:space="0" w:color="000000"/>
            </w:tcBorders>
            <w:shd w:val="clear" w:color="auto" w:fill="D9D9D9" w:themeFill="background1" w:themeFillShade="D9"/>
            <w:vAlign w:val="center"/>
          </w:tcPr>
          <w:p w14:paraId="0AC0F298" w14:textId="77777777" w:rsidR="00CB4C47" w:rsidRPr="009D17BE" w:rsidRDefault="00CB4C47" w:rsidP="00CB4C47">
            <w:pPr>
              <w:rPr>
                <w:b/>
                <w:bCs/>
              </w:rPr>
            </w:pPr>
            <w:r w:rsidRPr="009D17BE">
              <w:rPr>
                <w:rFonts w:eastAsia="Calibri"/>
                <w:b/>
                <w:bCs/>
              </w:rPr>
              <w:t>ΠΡΟΔΙΑΓΡΑΦΗ</w:t>
            </w:r>
          </w:p>
        </w:tc>
        <w:tc>
          <w:tcPr>
            <w:tcW w:w="1457" w:type="dxa"/>
            <w:tcBorders>
              <w:top w:val="single" w:sz="4" w:space="0" w:color="000000"/>
              <w:left w:val="single" w:sz="4" w:space="0" w:color="000000"/>
              <w:bottom w:val="single" w:sz="4" w:space="0" w:color="000000"/>
            </w:tcBorders>
            <w:shd w:val="clear" w:color="auto" w:fill="D9D9D9" w:themeFill="background1" w:themeFillShade="D9"/>
            <w:vAlign w:val="center"/>
          </w:tcPr>
          <w:p w14:paraId="27277614" w14:textId="77777777" w:rsidR="00CB4C47" w:rsidRPr="009D17BE" w:rsidRDefault="00CB4C47" w:rsidP="009D17BE">
            <w:pPr>
              <w:jc w:val="center"/>
              <w:rPr>
                <w:b/>
                <w:bCs/>
              </w:rPr>
            </w:pPr>
            <w:r w:rsidRPr="009D17BE">
              <w:rPr>
                <w:rFonts w:eastAsia="Calibri"/>
                <w:b/>
                <w:bCs/>
              </w:rPr>
              <w:t>ΑΠΑΙΤΗΣΗ</w:t>
            </w:r>
          </w:p>
        </w:tc>
        <w:tc>
          <w:tcPr>
            <w:tcW w:w="1530" w:type="dxa"/>
            <w:tcBorders>
              <w:top w:val="single" w:sz="4" w:space="0" w:color="000000"/>
              <w:left w:val="single" w:sz="4" w:space="0" w:color="000000"/>
              <w:bottom w:val="single" w:sz="4" w:space="0" w:color="000000"/>
            </w:tcBorders>
            <w:shd w:val="clear" w:color="auto" w:fill="D9D9D9" w:themeFill="background1" w:themeFillShade="D9"/>
            <w:vAlign w:val="center"/>
          </w:tcPr>
          <w:p w14:paraId="2FE9B455" w14:textId="77777777" w:rsidR="00CB4C47" w:rsidRPr="009D17BE" w:rsidRDefault="00CB4C47" w:rsidP="009D17BE">
            <w:pPr>
              <w:jc w:val="center"/>
              <w:rPr>
                <w:b/>
                <w:bCs/>
              </w:rPr>
            </w:pPr>
            <w:r w:rsidRPr="009D17BE">
              <w:rPr>
                <w:rFonts w:eastAsia="Calibri"/>
                <w:b/>
                <w:bCs/>
              </w:rPr>
              <w:t>ΑΠΑΝΤΗΣΗ</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B7FD44" w14:textId="77777777" w:rsidR="00CB4C47" w:rsidRPr="009D17BE" w:rsidRDefault="00CB4C47" w:rsidP="009D17BE">
            <w:pPr>
              <w:jc w:val="center"/>
              <w:rPr>
                <w:rFonts w:eastAsia="Calibri"/>
                <w:b/>
                <w:bCs/>
              </w:rPr>
            </w:pPr>
            <w:r w:rsidRPr="009D17BE">
              <w:rPr>
                <w:rFonts w:eastAsia="Calibri"/>
                <w:b/>
                <w:bCs/>
              </w:rPr>
              <w:t>ΠΑΡΑΠΟΜΠΗ</w:t>
            </w:r>
          </w:p>
          <w:p w14:paraId="347BF21F" w14:textId="77777777" w:rsidR="00CB4C47" w:rsidRPr="009D17BE" w:rsidRDefault="00CB4C47" w:rsidP="009D17BE">
            <w:pPr>
              <w:jc w:val="center"/>
              <w:rPr>
                <w:b/>
                <w:bCs/>
              </w:rPr>
            </w:pPr>
            <w:r w:rsidRPr="009D17BE">
              <w:rPr>
                <w:rFonts w:eastAsia="Calibri"/>
                <w:b/>
                <w:bCs/>
              </w:rPr>
              <w:t>ΤΕΚΜΗΡΙΩΣΗΣ</w:t>
            </w:r>
          </w:p>
        </w:tc>
      </w:tr>
      <w:tr w:rsidR="00CB4C47" w:rsidRPr="00CB4C47" w14:paraId="33C4A177" w14:textId="77777777" w:rsidTr="009D17BE">
        <w:tc>
          <w:tcPr>
            <w:tcW w:w="9697" w:type="dxa"/>
            <w:gridSpan w:val="5"/>
            <w:tcBorders>
              <w:top w:val="single" w:sz="2" w:space="0" w:color="000000"/>
              <w:left w:val="single" w:sz="4" w:space="0" w:color="000000"/>
              <w:bottom w:val="single" w:sz="4" w:space="0" w:color="000000"/>
              <w:right w:val="single" w:sz="4" w:space="0" w:color="000000"/>
            </w:tcBorders>
            <w:vAlign w:val="bottom"/>
          </w:tcPr>
          <w:p w14:paraId="4A6F8816" w14:textId="77777777" w:rsidR="00CB4C47" w:rsidRPr="009D17BE" w:rsidRDefault="00CB4C47" w:rsidP="00CB4C47">
            <w:pPr>
              <w:rPr>
                <w:b/>
                <w:bCs/>
              </w:rPr>
            </w:pPr>
            <w:r w:rsidRPr="009D17BE">
              <w:rPr>
                <w:b/>
                <w:bCs/>
              </w:rPr>
              <w:t>ΓENIKA</w:t>
            </w:r>
          </w:p>
        </w:tc>
      </w:tr>
      <w:tr w:rsidR="00912266" w:rsidRPr="00CB4C47" w14:paraId="2A2AADCD"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1973142C"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bottom"/>
          </w:tcPr>
          <w:p w14:paraId="6ED98977" w14:textId="77777777" w:rsidR="00CB4C47" w:rsidRPr="009D17BE" w:rsidRDefault="00CB4C47" w:rsidP="009D17BE">
            <w:pPr>
              <w:jc w:val="left"/>
              <w:rPr>
                <w:lang w:val="el-GR"/>
              </w:rPr>
            </w:pPr>
            <w:r w:rsidRPr="009D17BE">
              <w:rPr>
                <w:lang w:val="el-GR"/>
              </w:rPr>
              <w:t xml:space="preserve">Να αναφερθεί το όνομα, η έκδοση και η χρονολογία διάθεσης του προσφερόμενου λογισμικού και κάθε διακριτής </w:t>
            </w:r>
            <w:r w:rsidRPr="00CB4C47">
              <w:t>module</w:t>
            </w:r>
            <w:r w:rsidRPr="009D17BE">
              <w:rPr>
                <w:lang w:val="el-GR"/>
              </w:rPr>
              <w:t xml:space="preserve"> που το συνοδεύει.</w:t>
            </w:r>
          </w:p>
        </w:tc>
        <w:tc>
          <w:tcPr>
            <w:tcW w:w="1457" w:type="dxa"/>
            <w:tcBorders>
              <w:top w:val="single" w:sz="4" w:space="0" w:color="000000"/>
              <w:left w:val="single" w:sz="4" w:space="0" w:color="000000"/>
              <w:bottom w:val="single" w:sz="4" w:space="0" w:color="000000"/>
            </w:tcBorders>
            <w:vAlign w:val="center"/>
          </w:tcPr>
          <w:p w14:paraId="2A7B7DE3"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5E99376B"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36EFE86D" w14:textId="77777777" w:rsidR="00CB4C47" w:rsidRPr="00CB4C47" w:rsidRDefault="00CB4C47" w:rsidP="00CB4C47"/>
        </w:tc>
      </w:tr>
      <w:tr w:rsidR="00912266" w:rsidRPr="00CB4C47" w14:paraId="4B72D6CA"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20F82524"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tcPr>
          <w:p w14:paraId="6AB58D26" w14:textId="77777777" w:rsidR="00CB4C47" w:rsidRPr="00CB4C47" w:rsidRDefault="00CB4C47" w:rsidP="009D17BE">
            <w:pPr>
              <w:jc w:val="left"/>
            </w:pPr>
            <w:proofErr w:type="spellStart"/>
            <w:r w:rsidRPr="00CB4C47">
              <w:t>Άδειες</w:t>
            </w:r>
            <w:proofErr w:type="spellEnd"/>
            <w:r w:rsidRPr="00CB4C47">
              <w:t xml:space="preserve"> </w:t>
            </w:r>
            <w:proofErr w:type="spellStart"/>
            <w:r w:rsidRPr="00CB4C47">
              <w:t>χρήσης</w:t>
            </w:r>
            <w:proofErr w:type="spellEnd"/>
            <w:r w:rsidRPr="00CB4C47">
              <w:t xml:space="preserve"> (τα</w:t>
            </w:r>
            <w:proofErr w:type="spellStart"/>
            <w:r w:rsidRPr="00CB4C47">
              <w:t>υτόχρονοι</w:t>
            </w:r>
            <w:proofErr w:type="spellEnd"/>
            <w:r w:rsidRPr="00CB4C47">
              <w:t xml:space="preserve"> </w:t>
            </w:r>
            <w:proofErr w:type="spellStart"/>
            <w:r w:rsidRPr="00CB4C47">
              <w:t>χρήστες</w:t>
            </w:r>
            <w:proofErr w:type="spellEnd"/>
            <w:r w:rsidRPr="00CB4C47">
              <w:t>)</w:t>
            </w:r>
          </w:p>
        </w:tc>
        <w:tc>
          <w:tcPr>
            <w:tcW w:w="1457" w:type="dxa"/>
            <w:tcBorders>
              <w:top w:val="single" w:sz="4" w:space="0" w:color="000000"/>
              <w:left w:val="single" w:sz="4" w:space="0" w:color="000000"/>
              <w:bottom w:val="single" w:sz="4" w:space="0" w:color="000000"/>
            </w:tcBorders>
            <w:vAlign w:val="center"/>
          </w:tcPr>
          <w:p w14:paraId="51F4D80D" w14:textId="77777777" w:rsidR="00CB4C47" w:rsidRPr="00CB4C47" w:rsidRDefault="00CB4C47" w:rsidP="009D17BE">
            <w:pPr>
              <w:jc w:val="center"/>
            </w:pPr>
            <w:r w:rsidRPr="00CB4C47">
              <w:sym w:font="Symbol" w:char="F0B3"/>
            </w:r>
            <w:r w:rsidRPr="00CB4C47">
              <w:t xml:space="preserve"> 400</w:t>
            </w:r>
          </w:p>
        </w:tc>
        <w:tc>
          <w:tcPr>
            <w:tcW w:w="1530" w:type="dxa"/>
            <w:tcBorders>
              <w:top w:val="single" w:sz="4" w:space="0" w:color="000000"/>
              <w:left w:val="single" w:sz="4" w:space="0" w:color="000000"/>
              <w:bottom w:val="single" w:sz="4" w:space="0" w:color="000000"/>
            </w:tcBorders>
            <w:vAlign w:val="center"/>
          </w:tcPr>
          <w:p w14:paraId="39113E1E"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6588E51B" w14:textId="77777777" w:rsidR="00CB4C47" w:rsidRPr="00CB4C47" w:rsidRDefault="00CB4C47" w:rsidP="00CB4C47"/>
        </w:tc>
      </w:tr>
      <w:tr w:rsidR="00CB4C47" w:rsidRPr="00986915" w14:paraId="49FADE87" w14:textId="77777777" w:rsidTr="009D17BE">
        <w:trPr>
          <w:trHeight w:val="77"/>
        </w:trPr>
        <w:tc>
          <w:tcPr>
            <w:tcW w:w="9697" w:type="dxa"/>
            <w:gridSpan w:val="5"/>
            <w:tcBorders>
              <w:top w:val="single" w:sz="4" w:space="0" w:color="000000"/>
              <w:left w:val="single" w:sz="4" w:space="0" w:color="000000"/>
              <w:bottom w:val="single" w:sz="4" w:space="0" w:color="000000"/>
              <w:right w:val="single" w:sz="4" w:space="0" w:color="000000"/>
            </w:tcBorders>
            <w:vAlign w:val="center"/>
          </w:tcPr>
          <w:p w14:paraId="182120FA" w14:textId="77777777" w:rsidR="00CB4C47" w:rsidRPr="009D17BE" w:rsidRDefault="00CB4C47" w:rsidP="00BF51D2">
            <w:pPr>
              <w:rPr>
                <w:b/>
                <w:bCs/>
                <w:lang w:val="el-GR"/>
              </w:rPr>
            </w:pPr>
            <w:r w:rsidRPr="009D17BE">
              <w:rPr>
                <w:b/>
                <w:bCs/>
                <w:lang w:val="el-GR"/>
              </w:rPr>
              <w:t>ΥΠΟΣΥΣΤΗΜΑ ΑΠΕΙΚΟΝΙΣΗΣ ΚΑΙ ΕΠΕΞΕΡΓΑΣΙΑΣ ΓΕΩΓΡΑΦΙΚΩΝ ΔΕΔΟΜΕΝΩΝ</w:t>
            </w:r>
          </w:p>
        </w:tc>
      </w:tr>
      <w:tr w:rsidR="00912266" w:rsidRPr="00CB4C47" w14:paraId="503098D9"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3837B45D" w14:textId="77777777" w:rsidR="00CB4C47" w:rsidRPr="009D17BE" w:rsidRDefault="00CB4C47" w:rsidP="009D17BE">
            <w:pPr>
              <w:pStyle w:val="ListParagraph"/>
              <w:numPr>
                <w:ilvl w:val="0"/>
                <w:numId w:val="283"/>
              </w:numPr>
              <w:rPr>
                <w:lang w:val="el-GR"/>
              </w:rPr>
            </w:pPr>
          </w:p>
        </w:tc>
        <w:tc>
          <w:tcPr>
            <w:tcW w:w="4072" w:type="dxa"/>
            <w:tcBorders>
              <w:top w:val="single" w:sz="4" w:space="0" w:color="000000"/>
              <w:left w:val="single" w:sz="4" w:space="0" w:color="000000"/>
              <w:bottom w:val="single" w:sz="4" w:space="0" w:color="000000"/>
            </w:tcBorders>
            <w:vAlign w:val="center"/>
          </w:tcPr>
          <w:p w14:paraId="4C0F2D06" w14:textId="77777777" w:rsidR="00CB4C47" w:rsidRPr="009D17BE" w:rsidRDefault="00CB4C47" w:rsidP="009D17BE">
            <w:pPr>
              <w:jc w:val="left"/>
              <w:rPr>
                <w:lang w:val="el-GR"/>
              </w:rPr>
            </w:pPr>
            <w:r w:rsidRPr="009D17BE">
              <w:rPr>
                <w:lang w:val="el-GR"/>
              </w:rPr>
              <w:t xml:space="preserve">Υποστήριξη των πρωτοκόλλων </w:t>
            </w:r>
            <w:r w:rsidRPr="00CB4C47">
              <w:t>OGC</w:t>
            </w:r>
            <w:r w:rsidRPr="009D17BE">
              <w:rPr>
                <w:lang w:val="el-GR"/>
              </w:rPr>
              <w:t xml:space="preserve"> </w:t>
            </w:r>
            <w:r w:rsidRPr="00CB4C47">
              <w:t>WMS</w:t>
            </w:r>
            <w:r w:rsidRPr="009D17BE">
              <w:rPr>
                <w:lang w:val="el-GR"/>
              </w:rPr>
              <w:t xml:space="preserve">, </w:t>
            </w:r>
            <w:r w:rsidRPr="00CB4C47">
              <w:t>WFS</w:t>
            </w:r>
            <w:r w:rsidRPr="009D17BE">
              <w:rPr>
                <w:lang w:val="el-GR"/>
              </w:rPr>
              <w:t xml:space="preserve">, </w:t>
            </w:r>
            <w:r w:rsidRPr="00CB4C47">
              <w:t>WFS</w:t>
            </w:r>
            <w:r w:rsidRPr="009D17BE">
              <w:rPr>
                <w:lang w:val="el-GR"/>
              </w:rPr>
              <w:t>-</w:t>
            </w:r>
            <w:r w:rsidRPr="00CB4C47">
              <w:t>T</w:t>
            </w:r>
            <w:r w:rsidRPr="009D17BE">
              <w:rPr>
                <w:lang w:val="el-GR"/>
              </w:rPr>
              <w:t xml:space="preserve"> και </w:t>
            </w:r>
            <w:r w:rsidRPr="00CB4C47">
              <w:t>CSW</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7D3F25D4"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7A9B305F"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2E9B9E2E" w14:textId="77777777" w:rsidR="00CB4C47" w:rsidRPr="00CB4C47" w:rsidRDefault="00CB4C47" w:rsidP="00CB4C47"/>
        </w:tc>
      </w:tr>
      <w:tr w:rsidR="00912266" w:rsidRPr="00CB4C47" w14:paraId="2E8D1D38"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3AC1E4A4"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3B6D35BB" w14:textId="77777777" w:rsidR="00CB4C47" w:rsidRPr="009D17BE" w:rsidRDefault="00CB4C47" w:rsidP="009D17BE">
            <w:pPr>
              <w:jc w:val="left"/>
              <w:rPr>
                <w:lang w:val="el-GR"/>
              </w:rPr>
            </w:pPr>
            <w:r w:rsidRPr="009D17BE">
              <w:rPr>
                <w:lang w:val="el-GR"/>
              </w:rPr>
              <w:t xml:space="preserve">Δυνατότητα </w:t>
            </w:r>
            <w:r w:rsidRPr="00CB4C47">
              <w:t>online</w:t>
            </w:r>
            <w:r w:rsidRPr="009D17BE">
              <w:rPr>
                <w:lang w:val="el-GR"/>
              </w:rPr>
              <w:t xml:space="preserve"> επεξεργασίας (εισαγωγή, τροποποίηση, διαγραφή) γεωγραφικών οντοτήτων (</w:t>
            </w:r>
            <w:r w:rsidRPr="00CB4C47">
              <w:t>features</w:t>
            </w:r>
            <w:r w:rsidRPr="009D17BE">
              <w:rPr>
                <w:lang w:val="el-GR"/>
              </w:rPr>
              <w:t>) σε επιλεγμένο επίπεδο πληροφορίας.</w:t>
            </w:r>
          </w:p>
        </w:tc>
        <w:tc>
          <w:tcPr>
            <w:tcW w:w="1457" w:type="dxa"/>
            <w:tcBorders>
              <w:top w:val="single" w:sz="4" w:space="0" w:color="000000"/>
              <w:left w:val="single" w:sz="4" w:space="0" w:color="000000"/>
              <w:bottom w:val="single" w:sz="4" w:space="0" w:color="000000"/>
            </w:tcBorders>
            <w:vAlign w:val="center"/>
          </w:tcPr>
          <w:p w14:paraId="67B30BB7"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5AD561F1"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471B3B0F" w14:textId="77777777" w:rsidR="00CB4C47" w:rsidRPr="00CB4C47" w:rsidRDefault="00CB4C47" w:rsidP="00CB4C47"/>
        </w:tc>
      </w:tr>
      <w:tr w:rsidR="00912266" w:rsidRPr="00CB4C47" w14:paraId="64C197D8"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20F553A9"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7E9743BF" w14:textId="77777777" w:rsidR="00CB4C47" w:rsidRPr="009D17BE" w:rsidRDefault="00CB4C47" w:rsidP="009D17BE">
            <w:pPr>
              <w:jc w:val="left"/>
              <w:rPr>
                <w:lang w:val="el-GR"/>
              </w:rPr>
            </w:pPr>
            <w:r w:rsidRPr="009D17BE">
              <w:rPr>
                <w:lang w:val="el-GR"/>
              </w:rPr>
              <w:t xml:space="preserve">Δυνατότητα </w:t>
            </w:r>
            <w:r w:rsidRPr="00CB4C47">
              <w:t>online</w:t>
            </w:r>
            <w:r w:rsidRPr="009D17BE">
              <w:rPr>
                <w:lang w:val="el-GR"/>
              </w:rPr>
              <w:t xml:space="preserve"> εισαγωγής και τροποποίησης των ιδιοτήτων ενός γεωγραφικού αντικειμένου (</w:t>
            </w:r>
            <w:r w:rsidRPr="00CB4C47">
              <w:t>feature</w:t>
            </w:r>
            <w:r w:rsidRPr="009D17BE">
              <w:rPr>
                <w:lang w:val="el-GR"/>
              </w:rPr>
              <w:t>) σε επιλεγμένο επίπεδο πληροφορίας.</w:t>
            </w:r>
          </w:p>
        </w:tc>
        <w:tc>
          <w:tcPr>
            <w:tcW w:w="1457" w:type="dxa"/>
            <w:tcBorders>
              <w:top w:val="single" w:sz="4" w:space="0" w:color="000000"/>
              <w:left w:val="single" w:sz="4" w:space="0" w:color="000000"/>
              <w:bottom w:val="single" w:sz="4" w:space="0" w:color="000000"/>
            </w:tcBorders>
            <w:vAlign w:val="center"/>
          </w:tcPr>
          <w:p w14:paraId="0C0EEFED"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3416FC30"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70D593E7" w14:textId="77777777" w:rsidR="00CB4C47" w:rsidRPr="00CB4C47" w:rsidRDefault="00CB4C47" w:rsidP="00CB4C47"/>
        </w:tc>
      </w:tr>
      <w:tr w:rsidR="00912266" w:rsidRPr="00CB4C47" w14:paraId="7FB7CEF3"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7CD0219D"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57A66EBB" w14:textId="77777777" w:rsidR="00CB4C47" w:rsidRPr="009D17BE" w:rsidRDefault="00CB4C47" w:rsidP="009D17BE">
            <w:pPr>
              <w:jc w:val="left"/>
              <w:rPr>
                <w:lang w:val="el-GR"/>
              </w:rPr>
            </w:pPr>
            <w:r w:rsidRPr="009D17BE">
              <w:rPr>
                <w:lang w:val="el-GR"/>
              </w:rPr>
              <w:t>Δυνατότητα απεικόνισης ψηφιδωτών, διανυσματικών και υψομετρικών επιπέδων γεωγραφικής πληροφορίας.</w:t>
            </w:r>
          </w:p>
        </w:tc>
        <w:tc>
          <w:tcPr>
            <w:tcW w:w="1457" w:type="dxa"/>
            <w:tcBorders>
              <w:top w:val="single" w:sz="4" w:space="0" w:color="000000"/>
              <w:left w:val="single" w:sz="4" w:space="0" w:color="000000"/>
              <w:bottom w:val="single" w:sz="4" w:space="0" w:color="000000"/>
            </w:tcBorders>
            <w:vAlign w:val="center"/>
          </w:tcPr>
          <w:p w14:paraId="26F2EEF3"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50C5B326"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4B768E99" w14:textId="77777777" w:rsidR="00CB4C47" w:rsidRPr="00CB4C47" w:rsidRDefault="00CB4C47" w:rsidP="00CB4C47"/>
        </w:tc>
      </w:tr>
      <w:tr w:rsidR="00912266" w:rsidRPr="00CB4C47" w14:paraId="717906AD"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7F722B53"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59F515DF" w14:textId="77777777" w:rsidR="00CB4C47" w:rsidRPr="00CB4C47" w:rsidRDefault="00CB4C47" w:rsidP="009D17BE">
            <w:pPr>
              <w:jc w:val="left"/>
            </w:pPr>
            <w:proofErr w:type="spellStart"/>
            <w:r w:rsidRPr="00CB4C47">
              <w:t>Δυν</w:t>
            </w:r>
            <w:proofErr w:type="spellEnd"/>
            <w:r w:rsidRPr="00CB4C47">
              <w:t xml:space="preserve">ατότητα </w:t>
            </w:r>
            <w:proofErr w:type="spellStart"/>
            <w:r w:rsidRPr="00CB4C47">
              <w:t>δι</w:t>
            </w:r>
            <w:proofErr w:type="spellEnd"/>
            <w:r w:rsidRPr="00CB4C47">
              <w:t xml:space="preserve">ασύνδεσης </w:t>
            </w:r>
            <w:proofErr w:type="spellStart"/>
            <w:r w:rsidRPr="00CB4C47">
              <w:t>με</w:t>
            </w:r>
            <w:proofErr w:type="spellEnd"/>
            <w:r w:rsidRPr="00CB4C47">
              <w:t xml:space="preserve"> </w:t>
            </w:r>
            <w:proofErr w:type="spellStart"/>
            <w:r w:rsidRPr="00CB4C47">
              <w:t>γεω</w:t>
            </w:r>
            <w:proofErr w:type="spellEnd"/>
            <w:r w:rsidRPr="00CB4C47">
              <w:t xml:space="preserve">βάσεις </w:t>
            </w:r>
            <w:proofErr w:type="spellStart"/>
            <w:r w:rsidRPr="00CB4C47">
              <w:t>δεδομένων</w:t>
            </w:r>
            <w:proofErr w:type="spellEnd"/>
            <w:r w:rsidRPr="00CB4C47">
              <w:t xml:space="preserve"> (π.χ. Oracle Spatial, </w:t>
            </w:r>
            <w:proofErr w:type="spellStart"/>
            <w:r w:rsidRPr="00CB4C47">
              <w:t>ArcSDE</w:t>
            </w:r>
            <w:proofErr w:type="spellEnd"/>
            <w:r w:rsidRPr="00CB4C47">
              <w:t>, SQL Server 2008, PostgreSQL/</w:t>
            </w:r>
            <w:proofErr w:type="spellStart"/>
            <w:r w:rsidRPr="00CB4C47">
              <w:t>PostGIS</w:t>
            </w:r>
            <w:proofErr w:type="spellEnd"/>
            <w:r w:rsidRPr="00CB4C47">
              <w:t>, ΙBM DB2 Spatial).</w:t>
            </w:r>
          </w:p>
        </w:tc>
        <w:tc>
          <w:tcPr>
            <w:tcW w:w="1457" w:type="dxa"/>
            <w:tcBorders>
              <w:top w:val="single" w:sz="4" w:space="0" w:color="000000"/>
              <w:left w:val="single" w:sz="4" w:space="0" w:color="000000"/>
              <w:bottom w:val="single" w:sz="4" w:space="0" w:color="000000"/>
            </w:tcBorders>
            <w:vAlign w:val="center"/>
          </w:tcPr>
          <w:p w14:paraId="2A54FCA1"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96C868E"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7372B5CC" w14:textId="77777777" w:rsidR="00CB4C47" w:rsidRPr="00CB4C47" w:rsidRDefault="00CB4C47" w:rsidP="00CB4C47"/>
        </w:tc>
      </w:tr>
      <w:tr w:rsidR="00912266" w:rsidRPr="00CB4C47" w14:paraId="52952CE2"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4F5E6BD9"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745C4B61" w14:textId="77777777" w:rsidR="00CB4C47" w:rsidRPr="009D17BE" w:rsidRDefault="00CB4C47" w:rsidP="009D17BE">
            <w:pPr>
              <w:jc w:val="left"/>
              <w:rPr>
                <w:lang w:val="el-GR"/>
              </w:rPr>
            </w:pPr>
            <w:r w:rsidRPr="009D17BE">
              <w:rPr>
                <w:lang w:val="el-GR"/>
              </w:rPr>
              <w:t>Δυνατότητα διασύνδεσης με μη χωρικές βάσεις δεδομένων που εμπεριέχουν χωρική πληροφορία.</w:t>
            </w:r>
          </w:p>
        </w:tc>
        <w:tc>
          <w:tcPr>
            <w:tcW w:w="1457" w:type="dxa"/>
            <w:tcBorders>
              <w:top w:val="single" w:sz="4" w:space="0" w:color="000000"/>
              <w:left w:val="single" w:sz="4" w:space="0" w:color="000000"/>
              <w:bottom w:val="single" w:sz="4" w:space="0" w:color="000000"/>
            </w:tcBorders>
            <w:vAlign w:val="center"/>
          </w:tcPr>
          <w:p w14:paraId="13C4C97E"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7F72A6FC"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6C7D04EF" w14:textId="77777777" w:rsidR="00CB4C47" w:rsidRPr="00CB4C47" w:rsidRDefault="00CB4C47" w:rsidP="00CB4C47"/>
        </w:tc>
      </w:tr>
      <w:tr w:rsidR="00912266" w:rsidRPr="00CB4C47" w14:paraId="220EAEE5"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2F598166"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17C5E18D" w14:textId="77777777" w:rsidR="00CB4C47" w:rsidRPr="009D17BE" w:rsidRDefault="00CB4C47" w:rsidP="009D17BE">
            <w:pPr>
              <w:jc w:val="left"/>
              <w:rPr>
                <w:lang w:val="el-GR"/>
              </w:rPr>
            </w:pPr>
            <w:r w:rsidRPr="009D17BE">
              <w:rPr>
                <w:lang w:val="el-GR"/>
              </w:rPr>
              <w:t>Δυνατότητα μέτρησης οριζόντιας απόστασης με χρήση του ποντικού ή με εισαγωγή των συντεταγμένων δύο σημείων.</w:t>
            </w:r>
          </w:p>
        </w:tc>
        <w:tc>
          <w:tcPr>
            <w:tcW w:w="1457" w:type="dxa"/>
            <w:tcBorders>
              <w:top w:val="single" w:sz="4" w:space="0" w:color="000000"/>
              <w:left w:val="single" w:sz="4" w:space="0" w:color="000000"/>
              <w:bottom w:val="single" w:sz="4" w:space="0" w:color="000000"/>
            </w:tcBorders>
            <w:vAlign w:val="center"/>
          </w:tcPr>
          <w:p w14:paraId="1D6A9A3E"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DAC02F5"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6AFA40F3" w14:textId="77777777" w:rsidR="00CB4C47" w:rsidRPr="00CB4C47" w:rsidRDefault="00CB4C47" w:rsidP="00CB4C47"/>
        </w:tc>
      </w:tr>
      <w:tr w:rsidR="00912266" w:rsidRPr="00CB4C47" w14:paraId="32E69E85"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50742F0D"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143DD6CC" w14:textId="77777777" w:rsidR="00CB4C47" w:rsidRPr="009D17BE" w:rsidRDefault="00CB4C47" w:rsidP="009D17BE">
            <w:pPr>
              <w:jc w:val="left"/>
              <w:rPr>
                <w:lang w:val="el-GR"/>
              </w:rPr>
            </w:pPr>
            <w:r w:rsidRPr="009D17BE">
              <w:rPr>
                <w:lang w:val="el-GR"/>
              </w:rPr>
              <w:t>Εργαλεία μέτρησης επιφανειών και υψομετρικής διαφοράς μεταξύ σημείων.</w:t>
            </w:r>
          </w:p>
        </w:tc>
        <w:tc>
          <w:tcPr>
            <w:tcW w:w="1457" w:type="dxa"/>
            <w:tcBorders>
              <w:top w:val="single" w:sz="4" w:space="0" w:color="000000"/>
              <w:left w:val="single" w:sz="4" w:space="0" w:color="000000"/>
              <w:bottom w:val="single" w:sz="4" w:space="0" w:color="000000"/>
            </w:tcBorders>
            <w:vAlign w:val="center"/>
          </w:tcPr>
          <w:p w14:paraId="2366181E"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EB7FFBB"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13DA71B1" w14:textId="77777777" w:rsidR="00CB4C47" w:rsidRPr="00CB4C47" w:rsidRDefault="00CB4C47" w:rsidP="00CB4C47"/>
        </w:tc>
      </w:tr>
      <w:tr w:rsidR="00912266" w:rsidRPr="00CB4C47" w14:paraId="6A312350"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77F51943"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10D70B3D" w14:textId="77777777" w:rsidR="00CB4C47" w:rsidRPr="009D17BE" w:rsidRDefault="00CB4C47" w:rsidP="009D17BE">
            <w:pPr>
              <w:jc w:val="left"/>
              <w:rPr>
                <w:lang w:val="el-GR"/>
              </w:rPr>
            </w:pPr>
            <w:r w:rsidRPr="009D17BE">
              <w:rPr>
                <w:lang w:val="el-GR"/>
              </w:rPr>
              <w:t xml:space="preserve">Εργαλεία πλοήγησης στο χάρτη σε (μεγέθυνση, σμίκρυνση, μετακίνηση) και γρήγορη μετάβαση σε κλίμακα </w:t>
            </w:r>
            <w:r w:rsidRPr="00CB4C47">
              <w:t>zoom</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24D6EC38"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6430D7A4"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40CD8A5E" w14:textId="77777777" w:rsidR="00CB4C47" w:rsidRPr="00CB4C47" w:rsidRDefault="00CB4C47" w:rsidP="00CB4C47"/>
        </w:tc>
      </w:tr>
      <w:tr w:rsidR="00912266" w:rsidRPr="00CB4C47" w14:paraId="26B7ADB5"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06E7690C"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76B5A2F5" w14:textId="77777777" w:rsidR="00CB4C47" w:rsidRPr="009D17BE" w:rsidRDefault="00CB4C47" w:rsidP="009D17BE">
            <w:pPr>
              <w:jc w:val="left"/>
              <w:rPr>
                <w:lang w:val="el-GR"/>
              </w:rPr>
            </w:pPr>
            <w:r w:rsidRPr="009D17BE">
              <w:rPr>
                <w:lang w:val="el-GR"/>
              </w:rPr>
              <w:t>Δυνατότητα απεικόνισης χαρτών σε δύο και τρεις διαστάσεις με χρήση υψομετρικών δεδομένων ανάλογα με τις προτιμήσεις του χρήστη.</w:t>
            </w:r>
          </w:p>
        </w:tc>
        <w:tc>
          <w:tcPr>
            <w:tcW w:w="1457" w:type="dxa"/>
            <w:tcBorders>
              <w:top w:val="single" w:sz="4" w:space="0" w:color="000000"/>
              <w:left w:val="single" w:sz="4" w:space="0" w:color="000000"/>
              <w:bottom w:val="single" w:sz="4" w:space="0" w:color="000000"/>
            </w:tcBorders>
            <w:vAlign w:val="center"/>
          </w:tcPr>
          <w:p w14:paraId="31399AA6"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09EE9FB6"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2271AE95" w14:textId="77777777" w:rsidR="00CB4C47" w:rsidRPr="00CB4C47" w:rsidRDefault="00CB4C47" w:rsidP="00CB4C47"/>
        </w:tc>
      </w:tr>
      <w:tr w:rsidR="00912266" w:rsidRPr="00CB4C47" w14:paraId="27EA207A"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79567EA9"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064614CE" w14:textId="77777777" w:rsidR="00CB4C47" w:rsidRPr="009D17BE" w:rsidRDefault="00CB4C47" w:rsidP="009D17BE">
            <w:pPr>
              <w:jc w:val="left"/>
              <w:rPr>
                <w:lang w:val="el-GR"/>
              </w:rPr>
            </w:pPr>
            <w:r w:rsidRPr="009D17BE">
              <w:rPr>
                <w:lang w:val="el-GR"/>
              </w:rPr>
              <w:t>Δυνατότητα απεικόνισης των υψομετρικών καμπυλών (</w:t>
            </w:r>
            <w:r w:rsidRPr="00CB4C47">
              <w:t>contours</w:t>
            </w:r>
            <w:r w:rsidRPr="009D17BE">
              <w:rPr>
                <w:lang w:val="el-GR"/>
              </w:rPr>
              <w:t>) του ανάγλυφου.</w:t>
            </w:r>
          </w:p>
        </w:tc>
        <w:tc>
          <w:tcPr>
            <w:tcW w:w="1457" w:type="dxa"/>
            <w:tcBorders>
              <w:top w:val="single" w:sz="4" w:space="0" w:color="000000"/>
              <w:left w:val="single" w:sz="4" w:space="0" w:color="000000"/>
              <w:bottom w:val="single" w:sz="4" w:space="0" w:color="000000"/>
            </w:tcBorders>
            <w:vAlign w:val="center"/>
          </w:tcPr>
          <w:p w14:paraId="4998DC9B"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085401E0"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19D8A081" w14:textId="77777777" w:rsidR="00CB4C47" w:rsidRPr="00CB4C47" w:rsidRDefault="00CB4C47" w:rsidP="00CB4C47"/>
        </w:tc>
      </w:tr>
      <w:tr w:rsidR="00912266" w:rsidRPr="00CB4C47" w14:paraId="60596C07"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531C2101"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792B1134" w14:textId="77777777" w:rsidR="00CB4C47" w:rsidRPr="009D17BE" w:rsidRDefault="00CB4C47" w:rsidP="009D17BE">
            <w:pPr>
              <w:jc w:val="left"/>
              <w:rPr>
                <w:lang w:val="el-GR"/>
              </w:rPr>
            </w:pPr>
            <w:r w:rsidRPr="009D17BE">
              <w:rPr>
                <w:lang w:val="el-GR"/>
              </w:rPr>
              <w:t>Δημιουργία σύνθετων ερωτημάτων στα περιγραφικά δεδομένα ενός γεωγραφικού επιπέδου.</w:t>
            </w:r>
          </w:p>
        </w:tc>
        <w:tc>
          <w:tcPr>
            <w:tcW w:w="1457" w:type="dxa"/>
            <w:tcBorders>
              <w:top w:val="single" w:sz="4" w:space="0" w:color="000000"/>
              <w:left w:val="single" w:sz="4" w:space="0" w:color="000000"/>
              <w:bottom w:val="single" w:sz="4" w:space="0" w:color="000000"/>
            </w:tcBorders>
            <w:vAlign w:val="center"/>
          </w:tcPr>
          <w:p w14:paraId="04400309"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26C12F96"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5C4B53A0" w14:textId="77777777" w:rsidR="00CB4C47" w:rsidRPr="00CB4C47" w:rsidRDefault="00CB4C47" w:rsidP="00CB4C47"/>
        </w:tc>
      </w:tr>
      <w:tr w:rsidR="00912266" w:rsidRPr="00CB4C47" w14:paraId="284CE4AF"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6F66A65D"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500942EF" w14:textId="77777777" w:rsidR="00CB4C47" w:rsidRPr="009D17BE" w:rsidRDefault="00CB4C47" w:rsidP="009D17BE">
            <w:pPr>
              <w:jc w:val="left"/>
              <w:rPr>
                <w:lang w:val="el-GR"/>
              </w:rPr>
            </w:pPr>
            <w:r w:rsidRPr="009D17BE">
              <w:rPr>
                <w:lang w:val="el-GR"/>
              </w:rPr>
              <w:t>Δυνατότητα ελέγχου του στυλ εμφάνισης των διανυσματικών επιπέδων πληροφορίας.</w:t>
            </w:r>
          </w:p>
        </w:tc>
        <w:tc>
          <w:tcPr>
            <w:tcW w:w="1457" w:type="dxa"/>
            <w:tcBorders>
              <w:top w:val="single" w:sz="4" w:space="0" w:color="000000"/>
              <w:left w:val="single" w:sz="4" w:space="0" w:color="000000"/>
              <w:bottom w:val="single" w:sz="4" w:space="0" w:color="000000"/>
            </w:tcBorders>
            <w:vAlign w:val="center"/>
          </w:tcPr>
          <w:p w14:paraId="0E599C20"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EC72E2D"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5A4330D0" w14:textId="77777777" w:rsidR="00CB4C47" w:rsidRPr="00CB4C47" w:rsidRDefault="00CB4C47" w:rsidP="00CB4C47"/>
        </w:tc>
      </w:tr>
      <w:tr w:rsidR="00912266" w:rsidRPr="00CB4C47" w14:paraId="199C817B"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4F643B6C"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5348730D" w14:textId="77777777" w:rsidR="00CB4C47" w:rsidRPr="009D17BE" w:rsidRDefault="00CB4C47" w:rsidP="009D17BE">
            <w:pPr>
              <w:jc w:val="left"/>
              <w:rPr>
                <w:lang w:val="el-GR"/>
              </w:rPr>
            </w:pPr>
            <w:r w:rsidRPr="009D17BE">
              <w:rPr>
                <w:lang w:val="el-GR"/>
              </w:rPr>
              <w:t>Δυνατότητα ταξινόμησης των χωρικών δεδομένων με βάση τα ποσοτικά ή και τα ποιοτικά τους χαρακτηριστικά για τη δημιουργία θεματικών χαρτών.</w:t>
            </w:r>
          </w:p>
        </w:tc>
        <w:tc>
          <w:tcPr>
            <w:tcW w:w="1457" w:type="dxa"/>
            <w:tcBorders>
              <w:top w:val="single" w:sz="4" w:space="0" w:color="000000"/>
              <w:left w:val="single" w:sz="4" w:space="0" w:color="000000"/>
              <w:bottom w:val="single" w:sz="4" w:space="0" w:color="000000"/>
            </w:tcBorders>
            <w:vAlign w:val="center"/>
          </w:tcPr>
          <w:p w14:paraId="1D72AB3E"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5320241E"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13166E64" w14:textId="77777777" w:rsidR="00CB4C47" w:rsidRPr="00CB4C47" w:rsidRDefault="00CB4C47" w:rsidP="00CB4C47"/>
        </w:tc>
      </w:tr>
      <w:tr w:rsidR="00912266" w:rsidRPr="00CB4C47" w14:paraId="22312686"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2CC78FDD"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7EE6E7C0" w14:textId="77777777" w:rsidR="00CB4C47" w:rsidRPr="009D17BE" w:rsidRDefault="00CB4C47" w:rsidP="009D17BE">
            <w:pPr>
              <w:jc w:val="left"/>
              <w:rPr>
                <w:lang w:val="el-GR"/>
              </w:rPr>
            </w:pPr>
            <w:r w:rsidRPr="009D17BE">
              <w:rPr>
                <w:lang w:val="el-GR"/>
              </w:rPr>
              <w:t>Δυνατότητα μετασχηματισμού συντεταγμένων προβολικών συστημάτων.</w:t>
            </w:r>
          </w:p>
        </w:tc>
        <w:tc>
          <w:tcPr>
            <w:tcW w:w="1457" w:type="dxa"/>
            <w:tcBorders>
              <w:top w:val="single" w:sz="4" w:space="0" w:color="000000"/>
              <w:left w:val="single" w:sz="4" w:space="0" w:color="000000"/>
              <w:bottom w:val="single" w:sz="4" w:space="0" w:color="000000"/>
            </w:tcBorders>
            <w:vAlign w:val="center"/>
          </w:tcPr>
          <w:p w14:paraId="7B55A21D"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F392BFF"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6F599A0B" w14:textId="77777777" w:rsidR="00CB4C47" w:rsidRPr="00CB4C47" w:rsidRDefault="00CB4C47" w:rsidP="00CB4C47"/>
        </w:tc>
      </w:tr>
      <w:tr w:rsidR="00912266" w:rsidRPr="00CB4C47" w14:paraId="24E231D9"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152818F0"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3E515EFE" w14:textId="77777777" w:rsidR="00CB4C47" w:rsidRPr="009D17BE" w:rsidRDefault="00CB4C47" w:rsidP="009D17BE">
            <w:pPr>
              <w:jc w:val="left"/>
              <w:rPr>
                <w:lang w:val="el-GR"/>
              </w:rPr>
            </w:pPr>
            <w:r w:rsidRPr="009D17BE">
              <w:rPr>
                <w:lang w:val="el-GR"/>
              </w:rPr>
              <w:t>Υποστήριξη ανάγνωσης αρχείων μοντέλων 3</w:t>
            </w:r>
            <w:r w:rsidRPr="00CB4C47">
              <w:t>D</w:t>
            </w:r>
            <w:r w:rsidRPr="009D17BE">
              <w:rPr>
                <w:lang w:val="el-GR"/>
              </w:rPr>
              <w:t xml:space="preserve"> </w:t>
            </w:r>
            <w:proofErr w:type="spellStart"/>
            <w:r w:rsidRPr="009D17BE">
              <w:rPr>
                <w:lang w:val="el-GR"/>
              </w:rPr>
              <w:t>μορφότυπων</w:t>
            </w:r>
            <w:proofErr w:type="spellEnd"/>
            <w:r w:rsidRPr="009D17BE">
              <w:rPr>
                <w:lang w:val="el-GR"/>
              </w:rPr>
              <w:t xml:space="preserve"> όπως  π.χ. </w:t>
            </w:r>
            <w:proofErr w:type="spellStart"/>
            <w:r w:rsidRPr="00CB4C47">
              <w:t>Collada</w:t>
            </w:r>
            <w:proofErr w:type="spellEnd"/>
            <w:r w:rsidRPr="009D17BE">
              <w:rPr>
                <w:lang w:val="el-GR"/>
              </w:rPr>
              <w:t xml:space="preserve"> </w:t>
            </w:r>
            <w:r w:rsidRPr="00CB4C47">
              <w:t>KMZ</w:t>
            </w:r>
            <w:r w:rsidRPr="009D17BE">
              <w:rPr>
                <w:lang w:val="el-GR"/>
              </w:rPr>
              <w:t xml:space="preserve"> </w:t>
            </w:r>
            <w:r w:rsidRPr="00CB4C47">
              <w:t>VRML</w:t>
            </w:r>
            <w:r w:rsidRPr="009D17BE">
              <w:rPr>
                <w:lang w:val="el-GR"/>
              </w:rPr>
              <w:t>/</w:t>
            </w:r>
            <w:r w:rsidRPr="00CB4C47">
              <w:t>X</w:t>
            </w:r>
            <w:r w:rsidRPr="009D17BE">
              <w:rPr>
                <w:lang w:val="el-GR"/>
              </w:rPr>
              <w:t>3</w:t>
            </w:r>
            <w:r w:rsidRPr="00CB4C47">
              <w:t>D</w:t>
            </w:r>
            <w:r w:rsidRPr="009D17BE">
              <w:rPr>
                <w:lang w:val="el-GR"/>
              </w:rPr>
              <w:t xml:space="preserve"> ή/και άλλων.</w:t>
            </w:r>
          </w:p>
        </w:tc>
        <w:tc>
          <w:tcPr>
            <w:tcW w:w="1457" w:type="dxa"/>
            <w:tcBorders>
              <w:top w:val="single" w:sz="4" w:space="0" w:color="000000"/>
              <w:left w:val="single" w:sz="4" w:space="0" w:color="000000"/>
              <w:bottom w:val="single" w:sz="4" w:space="0" w:color="000000"/>
            </w:tcBorders>
            <w:vAlign w:val="center"/>
          </w:tcPr>
          <w:p w14:paraId="52B60BC4"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2CEE41B6"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4B5B9EFC" w14:textId="77777777" w:rsidR="00CB4C47" w:rsidRPr="00CB4C47" w:rsidRDefault="00CB4C47" w:rsidP="00CB4C47"/>
        </w:tc>
      </w:tr>
      <w:tr w:rsidR="00912266" w:rsidRPr="00CB4C47" w14:paraId="4D271FDD"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312255F9"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0D490348" w14:textId="77777777" w:rsidR="00CB4C47" w:rsidRPr="009D17BE" w:rsidRDefault="00CB4C47" w:rsidP="009D17BE">
            <w:pPr>
              <w:jc w:val="left"/>
              <w:rPr>
                <w:lang w:val="el-GR"/>
              </w:rPr>
            </w:pPr>
            <w:r w:rsidRPr="009D17BE">
              <w:rPr>
                <w:lang w:val="el-GR"/>
              </w:rPr>
              <w:t>Να παρέχει κατάλληλο προγραμματιστικό περιβάλλον (</w:t>
            </w:r>
            <w:r w:rsidRPr="00CB4C47">
              <w:t>API</w:t>
            </w:r>
            <w:r w:rsidRPr="009D17BE">
              <w:rPr>
                <w:lang w:val="el-GR"/>
              </w:rPr>
              <w:t>) κατ’ ελάχιστο σε δύο από τις ακόλουθες γλώσσες προγραμματισμού: .</w:t>
            </w:r>
            <w:r w:rsidRPr="00CB4C47">
              <w:t>NET</w:t>
            </w:r>
            <w:r w:rsidRPr="009D17BE">
              <w:rPr>
                <w:lang w:val="el-GR"/>
              </w:rPr>
              <w:t xml:space="preserve">, </w:t>
            </w:r>
            <w:r w:rsidRPr="00CB4C47">
              <w:t>Java</w:t>
            </w:r>
            <w:r w:rsidRPr="009D17BE">
              <w:rPr>
                <w:lang w:val="el-GR"/>
              </w:rPr>
              <w:t xml:space="preserve">, </w:t>
            </w:r>
            <w:proofErr w:type="spellStart"/>
            <w:r w:rsidRPr="00CB4C47">
              <w:t>Javascript</w:t>
            </w:r>
            <w:proofErr w:type="spellEnd"/>
            <w:r w:rsidRPr="009D17BE">
              <w:rPr>
                <w:lang w:val="el-GR"/>
              </w:rPr>
              <w:t xml:space="preserve">, </w:t>
            </w:r>
            <w:r w:rsidRPr="00CB4C47">
              <w:t>Flex</w:t>
            </w:r>
            <w:r w:rsidRPr="009D17BE">
              <w:rPr>
                <w:lang w:val="el-GR"/>
              </w:rPr>
              <w:t xml:space="preserve">, </w:t>
            </w:r>
            <w:r w:rsidRPr="00CB4C47">
              <w:t>Silverlight</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450FA21E"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03CB4540"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282C4E64" w14:textId="77777777" w:rsidR="00CB4C47" w:rsidRPr="00CB4C47" w:rsidRDefault="00CB4C47" w:rsidP="00CB4C47"/>
        </w:tc>
      </w:tr>
      <w:tr w:rsidR="00912266" w:rsidRPr="00CB4C47" w14:paraId="4BFBDD5A"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05314361"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4DF29224" w14:textId="77777777" w:rsidR="00CB4C47" w:rsidRPr="009D17BE" w:rsidRDefault="00CB4C47" w:rsidP="009D17BE">
            <w:pPr>
              <w:jc w:val="left"/>
              <w:rPr>
                <w:lang w:val="el-GR"/>
              </w:rPr>
            </w:pPr>
            <w:r w:rsidRPr="009D17BE">
              <w:rPr>
                <w:lang w:val="el-GR"/>
              </w:rPr>
              <w:t>Δυνατότητα εισαγωγής αντικειμένων όπως ετικέτες κειμένου, ετικέτες κειμένου με εικόνα και γεωμετρικών σχημάτων.</w:t>
            </w:r>
          </w:p>
        </w:tc>
        <w:tc>
          <w:tcPr>
            <w:tcW w:w="1457" w:type="dxa"/>
            <w:tcBorders>
              <w:top w:val="single" w:sz="4" w:space="0" w:color="000000"/>
              <w:left w:val="single" w:sz="4" w:space="0" w:color="000000"/>
              <w:bottom w:val="single" w:sz="4" w:space="0" w:color="000000"/>
            </w:tcBorders>
            <w:vAlign w:val="center"/>
          </w:tcPr>
          <w:p w14:paraId="6DDD47DE"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5D1AF2DA"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6DE381EA" w14:textId="77777777" w:rsidR="00CB4C47" w:rsidRPr="00CB4C47" w:rsidRDefault="00CB4C47" w:rsidP="00CB4C47"/>
        </w:tc>
      </w:tr>
      <w:tr w:rsidR="00912266" w:rsidRPr="00CB4C47" w14:paraId="7696CE93"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18679C8A"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59ED219D" w14:textId="77777777" w:rsidR="00CB4C47" w:rsidRPr="009D17BE" w:rsidRDefault="00CB4C47" w:rsidP="009D17BE">
            <w:pPr>
              <w:jc w:val="left"/>
              <w:rPr>
                <w:lang w:val="el-GR"/>
              </w:rPr>
            </w:pPr>
            <w:r w:rsidRPr="009D17BE">
              <w:rPr>
                <w:lang w:val="el-GR"/>
              </w:rPr>
              <w:t xml:space="preserve">Δυνατότητα διαχείρισης καταλόγων δεδομένων και </w:t>
            </w:r>
            <w:proofErr w:type="spellStart"/>
            <w:r w:rsidRPr="009D17BE">
              <w:rPr>
                <w:lang w:val="el-GR"/>
              </w:rPr>
              <w:t>μεταδεδομένων</w:t>
            </w:r>
            <w:proofErr w:type="spellEnd"/>
            <w:r w:rsidRPr="009D17BE">
              <w:rPr>
                <w:lang w:val="el-GR"/>
              </w:rPr>
              <w:t xml:space="preserve"> (</w:t>
            </w:r>
            <w:r w:rsidRPr="00CB4C47">
              <w:t>metadata</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792F68CF"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2AD4D92B"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429C05C9" w14:textId="77777777" w:rsidR="00CB4C47" w:rsidRPr="00CB4C47" w:rsidRDefault="00CB4C47" w:rsidP="00CB4C47"/>
        </w:tc>
      </w:tr>
      <w:tr w:rsidR="00CB4C47" w:rsidRPr="00986915" w14:paraId="4FB885CB" w14:textId="77777777" w:rsidTr="009D17BE">
        <w:tc>
          <w:tcPr>
            <w:tcW w:w="9697" w:type="dxa"/>
            <w:gridSpan w:val="5"/>
            <w:tcBorders>
              <w:top w:val="single" w:sz="2" w:space="0" w:color="000000"/>
              <w:left w:val="single" w:sz="4" w:space="0" w:color="000000"/>
              <w:bottom w:val="single" w:sz="4" w:space="0" w:color="000000"/>
              <w:right w:val="single" w:sz="4" w:space="0" w:color="000000"/>
            </w:tcBorders>
          </w:tcPr>
          <w:p w14:paraId="127FE673" w14:textId="77777777" w:rsidR="00CB4C47" w:rsidRPr="009D17BE" w:rsidRDefault="00CB4C47" w:rsidP="009D17BE">
            <w:pPr>
              <w:jc w:val="left"/>
              <w:rPr>
                <w:b/>
                <w:bCs/>
                <w:lang w:val="el-GR"/>
              </w:rPr>
            </w:pPr>
            <w:r w:rsidRPr="009D17BE">
              <w:rPr>
                <w:b/>
                <w:bCs/>
                <w:lang w:val="el-GR"/>
              </w:rPr>
              <w:t>ΥΠΟΣΥΣΤΗΜΑ ΣΥΝΘΕΣΗΣ ΚΑΙ ΔΙΑΧΥΣΗΣ ΓΕΩΓΡΑΦΙΚΩΝ ΔΕΔΟΜΕΝΩΝ</w:t>
            </w:r>
          </w:p>
        </w:tc>
      </w:tr>
      <w:tr w:rsidR="00912266" w:rsidRPr="00CB4C47" w14:paraId="7A315F4B"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74F1A98A" w14:textId="77777777" w:rsidR="00CB4C47" w:rsidRPr="009D17BE" w:rsidRDefault="00CB4C47" w:rsidP="009D17BE">
            <w:pPr>
              <w:pStyle w:val="ListParagraph"/>
              <w:numPr>
                <w:ilvl w:val="0"/>
                <w:numId w:val="283"/>
              </w:numPr>
              <w:rPr>
                <w:lang w:val="el-GR"/>
              </w:rPr>
            </w:pPr>
          </w:p>
        </w:tc>
        <w:tc>
          <w:tcPr>
            <w:tcW w:w="4072" w:type="dxa"/>
            <w:tcBorders>
              <w:top w:val="single" w:sz="4" w:space="0" w:color="000000"/>
              <w:left w:val="single" w:sz="4" w:space="0" w:color="000000"/>
              <w:bottom w:val="single" w:sz="4" w:space="0" w:color="000000"/>
            </w:tcBorders>
            <w:vAlign w:val="center"/>
          </w:tcPr>
          <w:p w14:paraId="76020971" w14:textId="77777777" w:rsidR="00CB4C47" w:rsidRPr="009D17BE" w:rsidRDefault="00CB4C47" w:rsidP="009D17BE">
            <w:pPr>
              <w:jc w:val="left"/>
              <w:rPr>
                <w:lang w:val="el-GR"/>
              </w:rPr>
            </w:pPr>
            <w:r w:rsidRPr="009D17BE">
              <w:rPr>
                <w:lang w:val="el-GR"/>
              </w:rPr>
              <w:t xml:space="preserve">Το υποσύστημα θα πρέπει να αποτελείται από κατάλληλο λογισμικό </w:t>
            </w:r>
            <w:r w:rsidRPr="009D17BE">
              <w:rPr>
                <w:lang w:val="el-GR"/>
              </w:rPr>
              <w:lastRenderedPageBreak/>
              <w:t>εξυπηρετητών γεωγραφικών δεδομένων (</w:t>
            </w:r>
            <w:r w:rsidRPr="00CB4C47">
              <w:t>GIS</w:t>
            </w:r>
            <w:r w:rsidRPr="009D17BE">
              <w:rPr>
                <w:lang w:val="el-GR"/>
              </w:rPr>
              <w:t xml:space="preserve"> </w:t>
            </w:r>
            <w:r w:rsidRPr="00CB4C47">
              <w:t>Servers</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47312D0F" w14:textId="77777777" w:rsidR="00CB4C47" w:rsidRPr="00CB4C47" w:rsidRDefault="00CB4C47" w:rsidP="009D17BE">
            <w:pPr>
              <w:jc w:val="center"/>
            </w:pPr>
            <w:r w:rsidRPr="00CB4C47">
              <w:lastRenderedPageBreak/>
              <w:t>NAI</w:t>
            </w:r>
          </w:p>
        </w:tc>
        <w:tc>
          <w:tcPr>
            <w:tcW w:w="1530" w:type="dxa"/>
            <w:tcBorders>
              <w:top w:val="single" w:sz="4" w:space="0" w:color="000000"/>
              <w:left w:val="single" w:sz="4" w:space="0" w:color="000000"/>
              <w:bottom w:val="single" w:sz="4" w:space="0" w:color="000000"/>
            </w:tcBorders>
            <w:vAlign w:val="center"/>
          </w:tcPr>
          <w:p w14:paraId="449A7FC6"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7624BB46" w14:textId="77777777" w:rsidR="00CB4C47" w:rsidRPr="00CB4C47" w:rsidRDefault="00CB4C47" w:rsidP="00CB4C47"/>
        </w:tc>
      </w:tr>
      <w:tr w:rsidR="00912266" w:rsidRPr="00CB4C47" w14:paraId="05ADC2DA"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5321AB9E"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4DC1B17A" w14:textId="77777777" w:rsidR="00CB4C47" w:rsidRPr="009D17BE" w:rsidRDefault="00CB4C47" w:rsidP="009D17BE">
            <w:pPr>
              <w:jc w:val="left"/>
              <w:rPr>
                <w:lang w:val="el-GR"/>
              </w:rPr>
            </w:pPr>
            <w:r w:rsidRPr="009D17BE">
              <w:rPr>
                <w:lang w:val="el-GR"/>
              </w:rPr>
              <w:t xml:space="preserve">Το λογισμικό των εξυπηρετητών θα είναι πλήρως συμβατό με την </w:t>
            </w:r>
            <w:proofErr w:type="spellStart"/>
            <w:r w:rsidRPr="009D17BE">
              <w:rPr>
                <w:lang w:val="el-GR"/>
              </w:rPr>
              <w:t>γεωβάση</w:t>
            </w:r>
            <w:proofErr w:type="spellEnd"/>
            <w:r w:rsidRPr="009D17BE">
              <w:rPr>
                <w:lang w:val="el-GR"/>
              </w:rPr>
              <w:t xml:space="preserve"> δεδομένων του Φορέα (</w:t>
            </w:r>
            <w:r w:rsidRPr="00CB4C47">
              <w:t>Oracle</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1AC27070"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3060275E"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73D32134" w14:textId="77777777" w:rsidR="00CB4C47" w:rsidRPr="00CB4C47" w:rsidRDefault="00CB4C47" w:rsidP="00CB4C47"/>
        </w:tc>
      </w:tr>
      <w:tr w:rsidR="00912266" w:rsidRPr="00CB4C47" w14:paraId="2190CAB0"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7618DB84"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vAlign w:val="center"/>
          </w:tcPr>
          <w:p w14:paraId="32AA4B3E" w14:textId="77777777" w:rsidR="00CB4C47" w:rsidRPr="009D17BE" w:rsidRDefault="00CB4C47" w:rsidP="009D17BE">
            <w:pPr>
              <w:jc w:val="left"/>
              <w:rPr>
                <w:lang w:val="el-GR"/>
              </w:rPr>
            </w:pPr>
            <w:r w:rsidRPr="009D17BE">
              <w:rPr>
                <w:lang w:val="el-GR"/>
              </w:rPr>
              <w:t xml:space="preserve">Υποστήριξη διάχυσης δεδομένων σύμφωνα με τα πρότυπα </w:t>
            </w:r>
            <w:r w:rsidRPr="00CB4C47">
              <w:t>OGC</w:t>
            </w:r>
            <w:r w:rsidRPr="009D17BE">
              <w:rPr>
                <w:lang w:val="el-GR"/>
              </w:rPr>
              <w:t xml:space="preserve"> </w:t>
            </w:r>
            <w:r w:rsidRPr="00CB4C47">
              <w:t>WMS</w:t>
            </w:r>
            <w:r w:rsidRPr="009D17BE">
              <w:rPr>
                <w:lang w:val="el-GR"/>
              </w:rPr>
              <w:t xml:space="preserve"> και </w:t>
            </w:r>
            <w:r w:rsidRPr="00CB4C47">
              <w:t>WFS</w:t>
            </w:r>
            <w:r w:rsidRPr="009D17BE">
              <w:rPr>
                <w:lang w:val="el-GR"/>
              </w:rPr>
              <w:t>, παρέχοντας την απαραίτητη συνδεσιμότητα με άλλα ΓΣΠ συστήματα.</w:t>
            </w:r>
          </w:p>
        </w:tc>
        <w:tc>
          <w:tcPr>
            <w:tcW w:w="1457" w:type="dxa"/>
            <w:tcBorders>
              <w:top w:val="single" w:sz="4" w:space="0" w:color="000000"/>
              <w:left w:val="single" w:sz="4" w:space="0" w:color="000000"/>
              <w:bottom w:val="single" w:sz="4" w:space="0" w:color="000000"/>
            </w:tcBorders>
            <w:vAlign w:val="center"/>
          </w:tcPr>
          <w:p w14:paraId="4A155FC4"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3107BEAA"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112A5F25" w14:textId="77777777" w:rsidR="00CB4C47" w:rsidRPr="00CB4C47" w:rsidRDefault="00CB4C47" w:rsidP="00CB4C47"/>
        </w:tc>
      </w:tr>
      <w:tr w:rsidR="00912266" w:rsidRPr="00CB4C47" w14:paraId="5417BA44"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4ABC76E9"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tcPr>
          <w:p w14:paraId="3B2AB298" w14:textId="77777777" w:rsidR="00CB4C47" w:rsidRPr="009D17BE" w:rsidRDefault="00CB4C47" w:rsidP="009D17BE">
            <w:pPr>
              <w:jc w:val="left"/>
              <w:rPr>
                <w:lang w:val="el-GR"/>
              </w:rPr>
            </w:pPr>
            <w:r w:rsidRPr="009D17BE">
              <w:rPr>
                <w:lang w:val="el-GR"/>
              </w:rPr>
              <w:t xml:space="preserve">Υποστήριξη απομακρυσμένης επεξεργασίας των διανυσματικών δεδομένων σύμφωνα με το πρότυπο </w:t>
            </w:r>
            <w:r w:rsidRPr="00CB4C47">
              <w:t>OGC</w:t>
            </w:r>
            <w:r w:rsidRPr="009D17BE">
              <w:rPr>
                <w:lang w:val="el-GR"/>
              </w:rPr>
              <w:t xml:space="preserve"> </w:t>
            </w:r>
            <w:r w:rsidRPr="00CB4C47">
              <w:t>WFS</w:t>
            </w:r>
            <w:r w:rsidRPr="009D17BE">
              <w:rPr>
                <w:lang w:val="el-GR"/>
              </w:rPr>
              <w:t>-</w:t>
            </w:r>
            <w:r w:rsidRPr="00CB4C47">
              <w:t>T</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701244E9" w14:textId="77777777" w:rsidR="00CB4C47" w:rsidRPr="00CB4C47" w:rsidRDefault="00CB4C47" w:rsidP="009D17BE">
            <w:pPr>
              <w:jc w:val="center"/>
            </w:pPr>
            <w:r w:rsidRPr="00CB4C47">
              <w:t>NAI</w:t>
            </w:r>
          </w:p>
        </w:tc>
        <w:tc>
          <w:tcPr>
            <w:tcW w:w="1530" w:type="dxa"/>
            <w:tcBorders>
              <w:top w:val="single" w:sz="4" w:space="0" w:color="000000"/>
              <w:left w:val="single" w:sz="4" w:space="0" w:color="000000"/>
              <w:bottom w:val="single" w:sz="4" w:space="0" w:color="000000"/>
            </w:tcBorders>
            <w:vAlign w:val="center"/>
          </w:tcPr>
          <w:p w14:paraId="07EA9ABB"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4E3EA39E" w14:textId="77777777" w:rsidR="00CB4C47" w:rsidRPr="00CB4C47" w:rsidRDefault="00CB4C47" w:rsidP="00CB4C47"/>
        </w:tc>
      </w:tr>
      <w:tr w:rsidR="00912266" w:rsidRPr="00CB4C47" w14:paraId="231B6F85"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2D51A2B0"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tcPr>
          <w:p w14:paraId="2FDB0791" w14:textId="77777777" w:rsidR="00CB4C47" w:rsidRPr="00CB4C47" w:rsidRDefault="00CB4C47" w:rsidP="009D17BE">
            <w:pPr>
              <w:jc w:val="left"/>
            </w:pPr>
            <w:proofErr w:type="spellStart"/>
            <w:r w:rsidRPr="00CB4C47">
              <w:t>Δυν</w:t>
            </w:r>
            <w:proofErr w:type="spellEnd"/>
            <w:r w:rsidRPr="00CB4C47">
              <w:t xml:space="preserve">ατότητα </w:t>
            </w:r>
            <w:proofErr w:type="spellStart"/>
            <w:r w:rsidRPr="00CB4C47">
              <w:t>δι</w:t>
            </w:r>
            <w:proofErr w:type="spellEnd"/>
            <w:r w:rsidRPr="00CB4C47">
              <w:t xml:space="preserve">ασύνδεσης </w:t>
            </w:r>
            <w:proofErr w:type="spellStart"/>
            <w:r w:rsidRPr="00CB4C47">
              <w:t>με</w:t>
            </w:r>
            <w:proofErr w:type="spellEnd"/>
            <w:r w:rsidRPr="00CB4C47">
              <w:t xml:space="preserve"> </w:t>
            </w:r>
            <w:proofErr w:type="spellStart"/>
            <w:r w:rsidRPr="00CB4C47">
              <w:t>γεω</w:t>
            </w:r>
            <w:proofErr w:type="spellEnd"/>
            <w:r w:rsidRPr="00CB4C47">
              <w:t xml:space="preserve">βάσεις </w:t>
            </w:r>
            <w:proofErr w:type="spellStart"/>
            <w:r w:rsidRPr="00CB4C47">
              <w:t>δεδομένων</w:t>
            </w:r>
            <w:proofErr w:type="spellEnd"/>
            <w:r w:rsidRPr="00CB4C47">
              <w:t xml:space="preserve"> όπ</w:t>
            </w:r>
            <w:proofErr w:type="spellStart"/>
            <w:r w:rsidRPr="00CB4C47">
              <w:t>ως</w:t>
            </w:r>
            <w:proofErr w:type="spellEnd"/>
            <w:r w:rsidRPr="00CB4C47">
              <w:t xml:space="preserve"> Oracle Spatial, </w:t>
            </w:r>
            <w:proofErr w:type="spellStart"/>
            <w:r w:rsidRPr="00CB4C47">
              <w:t>ArcSDE</w:t>
            </w:r>
            <w:proofErr w:type="spellEnd"/>
            <w:r w:rsidRPr="00CB4C47">
              <w:t>, SQL Server 2008, PostgreSQL/</w:t>
            </w:r>
            <w:proofErr w:type="spellStart"/>
            <w:r w:rsidRPr="00CB4C47">
              <w:t>PostGIS</w:t>
            </w:r>
            <w:proofErr w:type="spellEnd"/>
            <w:r w:rsidRPr="00CB4C47">
              <w:t>, BM DB2 Spatial.</w:t>
            </w:r>
          </w:p>
        </w:tc>
        <w:tc>
          <w:tcPr>
            <w:tcW w:w="1457" w:type="dxa"/>
            <w:tcBorders>
              <w:top w:val="single" w:sz="4" w:space="0" w:color="000000"/>
              <w:left w:val="single" w:sz="4" w:space="0" w:color="000000"/>
              <w:bottom w:val="single" w:sz="4" w:space="0" w:color="000000"/>
            </w:tcBorders>
            <w:vAlign w:val="center"/>
          </w:tcPr>
          <w:p w14:paraId="00BE000D"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41492F2"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7456056F" w14:textId="77777777" w:rsidR="00CB4C47" w:rsidRPr="00CB4C47" w:rsidRDefault="00CB4C47" w:rsidP="00CB4C47"/>
        </w:tc>
      </w:tr>
      <w:tr w:rsidR="00912266" w:rsidRPr="00CB4C47" w14:paraId="60BE03EA" w14:textId="77777777" w:rsidTr="00BF51D2">
        <w:trPr>
          <w:trHeight w:val="77"/>
        </w:trPr>
        <w:tc>
          <w:tcPr>
            <w:tcW w:w="748" w:type="dxa"/>
            <w:tcBorders>
              <w:top w:val="single" w:sz="4" w:space="0" w:color="000000"/>
              <w:left w:val="single" w:sz="4" w:space="0" w:color="000000"/>
              <w:bottom w:val="single" w:sz="4" w:space="0" w:color="000000"/>
            </w:tcBorders>
            <w:vAlign w:val="center"/>
          </w:tcPr>
          <w:p w14:paraId="6E920AAB" w14:textId="77777777" w:rsidR="00CB4C47" w:rsidRPr="00CB4C47"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tcPr>
          <w:p w14:paraId="73B03BA7" w14:textId="77777777" w:rsidR="00CB4C47" w:rsidRPr="009D17BE" w:rsidRDefault="00CB4C47" w:rsidP="009D17BE">
            <w:pPr>
              <w:jc w:val="left"/>
              <w:rPr>
                <w:lang w:val="el-GR"/>
              </w:rPr>
            </w:pPr>
            <w:r w:rsidRPr="009D17BE">
              <w:rPr>
                <w:lang w:val="el-GR"/>
              </w:rPr>
              <w:t>Δυνατότητα διάχυσης τρισδιάστατων βάσεων δεδομένων  (</w:t>
            </w:r>
            <w:proofErr w:type="spellStart"/>
            <w:r w:rsidRPr="009D17BE">
              <w:rPr>
                <w:lang w:val="el-GR"/>
              </w:rPr>
              <w:t>αεροφωτογραδίες</w:t>
            </w:r>
            <w:proofErr w:type="spellEnd"/>
            <w:r w:rsidRPr="009D17BE">
              <w:rPr>
                <w:lang w:val="el-GR"/>
              </w:rPr>
              <w:t>, υψομετρικά δεδομένα, δορυφορικές εικόνες) σε εφαρμογές πελάτη (</w:t>
            </w:r>
            <w:r w:rsidRPr="00CB4C47">
              <w:t>client</w:t>
            </w:r>
            <w:r w:rsidRPr="009D17BE">
              <w:rPr>
                <w:lang w:val="el-GR"/>
              </w:rPr>
              <w:t xml:space="preserve"> </w:t>
            </w:r>
            <w:r w:rsidRPr="00CB4C47">
              <w:t>side</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4AED677C"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0A7D698"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11E030D5" w14:textId="77777777" w:rsidR="00CB4C47" w:rsidRPr="00CB4C47" w:rsidRDefault="00CB4C47" w:rsidP="00CB4C47"/>
        </w:tc>
      </w:tr>
      <w:tr w:rsidR="00CB4C47" w:rsidRPr="00CB4C47" w14:paraId="17B22549" w14:textId="77777777" w:rsidTr="009D17BE">
        <w:trPr>
          <w:trHeight w:val="77"/>
        </w:trPr>
        <w:tc>
          <w:tcPr>
            <w:tcW w:w="748" w:type="dxa"/>
            <w:tcBorders>
              <w:top w:val="single" w:sz="4" w:space="0" w:color="000000"/>
              <w:left w:val="single" w:sz="4" w:space="0" w:color="000000"/>
              <w:bottom w:val="single" w:sz="4" w:space="0" w:color="000000"/>
            </w:tcBorders>
            <w:vAlign w:val="center"/>
          </w:tcPr>
          <w:p w14:paraId="74A90C1C" w14:textId="77777777" w:rsidR="00CB4C47" w:rsidRPr="00CB4C47" w:rsidDel="00005F79" w:rsidRDefault="00CB4C47" w:rsidP="009D17BE">
            <w:pPr>
              <w:pStyle w:val="ListParagraph"/>
              <w:numPr>
                <w:ilvl w:val="0"/>
                <w:numId w:val="283"/>
              </w:numPr>
            </w:pPr>
          </w:p>
        </w:tc>
        <w:tc>
          <w:tcPr>
            <w:tcW w:w="4072" w:type="dxa"/>
            <w:tcBorders>
              <w:top w:val="single" w:sz="4" w:space="0" w:color="000000"/>
              <w:left w:val="single" w:sz="4" w:space="0" w:color="000000"/>
              <w:bottom w:val="single" w:sz="4" w:space="0" w:color="000000"/>
            </w:tcBorders>
          </w:tcPr>
          <w:p w14:paraId="144281CA" w14:textId="77777777" w:rsidR="00CB4C47" w:rsidRPr="009D17BE" w:rsidRDefault="00CB4C47" w:rsidP="009D17BE">
            <w:pPr>
              <w:jc w:val="left"/>
              <w:rPr>
                <w:lang w:val="el-GR"/>
              </w:rPr>
            </w:pPr>
            <w:r w:rsidRPr="009D17BE">
              <w:rPr>
                <w:lang w:val="el-GR"/>
              </w:rPr>
              <w:t xml:space="preserve">Δυνατότητα διάχυσης δεδομένων τρισδιάστατου πλέγματος για </w:t>
            </w:r>
            <w:proofErr w:type="spellStart"/>
            <w:r w:rsidRPr="009D17BE">
              <w:rPr>
                <w:lang w:val="el-GR"/>
              </w:rPr>
              <w:t>φωτο</w:t>
            </w:r>
            <w:proofErr w:type="spellEnd"/>
            <w:r w:rsidRPr="009D17BE">
              <w:rPr>
                <w:lang w:val="el-GR"/>
              </w:rPr>
              <w:t>-ρεαλιστική απεικόνιση τοπίων σε εφαρμογές πελάτη (</w:t>
            </w:r>
            <w:r w:rsidRPr="00CB4C47">
              <w:t>client</w:t>
            </w:r>
            <w:r w:rsidRPr="009D17BE">
              <w:rPr>
                <w:lang w:val="el-GR"/>
              </w:rPr>
              <w:t xml:space="preserve"> </w:t>
            </w:r>
            <w:r w:rsidRPr="00CB4C47">
              <w:t>side</w:t>
            </w:r>
            <w:r w:rsidRPr="009D17BE">
              <w:rPr>
                <w:lang w:val="el-GR"/>
              </w:rPr>
              <w:t>).</w:t>
            </w:r>
          </w:p>
        </w:tc>
        <w:tc>
          <w:tcPr>
            <w:tcW w:w="1457" w:type="dxa"/>
            <w:tcBorders>
              <w:top w:val="single" w:sz="4" w:space="0" w:color="000000"/>
              <w:left w:val="single" w:sz="4" w:space="0" w:color="000000"/>
              <w:bottom w:val="single" w:sz="4" w:space="0" w:color="000000"/>
            </w:tcBorders>
            <w:vAlign w:val="center"/>
          </w:tcPr>
          <w:p w14:paraId="5679E059" w14:textId="77777777" w:rsidR="00CB4C47" w:rsidRPr="00CB4C47" w:rsidRDefault="00CB4C47" w:rsidP="009D17BE">
            <w:pPr>
              <w:jc w:val="center"/>
            </w:pPr>
            <w:r w:rsidRPr="00CB4C47">
              <w:t>ΝΑΙ</w:t>
            </w:r>
          </w:p>
        </w:tc>
        <w:tc>
          <w:tcPr>
            <w:tcW w:w="1530" w:type="dxa"/>
            <w:tcBorders>
              <w:top w:val="single" w:sz="4" w:space="0" w:color="000000"/>
              <w:left w:val="single" w:sz="4" w:space="0" w:color="000000"/>
              <w:bottom w:val="single" w:sz="4" w:space="0" w:color="000000"/>
            </w:tcBorders>
            <w:vAlign w:val="center"/>
          </w:tcPr>
          <w:p w14:paraId="1CA0987E" w14:textId="77777777" w:rsidR="00CB4C47" w:rsidRPr="00CB4C47" w:rsidRDefault="00CB4C47" w:rsidP="00CB4C47"/>
        </w:tc>
        <w:tc>
          <w:tcPr>
            <w:tcW w:w="1890" w:type="dxa"/>
            <w:tcBorders>
              <w:top w:val="single" w:sz="4" w:space="0" w:color="000000"/>
              <w:left w:val="single" w:sz="4" w:space="0" w:color="000000"/>
              <w:bottom w:val="single" w:sz="4" w:space="0" w:color="000000"/>
              <w:right w:val="single" w:sz="4" w:space="0" w:color="000000"/>
            </w:tcBorders>
            <w:vAlign w:val="center"/>
          </w:tcPr>
          <w:p w14:paraId="5806CB4D" w14:textId="77777777" w:rsidR="00CB4C47" w:rsidRPr="00CB4C47" w:rsidRDefault="00CB4C47" w:rsidP="00CB4C47"/>
        </w:tc>
      </w:tr>
    </w:tbl>
    <w:p w14:paraId="284D32F8" w14:textId="77777777" w:rsidR="00CB4C47" w:rsidRPr="00CB4C47" w:rsidRDefault="00CB4C47" w:rsidP="00CB4C47"/>
    <w:p w14:paraId="34A91894" w14:textId="77777777" w:rsidR="00CB4C47" w:rsidRPr="009D17BE" w:rsidRDefault="00CB4C47" w:rsidP="009D17BE">
      <w:pPr>
        <w:pStyle w:val="ListParagraph"/>
        <w:numPr>
          <w:ilvl w:val="1"/>
          <w:numId w:val="271"/>
        </w:numPr>
        <w:rPr>
          <w:b/>
          <w:bCs/>
          <w:lang w:val="el-GR"/>
        </w:rPr>
      </w:pPr>
      <w:bookmarkStart w:id="1465" w:name="_Toc103106715"/>
      <w:r w:rsidRPr="009D17BE">
        <w:rPr>
          <w:b/>
          <w:bCs/>
          <w:lang w:val="el-GR"/>
        </w:rPr>
        <w:t>Λογισμικό Συνεργατικής Διαχείρισης Συμβάντων και Τηλεματικής Πόρων</w:t>
      </w:r>
      <w:bookmarkEnd w:id="1465"/>
    </w:p>
    <w:tbl>
      <w:tblPr>
        <w:tblW w:w="5098" w:type="pct"/>
        <w:tblInd w:w="85" w:type="dxa"/>
        <w:tblLayout w:type="fixed"/>
        <w:tblLook w:val="0000" w:firstRow="0" w:lastRow="0" w:firstColumn="0" w:lastColumn="0" w:noHBand="0" w:noVBand="0"/>
      </w:tblPr>
      <w:tblGrid>
        <w:gridCol w:w="885"/>
        <w:gridCol w:w="3935"/>
        <w:gridCol w:w="1429"/>
        <w:gridCol w:w="1490"/>
        <w:gridCol w:w="2054"/>
        <w:gridCol w:w="24"/>
      </w:tblGrid>
      <w:tr w:rsidR="00BF51D2" w:rsidRPr="00CB4C47" w14:paraId="09BC85A7" w14:textId="77777777" w:rsidTr="009D17BE">
        <w:trPr>
          <w:gridAfter w:val="1"/>
          <w:wAfter w:w="12" w:type="pct"/>
          <w:tblHeader/>
        </w:trPr>
        <w:tc>
          <w:tcPr>
            <w:tcW w:w="451" w:type="pct"/>
            <w:tcBorders>
              <w:top w:val="single" w:sz="4" w:space="0" w:color="000000"/>
              <w:left w:val="single" w:sz="4" w:space="0" w:color="000000"/>
              <w:bottom w:val="single" w:sz="4" w:space="0" w:color="000000"/>
            </w:tcBorders>
            <w:shd w:val="clear" w:color="auto" w:fill="D9D9D9" w:themeFill="background1" w:themeFillShade="D9"/>
            <w:vAlign w:val="center"/>
          </w:tcPr>
          <w:p w14:paraId="41802DB0" w14:textId="77777777" w:rsidR="00CB4C47" w:rsidRPr="009D17BE" w:rsidRDefault="00CB4C47" w:rsidP="00CB4C47">
            <w:pPr>
              <w:rPr>
                <w:b/>
                <w:bCs/>
              </w:rPr>
            </w:pPr>
            <w:r w:rsidRPr="009D17BE">
              <w:rPr>
                <w:rFonts w:eastAsia="Calibri"/>
                <w:b/>
                <w:bCs/>
              </w:rPr>
              <w:t>Α/Α</w:t>
            </w:r>
          </w:p>
        </w:tc>
        <w:tc>
          <w:tcPr>
            <w:tcW w:w="2004" w:type="pct"/>
            <w:tcBorders>
              <w:top w:val="single" w:sz="4" w:space="0" w:color="000000"/>
              <w:left w:val="single" w:sz="4" w:space="0" w:color="000000"/>
              <w:bottom w:val="single" w:sz="4" w:space="0" w:color="000000"/>
            </w:tcBorders>
            <w:shd w:val="clear" w:color="auto" w:fill="D9D9D9" w:themeFill="background1" w:themeFillShade="D9"/>
            <w:vAlign w:val="center"/>
          </w:tcPr>
          <w:p w14:paraId="6D658F7A" w14:textId="77777777" w:rsidR="00CB4C47" w:rsidRPr="009D17BE" w:rsidRDefault="00CB4C47" w:rsidP="00CB4C47">
            <w:pPr>
              <w:rPr>
                <w:b/>
                <w:bCs/>
              </w:rPr>
            </w:pPr>
            <w:r w:rsidRPr="009D17BE">
              <w:rPr>
                <w:rFonts w:eastAsia="Calibri"/>
                <w:b/>
                <w:bCs/>
              </w:rPr>
              <w:t>ΠΡΟΔΙΑΓΡΑΦΗ</w:t>
            </w:r>
          </w:p>
        </w:tc>
        <w:tc>
          <w:tcPr>
            <w:tcW w:w="728" w:type="pct"/>
            <w:tcBorders>
              <w:top w:val="single" w:sz="4" w:space="0" w:color="000000"/>
              <w:left w:val="single" w:sz="4" w:space="0" w:color="000000"/>
              <w:bottom w:val="single" w:sz="4" w:space="0" w:color="000000"/>
            </w:tcBorders>
            <w:shd w:val="clear" w:color="auto" w:fill="D9D9D9" w:themeFill="background1" w:themeFillShade="D9"/>
            <w:vAlign w:val="center"/>
          </w:tcPr>
          <w:p w14:paraId="6C3E33A7" w14:textId="77777777" w:rsidR="00CB4C47" w:rsidRPr="009D17BE" w:rsidRDefault="00CB4C47" w:rsidP="009D17BE">
            <w:pPr>
              <w:jc w:val="center"/>
              <w:rPr>
                <w:b/>
                <w:bCs/>
              </w:rPr>
            </w:pPr>
            <w:r w:rsidRPr="009D17BE">
              <w:rPr>
                <w:rFonts w:eastAsia="Calibri"/>
                <w:b/>
                <w:bCs/>
              </w:rPr>
              <w:t>ΑΠΑΙΤΗΣΗ</w:t>
            </w:r>
          </w:p>
        </w:tc>
        <w:tc>
          <w:tcPr>
            <w:tcW w:w="759" w:type="pct"/>
            <w:tcBorders>
              <w:top w:val="single" w:sz="4" w:space="0" w:color="000000"/>
              <w:left w:val="single" w:sz="4" w:space="0" w:color="000000"/>
              <w:bottom w:val="single" w:sz="4" w:space="0" w:color="000000"/>
            </w:tcBorders>
            <w:shd w:val="clear" w:color="auto" w:fill="D9D9D9" w:themeFill="background1" w:themeFillShade="D9"/>
            <w:vAlign w:val="center"/>
          </w:tcPr>
          <w:p w14:paraId="29508315" w14:textId="77777777" w:rsidR="00CB4C47" w:rsidRPr="009D17BE" w:rsidRDefault="00CB4C47" w:rsidP="009D17BE">
            <w:pPr>
              <w:jc w:val="center"/>
              <w:rPr>
                <w:b/>
                <w:bCs/>
              </w:rPr>
            </w:pPr>
            <w:r w:rsidRPr="009D17BE">
              <w:rPr>
                <w:rFonts w:eastAsia="Calibri"/>
                <w:b/>
                <w:bCs/>
              </w:rPr>
              <w:t>ΑΠΑΝΤΗΣΗ</w:t>
            </w:r>
          </w:p>
        </w:tc>
        <w:tc>
          <w:tcPr>
            <w:tcW w:w="10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C18862" w14:textId="77777777" w:rsidR="00CB4C47" w:rsidRPr="009D17BE" w:rsidRDefault="00CB4C47" w:rsidP="009D17BE">
            <w:pPr>
              <w:jc w:val="center"/>
              <w:rPr>
                <w:rFonts w:eastAsia="Calibri"/>
                <w:b/>
                <w:bCs/>
              </w:rPr>
            </w:pPr>
            <w:r w:rsidRPr="009D17BE">
              <w:rPr>
                <w:rFonts w:eastAsia="Calibri"/>
                <w:b/>
                <w:bCs/>
              </w:rPr>
              <w:t>ΠΑΡΑΠΟΜΠΗ</w:t>
            </w:r>
          </w:p>
          <w:p w14:paraId="6B99E394" w14:textId="77777777" w:rsidR="00CB4C47" w:rsidRPr="009D17BE" w:rsidRDefault="00CB4C47" w:rsidP="009D17BE">
            <w:pPr>
              <w:jc w:val="center"/>
              <w:rPr>
                <w:b/>
                <w:bCs/>
              </w:rPr>
            </w:pPr>
            <w:r w:rsidRPr="009D17BE">
              <w:rPr>
                <w:rFonts w:eastAsia="Calibri"/>
                <w:b/>
                <w:bCs/>
              </w:rPr>
              <w:t>ΤΕΚΜΗΡΙΩΣΗΣ</w:t>
            </w:r>
          </w:p>
        </w:tc>
      </w:tr>
      <w:tr w:rsidR="00BF51D2" w:rsidRPr="00CB4C47" w14:paraId="1ECF252B" w14:textId="77777777" w:rsidTr="009D17BE">
        <w:tc>
          <w:tcPr>
            <w:tcW w:w="5000" w:type="pct"/>
            <w:gridSpan w:val="6"/>
            <w:tcBorders>
              <w:top w:val="single" w:sz="2" w:space="0" w:color="000000"/>
              <w:left w:val="single" w:sz="4" w:space="0" w:color="000000"/>
              <w:bottom w:val="single" w:sz="4" w:space="0" w:color="000000"/>
              <w:right w:val="single" w:sz="4" w:space="0" w:color="000000"/>
            </w:tcBorders>
          </w:tcPr>
          <w:p w14:paraId="206005E7" w14:textId="77777777" w:rsidR="00CB4C47" w:rsidRPr="009D17BE" w:rsidRDefault="00CB4C47" w:rsidP="00CB4C47">
            <w:pPr>
              <w:rPr>
                <w:b/>
                <w:bCs/>
              </w:rPr>
            </w:pPr>
            <w:r w:rsidRPr="009D17BE">
              <w:rPr>
                <w:b/>
                <w:bCs/>
              </w:rPr>
              <w:t>ΓΕΝΙΚΑ</w:t>
            </w:r>
          </w:p>
        </w:tc>
      </w:tr>
      <w:tr w:rsidR="00BF51D2" w:rsidRPr="00CB4C47" w14:paraId="1E7839D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BD1A99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5636D22" w14:textId="77777777" w:rsidR="00CB4C47" w:rsidRPr="009D17BE" w:rsidRDefault="00CB4C47" w:rsidP="009D17BE">
            <w:pPr>
              <w:jc w:val="left"/>
              <w:rPr>
                <w:lang w:val="el-GR"/>
              </w:rPr>
            </w:pPr>
            <w:r w:rsidRPr="009D17BE">
              <w:rPr>
                <w:lang w:val="el-GR"/>
              </w:rPr>
              <w:t xml:space="preserve">Ο Υποψήφιος Ανάδοχος θα πρέπει να συμμορφώνεται πλήρως με τα αναφερόμενα </w:t>
            </w:r>
            <w:proofErr w:type="spellStart"/>
            <w:r w:rsidRPr="009D17BE">
              <w:rPr>
                <w:lang w:val="el-GR"/>
              </w:rPr>
              <w:t>στ</w:t>
            </w:r>
            <w:proofErr w:type="spellEnd"/>
            <w:r w:rsidRPr="00CB4C47">
              <w:t>o</w:t>
            </w:r>
            <w:r w:rsidRPr="009D17BE">
              <w:rPr>
                <w:lang w:val="el-GR"/>
              </w:rPr>
              <w:t xml:space="preserve"> Παράρτημα Ι, ενότητες 2, 3, 4, 5.</w:t>
            </w:r>
          </w:p>
        </w:tc>
        <w:tc>
          <w:tcPr>
            <w:tcW w:w="728" w:type="pct"/>
            <w:tcBorders>
              <w:top w:val="single" w:sz="4" w:space="0" w:color="000000"/>
              <w:left w:val="single" w:sz="4" w:space="0" w:color="000000"/>
              <w:bottom w:val="single" w:sz="4" w:space="0" w:color="000000"/>
            </w:tcBorders>
            <w:vAlign w:val="center"/>
          </w:tcPr>
          <w:p w14:paraId="525E671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AA526D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CCEA40B" w14:textId="77777777" w:rsidR="00CB4C47" w:rsidRPr="00CB4C47" w:rsidRDefault="00CB4C47" w:rsidP="00CB4C47"/>
        </w:tc>
      </w:tr>
      <w:tr w:rsidR="00BF51D2" w:rsidRPr="00CB4C47" w14:paraId="5EBDEC5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54F2900"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8E49434" w14:textId="77777777" w:rsidR="00CB4C47" w:rsidRPr="009D17BE" w:rsidRDefault="00CB4C47" w:rsidP="009D17BE">
            <w:pPr>
              <w:jc w:val="left"/>
              <w:rPr>
                <w:lang w:val="el-GR"/>
              </w:rPr>
            </w:pPr>
            <w:r w:rsidRPr="009D17BE">
              <w:rPr>
                <w:lang w:val="el-GR"/>
              </w:rPr>
              <w:t xml:space="preserve">Να αναφερθεί το όνομα, η έκδοση και η χρονολογία διάθεσης του προσφερόμενου λογισμικού και κάθε διακριτής </w:t>
            </w:r>
            <w:r w:rsidRPr="00CB4C47">
              <w:t>module</w:t>
            </w:r>
            <w:r w:rsidRPr="009D17BE">
              <w:rPr>
                <w:lang w:val="el-GR"/>
              </w:rPr>
              <w:t xml:space="preserve"> που το συνοδεύει.</w:t>
            </w:r>
          </w:p>
        </w:tc>
        <w:tc>
          <w:tcPr>
            <w:tcW w:w="728" w:type="pct"/>
            <w:tcBorders>
              <w:top w:val="single" w:sz="4" w:space="0" w:color="000000"/>
              <w:left w:val="single" w:sz="4" w:space="0" w:color="000000"/>
              <w:bottom w:val="single" w:sz="4" w:space="0" w:color="000000"/>
            </w:tcBorders>
            <w:vAlign w:val="center"/>
          </w:tcPr>
          <w:p w14:paraId="0416795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D3AC2E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253AA6E" w14:textId="77777777" w:rsidR="00CB4C47" w:rsidRPr="00CB4C47" w:rsidRDefault="00CB4C47" w:rsidP="00CB4C47"/>
        </w:tc>
      </w:tr>
      <w:tr w:rsidR="00BF51D2" w:rsidRPr="00CB4C47" w14:paraId="1F6321B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720B028"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C12C43F" w14:textId="77777777" w:rsidR="00CB4C47" w:rsidRPr="00CB4C47" w:rsidRDefault="00CB4C47" w:rsidP="009D17BE">
            <w:pPr>
              <w:jc w:val="left"/>
            </w:pPr>
            <w:proofErr w:type="spellStart"/>
            <w:r w:rsidRPr="00CB4C47">
              <w:t>Άδειες</w:t>
            </w:r>
            <w:proofErr w:type="spellEnd"/>
            <w:r w:rsidRPr="00CB4C47">
              <w:t xml:space="preserve"> </w:t>
            </w:r>
            <w:proofErr w:type="spellStart"/>
            <w:r w:rsidRPr="00CB4C47">
              <w:t>χρήσης</w:t>
            </w:r>
            <w:proofErr w:type="spellEnd"/>
            <w:r w:rsidRPr="00CB4C47">
              <w:t xml:space="preserve"> </w:t>
            </w:r>
            <w:proofErr w:type="spellStart"/>
            <w:r w:rsidRPr="00CB4C47">
              <w:t>γι</w:t>
            </w:r>
            <w:proofErr w:type="spellEnd"/>
            <w:r w:rsidRPr="00CB4C47">
              <w:t xml:space="preserve">α: </w:t>
            </w:r>
          </w:p>
        </w:tc>
        <w:tc>
          <w:tcPr>
            <w:tcW w:w="728" w:type="pct"/>
            <w:tcBorders>
              <w:top w:val="single" w:sz="4" w:space="0" w:color="000000"/>
              <w:left w:val="single" w:sz="4" w:space="0" w:color="000000"/>
              <w:bottom w:val="single" w:sz="4" w:space="0" w:color="000000"/>
            </w:tcBorders>
            <w:vAlign w:val="center"/>
          </w:tcPr>
          <w:p w14:paraId="76FF9D4B" w14:textId="77777777" w:rsidR="00CB4C47" w:rsidRPr="00CB4C47" w:rsidRDefault="00CB4C47" w:rsidP="009D17BE">
            <w:pPr>
              <w:jc w:val="center"/>
            </w:pPr>
            <w:r w:rsidRPr="00CB4C47">
              <w:sym w:font="Symbol" w:char="F0B3"/>
            </w:r>
            <w:r w:rsidRPr="00CB4C47">
              <w:t xml:space="preserve"> 400 τα</w:t>
            </w:r>
            <w:proofErr w:type="spellStart"/>
            <w:r w:rsidRPr="00CB4C47">
              <w:t>υτόχρονους</w:t>
            </w:r>
            <w:proofErr w:type="spellEnd"/>
            <w:r w:rsidRPr="00CB4C47">
              <w:t xml:space="preserve"> </w:t>
            </w:r>
            <w:proofErr w:type="spellStart"/>
            <w:r w:rsidRPr="00CB4C47">
              <w:t>χρήστες</w:t>
            </w:r>
            <w:proofErr w:type="spellEnd"/>
          </w:p>
        </w:tc>
        <w:tc>
          <w:tcPr>
            <w:tcW w:w="759" w:type="pct"/>
            <w:tcBorders>
              <w:top w:val="single" w:sz="4" w:space="0" w:color="000000"/>
              <w:left w:val="single" w:sz="4" w:space="0" w:color="000000"/>
              <w:bottom w:val="single" w:sz="4" w:space="0" w:color="000000"/>
            </w:tcBorders>
            <w:vAlign w:val="center"/>
          </w:tcPr>
          <w:p w14:paraId="4742428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4000240" w14:textId="77777777" w:rsidR="00CB4C47" w:rsidRPr="00CB4C47" w:rsidRDefault="00CB4C47" w:rsidP="00CB4C47"/>
        </w:tc>
      </w:tr>
      <w:tr w:rsidR="00BF51D2" w:rsidRPr="00CB4C47" w14:paraId="5B9C841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911933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248A899" w14:textId="77777777" w:rsidR="00CB4C47" w:rsidRPr="009D17BE" w:rsidRDefault="00CB4C47" w:rsidP="009D17BE">
            <w:pPr>
              <w:jc w:val="left"/>
              <w:rPr>
                <w:lang w:val="el-GR"/>
              </w:rPr>
            </w:pPr>
            <w:r w:rsidRPr="009D17BE">
              <w:rPr>
                <w:lang w:val="el-GR"/>
              </w:rPr>
              <w:t xml:space="preserve">Ο Υποψήφιος Ανάδοχος θα πρέπει να προσφέρει μια ολοκληρωμένη λύση η οποία θα καλύπτει το σύνολο των </w:t>
            </w:r>
            <w:r w:rsidRPr="009D17BE">
              <w:rPr>
                <w:lang w:val="el-GR"/>
              </w:rPr>
              <w:lastRenderedPageBreak/>
              <w:t xml:space="preserve">προδιαγραφών που απαιτούνται η οποία θα ικανοποιήσει πλήρως τις περιγραφόμενες λειτουργικές απαιτήσεις όσον αφορά τόσο  τα ποιοτικά χαρακτηριστικά όσο και τη σωστή </w:t>
            </w:r>
            <w:proofErr w:type="spellStart"/>
            <w:r w:rsidRPr="009D17BE">
              <w:rPr>
                <w:lang w:val="el-GR"/>
              </w:rPr>
              <w:t>διαστασιοποίση</w:t>
            </w:r>
            <w:proofErr w:type="spellEnd"/>
            <w:r w:rsidRPr="009D17BE">
              <w:rPr>
                <w:lang w:val="el-GR"/>
              </w:rPr>
              <w:t xml:space="preserve"> των υποσυστημάτων της λύσης. </w:t>
            </w:r>
          </w:p>
        </w:tc>
        <w:tc>
          <w:tcPr>
            <w:tcW w:w="728" w:type="pct"/>
            <w:tcBorders>
              <w:top w:val="single" w:sz="4" w:space="0" w:color="000000"/>
              <w:left w:val="single" w:sz="4" w:space="0" w:color="000000"/>
              <w:bottom w:val="single" w:sz="4" w:space="0" w:color="000000"/>
            </w:tcBorders>
            <w:vAlign w:val="center"/>
          </w:tcPr>
          <w:p w14:paraId="6878E1B4"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0077946E"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685F1DE" w14:textId="77777777" w:rsidR="00CB4C47" w:rsidRPr="00CB4C47" w:rsidRDefault="00CB4C47" w:rsidP="00CB4C47"/>
        </w:tc>
      </w:tr>
      <w:tr w:rsidR="00BF51D2" w:rsidRPr="00CB4C47" w14:paraId="3FA0837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E83BB9B"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EC0F6B6" w14:textId="77777777" w:rsidR="00CB4C47" w:rsidRPr="009D17BE" w:rsidRDefault="00CB4C47" w:rsidP="009D17BE">
            <w:pPr>
              <w:jc w:val="left"/>
              <w:rPr>
                <w:lang w:val="el-GR"/>
              </w:rPr>
            </w:pPr>
            <w:r w:rsidRPr="009D17BE">
              <w:rPr>
                <w:lang w:val="el-GR"/>
              </w:rPr>
              <w:t>Στην παρουσίαση της Τεχνικής Λύσης που θα προτείνει ο Υποψήφιος Ανάδοχος θα πρέπει να προσδιορίζονται &amp;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του έργου.</w:t>
            </w:r>
          </w:p>
        </w:tc>
        <w:tc>
          <w:tcPr>
            <w:tcW w:w="728" w:type="pct"/>
            <w:tcBorders>
              <w:top w:val="single" w:sz="4" w:space="0" w:color="000000"/>
              <w:left w:val="single" w:sz="4" w:space="0" w:color="000000"/>
              <w:bottom w:val="single" w:sz="4" w:space="0" w:color="000000"/>
            </w:tcBorders>
            <w:vAlign w:val="center"/>
          </w:tcPr>
          <w:p w14:paraId="0BC56FF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06469D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73DF9B0" w14:textId="77777777" w:rsidR="00CB4C47" w:rsidRPr="00CB4C47" w:rsidRDefault="00CB4C47" w:rsidP="00CB4C47"/>
        </w:tc>
      </w:tr>
      <w:tr w:rsidR="00BF51D2" w:rsidRPr="00CB4C47" w14:paraId="6D0EF06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BE064B8" w14:textId="77777777" w:rsidR="00CB4C47" w:rsidRPr="00CB4C47" w:rsidDel="000151AF"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A849D51" w14:textId="77777777" w:rsidR="00CB4C47" w:rsidRPr="009D17BE" w:rsidRDefault="00CB4C47" w:rsidP="009D17BE">
            <w:pPr>
              <w:jc w:val="left"/>
              <w:rPr>
                <w:lang w:val="el-GR"/>
              </w:rPr>
            </w:pPr>
            <w:r w:rsidRPr="009D17BE">
              <w:rPr>
                <w:lang w:val="el-GR"/>
              </w:rPr>
              <w:t xml:space="preserve">Η σύνδεση του </w:t>
            </w:r>
            <w:r w:rsidRPr="00CB4C47">
              <w:t>web</w:t>
            </w:r>
            <w:r w:rsidRPr="009D17BE">
              <w:rPr>
                <w:lang w:val="el-GR"/>
              </w:rPr>
              <w:t xml:space="preserve"> </w:t>
            </w:r>
            <w:r w:rsidRPr="00CB4C47">
              <w:t>browser</w:t>
            </w:r>
            <w:r w:rsidRPr="009D17BE">
              <w:rPr>
                <w:lang w:val="el-GR"/>
              </w:rPr>
              <w:t xml:space="preserve"> µε τ</w:t>
            </w:r>
            <w:r w:rsidRPr="00CB4C47">
              <w:t>o</w:t>
            </w:r>
            <w:proofErr w:type="spellStart"/>
            <w:r w:rsidRPr="009D17BE">
              <w:rPr>
                <w:lang w:val="el-GR"/>
              </w:rPr>
              <w:t>υς</w:t>
            </w:r>
            <w:proofErr w:type="spellEnd"/>
            <w:r w:rsidRPr="009D17BE">
              <w:rPr>
                <w:lang w:val="el-GR"/>
              </w:rPr>
              <w:t xml:space="preserve"> εξυπηρετητές να πραγματοποιείται με </w:t>
            </w:r>
            <w:r w:rsidRPr="00CB4C47">
              <w:t>HTTP</w:t>
            </w:r>
            <w:r w:rsidRPr="009D17BE">
              <w:rPr>
                <w:lang w:val="el-GR"/>
              </w:rPr>
              <w:t xml:space="preserve"> µε </w:t>
            </w:r>
            <w:r w:rsidRPr="00CB4C47">
              <w:t>SSL</w:t>
            </w:r>
            <w:r w:rsidRPr="009D17BE">
              <w:rPr>
                <w:lang w:val="el-GR"/>
              </w:rPr>
              <w:t xml:space="preserve"> (</w:t>
            </w:r>
            <w:r w:rsidRPr="00CB4C47">
              <w:t>HTTPS</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0C94084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60ECCE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0D6D751" w14:textId="77777777" w:rsidR="00CB4C47" w:rsidRPr="00CB4C47" w:rsidRDefault="00CB4C47" w:rsidP="00CB4C47"/>
        </w:tc>
      </w:tr>
      <w:tr w:rsidR="00BF51D2" w:rsidRPr="00CB4C47" w14:paraId="2AC653A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1297F2C"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000C094" w14:textId="77777777" w:rsidR="00CB4C47" w:rsidRPr="009D17BE" w:rsidRDefault="00CB4C47" w:rsidP="009D17BE">
            <w:pPr>
              <w:jc w:val="left"/>
              <w:rPr>
                <w:lang w:val="el-GR"/>
              </w:rPr>
            </w:pPr>
            <w:r w:rsidRPr="009D17BE">
              <w:rPr>
                <w:lang w:val="el-GR"/>
              </w:rPr>
              <w:t xml:space="preserve">Η προτεινόμενη λύση θα πρέπει να ακολουθεί </w:t>
            </w:r>
            <w:proofErr w:type="spellStart"/>
            <w:r w:rsidRPr="009D17BE">
              <w:rPr>
                <w:lang w:val="el-GR"/>
              </w:rPr>
              <w:t>πολυ</w:t>
            </w:r>
            <w:proofErr w:type="spellEnd"/>
            <w:r w:rsidRPr="009D17BE">
              <w:rPr>
                <w:lang w:val="el-GR"/>
              </w:rPr>
              <w:t>-επίπεδη (</w:t>
            </w:r>
            <w:r w:rsidRPr="00CB4C47">
              <w:t>n</w:t>
            </w:r>
            <w:r w:rsidRPr="009D17BE">
              <w:rPr>
                <w:lang w:val="el-GR"/>
              </w:rPr>
              <w:t>-</w:t>
            </w:r>
            <w:r w:rsidRPr="00CB4C47">
              <w:t>tier</w:t>
            </w:r>
            <w:r w:rsidRPr="009D17BE">
              <w:rPr>
                <w:lang w:val="el-GR"/>
              </w:rPr>
              <w:t xml:space="preserve">) αρχιτεκτονική με δυνατότητες υψηλής διαθεσιμότητας σε κάθε επίπεδο με χρήση τεχνολογιών </w:t>
            </w:r>
            <w:r w:rsidRPr="00CB4C47">
              <w:t>load</w:t>
            </w:r>
            <w:r w:rsidRPr="009D17BE">
              <w:rPr>
                <w:lang w:val="el-GR"/>
              </w:rPr>
              <w:t xml:space="preserve"> </w:t>
            </w:r>
            <w:r w:rsidRPr="00CB4C47">
              <w:t>balancing</w:t>
            </w:r>
            <w:r w:rsidRPr="009D17BE">
              <w:rPr>
                <w:lang w:val="el-GR"/>
              </w:rPr>
              <w:t xml:space="preserve">, </w:t>
            </w:r>
            <w:r w:rsidRPr="00CB4C47">
              <w:t>clustering</w:t>
            </w:r>
            <w:r w:rsidRPr="009D17BE">
              <w:rPr>
                <w:lang w:val="el-GR"/>
              </w:rPr>
              <w:t xml:space="preserve"> ή αντίστοιχων, έτσι ώστε να είναι δυνατή η συνεχής παροχή των υπηρεσιών της στον τελικό χρήστη σε 24ωρη βάση με υψηλό επίπεδο διαθεσιμότητας.</w:t>
            </w:r>
          </w:p>
        </w:tc>
        <w:tc>
          <w:tcPr>
            <w:tcW w:w="728" w:type="pct"/>
            <w:tcBorders>
              <w:top w:val="single" w:sz="4" w:space="0" w:color="000000"/>
              <w:left w:val="single" w:sz="4" w:space="0" w:color="000000"/>
              <w:bottom w:val="single" w:sz="4" w:space="0" w:color="000000"/>
            </w:tcBorders>
            <w:vAlign w:val="center"/>
          </w:tcPr>
          <w:p w14:paraId="17E8E8E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D3A9D8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CBB5C07" w14:textId="77777777" w:rsidR="00CB4C47" w:rsidRPr="00CB4C47" w:rsidRDefault="00CB4C47" w:rsidP="00CB4C47"/>
        </w:tc>
      </w:tr>
      <w:tr w:rsidR="00BF51D2" w:rsidRPr="00CB4C47" w14:paraId="0D6B768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584291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A289DF7" w14:textId="77777777" w:rsidR="00CB4C47" w:rsidRPr="009D17BE" w:rsidRDefault="00CB4C47" w:rsidP="009D17BE">
            <w:pPr>
              <w:jc w:val="left"/>
              <w:rPr>
                <w:lang w:val="el-GR"/>
              </w:rPr>
            </w:pPr>
            <w:r w:rsidRPr="009D17BE">
              <w:rPr>
                <w:lang w:val="el-GR"/>
              </w:rPr>
              <w:t xml:space="preserve">Ο υποψήφιος ανάδοχος θα πρέπει να λάβει υπόψη του για </w:t>
            </w:r>
            <w:proofErr w:type="spellStart"/>
            <w:r w:rsidRPr="009D17BE">
              <w:rPr>
                <w:lang w:val="el-GR"/>
              </w:rPr>
              <w:t>διαστασιολόγηση</w:t>
            </w:r>
            <w:proofErr w:type="spellEnd"/>
            <w:r w:rsidRPr="009D17BE">
              <w:rPr>
                <w:lang w:val="el-GR"/>
              </w:rPr>
              <w:t xml:space="preserve"> του συστήματος τον όγκο της πληροφορίας που δύναται να εισέρχεται στο σύστημα τόσο από τα επιμέρους υποσυστήματα.</w:t>
            </w:r>
          </w:p>
        </w:tc>
        <w:tc>
          <w:tcPr>
            <w:tcW w:w="728" w:type="pct"/>
            <w:tcBorders>
              <w:top w:val="single" w:sz="4" w:space="0" w:color="000000"/>
              <w:left w:val="single" w:sz="4" w:space="0" w:color="000000"/>
              <w:bottom w:val="single" w:sz="4" w:space="0" w:color="000000"/>
            </w:tcBorders>
            <w:vAlign w:val="center"/>
          </w:tcPr>
          <w:p w14:paraId="5340BAF6"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5514BF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ADCA324" w14:textId="77777777" w:rsidR="00CB4C47" w:rsidRPr="00CB4C47" w:rsidRDefault="00CB4C47" w:rsidP="00CB4C47"/>
        </w:tc>
      </w:tr>
      <w:tr w:rsidR="00BF51D2" w:rsidRPr="00CB4C47" w14:paraId="2E29CDA2"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EAE890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8CAF083" w14:textId="77777777" w:rsidR="00CB4C47" w:rsidRPr="00CB4C47" w:rsidRDefault="00CB4C47" w:rsidP="009D17BE">
            <w:pPr>
              <w:jc w:val="left"/>
            </w:pPr>
            <w:r w:rsidRPr="009D17BE">
              <w:rPr>
                <w:lang w:val="el-GR"/>
              </w:rPr>
              <w:t xml:space="preserve">Οι κυριότερες ενέργειες των χρηστών ή και του ίδιου του συστήματος θα πρέπει να καταγράφονται με </w:t>
            </w:r>
            <w:proofErr w:type="spellStart"/>
            <w:r w:rsidRPr="009D17BE">
              <w:rPr>
                <w:lang w:val="el-GR"/>
              </w:rPr>
              <w:t>χρονοσήμανση</w:t>
            </w:r>
            <w:proofErr w:type="spellEnd"/>
            <w:r w:rsidRPr="009D17BE">
              <w:rPr>
                <w:lang w:val="el-GR"/>
              </w:rPr>
              <w:t xml:space="preserve"> στη </w:t>
            </w:r>
            <w:proofErr w:type="spellStart"/>
            <w:r w:rsidRPr="009D17BE">
              <w:rPr>
                <w:lang w:val="el-GR"/>
              </w:rPr>
              <w:t>γεωβάση</w:t>
            </w:r>
            <w:proofErr w:type="spellEnd"/>
            <w:r w:rsidRPr="009D17BE">
              <w:rPr>
                <w:lang w:val="el-GR"/>
              </w:rPr>
              <w:t xml:space="preserve"> δεδομένων και θα μπορούν να ανακτώνται με προηγμένες δυνατότητες αναζήτησης είτε σε πινακωτή μορφή είτε ως αναφορές. </w:t>
            </w:r>
            <w:r w:rsidRPr="00CB4C47">
              <w:t>Να ανα</w:t>
            </w:r>
            <w:proofErr w:type="spellStart"/>
            <w:r w:rsidRPr="00CB4C47">
              <w:t>φερθεί</w:t>
            </w:r>
            <w:proofErr w:type="spellEnd"/>
            <w:r w:rsidRPr="00CB4C47">
              <w:t xml:space="preserve"> π</w:t>
            </w:r>
            <w:proofErr w:type="spellStart"/>
            <w:r w:rsidRPr="00CB4C47">
              <w:t>οιες</w:t>
            </w:r>
            <w:proofErr w:type="spellEnd"/>
            <w:r w:rsidRPr="00CB4C47">
              <w:t xml:space="preserve"> </w:t>
            </w:r>
            <w:proofErr w:type="spellStart"/>
            <w:r w:rsidRPr="00CB4C47">
              <w:t>ενέργειες</w:t>
            </w:r>
            <w:proofErr w:type="spellEnd"/>
            <w:r w:rsidRPr="00CB4C47">
              <w:t xml:space="preserve"> θα κατα</w:t>
            </w:r>
            <w:proofErr w:type="spellStart"/>
            <w:r w:rsidRPr="00CB4C47">
              <w:t>γράφοντ</w:t>
            </w:r>
            <w:proofErr w:type="spellEnd"/>
            <w:r w:rsidRPr="00CB4C47">
              <w:t>αι.</w:t>
            </w:r>
          </w:p>
        </w:tc>
        <w:tc>
          <w:tcPr>
            <w:tcW w:w="728" w:type="pct"/>
            <w:tcBorders>
              <w:top w:val="single" w:sz="4" w:space="0" w:color="000000"/>
              <w:left w:val="single" w:sz="4" w:space="0" w:color="000000"/>
              <w:bottom w:val="single" w:sz="4" w:space="0" w:color="000000"/>
            </w:tcBorders>
            <w:vAlign w:val="center"/>
          </w:tcPr>
          <w:p w14:paraId="5C79A2E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16ABB6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6A334B5" w14:textId="77777777" w:rsidR="00CB4C47" w:rsidRPr="00CB4C47" w:rsidRDefault="00CB4C47" w:rsidP="00CB4C47"/>
        </w:tc>
      </w:tr>
      <w:tr w:rsidR="00BF51D2" w:rsidRPr="00CB4C47" w14:paraId="09AF0AE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4C29D7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91EA683" w14:textId="77777777" w:rsidR="00CB4C47" w:rsidRPr="009D17BE" w:rsidRDefault="00CB4C47" w:rsidP="009D17BE">
            <w:pPr>
              <w:jc w:val="left"/>
              <w:rPr>
                <w:lang w:val="el-GR"/>
              </w:rPr>
            </w:pPr>
            <w:r w:rsidRPr="009D17BE">
              <w:rPr>
                <w:lang w:val="el-GR"/>
              </w:rPr>
              <w:t>Θα πρέπει το σύστημα να διατηρεί αυτόματα αρχείο με όλες τις μεταβολές των δεδομένων του συστήματος (</w:t>
            </w:r>
            <w:r w:rsidRPr="00CB4C47">
              <w:t>audit</w:t>
            </w:r>
            <w:r w:rsidRPr="009D17BE">
              <w:rPr>
                <w:lang w:val="el-GR"/>
              </w:rPr>
              <w:t xml:space="preserve">) </w:t>
            </w:r>
            <w:proofErr w:type="spellStart"/>
            <w:r w:rsidRPr="009D17BE">
              <w:rPr>
                <w:lang w:val="el-GR"/>
              </w:rPr>
              <w:t>προσβάσιμο</w:t>
            </w:r>
            <w:proofErr w:type="spellEnd"/>
            <w:r w:rsidRPr="009D17BE">
              <w:rPr>
                <w:lang w:val="el-GR"/>
              </w:rPr>
              <w:t xml:space="preserve"> από τους διαχειριστές του συστήματος.</w:t>
            </w:r>
          </w:p>
        </w:tc>
        <w:tc>
          <w:tcPr>
            <w:tcW w:w="728" w:type="pct"/>
            <w:tcBorders>
              <w:top w:val="single" w:sz="4" w:space="0" w:color="000000"/>
              <w:left w:val="single" w:sz="4" w:space="0" w:color="000000"/>
              <w:bottom w:val="single" w:sz="4" w:space="0" w:color="000000"/>
            </w:tcBorders>
            <w:vAlign w:val="center"/>
          </w:tcPr>
          <w:p w14:paraId="77E6946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3D72E3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1140FCD" w14:textId="77777777" w:rsidR="00CB4C47" w:rsidRPr="00CB4C47" w:rsidRDefault="00CB4C47" w:rsidP="00CB4C47"/>
        </w:tc>
      </w:tr>
      <w:tr w:rsidR="00BF51D2" w:rsidRPr="00CB4C47" w14:paraId="5226428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B43360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C7CCE7C" w14:textId="77777777" w:rsidR="00CB4C47" w:rsidRPr="009D17BE" w:rsidRDefault="00CB4C47" w:rsidP="009D17BE">
            <w:pPr>
              <w:jc w:val="left"/>
              <w:rPr>
                <w:lang w:val="el-GR"/>
              </w:rPr>
            </w:pPr>
            <w:r w:rsidRPr="009D17BE">
              <w:rPr>
                <w:lang w:val="el-GR"/>
              </w:rPr>
              <w:t>Ο Ανάδοχος θα αναλάβει την μετάπτωση των υπηρεσιών Πολιτικής προστασίας και των περιοχών ευθύνης τους στο νέο σύστημα από κατάλληλα ψηφιακά αρχεία (</w:t>
            </w:r>
            <w:r w:rsidRPr="00CB4C47">
              <w:t>Shapefiles</w:t>
            </w:r>
            <w:r w:rsidRPr="009D17BE">
              <w:rPr>
                <w:lang w:val="el-GR"/>
              </w:rPr>
              <w:t xml:space="preserve">, </w:t>
            </w:r>
            <w:r w:rsidRPr="00CB4C47">
              <w:t>Excel</w:t>
            </w:r>
            <w:r w:rsidRPr="009D17BE">
              <w:rPr>
                <w:lang w:val="el-GR"/>
              </w:rPr>
              <w:t xml:space="preserve"> </w:t>
            </w:r>
            <w:proofErr w:type="spellStart"/>
            <w:r w:rsidRPr="009D17BE">
              <w:rPr>
                <w:lang w:val="el-GR"/>
              </w:rPr>
              <w:t>κ.ο.κ.</w:t>
            </w:r>
            <w:proofErr w:type="spellEnd"/>
            <w:r w:rsidRPr="009D17BE">
              <w:rPr>
                <w:lang w:val="el-GR"/>
              </w:rPr>
              <w:t>) που θα του παρασχεθούν από το Φορέα λειτουργίας.</w:t>
            </w:r>
          </w:p>
        </w:tc>
        <w:tc>
          <w:tcPr>
            <w:tcW w:w="728" w:type="pct"/>
            <w:tcBorders>
              <w:top w:val="single" w:sz="4" w:space="0" w:color="000000"/>
              <w:left w:val="single" w:sz="4" w:space="0" w:color="000000"/>
              <w:bottom w:val="single" w:sz="4" w:space="0" w:color="000000"/>
            </w:tcBorders>
            <w:vAlign w:val="center"/>
          </w:tcPr>
          <w:p w14:paraId="5B0A555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679EDC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EA319EB" w14:textId="77777777" w:rsidR="00CB4C47" w:rsidRPr="00CB4C47" w:rsidRDefault="00CB4C47" w:rsidP="00CB4C47"/>
        </w:tc>
      </w:tr>
      <w:tr w:rsidR="00BF51D2" w:rsidRPr="00CB4C47" w14:paraId="17B0A0D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0D3467B"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443A5D0" w14:textId="77777777" w:rsidR="00CB4C47" w:rsidRPr="009D17BE" w:rsidRDefault="00CB4C47" w:rsidP="009D17BE">
            <w:pPr>
              <w:jc w:val="left"/>
              <w:rPr>
                <w:lang w:val="el-GR"/>
              </w:rPr>
            </w:pPr>
            <w:r w:rsidRPr="009D17BE">
              <w:rPr>
                <w:lang w:val="el-GR"/>
              </w:rPr>
              <w:t>Ο Ανάδοχος καλείται κατά τη διάρκεια της μελέτης εφαρμογής να εισάγει στο σύστημα όλους τους δυνατούς τύπους περιστατικών πλήρως συμβατούς με το σύστημα ΟΠΣΔΣΟΦΠΠ.</w:t>
            </w:r>
          </w:p>
        </w:tc>
        <w:tc>
          <w:tcPr>
            <w:tcW w:w="728" w:type="pct"/>
            <w:tcBorders>
              <w:top w:val="single" w:sz="4" w:space="0" w:color="000000"/>
              <w:left w:val="single" w:sz="4" w:space="0" w:color="000000"/>
              <w:bottom w:val="single" w:sz="4" w:space="0" w:color="000000"/>
            </w:tcBorders>
            <w:vAlign w:val="center"/>
          </w:tcPr>
          <w:p w14:paraId="123D013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9638C7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B109F01" w14:textId="77777777" w:rsidR="00CB4C47" w:rsidRPr="00CB4C47" w:rsidRDefault="00CB4C47" w:rsidP="00CB4C47"/>
        </w:tc>
      </w:tr>
      <w:tr w:rsidR="00BF51D2" w:rsidRPr="00CB4C47" w14:paraId="4D1871D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E160EEC"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F4758E3" w14:textId="77777777" w:rsidR="00CB4C47" w:rsidRPr="009D17BE" w:rsidRDefault="00CB4C47" w:rsidP="009D17BE">
            <w:pPr>
              <w:jc w:val="left"/>
              <w:rPr>
                <w:lang w:val="el-GR"/>
              </w:rPr>
            </w:pPr>
            <w:r w:rsidRPr="009D17BE">
              <w:rPr>
                <w:lang w:val="el-GR"/>
              </w:rPr>
              <w:t>Ο Ανάδοχος καλείται κατά τη διάρκεια της μελέτης εφαρμογής να εισάγει στο σύστημα όλους τους δυνατούς τύπους επιχειρησιακών μέσων πλήρως συμβατούς με το σύστημα ΟΠΣΔΣΟΦΠΠ.</w:t>
            </w:r>
          </w:p>
        </w:tc>
        <w:tc>
          <w:tcPr>
            <w:tcW w:w="728" w:type="pct"/>
            <w:tcBorders>
              <w:top w:val="single" w:sz="4" w:space="0" w:color="000000"/>
              <w:left w:val="single" w:sz="4" w:space="0" w:color="000000"/>
              <w:bottom w:val="single" w:sz="4" w:space="0" w:color="000000"/>
            </w:tcBorders>
            <w:vAlign w:val="center"/>
          </w:tcPr>
          <w:p w14:paraId="4F29DEB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451318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9E5B9E0" w14:textId="77777777" w:rsidR="00CB4C47" w:rsidRPr="00CB4C47" w:rsidRDefault="00CB4C47" w:rsidP="00CB4C47"/>
        </w:tc>
      </w:tr>
      <w:tr w:rsidR="00BF51D2" w:rsidRPr="00CB4C47" w14:paraId="0439E8BE" w14:textId="77777777" w:rsidTr="009D17BE">
        <w:trPr>
          <w:trHeight w:val="77"/>
        </w:trPr>
        <w:tc>
          <w:tcPr>
            <w:tcW w:w="5000" w:type="pct"/>
            <w:gridSpan w:val="6"/>
            <w:tcBorders>
              <w:top w:val="single" w:sz="4" w:space="0" w:color="000000"/>
              <w:left w:val="single" w:sz="4" w:space="0" w:color="000000"/>
              <w:bottom w:val="single" w:sz="4" w:space="0" w:color="000000"/>
              <w:right w:val="single" w:sz="4" w:space="0" w:color="000000"/>
            </w:tcBorders>
            <w:vAlign w:val="center"/>
          </w:tcPr>
          <w:p w14:paraId="3DD3DFB5" w14:textId="77777777" w:rsidR="00CB4C47" w:rsidRPr="009D17BE" w:rsidRDefault="00CB4C47" w:rsidP="00CB4C47">
            <w:pPr>
              <w:rPr>
                <w:b/>
                <w:bCs/>
              </w:rPr>
            </w:pPr>
            <w:r w:rsidRPr="009D17BE">
              <w:rPr>
                <w:b/>
                <w:bCs/>
              </w:rPr>
              <w:t>ΓΡΑΦΙΚΗ ΔΙΕΠΑΦΗ ΧΡΗΣΤΗ</w:t>
            </w:r>
          </w:p>
        </w:tc>
      </w:tr>
      <w:tr w:rsidR="00BF51D2" w:rsidRPr="00CB4C47" w14:paraId="25354A29"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CA2672A"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D5C7B31" w14:textId="77777777" w:rsidR="00CB4C47" w:rsidRPr="009D17BE" w:rsidRDefault="00CB4C47" w:rsidP="009D17BE">
            <w:pPr>
              <w:jc w:val="left"/>
              <w:rPr>
                <w:lang w:val="el-GR"/>
              </w:rPr>
            </w:pPr>
            <w:r w:rsidRPr="009D17BE">
              <w:rPr>
                <w:lang w:val="el-GR"/>
              </w:rPr>
              <w:t>Έλεγχος ταυτότητας και εξουσιοδότηση χρηστών κατά την είσοδό τους στο σύστημα (</w:t>
            </w:r>
            <w:r w:rsidRPr="00CB4C47">
              <w:t>login</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1FEEE4D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ACDBE0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1FF2B85" w14:textId="77777777" w:rsidR="00CB4C47" w:rsidRPr="00CB4C47" w:rsidRDefault="00CB4C47" w:rsidP="00CB4C47"/>
        </w:tc>
      </w:tr>
      <w:tr w:rsidR="00BF51D2" w:rsidRPr="00CB4C47" w14:paraId="19441F6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86ACD42"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450FF99" w14:textId="77777777" w:rsidR="00CB4C47" w:rsidRPr="009D17BE" w:rsidRDefault="00CB4C47" w:rsidP="009D17BE">
            <w:pPr>
              <w:jc w:val="left"/>
              <w:rPr>
                <w:lang w:val="el-GR"/>
              </w:rPr>
            </w:pPr>
            <w:r w:rsidRPr="009D17BE">
              <w:rPr>
                <w:lang w:val="el-GR"/>
              </w:rPr>
              <w:t>Δυνατότητα αλλαγής ρόλου χρήστη χωρίς να απαιτείται αποσύνδεση από το σύστημα.</w:t>
            </w:r>
          </w:p>
        </w:tc>
        <w:tc>
          <w:tcPr>
            <w:tcW w:w="728" w:type="pct"/>
            <w:tcBorders>
              <w:top w:val="single" w:sz="4" w:space="0" w:color="000000"/>
              <w:left w:val="single" w:sz="4" w:space="0" w:color="000000"/>
              <w:bottom w:val="single" w:sz="4" w:space="0" w:color="000000"/>
            </w:tcBorders>
            <w:vAlign w:val="center"/>
          </w:tcPr>
          <w:p w14:paraId="326A40E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1490A8E"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A26B03E" w14:textId="77777777" w:rsidR="00CB4C47" w:rsidRPr="00CB4C47" w:rsidRDefault="00CB4C47" w:rsidP="00CB4C47"/>
        </w:tc>
      </w:tr>
      <w:tr w:rsidR="00BF51D2" w:rsidRPr="00CB4C47" w14:paraId="513FEC0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574927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42300D2" w14:textId="77777777" w:rsidR="00CB4C47" w:rsidRPr="009D17BE" w:rsidRDefault="00CB4C47" w:rsidP="009D17BE">
            <w:pPr>
              <w:jc w:val="left"/>
              <w:rPr>
                <w:lang w:val="el-GR"/>
              </w:rPr>
            </w:pPr>
            <w:r w:rsidRPr="009D17BE">
              <w:rPr>
                <w:lang w:val="el-GR"/>
              </w:rPr>
              <w:t xml:space="preserve">Η </w:t>
            </w:r>
            <w:proofErr w:type="spellStart"/>
            <w:r w:rsidRPr="009D17BE">
              <w:rPr>
                <w:lang w:val="el-GR"/>
              </w:rPr>
              <w:t>διεπαφή</w:t>
            </w:r>
            <w:proofErr w:type="spellEnd"/>
            <w:r w:rsidRPr="009D17BE">
              <w:rPr>
                <w:lang w:val="el-GR"/>
              </w:rPr>
              <w:t xml:space="preserve"> με το χρήστη (</w:t>
            </w:r>
            <w:r w:rsidRPr="00CB4C47">
              <w:t>user</w:t>
            </w:r>
            <w:r w:rsidRPr="009D17BE">
              <w:rPr>
                <w:lang w:val="el-GR"/>
              </w:rPr>
              <w:t xml:space="preserve"> </w:t>
            </w:r>
            <w:r w:rsidRPr="00CB4C47">
              <w:t>interface</w:t>
            </w:r>
            <w:r w:rsidRPr="009D17BE">
              <w:rPr>
                <w:lang w:val="el-GR"/>
              </w:rPr>
              <w:t xml:space="preserve">), τόσο ως προς τον διαχειριστή του  συστήματος όσο και ως προς τον τελικό χρήστη, πρέπει να είναι φιλική και με δυνατότητα τροποποίησης της διάταξης των παραθύρων. </w:t>
            </w:r>
          </w:p>
        </w:tc>
        <w:tc>
          <w:tcPr>
            <w:tcW w:w="728" w:type="pct"/>
            <w:tcBorders>
              <w:top w:val="single" w:sz="4" w:space="0" w:color="000000"/>
              <w:left w:val="single" w:sz="4" w:space="0" w:color="000000"/>
              <w:bottom w:val="single" w:sz="4" w:space="0" w:color="000000"/>
            </w:tcBorders>
            <w:vAlign w:val="center"/>
          </w:tcPr>
          <w:p w14:paraId="0DE3573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59604D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7458659" w14:textId="77777777" w:rsidR="00CB4C47" w:rsidRPr="00CB4C47" w:rsidRDefault="00CB4C47" w:rsidP="00CB4C47"/>
        </w:tc>
      </w:tr>
      <w:tr w:rsidR="00BF51D2" w:rsidRPr="00CB4C47" w14:paraId="6E6E573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C4ED7BC"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7B6FF32" w14:textId="77777777" w:rsidR="00CB4C47" w:rsidRPr="009D17BE" w:rsidRDefault="00CB4C47" w:rsidP="009D17BE">
            <w:pPr>
              <w:jc w:val="left"/>
              <w:rPr>
                <w:lang w:val="el-GR"/>
              </w:rPr>
            </w:pPr>
            <w:r w:rsidRPr="009D17BE">
              <w:rPr>
                <w:lang w:val="el-GR"/>
              </w:rPr>
              <w:t>Πολύγλωσσο περιβάλλον του τελικού χρήστη κατ’ ελάχιστον στην Ελληνική και Αγγλική γλώσσα. Η αλλαγή της γλώσσας να μην απαιτεί αποσύνδεση από το σύστημα.</w:t>
            </w:r>
          </w:p>
        </w:tc>
        <w:tc>
          <w:tcPr>
            <w:tcW w:w="728" w:type="pct"/>
            <w:tcBorders>
              <w:top w:val="single" w:sz="4" w:space="0" w:color="000000"/>
              <w:left w:val="single" w:sz="4" w:space="0" w:color="000000"/>
              <w:bottom w:val="single" w:sz="4" w:space="0" w:color="000000"/>
            </w:tcBorders>
            <w:vAlign w:val="center"/>
          </w:tcPr>
          <w:p w14:paraId="6268E7F8"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D9807E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C734D6D" w14:textId="77777777" w:rsidR="00CB4C47" w:rsidRPr="00CB4C47" w:rsidRDefault="00CB4C47" w:rsidP="00CB4C47"/>
        </w:tc>
      </w:tr>
      <w:tr w:rsidR="00BF51D2" w:rsidRPr="00CB4C47" w14:paraId="093B75D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A13D1BD"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561F889" w14:textId="77777777" w:rsidR="00CB4C47" w:rsidRPr="009D17BE" w:rsidRDefault="00CB4C47" w:rsidP="009D17BE">
            <w:pPr>
              <w:jc w:val="left"/>
              <w:rPr>
                <w:lang w:val="el-GR"/>
              </w:rPr>
            </w:pPr>
            <w:r w:rsidRPr="009D17BE">
              <w:rPr>
                <w:lang w:val="el-GR"/>
              </w:rPr>
              <w:t xml:space="preserve">Δυνατότητα επέκτασης της γραφικής σε δύο ή τρεις οθόνες σταθμού εργασίας μέσω δύο ή τριών αντίστοιχα παραθύρων (αλληλένδετων) παραθύρων </w:t>
            </w:r>
            <w:r w:rsidRPr="00CB4C47">
              <w:t>Browser</w:t>
            </w:r>
            <w:r w:rsidRPr="009D17BE">
              <w:rPr>
                <w:lang w:val="el-GR"/>
              </w:rPr>
              <w:t xml:space="preserve">. Η επιλογή του αριθμού παραθύρων </w:t>
            </w:r>
            <w:r w:rsidRPr="00CB4C47">
              <w:t>Browser</w:t>
            </w:r>
            <w:r w:rsidRPr="009D17BE">
              <w:rPr>
                <w:lang w:val="el-GR"/>
              </w:rPr>
              <w:t xml:space="preserve"> να πραγματοποιείται κατά την είσοδο του χρήστη στο σύστημα.</w:t>
            </w:r>
          </w:p>
        </w:tc>
        <w:tc>
          <w:tcPr>
            <w:tcW w:w="728" w:type="pct"/>
            <w:tcBorders>
              <w:top w:val="single" w:sz="4" w:space="0" w:color="000000"/>
              <w:left w:val="single" w:sz="4" w:space="0" w:color="000000"/>
              <w:bottom w:val="single" w:sz="4" w:space="0" w:color="000000"/>
            </w:tcBorders>
            <w:vAlign w:val="center"/>
          </w:tcPr>
          <w:p w14:paraId="1A884E14"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7A28127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E59E1E1" w14:textId="77777777" w:rsidR="00CB4C47" w:rsidRPr="00CB4C47" w:rsidRDefault="00CB4C47" w:rsidP="00CB4C47"/>
        </w:tc>
      </w:tr>
      <w:tr w:rsidR="00BF51D2" w:rsidRPr="00CB4C47" w14:paraId="3C39888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92491BF"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AF821A8" w14:textId="77777777" w:rsidR="00CB4C47" w:rsidRPr="009D17BE" w:rsidRDefault="00CB4C47" w:rsidP="009D17BE">
            <w:pPr>
              <w:jc w:val="left"/>
              <w:rPr>
                <w:lang w:val="el-GR"/>
              </w:rPr>
            </w:pPr>
            <w:r w:rsidRPr="009D17BE">
              <w:rPr>
                <w:lang w:val="el-GR"/>
              </w:rPr>
              <w:t xml:space="preserve">Η γραφική </w:t>
            </w:r>
            <w:proofErr w:type="spellStart"/>
            <w:r w:rsidRPr="009D17BE">
              <w:rPr>
                <w:lang w:val="el-GR"/>
              </w:rPr>
              <w:t>διεπαφή</w:t>
            </w:r>
            <w:proofErr w:type="spellEnd"/>
            <w:r w:rsidRPr="009D17BE">
              <w:rPr>
                <w:lang w:val="el-GR"/>
              </w:rPr>
              <w:t xml:space="preserve"> θα πρέπει να βασίζεται σε τεχνολογίες Ιστού και θα πρέπει να παρέχει ενιαία εικόνα των συμβάντων και τηλεματικής πόρων στα κέντρα επιχειρήσεων πολιτικής προστασίας καθώς και στον τόπο των συμβάντων από έξυπνες κινητές συσκευές.</w:t>
            </w:r>
          </w:p>
        </w:tc>
        <w:tc>
          <w:tcPr>
            <w:tcW w:w="728" w:type="pct"/>
            <w:tcBorders>
              <w:top w:val="single" w:sz="4" w:space="0" w:color="000000"/>
              <w:left w:val="single" w:sz="4" w:space="0" w:color="000000"/>
              <w:bottom w:val="single" w:sz="4" w:space="0" w:color="000000"/>
            </w:tcBorders>
            <w:vAlign w:val="center"/>
          </w:tcPr>
          <w:p w14:paraId="3C2FF8A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762271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B822E5E" w14:textId="77777777" w:rsidR="00CB4C47" w:rsidRPr="00CB4C47" w:rsidRDefault="00CB4C47" w:rsidP="00CB4C47"/>
        </w:tc>
      </w:tr>
      <w:tr w:rsidR="00BF51D2" w:rsidRPr="00CB4C47" w14:paraId="49E7D14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637FF69"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D4E1A7D" w14:textId="77777777" w:rsidR="00CB4C47" w:rsidRPr="009D17BE" w:rsidRDefault="00CB4C47" w:rsidP="009D17BE">
            <w:pPr>
              <w:jc w:val="left"/>
              <w:rPr>
                <w:lang w:val="el-GR"/>
              </w:rPr>
            </w:pPr>
            <w:r w:rsidRPr="009D17BE">
              <w:rPr>
                <w:lang w:val="el-GR"/>
              </w:rPr>
              <w:t xml:space="preserve">Η γραφική </w:t>
            </w:r>
            <w:proofErr w:type="spellStart"/>
            <w:r w:rsidRPr="009D17BE">
              <w:rPr>
                <w:lang w:val="el-GR"/>
              </w:rPr>
              <w:t>διεπαφή</w:t>
            </w:r>
            <w:proofErr w:type="spellEnd"/>
            <w:r w:rsidRPr="009D17BE">
              <w:rPr>
                <w:lang w:val="el-GR"/>
              </w:rPr>
              <w:t xml:space="preserve"> να προσαρμόζεται όταν γίνεται πρόσβαση από έξυπνη κινητή συσκευή (κινητό τηλέφωνο ή </w:t>
            </w:r>
            <w:r w:rsidRPr="00CB4C47">
              <w:t>tablet</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285B01D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662FD3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E99B5FF" w14:textId="77777777" w:rsidR="00CB4C47" w:rsidRPr="00CB4C47" w:rsidRDefault="00CB4C47" w:rsidP="00CB4C47"/>
        </w:tc>
      </w:tr>
      <w:tr w:rsidR="00BF51D2" w:rsidRPr="00CB4C47" w14:paraId="58CD5CB2"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D53676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3B1D9FD" w14:textId="77777777" w:rsidR="00CB4C47" w:rsidRPr="009D17BE" w:rsidRDefault="00CB4C47" w:rsidP="009D17BE">
            <w:pPr>
              <w:jc w:val="left"/>
              <w:rPr>
                <w:lang w:val="el-GR"/>
              </w:rPr>
            </w:pPr>
            <w:r w:rsidRPr="009D17BE">
              <w:rPr>
                <w:lang w:val="el-GR"/>
              </w:rPr>
              <w:t>Κατάλληλο γραφικό περιβάλλον που εξασφαλίζει το λιγότερο αριθμό ενεργειών και επιλογών του χρήστη για την διεκπεραίωση μιας λειτουργίας.</w:t>
            </w:r>
          </w:p>
        </w:tc>
        <w:tc>
          <w:tcPr>
            <w:tcW w:w="728" w:type="pct"/>
            <w:tcBorders>
              <w:top w:val="single" w:sz="4" w:space="0" w:color="000000"/>
              <w:left w:val="single" w:sz="4" w:space="0" w:color="000000"/>
              <w:bottom w:val="single" w:sz="4" w:space="0" w:color="000000"/>
            </w:tcBorders>
            <w:vAlign w:val="center"/>
          </w:tcPr>
          <w:p w14:paraId="3904B26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43BE33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887B23C" w14:textId="77777777" w:rsidR="00CB4C47" w:rsidRPr="00CB4C47" w:rsidRDefault="00CB4C47" w:rsidP="00CB4C47"/>
        </w:tc>
      </w:tr>
      <w:tr w:rsidR="00BF51D2" w:rsidRPr="00CB4C47" w14:paraId="07F2150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969FBA5"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1E7C0C2" w14:textId="77777777" w:rsidR="00CB4C47" w:rsidRPr="009D17BE" w:rsidRDefault="00CB4C47" w:rsidP="009D17BE">
            <w:pPr>
              <w:jc w:val="left"/>
              <w:rPr>
                <w:lang w:val="el-GR"/>
              </w:rPr>
            </w:pPr>
            <w:r w:rsidRPr="009D17BE">
              <w:rPr>
                <w:lang w:val="el-GR"/>
              </w:rPr>
              <w:t xml:space="preserve">Δυνατότητα ταξινόμησης των πινάκων της εφαρμογής με επιλογή στήλης. </w:t>
            </w:r>
          </w:p>
        </w:tc>
        <w:tc>
          <w:tcPr>
            <w:tcW w:w="728" w:type="pct"/>
            <w:tcBorders>
              <w:top w:val="single" w:sz="4" w:space="0" w:color="000000"/>
              <w:left w:val="single" w:sz="4" w:space="0" w:color="000000"/>
              <w:bottom w:val="single" w:sz="4" w:space="0" w:color="000000"/>
            </w:tcBorders>
            <w:vAlign w:val="center"/>
          </w:tcPr>
          <w:p w14:paraId="42DAA7D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964F8D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1ABD409" w14:textId="77777777" w:rsidR="00CB4C47" w:rsidRPr="00CB4C47" w:rsidRDefault="00CB4C47" w:rsidP="00CB4C47"/>
        </w:tc>
      </w:tr>
      <w:tr w:rsidR="00BF51D2" w:rsidRPr="00CB4C47" w14:paraId="7584441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D1D19AF"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06F499C" w14:textId="77777777" w:rsidR="00CB4C47" w:rsidRPr="009D17BE" w:rsidRDefault="00CB4C47" w:rsidP="009D17BE">
            <w:pPr>
              <w:jc w:val="left"/>
              <w:rPr>
                <w:lang w:val="el-GR"/>
              </w:rPr>
            </w:pPr>
            <w:r w:rsidRPr="009D17BE">
              <w:rPr>
                <w:lang w:val="el-GR"/>
              </w:rPr>
              <w:t>Δυνατότητα πολλαπλού φιλτραρίσματος των πινάκων της εφαρμογής με  διαφορετικά κριτήρια ανά στήλη.</w:t>
            </w:r>
          </w:p>
        </w:tc>
        <w:tc>
          <w:tcPr>
            <w:tcW w:w="728" w:type="pct"/>
            <w:tcBorders>
              <w:top w:val="single" w:sz="4" w:space="0" w:color="000000"/>
              <w:left w:val="single" w:sz="4" w:space="0" w:color="000000"/>
              <w:bottom w:val="single" w:sz="4" w:space="0" w:color="000000"/>
            </w:tcBorders>
            <w:vAlign w:val="center"/>
          </w:tcPr>
          <w:p w14:paraId="1867A30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AE6876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8E57347" w14:textId="77777777" w:rsidR="00CB4C47" w:rsidRPr="00CB4C47" w:rsidRDefault="00CB4C47" w:rsidP="00CB4C47"/>
        </w:tc>
      </w:tr>
      <w:tr w:rsidR="00BF51D2" w:rsidRPr="00CB4C47" w14:paraId="1C4B24E9" w14:textId="77777777" w:rsidTr="009D17BE">
        <w:trPr>
          <w:trHeight w:val="77"/>
        </w:trPr>
        <w:tc>
          <w:tcPr>
            <w:tcW w:w="5000" w:type="pct"/>
            <w:gridSpan w:val="6"/>
            <w:tcBorders>
              <w:top w:val="single" w:sz="4" w:space="0" w:color="000000"/>
              <w:left w:val="single" w:sz="4" w:space="0" w:color="000000"/>
              <w:bottom w:val="single" w:sz="4" w:space="0" w:color="000000"/>
              <w:right w:val="single" w:sz="4" w:space="0" w:color="000000"/>
            </w:tcBorders>
            <w:vAlign w:val="center"/>
          </w:tcPr>
          <w:p w14:paraId="6E35AD6D" w14:textId="77777777" w:rsidR="00CB4C47" w:rsidRPr="009D17BE" w:rsidRDefault="00CB4C47" w:rsidP="00CB4C47">
            <w:pPr>
              <w:rPr>
                <w:b/>
                <w:bCs/>
              </w:rPr>
            </w:pPr>
            <w:r w:rsidRPr="009D17BE">
              <w:rPr>
                <w:b/>
                <w:bCs/>
              </w:rPr>
              <w:t>ΔΙΑΧΕΙΡΙΣΗ ΣΥΣΤΗΜΑΤΟΣ</w:t>
            </w:r>
          </w:p>
        </w:tc>
      </w:tr>
      <w:tr w:rsidR="00BF51D2" w:rsidRPr="00CB4C47" w14:paraId="036558C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9D3D14B"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E10EB23" w14:textId="77777777" w:rsidR="00CB4C47" w:rsidRPr="009D17BE" w:rsidRDefault="00CB4C47" w:rsidP="009D17BE">
            <w:pPr>
              <w:jc w:val="left"/>
              <w:rPr>
                <w:lang w:val="el-GR"/>
              </w:rPr>
            </w:pPr>
            <w:r w:rsidRPr="009D17BE">
              <w:rPr>
                <w:lang w:val="el-GR"/>
              </w:rPr>
              <w:t>Το σύστημα θα πρέπει να ενσωματώνει ρόλο με πλήρη δικαιώματα (Διαχειριστής) που θα μπορεί να τροποποιεί τα δεδομένα του συστήματος.</w:t>
            </w:r>
          </w:p>
        </w:tc>
        <w:tc>
          <w:tcPr>
            <w:tcW w:w="728" w:type="pct"/>
            <w:tcBorders>
              <w:top w:val="single" w:sz="4" w:space="0" w:color="000000"/>
              <w:left w:val="single" w:sz="4" w:space="0" w:color="000000"/>
              <w:bottom w:val="single" w:sz="4" w:space="0" w:color="000000"/>
            </w:tcBorders>
            <w:vAlign w:val="center"/>
          </w:tcPr>
          <w:p w14:paraId="0A195CB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A07428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3912C82" w14:textId="77777777" w:rsidR="00CB4C47" w:rsidRPr="00CB4C47" w:rsidRDefault="00CB4C47" w:rsidP="00CB4C47"/>
        </w:tc>
      </w:tr>
      <w:tr w:rsidR="00BF51D2" w:rsidRPr="00CB4C47" w14:paraId="700D5C9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20BDD86"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C3E5AF5" w14:textId="77777777" w:rsidR="00CB4C47" w:rsidRPr="009D17BE" w:rsidRDefault="00CB4C47" w:rsidP="009D17BE">
            <w:pPr>
              <w:jc w:val="left"/>
              <w:rPr>
                <w:lang w:val="el-GR"/>
              </w:rPr>
            </w:pPr>
            <w:r w:rsidRPr="009D17BE">
              <w:rPr>
                <w:lang w:val="el-GR"/>
              </w:rPr>
              <w:t>Δυνατότητα διαχείρισης απεριόριστου αριθμού χρηστών.</w:t>
            </w:r>
          </w:p>
        </w:tc>
        <w:tc>
          <w:tcPr>
            <w:tcW w:w="728" w:type="pct"/>
            <w:tcBorders>
              <w:top w:val="single" w:sz="4" w:space="0" w:color="000000"/>
              <w:left w:val="single" w:sz="4" w:space="0" w:color="000000"/>
              <w:bottom w:val="single" w:sz="4" w:space="0" w:color="000000"/>
            </w:tcBorders>
            <w:vAlign w:val="center"/>
          </w:tcPr>
          <w:p w14:paraId="7F345DD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6FFFBA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566490D" w14:textId="77777777" w:rsidR="00CB4C47" w:rsidRPr="00CB4C47" w:rsidRDefault="00CB4C47" w:rsidP="00CB4C47"/>
        </w:tc>
      </w:tr>
      <w:tr w:rsidR="00BF51D2" w:rsidRPr="00CB4C47" w14:paraId="538CB332"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BA5601F"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26574AF" w14:textId="77777777" w:rsidR="00CB4C47" w:rsidRPr="009D17BE" w:rsidRDefault="00CB4C47" w:rsidP="009D17BE">
            <w:pPr>
              <w:jc w:val="left"/>
              <w:rPr>
                <w:lang w:val="el-GR"/>
              </w:rPr>
            </w:pPr>
            <w:r w:rsidRPr="009D17BE">
              <w:rPr>
                <w:lang w:val="el-GR"/>
              </w:rPr>
              <w:t xml:space="preserve">Δυνατότητα διαχείρισης απεριόριστου αριθμού ομάδων χρηστών σε ιεραρχική δομή. Υποστήριξη της ιεραρχικής δομής των υπηρεσιών Πολιτικής Προστασίας και της αντίστοιχης ιεραρχικής πρόσβασης σε  </w:t>
            </w:r>
            <w:r w:rsidRPr="009D17BE">
              <w:rPr>
                <w:lang w:val="el-GR"/>
              </w:rPr>
              <w:lastRenderedPageBreak/>
              <w:t>δεδομένα και πληροφορίες του συστήματος.</w:t>
            </w:r>
          </w:p>
        </w:tc>
        <w:tc>
          <w:tcPr>
            <w:tcW w:w="728" w:type="pct"/>
            <w:tcBorders>
              <w:top w:val="single" w:sz="4" w:space="0" w:color="000000"/>
              <w:left w:val="single" w:sz="4" w:space="0" w:color="000000"/>
              <w:bottom w:val="single" w:sz="4" w:space="0" w:color="000000"/>
            </w:tcBorders>
            <w:vAlign w:val="center"/>
          </w:tcPr>
          <w:p w14:paraId="293A14DF"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343F8AC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4BCA182" w14:textId="77777777" w:rsidR="00CB4C47" w:rsidRPr="00CB4C47" w:rsidRDefault="00CB4C47" w:rsidP="00CB4C47"/>
        </w:tc>
      </w:tr>
      <w:tr w:rsidR="00BF51D2" w:rsidRPr="00CB4C47" w14:paraId="58B11C4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7C35D2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CD89E44" w14:textId="77777777" w:rsidR="00CB4C47" w:rsidRPr="009D17BE" w:rsidRDefault="00CB4C47" w:rsidP="009D17BE">
            <w:pPr>
              <w:jc w:val="left"/>
              <w:rPr>
                <w:lang w:val="el-GR"/>
              </w:rPr>
            </w:pPr>
            <w:r w:rsidRPr="009D17BE">
              <w:rPr>
                <w:lang w:val="el-GR"/>
              </w:rPr>
              <w:t xml:space="preserve">Δυνατότητες καθορισμού δικαιωμάτων πρόσβασης μέσω του προσδιορισμού και της ανάθεσης ρόλων στους εγγεγραμμένους χρήστες. Κατά τη διάρκεια της μελέτης εφαρμογής θα </w:t>
            </w:r>
            <w:proofErr w:type="spellStart"/>
            <w:r w:rsidRPr="009D17BE">
              <w:rPr>
                <w:lang w:val="el-GR"/>
              </w:rPr>
              <w:t>επικαιροποιηθούν</w:t>
            </w:r>
            <w:proofErr w:type="spellEnd"/>
            <w:r w:rsidRPr="009D17BE">
              <w:rPr>
                <w:lang w:val="el-GR"/>
              </w:rPr>
              <w:t xml:space="preserve"> οι ρόλοι και τα δικαιώματά τους σε συνεργασία με το Φορέα.</w:t>
            </w:r>
          </w:p>
        </w:tc>
        <w:tc>
          <w:tcPr>
            <w:tcW w:w="728" w:type="pct"/>
            <w:tcBorders>
              <w:top w:val="single" w:sz="4" w:space="0" w:color="000000"/>
              <w:left w:val="single" w:sz="4" w:space="0" w:color="000000"/>
              <w:bottom w:val="single" w:sz="4" w:space="0" w:color="000000"/>
            </w:tcBorders>
            <w:vAlign w:val="center"/>
          </w:tcPr>
          <w:p w14:paraId="1D3C8A65"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696098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4F93D4A" w14:textId="77777777" w:rsidR="00CB4C47" w:rsidRPr="00CB4C47" w:rsidRDefault="00CB4C47" w:rsidP="00CB4C47"/>
        </w:tc>
      </w:tr>
      <w:tr w:rsidR="00BF51D2" w:rsidRPr="00CB4C47" w14:paraId="5BE3609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D965B7C" w14:textId="77777777" w:rsidR="00CB4C47" w:rsidRPr="00CB4C47" w:rsidDel="00231F0A"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C406469" w14:textId="77777777" w:rsidR="00CB4C47" w:rsidRPr="009D17BE" w:rsidRDefault="00CB4C47" w:rsidP="009D17BE">
            <w:pPr>
              <w:jc w:val="left"/>
              <w:rPr>
                <w:lang w:val="el-GR"/>
              </w:rPr>
            </w:pPr>
            <w:r w:rsidRPr="009D17BE">
              <w:rPr>
                <w:lang w:val="el-GR"/>
              </w:rPr>
              <w:t>Δυνατότητα ανάθεσης περισσότερων του ενός ρόλων σε ένα χρήστη.</w:t>
            </w:r>
          </w:p>
        </w:tc>
        <w:tc>
          <w:tcPr>
            <w:tcW w:w="728" w:type="pct"/>
            <w:tcBorders>
              <w:top w:val="single" w:sz="4" w:space="0" w:color="000000"/>
              <w:left w:val="single" w:sz="4" w:space="0" w:color="000000"/>
              <w:bottom w:val="single" w:sz="4" w:space="0" w:color="000000"/>
            </w:tcBorders>
            <w:vAlign w:val="center"/>
          </w:tcPr>
          <w:p w14:paraId="3D58EB1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7405848"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A878419" w14:textId="77777777" w:rsidR="00CB4C47" w:rsidRPr="00CB4C47" w:rsidRDefault="00CB4C47" w:rsidP="00CB4C47"/>
        </w:tc>
      </w:tr>
      <w:tr w:rsidR="00BF51D2" w:rsidRPr="00CB4C47" w14:paraId="2E2E0FB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CFC57F8"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7C78EE6" w14:textId="77777777" w:rsidR="00CB4C47" w:rsidRPr="009D17BE" w:rsidRDefault="00CB4C47" w:rsidP="009D17BE">
            <w:pPr>
              <w:jc w:val="left"/>
              <w:rPr>
                <w:lang w:val="el-GR"/>
              </w:rPr>
            </w:pPr>
            <w:r w:rsidRPr="00CB4C47">
              <w:t>To</w:t>
            </w:r>
            <w:r w:rsidRPr="009D17BE">
              <w:rPr>
                <w:lang w:val="el-GR"/>
              </w:rPr>
              <w:t xml:space="preserve"> σύστημα θα πρέπει να καταγράφει αυτόματα για κάθε εισαγωγή – τροποποίηση – διαγραφή των δεδομένων τα στοιχεία του τελευταίου διαχειριστή που ενημέρωσε τα δεδομένα καθώς και το χρόνο που πραγματοποιήθηκε η μεταβολή αυτή. </w:t>
            </w:r>
          </w:p>
        </w:tc>
        <w:tc>
          <w:tcPr>
            <w:tcW w:w="728" w:type="pct"/>
            <w:tcBorders>
              <w:top w:val="single" w:sz="4" w:space="0" w:color="000000"/>
              <w:left w:val="single" w:sz="4" w:space="0" w:color="000000"/>
              <w:bottom w:val="single" w:sz="4" w:space="0" w:color="000000"/>
            </w:tcBorders>
            <w:vAlign w:val="center"/>
          </w:tcPr>
          <w:p w14:paraId="7DC1E42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25B44E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27002F3" w14:textId="77777777" w:rsidR="00CB4C47" w:rsidRPr="00CB4C47" w:rsidRDefault="00CB4C47" w:rsidP="00CB4C47"/>
        </w:tc>
      </w:tr>
      <w:tr w:rsidR="00BF51D2" w:rsidRPr="00CB4C47" w14:paraId="64B2075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81E182E"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5926CBB" w14:textId="77777777" w:rsidR="00CB4C47" w:rsidRPr="009D17BE" w:rsidRDefault="00CB4C47" w:rsidP="009D17BE">
            <w:pPr>
              <w:jc w:val="left"/>
              <w:rPr>
                <w:lang w:val="el-GR"/>
              </w:rPr>
            </w:pPr>
            <w:r w:rsidRPr="009D17BE">
              <w:rPr>
                <w:lang w:val="el-GR"/>
              </w:rPr>
              <w:t>Οι χρήστες με ρόλο Διαχειριστή να έχουν την δυνατότητα της διαχείρισης (εισαγωγή, επεξεργασία, διαγραφή) του συνόλου των δεδομένων των υποσυστημάτων από την ομάδα και κάτω (ιεραρχική δομή) στην οποία ανήκουν.</w:t>
            </w:r>
          </w:p>
        </w:tc>
        <w:tc>
          <w:tcPr>
            <w:tcW w:w="728" w:type="pct"/>
            <w:tcBorders>
              <w:top w:val="single" w:sz="4" w:space="0" w:color="000000"/>
              <w:left w:val="single" w:sz="4" w:space="0" w:color="000000"/>
              <w:bottom w:val="single" w:sz="4" w:space="0" w:color="000000"/>
            </w:tcBorders>
            <w:vAlign w:val="center"/>
          </w:tcPr>
          <w:p w14:paraId="0D6241D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D848AF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0D489AA" w14:textId="77777777" w:rsidR="00CB4C47" w:rsidRPr="00CB4C47" w:rsidRDefault="00CB4C47" w:rsidP="00CB4C47"/>
        </w:tc>
      </w:tr>
      <w:tr w:rsidR="00BF51D2" w:rsidRPr="00CB4C47" w14:paraId="540EFB8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CD15500"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5B6AF27" w14:textId="77777777" w:rsidR="00CB4C47" w:rsidRPr="009D17BE" w:rsidRDefault="00CB4C47" w:rsidP="009D17BE">
            <w:pPr>
              <w:jc w:val="left"/>
              <w:rPr>
                <w:lang w:val="el-GR"/>
              </w:rPr>
            </w:pPr>
            <w:r w:rsidRPr="009D17BE">
              <w:rPr>
                <w:lang w:val="el-GR"/>
              </w:rPr>
              <w:t>Οι διαχειριστές του συστήματος θα έχουν τη δυνατότητα να δημιουργήσουν ή ενημερώσουν τους τύπους περιστατικών σε ιεραρχική δομή τριών επιπέδων καθώς και τις αντίστοιχες προτεραιότητές τους.</w:t>
            </w:r>
          </w:p>
        </w:tc>
        <w:tc>
          <w:tcPr>
            <w:tcW w:w="728" w:type="pct"/>
            <w:tcBorders>
              <w:top w:val="single" w:sz="4" w:space="0" w:color="000000"/>
              <w:left w:val="single" w:sz="4" w:space="0" w:color="000000"/>
              <w:bottom w:val="single" w:sz="4" w:space="0" w:color="000000"/>
            </w:tcBorders>
            <w:vAlign w:val="center"/>
          </w:tcPr>
          <w:p w14:paraId="6C6A2FF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0BE73B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56AFA3E" w14:textId="77777777" w:rsidR="00CB4C47" w:rsidRPr="00CB4C47" w:rsidRDefault="00CB4C47" w:rsidP="00CB4C47"/>
        </w:tc>
      </w:tr>
      <w:tr w:rsidR="00BF51D2" w:rsidRPr="00CB4C47" w14:paraId="505D71F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DD47688"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AD42F5A" w14:textId="77777777" w:rsidR="00CB4C47" w:rsidRPr="009D17BE" w:rsidRDefault="00CB4C47" w:rsidP="009D17BE">
            <w:pPr>
              <w:jc w:val="left"/>
              <w:rPr>
                <w:lang w:val="el-GR"/>
              </w:rPr>
            </w:pPr>
            <w:r w:rsidRPr="009D17BE">
              <w:rPr>
                <w:lang w:val="el-GR"/>
              </w:rPr>
              <w:t>Οι διαχειριστές του συστήματος θα έχουν τη δυνατότητα να δημιουργήσουν τύπους πόρων σε ιεραρχική δομή.</w:t>
            </w:r>
          </w:p>
        </w:tc>
        <w:tc>
          <w:tcPr>
            <w:tcW w:w="728" w:type="pct"/>
            <w:tcBorders>
              <w:top w:val="single" w:sz="4" w:space="0" w:color="000000"/>
              <w:left w:val="single" w:sz="4" w:space="0" w:color="000000"/>
              <w:bottom w:val="single" w:sz="4" w:space="0" w:color="000000"/>
            </w:tcBorders>
            <w:vAlign w:val="center"/>
          </w:tcPr>
          <w:p w14:paraId="7929516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124E81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FE85DA6" w14:textId="77777777" w:rsidR="00CB4C47" w:rsidRPr="00CB4C47" w:rsidRDefault="00CB4C47" w:rsidP="00CB4C47"/>
        </w:tc>
      </w:tr>
      <w:tr w:rsidR="00BF51D2" w:rsidRPr="00CB4C47" w14:paraId="042C037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BEAB1BB" w14:textId="77777777" w:rsidR="00CB4C47" w:rsidRPr="00CB4C47" w:rsidDel="00375C53"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5B11CF6" w14:textId="77777777" w:rsidR="00CB4C47" w:rsidRPr="009D17BE" w:rsidRDefault="00CB4C47" w:rsidP="009D17BE">
            <w:pPr>
              <w:jc w:val="left"/>
              <w:rPr>
                <w:lang w:val="el-GR"/>
              </w:rPr>
            </w:pPr>
            <w:r w:rsidRPr="009D17BE">
              <w:rPr>
                <w:lang w:val="el-GR"/>
              </w:rPr>
              <w:t>Ο Διαχειριστής να μπορεί να αποσυνδέσει ένα χρήστη από το σύστημα.</w:t>
            </w:r>
          </w:p>
        </w:tc>
        <w:tc>
          <w:tcPr>
            <w:tcW w:w="728" w:type="pct"/>
            <w:tcBorders>
              <w:top w:val="single" w:sz="4" w:space="0" w:color="000000"/>
              <w:left w:val="single" w:sz="4" w:space="0" w:color="000000"/>
              <w:bottom w:val="single" w:sz="4" w:space="0" w:color="000000"/>
            </w:tcBorders>
            <w:vAlign w:val="center"/>
          </w:tcPr>
          <w:p w14:paraId="56B0F4E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DAF9B6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4E9B0AF" w14:textId="77777777" w:rsidR="00CB4C47" w:rsidRPr="00CB4C47" w:rsidRDefault="00CB4C47" w:rsidP="00CB4C47"/>
        </w:tc>
      </w:tr>
      <w:tr w:rsidR="00BF51D2" w:rsidRPr="00CB4C47" w14:paraId="100C3DC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78EAB0D"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744E6FE" w14:textId="77777777" w:rsidR="00CB4C47" w:rsidRPr="009D17BE" w:rsidRDefault="00CB4C47" w:rsidP="009D17BE">
            <w:pPr>
              <w:jc w:val="left"/>
              <w:rPr>
                <w:lang w:val="el-GR"/>
              </w:rPr>
            </w:pPr>
            <w:r w:rsidRPr="009D17BE">
              <w:rPr>
                <w:lang w:val="el-GR"/>
              </w:rPr>
              <w:t>Κάθε υπηρεσία στο οργανωτικό δέντρο θα πρέπει να συνδέεται με γεωγραφική περιοχή ευθύνης.</w:t>
            </w:r>
          </w:p>
        </w:tc>
        <w:tc>
          <w:tcPr>
            <w:tcW w:w="728" w:type="pct"/>
            <w:tcBorders>
              <w:top w:val="single" w:sz="4" w:space="0" w:color="000000"/>
              <w:left w:val="single" w:sz="4" w:space="0" w:color="000000"/>
              <w:bottom w:val="single" w:sz="4" w:space="0" w:color="000000"/>
            </w:tcBorders>
            <w:vAlign w:val="center"/>
          </w:tcPr>
          <w:p w14:paraId="195E6CE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683959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10F390C" w14:textId="77777777" w:rsidR="00CB4C47" w:rsidRPr="00CB4C47" w:rsidRDefault="00CB4C47" w:rsidP="00CB4C47"/>
        </w:tc>
      </w:tr>
      <w:tr w:rsidR="00BF51D2" w:rsidRPr="00986915" w14:paraId="4ED13FE3" w14:textId="77777777" w:rsidTr="009D17BE">
        <w:tc>
          <w:tcPr>
            <w:tcW w:w="5000" w:type="pct"/>
            <w:gridSpan w:val="6"/>
            <w:tcBorders>
              <w:top w:val="single" w:sz="2" w:space="0" w:color="000000"/>
              <w:left w:val="single" w:sz="4" w:space="0" w:color="000000"/>
              <w:bottom w:val="single" w:sz="4" w:space="0" w:color="000000"/>
              <w:right w:val="single" w:sz="4" w:space="0" w:color="000000"/>
            </w:tcBorders>
          </w:tcPr>
          <w:p w14:paraId="40A9D806" w14:textId="77777777" w:rsidR="00CB4C47" w:rsidRPr="009D17BE" w:rsidRDefault="00CB4C47" w:rsidP="00CB4C47">
            <w:pPr>
              <w:rPr>
                <w:b/>
                <w:bCs/>
                <w:lang w:val="el-GR"/>
              </w:rPr>
            </w:pPr>
            <w:r w:rsidRPr="009D17BE">
              <w:rPr>
                <w:b/>
                <w:bCs/>
                <w:lang w:val="el-GR"/>
              </w:rPr>
              <w:t>ΑΠΕΙΚΟΝΙΣΗ ΔΕΔΟΜΕΝΩΝ ΣΕ ΓΕΩΓΡΑΦΙΚΟ ΥΠΟΒΑΘΡΟ</w:t>
            </w:r>
          </w:p>
        </w:tc>
      </w:tr>
      <w:tr w:rsidR="00BF51D2" w:rsidRPr="00CB4C47" w14:paraId="6DE160F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C8CBBE9" w14:textId="77777777" w:rsidR="00CB4C47" w:rsidRPr="009D17BE" w:rsidRDefault="00CB4C47" w:rsidP="009D17BE">
            <w:pPr>
              <w:pStyle w:val="ListParagraph"/>
              <w:numPr>
                <w:ilvl w:val="0"/>
                <w:numId w:val="284"/>
              </w:numPr>
              <w:rPr>
                <w:lang w:val="el-GR"/>
              </w:rPr>
            </w:pPr>
          </w:p>
        </w:tc>
        <w:tc>
          <w:tcPr>
            <w:tcW w:w="2004" w:type="pct"/>
            <w:tcBorders>
              <w:top w:val="single" w:sz="4" w:space="0" w:color="000000"/>
              <w:left w:val="single" w:sz="4" w:space="0" w:color="000000"/>
              <w:bottom w:val="single" w:sz="4" w:space="0" w:color="000000"/>
            </w:tcBorders>
            <w:vAlign w:val="center"/>
          </w:tcPr>
          <w:p w14:paraId="4E11A852" w14:textId="77777777" w:rsidR="00CB4C47" w:rsidRPr="009D17BE" w:rsidRDefault="00CB4C47" w:rsidP="009D17BE">
            <w:pPr>
              <w:jc w:val="left"/>
              <w:rPr>
                <w:lang w:val="el-GR"/>
              </w:rPr>
            </w:pPr>
            <w:r w:rsidRPr="009D17BE">
              <w:rPr>
                <w:lang w:val="el-GR"/>
              </w:rPr>
              <w:t>Απεικόνιση χάρτη σε δύο και τρείς διαστάσεις μέσω διασύνδεσης με τους εξυπηρετητές του λογισμικού 3</w:t>
            </w:r>
            <w:r w:rsidRPr="00CB4C47">
              <w:t>D</w:t>
            </w:r>
            <w:r w:rsidRPr="009D17BE">
              <w:rPr>
                <w:lang w:val="el-GR"/>
              </w:rPr>
              <w:t xml:space="preserve"> </w:t>
            </w:r>
            <w:r w:rsidRPr="00CB4C47">
              <w:t>GIS</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167320F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9C5638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487EED0" w14:textId="77777777" w:rsidR="00CB4C47" w:rsidRPr="00CB4C47" w:rsidRDefault="00CB4C47" w:rsidP="00CB4C47"/>
        </w:tc>
      </w:tr>
      <w:tr w:rsidR="00BF51D2" w:rsidRPr="00CB4C47" w14:paraId="1DEEF65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A513DBD"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9BA786B" w14:textId="77777777" w:rsidR="00CB4C47" w:rsidRPr="009D17BE" w:rsidRDefault="00CB4C47" w:rsidP="009D17BE">
            <w:pPr>
              <w:jc w:val="left"/>
              <w:rPr>
                <w:lang w:val="el-GR"/>
              </w:rPr>
            </w:pPr>
            <w:r w:rsidRPr="00CB4C47">
              <w:t>To</w:t>
            </w:r>
            <w:r w:rsidRPr="009D17BE">
              <w:rPr>
                <w:lang w:val="el-GR"/>
              </w:rPr>
              <w:t xml:space="preserve"> σύστημα θα παρουσιάζει σε ενημερωμένο γεωγραφικό υπόβαθρο επίπεδα χαρτογραφικής πληροφορίας (</w:t>
            </w:r>
            <w:r w:rsidRPr="00CB4C47">
              <w:t>layers</w:t>
            </w:r>
            <w:r w:rsidRPr="009D17BE">
              <w:rPr>
                <w:lang w:val="el-GR"/>
              </w:rPr>
              <w:t xml:space="preserve">) με τη χρήση δορυφορικών </w:t>
            </w:r>
            <w:proofErr w:type="spellStart"/>
            <w:r w:rsidRPr="009D17BE">
              <w:rPr>
                <w:lang w:val="el-GR"/>
              </w:rPr>
              <w:t>ορθοφωτοχαρτών</w:t>
            </w:r>
            <w:proofErr w:type="spellEnd"/>
            <w:r w:rsidRPr="009D17BE">
              <w:rPr>
                <w:lang w:val="el-GR"/>
              </w:rPr>
              <w:t xml:space="preserve"> ως βασικό υπόβαθρο και τρισδιάστατου ψηφιακού ανάγλυφου, τις θέσεις των δυνάμεων Πολιτικής Προστασίας, των σημείων ενδιαφέροντος κ.α. </w:t>
            </w:r>
          </w:p>
        </w:tc>
        <w:tc>
          <w:tcPr>
            <w:tcW w:w="728" w:type="pct"/>
            <w:tcBorders>
              <w:top w:val="single" w:sz="4" w:space="0" w:color="000000"/>
              <w:left w:val="single" w:sz="4" w:space="0" w:color="000000"/>
              <w:bottom w:val="single" w:sz="4" w:space="0" w:color="000000"/>
            </w:tcBorders>
            <w:vAlign w:val="center"/>
          </w:tcPr>
          <w:p w14:paraId="21AA64F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0F0CF4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14D4F7B" w14:textId="77777777" w:rsidR="00CB4C47" w:rsidRPr="00CB4C47" w:rsidRDefault="00CB4C47" w:rsidP="00CB4C47"/>
        </w:tc>
      </w:tr>
      <w:tr w:rsidR="00BF51D2" w:rsidRPr="00CB4C47" w14:paraId="0C8CADA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36DBE46"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4296CA1" w14:textId="77777777" w:rsidR="00CB4C47" w:rsidRPr="009D17BE" w:rsidRDefault="00CB4C47" w:rsidP="009D17BE">
            <w:pPr>
              <w:jc w:val="left"/>
              <w:rPr>
                <w:lang w:val="el-GR"/>
              </w:rPr>
            </w:pPr>
            <w:r w:rsidRPr="009D17BE">
              <w:rPr>
                <w:lang w:val="el-GR"/>
              </w:rPr>
              <w:t>Δυνατότητα απεικόνισης στατικών και δυναμικών γεωγραφικών και μη δεδομένων από όλα τα υποσυστήματα (διαχείρισης περιστατικών, πόρων και παρακολούθησης πόρων) με κατάλληλη χρωματική κωδικοποίηση και σύμβολα.</w:t>
            </w:r>
          </w:p>
        </w:tc>
        <w:tc>
          <w:tcPr>
            <w:tcW w:w="728" w:type="pct"/>
            <w:tcBorders>
              <w:top w:val="single" w:sz="4" w:space="0" w:color="000000"/>
              <w:left w:val="single" w:sz="4" w:space="0" w:color="000000"/>
              <w:bottom w:val="single" w:sz="4" w:space="0" w:color="000000"/>
            </w:tcBorders>
            <w:vAlign w:val="center"/>
          </w:tcPr>
          <w:p w14:paraId="5439373A"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320884A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BD52F85" w14:textId="77777777" w:rsidR="00CB4C47" w:rsidRPr="00CB4C47" w:rsidRDefault="00CB4C47" w:rsidP="00CB4C47"/>
        </w:tc>
      </w:tr>
      <w:tr w:rsidR="00BF51D2" w:rsidRPr="00CB4C47" w14:paraId="3F61389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BEF8DB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01C13A7" w14:textId="77777777" w:rsidR="00CB4C47" w:rsidRPr="009D17BE" w:rsidRDefault="00CB4C47" w:rsidP="009D17BE">
            <w:pPr>
              <w:jc w:val="left"/>
              <w:rPr>
                <w:lang w:val="el-GR"/>
              </w:rPr>
            </w:pPr>
            <w:r w:rsidRPr="009D17BE">
              <w:rPr>
                <w:lang w:val="el-GR"/>
              </w:rPr>
              <w:t xml:space="preserve">Απεικόνιση όλων των στατικών και δυναμικών επιπέδων πληροφορίας σε </w:t>
            </w:r>
            <w:proofErr w:type="spellStart"/>
            <w:r w:rsidRPr="009D17BE">
              <w:rPr>
                <w:lang w:val="el-GR"/>
              </w:rPr>
              <w:t>δενδρική</w:t>
            </w:r>
            <w:proofErr w:type="spellEnd"/>
            <w:r w:rsidRPr="009D17BE">
              <w:rPr>
                <w:lang w:val="el-GR"/>
              </w:rPr>
              <w:t xml:space="preserve"> δομή.</w:t>
            </w:r>
          </w:p>
        </w:tc>
        <w:tc>
          <w:tcPr>
            <w:tcW w:w="728" w:type="pct"/>
            <w:tcBorders>
              <w:top w:val="single" w:sz="4" w:space="0" w:color="000000"/>
              <w:left w:val="single" w:sz="4" w:space="0" w:color="000000"/>
              <w:bottom w:val="single" w:sz="4" w:space="0" w:color="000000"/>
            </w:tcBorders>
            <w:vAlign w:val="center"/>
          </w:tcPr>
          <w:p w14:paraId="502A984D"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0D21A961"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F6BA336" w14:textId="77777777" w:rsidR="00CB4C47" w:rsidRPr="00CB4C47" w:rsidRDefault="00CB4C47" w:rsidP="00CB4C47"/>
        </w:tc>
      </w:tr>
      <w:tr w:rsidR="00BF51D2" w:rsidRPr="00CB4C47" w14:paraId="6C656CE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FC3E660"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969A03A" w14:textId="77777777" w:rsidR="00CB4C47" w:rsidRPr="009D17BE" w:rsidRDefault="00CB4C47" w:rsidP="009D17BE">
            <w:pPr>
              <w:jc w:val="left"/>
              <w:rPr>
                <w:lang w:val="el-GR"/>
              </w:rPr>
            </w:pPr>
            <w:r w:rsidRPr="009D17BE">
              <w:rPr>
                <w:lang w:val="el-GR"/>
              </w:rPr>
              <w:t>Τα διάφορα επίπεδα πληροφορίας στο χάρτη (</w:t>
            </w:r>
            <w:r w:rsidRPr="00CB4C47">
              <w:t>layers</w:t>
            </w:r>
            <w:r w:rsidRPr="009D17BE">
              <w:rPr>
                <w:lang w:val="el-GR"/>
              </w:rPr>
              <w:t>) θα πρέπει να ενεργοποιούνται αυτόματα, ανάλογα με την απόσταση από την οποία «παρακολουθεί» ο χρήστης (</w:t>
            </w:r>
            <w:r w:rsidRPr="00CB4C47">
              <w:t>render</w:t>
            </w:r>
            <w:r w:rsidRPr="009D17BE">
              <w:rPr>
                <w:lang w:val="el-GR"/>
              </w:rPr>
              <w:t xml:space="preserve"> </w:t>
            </w:r>
            <w:r w:rsidRPr="00CB4C47">
              <w:t>zoom</w:t>
            </w:r>
            <w:r w:rsidRPr="009D17BE">
              <w:rPr>
                <w:lang w:val="el-GR"/>
              </w:rPr>
              <w:t>), ώστε να εμφανίζεται η κατάλληλη πληροφορία στο δεδομένο επίπεδο εστίασης, όπως επίσης και να υπάρχει η δυνατότητα παρουσίασης ή όχι.</w:t>
            </w:r>
          </w:p>
        </w:tc>
        <w:tc>
          <w:tcPr>
            <w:tcW w:w="728" w:type="pct"/>
            <w:tcBorders>
              <w:top w:val="single" w:sz="4" w:space="0" w:color="000000"/>
              <w:left w:val="single" w:sz="4" w:space="0" w:color="000000"/>
              <w:bottom w:val="single" w:sz="4" w:space="0" w:color="000000"/>
            </w:tcBorders>
            <w:vAlign w:val="center"/>
          </w:tcPr>
          <w:p w14:paraId="1434C97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822498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66C8634" w14:textId="77777777" w:rsidR="00CB4C47" w:rsidRPr="00CB4C47" w:rsidRDefault="00CB4C47" w:rsidP="00CB4C47"/>
        </w:tc>
      </w:tr>
      <w:tr w:rsidR="00BF51D2" w:rsidRPr="00CB4C47" w14:paraId="428EAD9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A0ED479"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5F9EC9D" w14:textId="77777777" w:rsidR="00CB4C47" w:rsidRPr="009D17BE" w:rsidRDefault="00CB4C47" w:rsidP="009D17BE">
            <w:pPr>
              <w:jc w:val="left"/>
              <w:rPr>
                <w:lang w:val="el-GR"/>
              </w:rPr>
            </w:pPr>
            <w:r w:rsidRPr="009D17BE">
              <w:rPr>
                <w:lang w:val="el-GR"/>
              </w:rPr>
              <w:t>Δυνατότητα επιλογής απεικόνισης ή μη των επιπέδων γεωγραφικής δυναμικής πληροφορίας (</w:t>
            </w:r>
            <w:r w:rsidRPr="00CB4C47">
              <w:t>dynamic</w:t>
            </w:r>
            <w:r w:rsidRPr="009D17BE">
              <w:rPr>
                <w:lang w:val="el-GR"/>
              </w:rPr>
              <w:t xml:space="preserve"> </w:t>
            </w:r>
            <w:r w:rsidRPr="00CB4C47">
              <w:t>layers</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0FF727E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7C21C3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CC0266C" w14:textId="77777777" w:rsidR="00CB4C47" w:rsidRPr="00CB4C47" w:rsidRDefault="00CB4C47" w:rsidP="00CB4C47"/>
        </w:tc>
      </w:tr>
      <w:tr w:rsidR="00BF51D2" w:rsidRPr="00CB4C47" w14:paraId="43C8F3B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6A54D38"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3E904A5D" w14:textId="77777777" w:rsidR="00CB4C47" w:rsidRPr="009D17BE" w:rsidRDefault="00CB4C47" w:rsidP="009D17BE">
            <w:pPr>
              <w:jc w:val="left"/>
              <w:rPr>
                <w:lang w:val="el-GR"/>
              </w:rPr>
            </w:pPr>
            <w:r w:rsidRPr="009D17BE">
              <w:rPr>
                <w:lang w:val="el-GR"/>
              </w:rPr>
              <w:t>Δυνατότητα εύρεσης και απεικόνισης στο χάρτη της συντομότερης διαδρομής (</w:t>
            </w:r>
            <w:r w:rsidRPr="00CB4C47">
              <w:t>routing</w:t>
            </w:r>
            <w:r w:rsidRPr="009D17BE">
              <w:rPr>
                <w:lang w:val="el-GR"/>
              </w:rPr>
              <w:t>) σε ένα περιστατικό ή τοποθεσία.</w:t>
            </w:r>
          </w:p>
        </w:tc>
        <w:tc>
          <w:tcPr>
            <w:tcW w:w="728" w:type="pct"/>
            <w:tcBorders>
              <w:top w:val="single" w:sz="4" w:space="0" w:color="000000"/>
              <w:left w:val="single" w:sz="4" w:space="0" w:color="000000"/>
              <w:bottom w:val="single" w:sz="4" w:space="0" w:color="000000"/>
            </w:tcBorders>
            <w:vAlign w:val="center"/>
          </w:tcPr>
          <w:p w14:paraId="4081B6B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B4B57A8"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46EA552" w14:textId="77777777" w:rsidR="00CB4C47" w:rsidRPr="00CB4C47" w:rsidRDefault="00CB4C47" w:rsidP="00CB4C47"/>
        </w:tc>
      </w:tr>
      <w:tr w:rsidR="00BF51D2" w:rsidRPr="00CB4C47" w14:paraId="0C8EC20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F3B4EF0"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1500648" w14:textId="77777777" w:rsidR="00CB4C47" w:rsidRPr="009D17BE" w:rsidRDefault="00CB4C47" w:rsidP="009D17BE">
            <w:pPr>
              <w:jc w:val="left"/>
              <w:rPr>
                <w:lang w:val="el-GR"/>
              </w:rPr>
            </w:pPr>
            <w:r w:rsidRPr="009D17BE">
              <w:rPr>
                <w:lang w:val="el-GR"/>
              </w:rPr>
              <w:t xml:space="preserve">Ο Ανάδοχος θα δομήσει κατάλληλα τη </w:t>
            </w:r>
            <w:proofErr w:type="spellStart"/>
            <w:r w:rsidRPr="009D17BE">
              <w:rPr>
                <w:lang w:val="el-GR"/>
              </w:rPr>
              <w:t>Γεωβάση</w:t>
            </w:r>
            <w:proofErr w:type="spellEnd"/>
            <w:r w:rsidRPr="009D17BE">
              <w:rPr>
                <w:lang w:val="el-GR"/>
              </w:rPr>
              <w:t xml:space="preserve"> δεδομένων με μια σειρά από επίπεδα γεωγραφικής πληροφορίας. </w:t>
            </w:r>
          </w:p>
        </w:tc>
        <w:tc>
          <w:tcPr>
            <w:tcW w:w="728" w:type="pct"/>
            <w:tcBorders>
              <w:top w:val="single" w:sz="4" w:space="0" w:color="000000"/>
              <w:left w:val="single" w:sz="4" w:space="0" w:color="000000"/>
              <w:bottom w:val="single" w:sz="4" w:space="0" w:color="000000"/>
            </w:tcBorders>
            <w:vAlign w:val="center"/>
          </w:tcPr>
          <w:p w14:paraId="260DE1BB"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7D999A3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8BE6E01" w14:textId="77777777" w:rsidR="00CB4C47" w:rsidRPr="00CB4C47" w:rsidRDefault="00CB4C47" w:rsidP="00CB4C47"/>
        </w:tc>
      </w:tr>
      <w:tr w:rsidR="00BF51D2" w:rsidRPr="00CB4C47" w14:paraId="466CE7D2"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BB75492" w14:textId="77777777" w:rsidR="00CB4C47" w:rsidRPr="00CB4C47" w:rsidDel="0062182D"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3345BCD" w14:textId="77777777" w:rsidR="00CB4C47" w:rsidRPr="009D17BE" w:rsidRDefault="00CB4C47" w:rsidP="009D17BE">
            <w:pPr>
              <w:jc w:val="left"/>
              <w:rPr>
                <w:lang w:val="el-GR"/>
              </w:rPr>
            </w:pPr>
            <w:r w:rsidRPr="009D17BE">
              <w:rPr>
                <w:lang w:val="el-GR"/>
              </w:rPr>
              <w:t xml:space="preserve">Δυνατότητα απεικόνισης σημείων ενδιαφέροντος Πολιτικής Προστασίας </w:t>
            </w:r>
            <w:r w:rsidRPr="009D17BE">
              <w:rPr>
                <w:lang w:val="el-GR"/>
              </w:rPr>
              <w:lastRenderedPageBreak/>
              <w:t xml:space="preserve">(π.χ. </w:t>
            </w:r>
            <w:proofErr w:type="spellStart"/>
            <w:r w:rsidRPr="009D17BE">
              <w:rPr>
                <w:lang w:val="el-GR"/>
              </w:rPr>
              <w:t>υδροστόμια</w:t>
            </w:r>
            <w:proofErr w:type="spellEnd"/>
            <w:r w:rsidRPr="009D17BE">
              <w:rPr>
                <w:lang w:val="el-GR"/>
              </w:rPr>
              <w:t xml:space="preserve">, </w:t>
            </w:r>
            <w:proofErr w:type="spellStart"/>
            <w:r w:rsidRPr="009D17BE">
              <w:rPr>
                <w:lang w:val="el-GR"/>
              </w:rPr>
              <w:t>υδατοδεξαμενές</w:t>
            </w:r>
            <w:proofErr w:type="spellEnd"/>
            <w:r w:rsidRPr="009D17BE">
              <w:rPr>
                <w:lang w:val="el-GR"/>
              </w:rPr>
              <w:t>, κατασκηνώσεις, κλπ.). Κάθε είδος σημείου θα εμφανίζεται με διαφορετικό εικονίδιο / σχήμα / χρώμα.</w:t>
            </w:r>
          </w:p>
        </w:tc>
        <w:tc>
          <w:tcPr>
            <w:tcW w:w="728" w:type="pct"/>
            <w:tcBorders>
              <w:top w:val="single" w:sz="4" w:space="0" w:color="000000"/>
              <w:left w:val="single" w:sz="4" w:space="0" w:color="000000"/>
              <w:bottom w:val="single" w:sz="4" w:space="0" w:color="000000"/>
            </w:tcBorders>
            <w:vAlign w:val="center"/>
          </w:tcPr>
          <w:p w14:paraId="2AB29D7E"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2150B25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FD62C44" w14:textId="77777777" w:rsidR="00CB4C47" w:rsidRPr="00CB4C47" w:rsidRDefault="00CB4C47" w:rsidP="00CB4C47"/>
        </w:tc>
      </w:tr>
      <w:tr w:rsidR="00BF51D2" w:rsidRPr="00CB4C47" w14:paraId="2CC4DC7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B06493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B32B7D7" w14:textId="77777777" w:rsidR="00CB4C47" w:rsidRPr="009D17BE" w:rsidRDefault="00CB4C47" w:rsidP="009D17BE">
            <w:pPr>
              <w:jc w:val="left"/>
              <w:rPr>
                <w:lang w:val="el-GR"/>
              </w:rPr>
            </w:pPr>
            <w:r w:rsidRPr="009D17BE">
              <w:rPr>
                <w:lang w:val="el-GR"/>
              </w:rPr>
              <w:t>Δυνατότητα εύρεσης πλησιέστερου πόρου σε τοποθεσία επιλογής του χρήστη.</w:t>
            </w:r>
          </w:p>
        </w:tc>
        <w:tc>
          <w:tcPr>
            <w:tcW w:w="728" w:type="pct"/>
            <w:tcBorders>
              <w:top w:val="single" w:sz="4" w:space="0" w:color="000000"/>
              <w:left w:val="single" w:sz="4" w:space="0" w:color="000000"/>
              <w:bottom w:val="single" w:sz="4" w:space="0" w:color="000000"/>
            </w:tcBorders>
            <w:vAlign w:val="center"/>
          </w:tcPr>
          <w:p w14:paraId="03C3812F"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E3FA5E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ACBF00C" w14:textId="77777777" w:rsidR="00CB4C47" w:rsidRPr="00CB4C47" w:rsidRDefault="00CB4C47" w:rsidP="00CB4C47"/>
        </w:tc>
      </w:tr>
      <w:tr w:rsidR="00BF51D2" w:rsidRPr="00CB4C47" w14:paraId="10C9B31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74BA96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CAF009A" w14:textId="77777777" w:rsidR="00CB4C47" w:rsidRPr="009D17BE" w:rsidRDefault="00CB4C47" w:rsidP="009D17BE">
            <w:pPr>
              <w:jc w:val="left"/>
              <w:rPr>
                <w:lang w:val="el-GR"/>
              </w:rPr>
            </w:pPr>
            <w:r w:rsidRPr="009D17BE">
              <w:rPr>
                <w:lang w:val="el-GR"/>
              </w:rPr>
              <w:t xml:space="preserve">Δυνατότητα εύρεσης οντοτήτων της </w:t>
            </w:r>
            <w:proofErr w:type="spellStart"/>
            <w:r w:rsidRPr="009D17BE">
              <w:rPr>
                <w:lang w:val="el-GR"/>
              </w:rPr>
              <w:t>γεωβάσης</w:t>
            </w:r>
            <w:proofErr w:type="spellEnd"/>
            <w:r w:rsidRPr="009D17BE">
              <w:rPr>
                <w:lang w:val="el-GR"/>
              </w:rPr>
              <w:t xml:space="preserve"> πλησιέστερα σε πόρο.</w:t>
            </w:r>
          </w:p>
        </w:tc>
        <w:tc>
          <w:tcPr>
            <w:tcW w:w="728" w:type="pct"/>
            <w:tcBorders>
              <w:top w:val="single" w:sz="4" w:space="0" w:color="000000"/>
              <w:left w:val="single" w:sz="4" w:space="0" w:color="000000"/>
              <w:bottom w:val="single" w:sz="4" w:space="0" w:color="000000"/>
            </w:tcBorders>
            <w:vAlign w:val="center"/>
          </w:tcPr>
          <w:p w14:paraId="70B6FD8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728AE8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EBC81BB" w14:textId="77777777" w:rsidR="00CB4C47" w:rsidRPr="00CB4C47" w:rsidRDefault="00CB4C47" w:rsidP="00CB4C47"/>
        </w:tc>
      </w:tr>
      <w:tr w:rsidR="00BF51D2" w:rsidRPr="00CB4C47" w14:paraId="0E564367" w14:textId="77777777" w:rsidTr="00BF51D2">
        <w:trPr>
          <w:gridAfter w:val="1"/>
          <w:wAfter w:w="12" w:type="pct"/>
        </w:trPr>
        <w:tc>
          <w:tcPr>
            <w:tcW w:w="451" w:type="pct"/>
            <w:tcBorders>
              <w:top w:val="single" w:sz="2" w:space="0" w:color="000000"/>
              <w:left w:val="single" w:sz="4" w:space="0" w:color="000000"/>
              <w:bottom w:val="single" w:sz="4" w:space="0" w:color="000000"/>
            </w:tcBorders>
          </w:tcPr>
          <w:p w14:paraId="24E8FA49" w14:textId="77777777" w:rsidR="00CB4C47" w:rsidRPr="00CB4C47" w:rsidRDefault="00CB4C47" w:rsidP="009D17BE">
            <w:pPr>
              <w:pStyle w:val="ListParagraph"/>
              <w:numPr>
                <w:ilvl w:val="0"/>
                <w:numId w:val="284"/>
              </w:numPr>
            </w:pPr>
          </w:p>
        </w:tc>
        <w:tc>
          <w:tcPr>
            <w:tcW w:w="2004" w:type="pct"/>
            <w:tcBorders>
              <w:top w:val="single" w:sz="2" w:space="0" w:color="000000"/>
              <w:left w:val="single" w:sz="4" w:space="0" w:color="000000"/>
              <w:bottom w:val="single" w:sz="4" w:space="0" w:color="000000"/>
            </w:tcBorders>
          </w:tcPr>
          <w:p w14:paraId="18D69671" w14:textId="77777777" w:rsidR="00CB4C47" w:rsidRPr="009D17BE" w:rsidRDefault="00CB4C47" w:rsidP="009D17BE">
            <w:pPr>
              <w:jc w:val="left"/>
              <w:rPr>
                <w:lang w:val="el-GR"/>
              </w:rPr>
            </w:pPr>
            <w:r w:rsidRPr="009D17BE">
              <w:rPr>
                <w:lang w:val="el-GR"/>
              </w:rPr>
              <w:t>Εργαλεία μέτρησης αποστάσεων και επιφανειών όπως μέτρηση οριζόντιας και κάθετης απόστασης, διαφοράς ύψους μεταξύ των σημείων και μέτρηση επιφάνειας.</w:t>
            </w:r>
          </w:p>
        </w:tc>
        <w:tc>
          <w:tcPr>
            <w:tcW w:w="728" w:type="pct"/>
            <w:tcBorders>
              <w:top w:val="single" w:sz="4" w:space="0" w:color="000000"/>
              <w:left w:val="single" w:sz="4" w:space="0" w:color="000000"/>
              <w:bottom w:val="single" w:sz="4" w:space="0" w:color="000000"/>
            </w:tcBorders>
            <w:vAlign w:val="center"/>
          </w:tcPr>
          <w:p w14:paraId="7B56314F"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4AE8FB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7CD6988" w14:textId="77777777" w:rsidR="00CB4C47" w:rsidRPr="00CB4C47" w:rsidRDefault="00CB4C47" w:rsidP="00CB4C47"/>
        </w:tc>
      </w:tr>
      <w:tr w:rsidR="00BF51D2" w:rsidRPr="00CB4C47" w14:paraId="0ED06170" w14:textId="77777777" w:rsidTr="009D17BE">
        <w:tc>
          <w:tcPr>
            <w:tcW w:w="5000" w:type="pct"/>
            <w:gridSpan w:val="6"/>
            <w:tcBorders>
              <w:top w:val="single" w:sz="2" w:space="0" w:color="000000"/>
              <w:left w:val="single" w:sz="4" w:space="0" w:color="000000"/>
              <w:bottom w:val="single" w:sz="4" w:space="0" w:color="000000"/>
              <w:right w:val="single" w:sz="4" w:space="0" w:color="000000"/>
            </w:tcBorders>
          </w:tcPr>
          <w:p w14:paraId="1E64745A" w14:textId="77777777" w:rsidR="00CB4C47" w:rsidRPr="009D17BE" w:rsidRDefault="00CB4C47" w:rsidP="00CB4C47">
            <w:pPr>
              <w:rPr>
                <w:b/>
                <w:bCs/>
              </w:rPr>
            </w:pPr>
            <w:r w:rsidRPr="009D17BE">
              <w:rPr>
                <w:b/>
                <w:bCs/>
              </w:rPr>
              <w:t>ΚΑΤΑΧΩΡΙΣΗ ΠΕΡΙΣΤΑΤΙΚΩΝ</w:t>
            </w:r>
          </w:p>
        </w:tc>
      </w:tr>
      <w:tr w:rsidR="00BF51D2" w:rsidRPr="00CB4C47" w14:paraId="4D5C7C49"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B36B6C3"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D0E5612" w14:textId="77777777" w:rsidR="00CB4C47" w:rsidRPr="009D17BE" w:rsidRDefault="00CB4C47" w:rsidP="009D17BE">
            <w:pPr>
              <w:jc w:val="left"/>
              <w:rPr>
                <w:lang w:val="el-GR"/>
              </w:rPr>
            </w:pPr>
            <w:r w:rsidRPr="009D17BE">
              <w:rPr>
                <w:lang w:val="el-GR"/>
              </w:rPr>
              <w:t>Θα πρέπει να υποστηρίζεται η εισαγωγή τύπων περιστατικών σε τουλάχιστον τρία (3) επίπεδα ιεραρχίας (κύριος, δευτερεύον και τριτεύων τύπος).</w:t>
            </w:r>
          </w:p>
        </w:tc>
        <w:tc>
          <w:tcPr>
            <w:tcW w:w="728" w:type="pct"/>
            <w:tcBorders>
              <w:top w:val="single" w:sz="4" w:space="0" w:color="000000"/>
              <w:left w:val="single" w:sz="4" w:space="0" w:color="000000"/>
              <w:bottom w:val="single" w:sz="4" w:space="0" w:color="000000"/>
            </w:tcBorders>
            <w:vAlign w:val="center"/>
          </w:tcPr>
          <w:p w14:paraId="1A08B480"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5B0162A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F3347F5" w14:textId="77777777" w:rsidR="00CB4C47" w:rsidRPr="00CB4C47" w:rsidRDefault="00CB4C47" w:rsidP="00CB4C47"/>
        </w:tc>
      </w:tr>
      <w:tr w:rsidR="00BF51D2" w:rsidRPr="00CB4C47" w14:paraId="506123A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018E72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6683C21" w14:textId="77777777" w:rsidR="00CB4C47" w:rsidRPr="009D17BE" w:rsidRDefault="00CB4C47" w:rsidP="009D17BE">
            <w:pPr>
              <w:jc w:val="left"/>
              <w:rPr>
                <w:lang w:val="el-GR"/>
              </w:rPr>
            </w:pPr>
            <w:r w:rsidRPr="009D17BE">
              <w:rPr>
                <w:lang w:val="el-GR"/>
              </w:rPr>
              <w:t>Οι λίστες τύπων περιστατικών να δύναται να προτείνουν τύπους σε αναδιπλούμενες λίστες καθώς πληκτρολογεί ο χρήστης.</w:t>
            </w:r>
          </w:p>
        </w:tc>
        <w:tc>
          <w:tcPr>
            <w:tcW w:w="728" w:type="pct"/>
            <w:tcBorders>
              <w:top w:val="single" w:sz="4" w:space="0" w:color="000000"/>
              <w:left w:val="single" w:sz="4" w:space="0" w:color="000000"/>
              <w:bottom w:val="single" w:sz="4" w:space="0" w:color="000000"/>
            </w:tcBorders>
            <w:vAlign w:val="center"/>
          </w:tcPr>
          <w:p w14:paraId="67D76EC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EC1388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5A39A3E" w14:textId="77777777" w:rsidR="00CB4C47" w:rsidRPr="00CB4C47" w:rsidRDefault="00CB4C47" w:rsidP="00CB4C47"/>
        </w:tc>
      </w:tr>
      <w:tr w:rsidR="00BF51D2" w:rsidRPr="00CB4C47" w14:paraId="3B23A2A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9A0889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EA3FB8A" w14:textId="77777777" w:rsidR="00CB4C47" w:rsidRPr="009D17BE" w:rsidRDefault="00CB4C47" w:rsidP="009D17BE">
            <w:pPr>
              <w:jc w:val="left"/>
              <w:rPr>
                <w:lang w:val="el-GR"/>
              </w:rPr>
            </w:pPr>
            <w:r w:rsidRPr="009D17BE">
              <w:rPr>
                <w:lang w:val="el-GR"/>
              </w:rPr>
              <w:t>Να υπάρχει πεδίο για εισαγωγή περιγραφής περιστατικού.</w:t>
            </w:r>
          </w:p>
        </w:tc>
        <w:tc>
          <w:tcPr>
            <w:tcW w:w="728" w:type="pct"/>
            <w:tcBorders>
              <w:top w:val="single" w:sz="4" w:space="0" w:color="000000"/>
              <w:left w:val="single" w:sz="4" w:space="0" w:color="000000"/>
              <w:bottom w:val="single" w:sz="4" w:space="0" w:color="000000"/>
            </w:tcBorders>
            <w:vAlign w:val="center"/>
          </w:tcPr>
          <w:p w14:paraId="53F5C74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6EBE3F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294378A" w14:textId="77777777" w:rsidR="00CB4C47" w:rsidRPr="00CB4C47" w:rsidRDefault="00CB4C47" w:rsidP="00CB4C47"/>
        </w:tc>
      </w:tr>
      <w:tr w:rsidR="00BF51D2" w:rsidRPr="00CB4C47" w14:paraId="342829B6"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124459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78DEEDF" w14:textId="77777777" w:rsidR="00CB4C47" w:rsidRPr="009D17BE" w:rsidRDefault="00CB4C47" w:rsidP="009D17BE">
            <w:pPr>
              <w:jc w:val="left"/>
              <w:rPr>
                <w:lang w:val="el-GR"/>
              </w:rPr>
            </w:pPr>
            <w:r w:rsidRPr="009D17BE">
              <w:rPr>
                <w:lang w:val="el-GR"/>
              </w:rPr>
              <w:t>Τα απαραίτητα πεδία για την καταχώριση ενός περιστατικού θα πρέπει να είναι ευδιάκριτα στο χρήστη. Παράλληλα θα πρέπει να παρέχονται ενδείξεις για τα απαραίτητα πεδία που δεν έχουν συμπληρωθεί.</w:t>
            </w:r>
          </w:p>
        </w:tc>
        <w:tc>
          <w:tcPr>
            <w:tcW w:w="728" w:type="pct"/>
            <w:tcBorders>
              <w:top w:val="single" w:sz="4" w:space="0" w:color="000000"/>
              <w:left w:val="single" w:sz="4" w:space="0" w:color="000000"/>
              <w:bottom w:val="single" w:sz="4" w:space="0" w:color="000000"/>
            </w:tcBorders>
            <w:vAlign w:val="center"/>
          </w:tcPr>
          <w:p w14:paraId="2B11AC0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000E87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DE34DB0" w14:textId="77777777" w:rsidR="00CB4C47" w:rsidRPr="00CB4C47" w:rsidRDefault="00CB4C47" w:rsidP="00CB4C47"/>
        </w:tc>
      </w:tr>
      <w:tr w:rsidR="00BF51D2" w:rsidRPr="00CB4C47" w14:paraId="3595DAF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3D4FD9E"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D12495A" w14:textId="77777777" w:rsidR="00CB4C47" w:rsidRPr="009D17BE" w:rsidRDefault="00CB4C47" w:rsidP="009D17BE">
            <w:pPr>
              <w:jc w:val="left"/>
              <w:rPr>
                <w:lang w:val="el-GR"/>
              </w:rPr>
            </w:pPr>
            <w:proofErr w:type="spellStart"/>
            <w:r w:rsidRPr="009D17BE">
              <w:rPr>
                <w:lang w:val="el-GR"/>
              </w:rPr>
              <w:t>Γεωκωδικοποίηση</w:t>
            </w:r>
            <w:proofErr w:type="spellEnd"/>
            <w:r w:rsidRPr="009D17BE">
              <w:rPr>
                <w:lang w:val="el-GR"/>
              </w:rPr>
              <w:t xml:space="preserve"> περιστατικού με βάση την οδό/αριθμό, τοπωνύμιο ή σημείο ενδιαφέροντος ή με επιλογή τοποθεσίας με χρήση του χάρτη.</w:t>
            </w:r>
          </w:p>
        </w:tc>
        <w:tc>
          <w:tcPr>
            <w:tcW w:w="728" w:type="pct"/>
            <w:tcBorders>
              <w:top w:val="single" w:sz="4" w:space="0" w:color="000000"/>
              <w:left w:val="single" w:sz="4" w:space="0" w:color="000000"/>
              <w:bottom w:val="single" w:sz="4" w:space="0" w:color="000000"/>
            </w:tcBorders>
            <w:vAlign w:val="center"/>
          </w:tcPr>
          <w:p w14:paraId="6194C8F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3EE0884"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DC97B8D" w14:textId="77777777" w:rsidR="00CB4C47" w:rsidRPr="00CB4C47" w:rsidRDefault="00CB4C47" w:rsidP="00CB4C47"/>
        </w:tc>
      </w:tr>
      <w:tr w:rsidR="00BF51D2" w:rsidRPr="00CB4C47" w14:paraId="0FDBC8A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0FF0509"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270FE0A" w14:textId="77777777" w:rsidR="00CB4C47" w:rsidRPr="009D17BE" w:rsidRDefault="00CB4C47" w:rsidP="009D17BE">
            <w:pPr>
              <w:jc w:val="left"/>
              <w:rPr>
                <w:lang w:val="el-GR"/>
              </w:rPr>
            </w:pPr>
            <w:r w:rsidRPr="009D17BE">
              <w:rPr>
                <w:lang w:val="el-GR"/>
              </w:rPr>
              <w:t>Η τοποθεσία του περιστατικού θα πρέπει να εμφανίζεται στη μορφή φ και λ. Ο χρήστης θα πρέπει να μπορεί να επιλέξει την εμφάνιση σε δεκαδικές μοίρες ή σε μοίρες, λεπτά, δεύτερα.</w:t>
            </w:r>
          </w:p>
        </w:tc>
        <w:tc>
          <w:tcPr>
            <w:tcW w:w="728" w:type="pct"/>
            <w:tcBorders>
              <w:top w:val="single" w:sz="4" w:space="0" w:color="000000"/>
              <w:left w:val="single" w:sz="4" w:space="0" w:color="000000"/>
              <w:bottom w:val="single" w:sz="4" w:space="0" w:color="000000"/>
            </w:tcBorders>
            <w:vAlign w:val="center"/>
          </w:tcPr>
          <w:p w14:paraId="23CEA252"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4935F1B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586CFB9" w14:textId="77777777" w:rsidR="00CB4C47" w:rsidRPr="00CB4C47" w:rsidRDefault="00CB4C47" w:rsidP="00CB4C47"/>
        </w:tc>
      </w:tr>
      <w:tr w:rsidR="00BF51D2" w:rsidRPr="00CB4C47" w14:paraId="114564D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DAE2780"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1D2E6279" w14:textId="77777777" w:rsidR="00CB4C47" w:rsidRPr="009D17BE" w:rsidRDefault="00CB4C47" w:rsidP="009D17BE">
            <w:pPr>
              <w:jc w:val="left"/>
              <w:rPr>
                <w:lang w:val="el-GR"/>
              </w:rPr>
            </w:pPr>
            <w:r w:rsidRPr="009D17BE">
              <w:rPr>
                <w:lang w:val="el-GR"/>
              </w:rPr>
              <w:t xml:space="preserve">Αυτόματος προσδιορισμός της περιοχής ευθύνης μετά την </w:t>
            </w:r>
            <w:proofErr w:type="spellStart"/>
            <w:r w:rsidRPr="009D17BE">
              <w:rPr>
                <w:lang w:val="el-GR"/>
              </w:rPr>
              <w:t>γεωκωδικοποίηση</w:t>
            </w:r>
            <w:proofErr w:type="spellEnd"/>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178470EF"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EED446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F6643D6" w14:textId="77777777" w:rsidR="00CB4C47" w:rsidRPr="00CB4C47" w:rsidRDefault="00CB4C47" w:rsidP="00CB4C47"/>
        </w:tc>
      </w:tr>
      <w:tr w:rsidR="00BF51D2" w:rsidRPr="00CB4C47" w14:paraId="1B6A094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E39C4B3"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93BDCE4" w14:textId="77777777" w:rsidR="00CB4C47" w:rsidRPr="009D17BE" w:rsidRDefault="00CB4C47" w:rsidP="009D17BE">
            <w:pPr>
              <w:jc w:val="left"/>
              <w:rPr>
                <w:lang w:val="el-GR"/>
              </w:rPr>
            </w:pPr>
            <w:r w:rsidRPr="009D17BE">
              <w:rPr>
                <w:lang w:val="el-GR"/>
              </w:rPr>
              <w:t>Δυνατότητα καταχώρισης περιστατικού χωρίς πληροφορία τοποθεσίας. Στην περίπτωση αυτή να μπορεί ο χρήστης να επιλέξει την περιοχή ευθύνης.</w:t>
            </w:r>
          </w:p>
        </w:tc>
        <w:tc>
          <w:tcPr>
            <w:tcW w:w="728" w:type="pct"/>
            <w:tcBorders>
              <w:top w:val="single" w:sz="4" w:space="0" w:color="000000"/>
              <w:left w:val="single" w:sz="4" w:space="0" w:color="000000"/>
              <w:bottom w:val="single" w:sz="4" w:space="0" w:color="000000"/>
            </w:tcBorders>
            <w:vAlign w:val="center"/>
          </w:tcPr>
          <w:p w14:paraId="08961D2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1EA150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C365510" w14:textId="77777777" w:rsidR="00CB4C47" w:rsidRPr="00CB4C47" w:rsidRDefault="00CB4C47" w:rsidP="00CB4C47"/>
        </w:tc>
      </w:tr>
      <w:tr w:rsidR="00BF51D2" w:rsidRPr="00CB4C47" w14:paraId="45CD431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DF2B7AF" w14:textId="77777777" w:rsidR="00CB4C47" w:rsidRPr="00CB4C47" w:rsidDel="009C589C"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37D896D" w14:textId="77777777" w:rsidR="00CB4C47" w:rsidRPr="009D17BE" w:rsidRDefault="00CB4C47" w:rsidP="009D17BE">
            <w:pPr>
              <w:jc w:val="left"/>
              <w:rPr>
                <w:lang w:val="el-GR"/>
              </w:rPr>
            </w:pPr>
            <w:r w:rsidRPr="009D17BE">
              <w:rPr>
                <w:lang w:val="el-GR"/>
              </w:rPr>
              <w:t>Δυνατότητα καταγραφής περιγραφικά της τοποθεσίας σε κατάλληλο πεδίο εισόδου.</w:t>
            </w:r>
          </w:p>
        </w:tc>
        <w:tc>
          <w:tcPr>
            <w:tcW w:w="728" w:type="pct"/>
            <w:tcBorders>
              <w:top w:val="single" w:sz="4" w:space="0" w:color="000000"/>
              <w:left w:val="single" w:sz="4" w:space="0" w:color="000000"/>
              <w:bottom w:val="single" w:sz="4" w:space="0" w:color="000000"/>
            </w:tcBorders>
            <w:vAlign w:val="center"/>
          </w:tcPr>
          <w:p w14:paraId="320E22D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35A8E74"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417F2E0" w14:textId="77777777" w:rsidR="00CB4C47" w:rsidRPr="00CB4C47" w:rsidRDefault="00CB4C47" w:rsidP="00CB4C47"/>
        </w:tc>
      </w:tr>
      <w:tr w:rsidR="00BF51D2" w:rsidRPr="00CB4C47" w14:paraId="155EB572"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E934FF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246EF685" w14:textId="77777777" w:rsidR="00CB4C47" w:rsidRPr="009D17BE" w:rsidRDefault="00CB4C47" w:rsidP="009D17BE">
            <w:pPr>
              <w:jc w:val="left"/>
              <w:rPr>
                <w:lang w:val="el-GR"/>
              </w:rPr>
            </w:pPr>
            <w:r w:rsidRPr="009D17BE">
              <w:rPr>
                <w:lang w:val="el-GR"/>
              </w:rPr>
              <w:t>Δυνατότητα καταγραφής των στοιχείων της πηγής που αναφέρει ένα περιστατικό.</w:t>
            </w:r>
          </w:p>
        </w:tc>
        <w:tc>
          <w:tcPr>
            <w:tcW w:w="728" w:type="pct"/>
            <w:tcBorders>
              <w:top w:val="single" w:sz="4" w:space="0" w:color="000000"/>
              <w:left w:val="single" w:sz="4" w:space="0" w:color="000000"/>
              <w:bottom w:val="single" w:sz="4" w:space="0" w:color="000000"/>
            </w:tcBorders>
            <w:vAlign w:val="center"/>
          </w:tcPr>
          <w:p w14:paraId="4FF40CAE"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60974A2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7056775" w14:textId="77777777" w:rsidR="00CB4C47" w:rsidRPr="00CB4C47" w:rsidRDefault="00CB4C47" w:rsidP="00CB4C47"/>
        </w:tc>
      </w:tr>
      <w:tr w:rsidR="00BF51D2" w:rsidRPr="00CB4C47" w14:paraId="3F61C4F9" w14:textId="77777777" w:rsidTr="00BF51D2">
        <w:trPr>
          <w:gridAfter w:val="1"/>
          <w:wAfter w:w="12" w:type="pct"/>
          <w:trHeight w:val="912"/>
        </w:trPr>
        <w:tc>
          <w:tcPr>
            <w:tcW w:w="451" w:type="pct"/>
            <w:tcBorders>
              <w:top w:val="single" w:sz="4" w:space="0" w:color="000000"/>
              <w:left w:val="single" w:sz="4" w:space="0" w:color="000000"/>
              <w:bottom w:val="single" w:sz="4" w:space="0" w:color="000000"/>
            </w:tcBorders>
            <w:vAlign w:val="center"/>
          </w:tcPr>
          <w:p w14:paraId="6D6383E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1DC7CBD9" w14:textId="77777777" w:rsidR="00CB4C47" w:rsidRPr="009D17BE" w:rsidRDefault="00CB4C47" w:rsidP="009D17BE">
            <w:pPr>
              <w:jc w:val="left"/>
              <w:rPr>
                <w:lang w:val="el-GR"/>
              </w:rPr>
            </w:pPr>
            <w:r w:rsidRPr="009D17BE">
              <w:rPr>
                <w:lang w:val="el-GR"/>
              </w:rPr>
              <w:t xml:space="preserve">Κατά τη δημιουργία ενός περιστατικού το σύστημα θα πρέπει να δημιουργεί αυτόματα την </w:t>
            </w:r>
            <w:proofErr w:type="spellStart"/>
            <w:r w:rsidRPr="009D17BE">
              <w:rPr>
                <w:lang w:val="el-GR"/>
              </w:rPr>
              <w:t>χρονοσφραγίδα</w:t>
            </w:r>
            <w:proofErr w:type="spellEnd"/>
            <w:r w:rsidRPr="009D17BE">
              <w:rPr>
                <w:lang w:val="el-GR"/>
              </w:rPr>
              <w:t xml:space="preserve"> έναρξης.</w:t>
            </w:r>
          </w:p>
        </w:tc>
        <w:tc>
          <w:tcPr>
            <w:tcW w:w="728" w:type="pct"/>
            <w:tcBorders>
              <w:top w:val="single" w:sz="4" w:space="0" w:color="000000"/>
              <w:left w:val="single" w:sz="4" w:space="0" w:color="000000"/>
              <w:bottom w:val="single" w:sz="4" w:space="0" w:color="000000"/>
            </w:tcBorders>
            <w:vAlign w:val="center"/>
          </w:tcPr>
          <w:p w14:paraId="14E40DCA"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0BF1BC94"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3DC2419" w14:textId="77777777" w:rsidR="00CB4C47" w:rsidRPr="00CB4C47" w:rsidRDefault="00CB4C47" w:rsidP="00CB4C47"/>
        </w:tc>
      </w:tr>
      <w:tr w:rsidR="00BF51D2" w:rsidRPr="00CB4C47" w14:paraId="747D9CD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4CE61E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1C8E5513" w14:textId="77777777" w:rsidR="00CB4C47" w:rsidRPr="009D17BE" w:rsidRDefault="00CB4C47" w:rsidP="009D17BE">
            <w:pPr>
              <w:jc w:val="left"/>
              <w:rPr>
                <w:lang w:val="el-GR"/>
              </w:rPr>
            </w:pPr>
            <w:r w:rsidRPr="009D17BE">
              <w:rPr>
                <w:lang w:val="el-GR"/>
              </w:rPr>
              <w:t>Δυνατότητα εύρεσης και παρουσίασης παρόμοιων συμβάντων σε κοντινή απόσταση για αποφυγή πολλαπλών εγγραφών.</w:t>
            </w:r>
          </w:p>
        </w:tc>
        <w:tc>
          <w:tcPr>
            <w:tcW w:w="728" w:type="pct"/>
            <w:tcBorders>
              <w:top w:val="single" w:sz="4" w:space="0" w:color="000000"/>
              <w:left w:val="single" w:sz="4" w:space="0" w:color="000000"/>
              <w:bottom w:val="single" w:sz="4" w:space="0" w:color="000000"/>
            </w:tcBorders>
            <w:vAlign w:val="center"/>
          </w:tcPr>
          <w:p w14:paraId="1B628D4D"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ED37CD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2684076" w14:textId="77777777" w:rsidR="00CB4C47" w:rsidRPr="00CB4C47" w:rsidRDefault="00CB4C47" w:rsidP="00CB4C47"/>
        </w:tc>
      </w:tr>
      <w:tr w:rsidR="00BF51D2" w:rsidRPr="00CB4C47" w14:paraId="4E3BB1A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1F80516"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2E7E0F3" w14:textId="77777777" w:rsidR="00CB4C47" w:rsidRPr="009D17BE" w:rsidRDefault="00CB4C47" w:rsidP="009D17BE">
            <w:pPr>
              <w:jc w:val="left"/>
              <w:rPr>
                <w:lang w:val="el-GR"/>
              </w:rPr>
            </w:pPr>
            <w:r w:rsidRPr="009D17BE">
              <w:rPr>
                <w:lang w:val="el-GR"/>
              </w:rPr>
              <w:t>Δυνατότητα καθαρισμού της φόρμας καταχώρισης με το πάτημα ενός κουμπιού.</w:t>
            </w:r>
          </w:p>
        </w:tc>
        <w:tc>
          <w:tcPr>
            <w:tcW w:w="728" w:type="pct"/>
            <w:tcBorders>
              <w:top w:val="single" w:sz="4" w:space="0" w:color="000000"/>
              <w:left w:val="single" w:sz="4" w:space="0" w:color="000000"/>
              <w:bottom w:val="single" w:sz="4" w:space="0" w:color="000000"/>
            </w:tcBorders>
            <w:vAlign w:val="center"/>
          </w:tcPr>
          <w:p w14:paraId="44ADC0D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8CAD33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814BA4A" w14:textId="77777777" w:rsidR="00CB4C47" w:rsidRPr="00CB4C47" w:rsidRDefault="00CB4C47" w:rsidP="00CB4C47"/>
        </w:tc>
      </w:tr>
      <w:tr w:rsidR="00BF51D2" w:rsidRPr="00CB4C47" w14:paraId="2F60A9C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31A33FE" w14:textId="77777777" w:rsidR="00CB4C47" w:rsidRPr="00CB4C47" w:rsidDel="009C589C"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F49948D" w14:textId="77777777" w:rsidR="00CB4C47" w:rsidRPr="009D17BE" w:rsidRDefault="00CB4C47" w:rsidP="009D17BE">
            <w:pPr>
              <w:jc w:val="left"/>
              <w:rPr>
                <w:lang w:val="el-GR"/>
              </w:rPr>
            </w:pPr>
            <w:r w:rsidRPr="009D17BE">
              <w:rPr>
                <w:lang w:val="el-GR"/>
              </w:rPr>
              <w:t>Θα πρέπει να υποστηρίζεται η καταχώριση συμβάντων με επιλογή μελλοντικής ημερομηνίας (π.χ. συμβάντα προληπτικών δράσεων ή ασκήσεων).</w:t>
            </w:r>
          </w:p>
        </w:tc>
        <w:tc>
          <w:tcPr>
            <w:tcW w:w="728" w:type="pct"/>
            <w:tcBorders>
              <w:top w:val="single" w:sz="4" w:space="0" w:color="000000"/>
              <w:left w:val="single" w:sz="4" w:space="0" w:color="000000"/>
              <w:bottom w:val="single" w:sz="4" w:space="0" w:color="000000"/>
            </w:tcBorders>
            <w:vAlign w:val="center"/>
          </w:tcPr>
          <w:p w14:paraId="44D4DA0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4BD6C01"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1E528F2" w14:textId="77777777" w:rsidR="00CB4C47" w:rsidRPr="00CB4C47" w:rsidRDefault="00CB4C47" w:rsidP="00CB4C47"/>
        </w:tc>
      </w:tr>
      <w:tr w:rsidR="00BF51D2" w:rsidRPr="00CB4C47" w14:paraId="15EF8482" w14:textId="77777777" w:rsidTr="009D17BE">
        <w:tc>
          <w:tcPr>
            <w:tcW w:w="5000" w:type="pct"/>
            <w:gridSpan w:val="6"/>
            <w:tcBorders>
              <w:top w:val="single" w:sz="2" w:space="0" w:color="000000"/>
              <w:left w:val="single" w:sz="4" w:space="0" w:color="000000"/>
              <w:bottom w:val="single" w:sz="4" w:space="0" w:color="000000"/>
              <w:right w:val="single" w:sz="4" w:space="0" w:color="000000"/>
            </w:tcBorders>
          </w:tcPr>
          <w:p w14:paraId="2A5EE7CE" w14:textId="77777777" w:rsidR="00CB4C47" w:rsidRPr="009D17BE" w:rsidRDefault="00CB4C47" w:rsidP="00CB4C47">
            <w:pPr>
              <w:rPr>
                <w:b/>
                <w:bCs/>
              </w:rPr>
            </w:pPr>
            <w:r w:rsidRPr="009D17BE">
              <w:rPr>
                <w:b/>
                <w:bCs/>
              </w:rPr>
              <w:t>ΔΙΑΧΕΙΡΙΣΗ ΠΕΡΙΣΤΑΤΙΚΩΝ</w:t>
            </w:r>
          </w:p>
        </w:tc>
      </w:tr>
      <w:tr w:rsidR="00BF51D2" w:rsidRPr="00CB4C47" w14:paraId="685F53E2"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0BB2B5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779B631" w14:textId="77777777" w:rsidR="00CB4C47" w:rsidRPr="009D17BE" w:rsidRDefault="00CB4C47" w:rsidP="009D17BE">
            <w:pPr>
              <w:jc w:val="left"/>
              <w:rPr>
                <w:lang w:val="el-GR"/>
              </w:rPr>
            </w:pPr>
            <w:r w:rsidRPr="009D17BE">
              <w:rPr>
                <w:lang w:val="el-GR"/>
              </w:rPr>
              <w:t>Το περιβάλλον διαχείρισης περιστατικών θα πρέπει να ενημερώνεται άμεσα από την καταχώριση συμβάντος.</w:t>
            </w:r>
          </w:p>
        </w:tc>
        <w:tc>
          <w:tcPr>
            <w:tcW w:w="728" w:type="pct"/>
            <w:tcBorders>
              <w:top w:val="single" w:sz="4" w:space="0" w:color="000000"/>
              <w:left w:val="single" w:sz="4" w:space="0" w:color="000000"/>
              <w:bottom w:val="single" w:sz="4" w:space="0" w:color="000000"/>
            </w:tcBorders>
            <w:vAlign w:val="center"/>
          </w:tcPr>
          <w:p w14:paraId="234F41A1"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295906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ED2CF16" w14:textId="77777777" w:rsidR="00CB4C47" w:rsidRPr="00CB4C47" w:rsidRDefault="00CB4C47" w:rsidP="00CB4C47"/>
        </w:tc>
      </w:tr>
      <w:tr w:rsidR="00BF51D2" w:rsidRPr="00CB4C47" w14:paraId="7C9F3AD9"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C21FD96"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F0A4054" w14:textId="77777777" w:rsidR="00CB4C47" w:rsidRPr="009D17BE" w:rsidRDefault="00CB4C47" w:rsidP="009D17BE">
            <w:pPr>
              <w:jc w:val="left"/>
              <w:rPr>
                <w:lang w:val="el-GR"/>
              </w:rPr>
            </w:pPr>
            <w:r w:rsidRPr="009D17BE">
              <w:rPr>
                <w:lang w:val="el-GR"/>
              </w:rPr>
              <w:t>Κάθε χρήστης με ρόλο με δικαίωμα διαχείρισης περιστατικών θα μπορεί να διαχειριστή ένα περιστατικό ανάλογα με την περιοχή ευθύνης του (ιεραρχικά).</w:t>
            </w:r>
          </w:p>
        </w:tc>
        <w:tc>
          <w:tcPr>
            <w:tcW w:w="728" w:type="pct"/>
            <w:tcBorders>
              <w:top w:val="single" w:sz="4" w:space="0" w:color="000000"/>
              <w:left w:val="single" w:sz="4" w:space="0" w:color="000000"/>
              <w:bottom w:val="single" w:sz="4" w:space="0" w:color="000000"/>
            </w:tcBorders>
            <w:vAlign w:val="center"/>
          </w:tcPr>
          <w:p w14:paraId="3752B261"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A92013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E465E5F" w14:textId="77777777" w:rsidR="00CB4C47" w:rsidRPr="00CB4C47" w:rsidRDefault="00CB4C47" w:rsidP="00CB4C47"/>
        </w:tc>
      </w:tr>
      <w:tr w:rsidR="00BF51D2" w:rsidRPr="00CB4C47" w14:paraId="3ACDB8A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3A19CF5"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A0F1BDF" w14:textId="77777777" w:rsidR="00CB4C47" w:rsidRPr="009D17BE" w:rsidRDefault="00CB4C47" w:rsidP="009D17BE">
            <w:pPr>
              <w:jc w:val="left"/>
              <w:rPr>
                <w:lang w:val="el-GR"/>
              </w:rPr>
            </w:pPr>
            <w:r w:rsidRPr="009D17BE">
              <w:rPr>
                <w:lang w:val="el-GR"/>
              </w:rPr>
              <w:t>Κάθε χρήστης με ρόλο χωρίς δικαίωμα διαχείρισης περιστατικών θα μπορεί να προβάλλει σε κατάσταση ανάγνωσης (</w:t>
            </w:r>
            <w:r w:rsidRPr="00CB4C47">
              <w:t>read</w:t>
            </w:r>
            <w:r w:rsidRPr="009D17BE">
              <w:rPr>
                <w:lang w:val="el-GR"/>
              </w:rPr>
              <w:t>-</w:t>
            </w:r>
            <w:r w:rsidRPr="00CB4C47">
              <w:t>only</w:t>
            </w:r>
            <w:r w:rsidRPr="009D17BE">
              <w:rPr>
                <w:lang w:val="el-GR"/>
              </w:rPr>
              <w:t xml:space="preserve">) ένα </w:t>
            </w:r>
            <w:r w:rsidRPr="009D17BE">
              <w:rPr>
                <w:lang w:val="el-GR"/>
              </w:rPr>
              <w:lastRenderedPageBreak/>
              <w:t>περιστατικό ανάλογα με την περιοχή ευθύνης του (ιεραρχικά).</w:t>
            </w:r>
          </w:p>
        </w:tc>
        <w:tc>
          <w:tcPr>
            <w:tcW w:w="728" w:type="pct"/>
            <w:tcBorders>
              <w:top w:val="single" w:sz="4" w:space="0" w:color="000000"/>
              <w:left w:val="single" w:sz="4" w:space="0" w:color="000000"/>
              <w:bottom w:val="single" w:sz="4" w:space="0" w:color="000000"/>
            </w:tcBorders>
            <w:vAlign w:val="center"/>
          </w:tcPr>
          <w:p w14:paraId="60AD350B"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6FD8CA9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AE05299" w14:textId="77777777" w:rsidR="00CB4C47" w:rsidRPr="00CB4C47" w:rsidRDefault="00CB4C47" w:rsidP="00CB4C47"/>
        </w:tc>
      </w:tr>
      <w:tr w:rsidR="00BF51D2" w:rsidRPr="00CB4C47" w14:paraId="63420DF6"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132EA38"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9501540" w14:textId="77777777" w:rsidR="00CB4C47" w:rsidRPr="009D17BE" w:rsidRDefault="00CB4C47" w:rsidP="009D17BE">
            <w:pPr>
              <w:jc w:val="left"/>
              <w:rPr>
                <w:lang w:val="el-GR"/>
              </w:rPr>
            </w:pPr>
            <w:r w:rsidRPr="009D17BE">
              <w:rPr>
                <w:lang w:val="el-GR"/>
              </w:rPr>
              <w:t>Το περιβάλλον διαχείρισης περιστατικών να μπορεί να δεχθεί εξωτερικά περιστατικά από το ΟΠΣΣΔΠΣΕΠ για συνεργατική διαχείριση.</w:t>
            </w:r>
          </w:p>
        </w:tc>
        <w:tc>
          <w:tcPr>
            <w:tcW w:w="728" w:type="pct"/>
            <w:tcBorders>
              <w:top w:val="single" w:sz="4" w:space="0" w:color="000000"/>
              <w:left w:val="single" w:sz="4" w:space="0" w:color="000000"/>
              <w:bottom w:val="single" w:sz="4" w:space="0" w:color="000000"/>
            </w:tcBorders>
            <w:vAlign w:val="center"/>
          </w:tcPr>
          <w:p w14:paraId="304C06D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FAFACE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189EC7B" w14:textId="77777777" w:rsidR="00CB4C47" w:rsidRPr="00CB4C47" w:rsidRDefault="00CB4C47" w:rsidP="00CB4C47"/>
        </w:tc>
      </w:tr>
      <w:tr w:rsidR="00BF51D2" w:rsidRPr="00CB4C47" w14:paraId="3A18FCB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81E8A0E"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6A3264F" w14:textId="77777777" w:rsidR="00CB4C47" w:rsidRPr="009D17BE" w:rsidRDefault="00CB4C47" w:rsidP="009D17BE">
            <w:pPr>
              <w:jc w:val="left"/>
              <w:rPr>
                <w:lang w:val="el-GR"/>
              </w:rPr>
            </w:pPr>
            <w:r w:rsidRPr="009D17BE">
              <w:rPr>
                <w:lang w:val="el-GR"/>
              </w:rPr>
              <w:t xml:space="preserve">Περιστατικά που έχουν ληφθεί από το ΟΠΣΣΔΠΣΕΠ θα πρέπει αυτόματα να χαρακτηρίζονται στη </w:t>
            </w:r>
            <w:proofErr w:type="spellStart"/>
            <w:r w:rsidRPr="009D17BE">
              <w:rPr>
                <w:lang w:val="el-GR"/>
              </w:rPr>
              <w:t>γεωβάση</w:t>
            </w:r>
            <w:proofErr w:type="spellEnd"/>
            <w:r w:rsidRPr="009D17BE">
              <w:rPr>
                <w:lang w:val="el-GR"/>
              </w:rPr>
              <w:t xml:space="preserve"> του συστήματος με την περιοχή ευθύνης Πολιτικής Προστασίας.</w:t>
            </w:r>
          </w:p>
        </w:tc>
        <w:tc>
          <w:tcPr>
            <w:tcW w:w="728" w:type="pct"/>
            <w:tcBorders>
              <w:top w:val="single" w:sz="4" w:space="0" w:color="000000"/>
              <w:left w:val="single" w:sz="4" w:space="0" w:color="000000"/>
              <w:bottom w:val="single" w:sz="4" w:space="0" w:color="000000"/>
            </w:tcBorders>
            <w:vAlign w:val="center"/>
          </w:tcPr>
          <w:p w14:paraId="7C017BD6"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FF8CA7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67BE54F" w14:textId="77777777" w:rsidR="00CB4C47" w:rsidRPr="00CB4C47" w:rsidRDefault="00CB4C47" w:rsidP="00CB4C47"/>
        </w:tc>
      </w:tr>
      <w:tr w:rsidR="00BF51D2" w:rsidRPr="00CB4C47" w14:paraId="3AA5668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BA4ADDB"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7AEAA8A" w14:textId="77777777" w:rsidR="00CB4C47" w:rsidRPr="009D17BE" w:rsidRDefault="00CB4C47" w:rsidP="009D17BE">
            <w:pPr>
              <w:jc w:val="left"/>
              <w:rPr>
                <w:lang w:val="el-GR"/>
              </w:rPr>
            </w:pPr>
            <w:r w:rsidRPr="009D17BE">
              <w:rPr>
                <w:lang w:val="el-GR"/>
              </w:rPr>
              <w:t>Όλα τα ενεργά περιστατικά (εσωτερικά και εξωτερικά) να παρουσιάζονται σε κατάλληλη λίστα/ουρά με ταξινόμηση ανάλογα με την προτεραιότητα και το χρόνο έναρξης.</w:t>
            </w:r>
          </w:p>
        </w:tc>
        <w:tc>
          <w:tcPr>
            <w:tcW w:w="728" w:type="pct"/>
            <w:tcBorders>
              <w:top w:val="single" w:sz="4" w:space="0" w:color="000000"/>
              <w:left w:val="single" w:sz="4" w:space="0" w:color="000000"/>
              <w:bottom w:val="single" w:sz="4" w:space="0" w:color="000000"/>
            </w:tcBorders>
            <w:vAlign w:val="center"/>
          </w:tcPr>
          <w:p w14:paraId="72D12CE6"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DB4594E"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AD2F8F3" w14:textId="77777777" w:rsidR="00CB4C47" w:rsidRPr="00CB4C47" w:rsidRDefault="00CB4C47" w:rsidP="00CB4C47"/>
        </w:tc>
      </w:tr>
      <w:tr w:rsidR="00BF51D2" w:rsidRPr="00CB4C47" w14:paraId="7010E2D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65B4ABE"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74F44F9" w14:textId="77777777" w:rsidR="00CB4C47" w:rsidRPr="009D17BE" w:rsidRDefault="00CB4C47" w:rsidP="009D17BE">
            <w:pPr>
              <w:jc w:val="left"/>
              <w:rPr>
                <w:lang w:val="el-GR"/>
              </w:rPr>
            </w:pPr>
            <w:r w:rsidRPr="009D17BE">
              <w:rPr>
                <w:lang w:val="el-GR"/>
              </w:rPr>
              <w:t>Η λίστα ενεργών περιστατικών θα παρέχει πληροφορίες για την κατηγοριοποίηση του περιστατικού, το πλήθος ανατεθειμένων πόρων και το πλήθος των μη ολοκληρωμένων τυποποιημένων ενεργειών.</w:t>
            </w:r>
          </w:p>
        </w:tc>
        <w:tc>
          <w:tcPr>
            <w:tcW w:w="728" w:type="pct"/>
            <w:tcBorders>
              <w:top w:val="single" w:sz="4" w:space="0" w:color="000000"/>
              <w:left w:val="single" w:sz="4" w:space="0" w:color="000000"/>
              <w:bottom w:val="single" w:sz="4" w:space="0" w:color="000000"/>
            </w:tcBorders>
            <w:vAlign w:val="center"/>
          </w:tcPr>
          <w:p w14:paraId="2715D84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C17E5A1"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BD11B4C" w14:textId="77777777" w:rsidR="00CB4C47" w:rsidRPr="00CB4C47" w:rsidRDefault="00CB4C47" w:rsidP="00CB4C47"/>
        </w:tc>
      </w:tr>
      <w:tr w:rsidR="00BF51D2" w:rsidRPr="00CB4C47" w14:paraId="43FDF11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2DC1139"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F8DA8EC" w14:textId="77777777" w:rsidR="00CB4C47" w:rsidRPr="009D17BE" w:rsidRDefault="00CB4C47" w:rsidP="009D17BE">
            <w:pPr>
              <w:jc w:val="left"/>
              <w:rPr>
                <w:lang w:val="el-GR"/>
              </w:rPr>
            </w:pPr>
            <w:r w:rsidRPr="009D17BE">
              <w:rPr>
                <w:lang w:val="el-GR"/>
              </w:rPr>
              <w:t>Τα ενεργά περιστατικά θα έχουν κατάλληλη χρωματική κωδικοποίηση ανάλογα με τον κωδικό κατάστασης τόσο στην λίστα των ενεργών όσο και στο χάρτη (σύμβολα με αντίστοιχη χρωματική κωδικοποίηση).</w:t>
            </w:r>
          </w:p>
        </w:tc>
        <w:tc>
          <w:tcPr>
            <w:tcW w:w="728" w:type="pct"/>
            <w:tcBorders>
              <w:top w:val="single" w:sz="4" w:space="0" w:color="000000"/>
              <w:left w:val="single" w:sz="4" w:space="0" w:color="000000"/>
              <w:bottom w:val="single" w:sz="4" w:space="0" w:color="000000"/>
            </w:tcBorders>
            <w:vAlign w:val="center"/>
          </w:tcPr>
          <w:p w14:paraId="5896512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9B53DA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90C3299" w14:textId="77777777" w:rsidR="00CB4C47" w:rsidRPr="00CB4C47" w:rsidRDefault="00CB4C47" w:rsidP="00CB4C47"/>
        </w:tc>
      </w:tr>
      <w:tr w:rsidR="00BF51D2" w:rsidRPr="00CB4C47" w14:paraId="1A9FA34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00180E6E"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5EE2F1C" w14:textId="77777777" w:rsidR="00CB4C47" w:rsidRPr="009D17BE" w:rsidRDefault="00CB4C47" w:rsidP="009D17BE">
            <w:pPr>
              <w:jc w:val="left"/>
              <w:rPr>
                <w:lang w:val="el-GR"/>
              </w:rPr>
            </w:pPr>
            <w:r w:rsidRPr="009D17BE">
              <w:rPr>
                <w:lang w:val="el-GR"/>
              </w:rPr>
              <w:t>Όταν η λίστα ενεργών περιστατικών περιέχει ένα ή περισσότερα ενεργά περιστατικά για τα οποία δεν έχει επιληφθεί χειριστής θα πρέπει να αναπαράγεται κατάλληλος ήχος ειδοποίησης.</w:t>
            </w:r>
          </w:p>
        </w:tc>
        <w:tc>
          <w:tcPr>
            <w:tcW w:w="728" w:type="pct"/>
            <w:tcBorders>
              <w:top w:val="single" w:sz="4" w:space="0" w:color="000000"/>
              <w:left w:val="single" w:sz="4" w:space="0" w:color="000000"/>
              <w:bottom w:val="single" w:sz="4" w:space="0" w:color="000000"/>
            </w:tcBorders>
            <w:vAlign w:val="center"/>
          </w:tcPr>
          <w:p w14:paraId="0D9211E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7C58C08"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099E2D4" w14:textId="77777777" w:rsidR="00CB4C47" w:rsidRPr="00CB4C47" w:rsidRDefault="00CB4C47" w:rsidP="00CB4C47"/>
        </w:tc>
      </w:tr>
      <w:tr w:rsidR="00BF51D2" w:rsidRPr="00CB4C47" w14:paraId="2559295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947A079"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BE43F50" w14:textId="77777777" w:rsidR="00CB4C47" w:rsidRPr="009D17BE" w:rsidRDefault="00CB4C47" w:rsidP="009D17BE">
            <w:pPr>
              <w:jc w:val="left"/>
              <w:rPr>
                <w:lang w:val="el-GR"/>
              </w:rPr>
            </w:pPr>
            <w:r w:rsidRPr="009D17BE">
              <w:rPr>
                <w:lang w:val="el-GR"/>
              </w:rPr>
              <w:t>Με επιλογή ενός περιστατικού της λίστας ενεργών περιστατικών θα κεντράρει αυτόματα ο χάρτης στην τοποθεσία του (εφόσον έχει οριστεί).</w:t>
            </w:r>
          </w:p>
        </w:tc>
        <w:tc>
          <w:tcPr>
            <w:tcW w:w="728" w:type="pct"/>
            <w:tcBorders>
              <w:top w:val="single" w:sz="4" w:space="0" w:color="000000"/>
              <w:left w:val="single" w:sz="4" w:space="0" w:color="000000"/>
              <w:bottom w:val="single" w:sz="4" w:space="0" w:color="000000"/>
            </w:tcBorders>
            <w:vAlign w:val="center"/>
          </w:tcPr>
          <w:p w14:paraId="0E5DB58F"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C0AEC1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A101097" w14:textId="77777777" w:rsidR="00CB4C47" w:rsidRPr="00CB4C47" w:rsidRDefault="00CB4C47" w:rsidP="00CB4C47"/>
        </w:tc>
      </w:tr>
      <w:tr w:rsidR="00BF51D2" w:rsidRPr="00CB4C47" w14:paraId="11A3FD49"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89439E2"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97D8B4A" w14:textId="77777777" w:rsidR="00CB4C47" w:rsidRPr="009D17BE" w:rsidRDefault="00CB4C47" w:rsidP="009D17BE">
            <w:pPr>
              <w:jc w:val="left"/>
              <w:rPr>
                <w:lang w:val="el-GR"/>
              </w:rPr>
            </w:pPr>
            <w:r w:rsidRPr="009D17BE">
              <w:rPr>
                <w:lang w:val="el-GR"/>
              </w:rPr>
              <w:t>Το επιλεγμένο περιστατικό θα πρέπει να έχει κατάλληλη ένδειξη στη λίστα ενεργών περιστατικών.</w:t>
            </w:r>
          </w:p>
        </w:tc>
        <w:tc>
          <w:tcPr>
            <w:tcW w:w="728" w:type="pct"/>
            <w:tcBorders>
              <w:top w:val="single" w:sz="4" w:space="0" w:color="000000"/>
              <w:left w:val="single" w:sz="4" w:space="0" w:color="000000"/>
              <w:bottom w:val="single" w:sz="4" w:space="0" w:color="000000"/>
            </w:tcBorders>
            <w:vAlign w:val="center"/>
          </w:tcPr>
          <w:p w14:paraId="005556D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4F188D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11A866E" w14:textId="77777777" w:rsidR="00CB4C47" w:rsidRPr="00CB4C47" w:rsidRDefault="00CB4C47" w:rsidP="00CB4C47"/>
        </w:tc>
      </w:tr>
      <w:tr w:rsidR="00BF51D2" w:rsidRPr="00CB4C47" w14:paraId="2961A9D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B388C65"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36EE558" w14:textId="77777777" w:rsidR="00CB4C47" w:rsidRPr="009D17BE" w:rsidRDefault="00CB4C47" w:rsidP="009D17BE">
            <w:pPr>
              <w:jc w:val="left"/>
              <w:rPr>
                <w:lang w:val="el-GR"/>
              </w:rPr>
            </w:pPr>
            <w:r w:rsidRPr="009D17BE">
              <w:rPr>
                <w:lang w:val="el-GR"/>
              </w:rPr>
              <w:t xml:space="preserve">Όλες οι πληροφορίες (κατηγοριοποίηση, προτεραιότητα, </w:t>
            </w:r>
            <w:r w:rsidRPr="009D17BE">
              <w:rPr>
                <w:lang w:val="el-GR"/>
              </w:rPr>
              <w:lastRenderedPageBreak/>
              <w:t xml:space="preserve">τοποθεσία </w:t>
            </w:r>
            <w:proofErr w:type="spellStart"/>
            <w:r w:rsidRPr="009D17BE">
              <w:rPr>
                <w:lang w:val="el-GR"/>
              </w:rPr>
              <w:t>κ.ο.κ.</w:t>
            </w:r>
            <w:proofErr w:type="spellEnd"/>
            <w:r w:rsidRPr="009D17BE">
              <w:rPr>
                <w:lang w:val="el-GR"/>
              </w:rPr>
              <w:t>) ενός καταχωρημένου περιστατικού θα δύναται να μπορούν να τροποποιηθούν από τον χειριστή σε κατάλληλη φόρμα (εφόσον το περιστατικό δεν έχει προέλθει από το ΟΠΣΣΔΠΣΕΠ).</w:t>
            </w:r>
          </w:p>
        </w:tc>
        <w:tc>
          <w:tcPr>
            <w:tcW w:w="728" w:type="pct"/>
            <w:tcBorders>
              <w:top w:val="single" w:sz="4" w:space="0" w:color="000000"/>
              <w:left w:val="single" w:sz="4" w:space="0" w:color="000000"/>
              <w:bottom w:val="single" w:sz="4" w:space="0" w:color="000000"/>
            </w:tcBorders>
            <w:vAlign w:val="center"/>
          </w:tcPr>
          <w:p w14:paraId="706134F6"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5C39B2F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C9348EE" w14:textId="77777777" w:rsidR="00CB4C47" w:rsidRPr="00CB4C47" w:rsidRDefault="00CB4C47" w:rsidP="00CB4C47"/>
        </w:tc>
      </w:tr>
      <w:tr w:rsidR="00BF51D2" w:rsidRPr="00CB4C47" w14:paraId="14AFA6A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2BCFBEA"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71907F0" w14:textId="77777777" w:rsidR="00CB4C47" w:rsidRPr="009D17BE" w:rsidRDefault="00CB4C47" w:rsidP="009D17BE">
            <w:pPr>
              <w:jc w:val="left"/>
              <w:rPr>
                <w:lang w:val="el-GR"/>
              </w:rPr>
            </w:pPr>
            <w:r w:rsidRPr="009D17BE">
              <w:rPr>
                <w:lang w:val="el-GR"/>
              </w:rPr>
              <w:t>Δυνατότητα αλλαγής της κατάστασης ενός περιστατικού από λίστα προκαθορισμένων καταστάσεων.</w:t>
            </w:r>
          </w:p>
        </w:tc>
        <w:tc>
          <w:tcPr>
            <w:tcW w:w="728" w:type="pct"/>
            <w:tcBorders>
              <w:top w:val="single" w:sz="4" w:space="0" w:color="000000"/>
              <w:left w:val="single" w:sz="4" w:space="0" w:color="000000"/>
              <w:bottom w:val="single" w:sz="4" w:space="0" w:color="000000"/>
            </w:tcBorders>
            <w:vAlign w:val="center"/>
          </w:tcPr>
          <w:p w14:paraId="26526A6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2C9316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B786461" w14:textId="77777777" w:rsidR="00CB4C47" w:rsidRPr="00CB4C47" w:rsidRDefault="00CB4C47" w:rsidP="00CB4C47"/>
        </w:tc>
      </w:tr>
      <w:tr w:rsidR="00BF51D2" w:rsidRPr="00CB4C47" w14:paraId="26A6314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199C843"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3A47985" w14:textId="77777777" w:rsidR="00CB4C47" w:rsidRPr="009D17BE" w:rsidRDefault="00CB4C47" w:rsidP="009D17BE">
            <w:pPr>
              <w:jc w:val="left"/>
              <w:rPr>
                <w:lang w:val="el-GR"/>
              </w:rPr>
            </w:pPr>
            <w:r w:rsidRPr="009D17BE">
              <w:rPr>
                <w:lang w:val="el-GR"/>
              </w:rPr>
              <w:t>Ένα περιστατικό θα δύναται να χαρακτηριστεί σημαντικό.</w:t>
            </w:r>
          </w:p>
        </w:tc>
        <w:tc>
          <w:tcPr>
            <w:tcW w:w="728" w:type="pct"/>
            <w:tcBorders>
              <w:top w:val="single" w:sz="4" w:space="0" w:color="000000"/>
              <w:left w:val="single" w:sz="4" w:space="0" w:color="000000"/>
              <w:bottom w:val="single" w:sz="4" w:space="0" w:color="000000"/>
            </w:tcBorders>
            <w:vAlign w:val="center"/>
          </w:tcPr>
          <w:p w14:paraId="07D6D29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759944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29AC5E2" w14:textId="77777777" w:rsidR="00CB4C47" w:rsidRPr="00CB4C47" w:rsidRDefault="00CB4C47" w:rsidP="00CB4C47"/>
        </w:tc>
      </w:tr>
      <w:tr w:rsidR="00BF51D2" w:rsidRPr="00CB4C47" w14:paraId="10EBC6F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50BCC017"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42209A5" w14:textId="77777777" w:rsidR="00CB4C47" w:rsidRPr="009D17BE" w:rsidRDefault="00CB4C47" w:rsidP="009D17BE">
            <w:pPr>
              <w:jc w:val="left"/>
              <w:rPr>
                <w:lang w:val="el-GR"/>
              </w:rPr>
            </w:pPr>
            <w:r w:rsidRPr="009D17BE">
              <w:rPr>
                <w:lang w:val="el-GR"/>
              </w:rPr>
              <w:t>Τυχόν ακύρωση ενός περιστατικού θα πρέπει να συνοδεύεται απαραίτητα από σχόλιο του χρήστη που θα αφορά το λόγο ακύρωσης.</w:t>
            </w:r>
          </w:p>
        </w:tc>
        <w:tc>
          <w:tcPr>
            <w:tcW w:w="728" w:type="pct"/>
            <w:tcBorders>
              <w:top w:val="single" w:sz="4" w:space="0" w:color="000000"/>
              <w:left w:val="single" w:sz="4" w:space="0" w:color="000000"/>
              <w:bottom w:val="single" w:sz="4" w:space="0" w:color="000000"/>
            </w:tcBorders>
            <w:vAlign w:val="center"/>
          </w:tcPr>
          <w:p w14:paraId="58D8F03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584F9D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971E1AF" w14:textId="77777777" w:rsidR="00CB4C47" w:rsidRPr="00CB4C47" w:rsidRDefault="00CB4C47" w:rsidP="00CB4C47"/>
        </w:tc>
      </w:tr>
      <w:tr w:rsidR="00BF51D2" w:rsidRPr="00CB4C47" w14:paraId="1A7E0B6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03D147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24753E2" w14:textId="77777777" w:rsidR="00CB4C47" w:rsidRPr="009D17BE" w:rsidRDefault="00CB4C47" w:rsidP="009D17BE">
            <w:pPr>
              <w:jc w:val="left"/>
              <w:rPr>
                <w:lang w:val="el-GR"/>
              </w:rPr>
            </w:pPr>
            <w:r w:rsidRPr="009D17BE">
              <w:rPr>
                <w:lang w:val="el-GR"/>
              </w:rPr>
              <w:t>Δυνατότητα ανάθεσης πόρων σε περιστατικό (εσωτερικό ή εξωτερικό) με επιλογή από λίστα διαθέσιμων πόρων του οργανισμού του χρήστη.</w:t>
            </w:r>
          </w:p>
        </w:tc>
        <w:tc>
          <w:tcPr>
            <w:tcW w:w="728" w:type="pct"/>
            <w:tcBorders>
              <w:top w:val="single" w:sz="4" w:space="0" w:color="000000"/>
              <w:left w:val="single" w:sz="4" w:space="0" w:color="000000"/>
              <w:bottom w:val="single" w:sz="4" w:space="0" w:color="000000"/>
            </w:tcBorders>
            <w:vAlign w:val="center"/>
          </w:tcPr>
          <w:p w14:paraId="0569A42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0CA1AB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470E7EC" w14:textId="77777777" w:rsidR="00CB4C47" w:rsidRPr="00CB4C47" w:rsidRDefault="00CB4C47" w:rsidP="00CB4C47"/>
        </w:tc>
      </w:tr>
      <w:tr w:rsidR="00BF51D2" w:rsidRPr="00CB4C47" w14:paraId="488EE8E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088FB09"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2136913" w14:textId="77777777" w:rsidR="00CB4C47" w:rsidRPr="009D17BE" w:rsidRDefault="00CB4C47" w:rsidP="009D17BE">
            <w:pPr>
              <w:jc w:val="left"/>
              <w:rPr>
                <w:lang w:val="el-GR"/>
              </w:rPr>
            </w:pPr>
            <w:r w:rsidRPr="009D17BE">
              <w:rPr>
                <w:lang w:val="el-GR"/>
              </w:rPr>
              <w:t>Οι πόροι ανάλογα με την κατάστασή τους και τους κανόνες που έχουν τεθεί να προτείνονται αυτόματα σε λίστα. Ο χειριστής περιστατικού να μπορεί να αναθέσει πόρους σε περιστατικού με επιλογή από αυτή τη λίστα.</w:t>
            </w:r>
          </w:p>
        </w:tc>
        <w:tc>
          <w:tcPr>
            <w:tcW w:w="728" w:type="pct"/>
            <w:tcBorders>
              <w:top w:val="single" w:sz="4" w:space="0" w:color="000000"/>
              <w:left w:val="single" w:sz="4" w:space="0" w:color="000000"/>
              <w:bottom w:val="single" w:sz="4" w:space="0" w:color="000000"/>
            </w:tcBorders>
            <w:vAlign w:val="center"/>
          </w:tcPr>
          <w:p w14:paraId="4DB2F1D1"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4F3B8B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5012900" w14:textId="77777777" w:rsidR="00CB4C47" w:rsidRPr="00CB4C47" w:rsidRDefault="00CB4C47" w:rsidP="00CB4C47"/>
        </w:tc>
      </w:tr>
      <w:tr w:rsidR="00BF51D2" w:rsidRPr="00CB4C47" w14:paraId="5D44DBC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2D88A73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6E842B58" w14:textId="77777777" w:rsidR="00CB4C47" w:rsidRPr="009D17BE" w:rsidRDefault="00CB4C47" w:rsidP="009D17BE">
            <w:pPr>
              <w:jc w:val="left"/>
              <w:rPr>
                <w:lang w:val="el-GR"/>
              </w:rPr>
            </w:pPr>
            <w:r w:rsidRPr="009D17BE">
              <w:rPr>
                <w:lang w:val="el-GR"/>
              </w:rPr>
              <w:t>Για κάθε ανατεθειμένο πόρο (όχημα, προσωπικό, μηχάνημα) να μπορεί να ορίζεται ο χρόνος ειδοποίησης, άφιξης, αποχώρησης ή ακύρωσης από το περιστατικό.</w:t>
            </w:r>
          </w:p>
        </w:tc>
        <w:tc>
          <w:tcPr>
            <w:tcW w:w="728" w:type="pct"/>
            <w:tcBorders>
              <w:top w:val="single" w:sz="4" w:space="0" w:color="000000"/>
              <w:left w:val="single" w:sz="4" w:space="0" w:color="000000"/>
              <w:bottom w:val="single" w:sz="4" w:space="0" w:color="000000"/>
            </w:tcBorders>
            <w:vAlign w:val="center"/>
          </w:tcPr>
          <w:p w14:paraId="5F7FAF8D"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07E934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2E6046E" w14:textId="77777777" w:rsidR="00CB4C47" w:rsidRPr="00CB4C47" w:rsidRDefault="00CB4C47" w:rsidP="00CB4C47"/>
        </w:tc>
      </w:tr>
      <w:tr w:rsidR="00BF51D2" w:rsidRPr="00CB4C47" w14:paraId="4279523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5B0701B"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4CC99D97" w14:textId="77777777" w:rsidR="00CB4C47" w:rsidRPr="009D17BE" w:rsidRDefault="00CB4C47" w:rsidP="009D17BE">
            <w:pPr>
              <w:jc w:val="left"/>
              <w:rPr>
                <w:lang w:val="el-GR"/>
              </w:rPr>
            </w:pPr>
            <w:r w:rsidRPr="009D17BE">
              <w:rPr>
                <w:lang w:val="el-GR"/>
              </w:rPr>
              <w:t>Ανάλογα με την κατάσταση του ανατεθειμένου πόρου να παρέχεται κατάλληλη χρωματική κωδικοποίηση τόσο στη λίστα ανατεθειμένων πόρων όσο και στο αντίστοιχο σύμβολο στο χάρτη.</w:t>
            </w:r>
          </w:p>
        </w:tc>
        <w:tc>
          <w:tcPr>
            <w:tcW w:w="728" w:type="pct"/>
            <w:tcBorders>
              <w:top w:val="single" w:sz="4" w:space="0" w:color="000000"/>
              <w:left w:val="single" w:sz="4" w:space="0" w:color="000000"/>
              <w:bottom w:val="single" w:sz="4" w:space="0" w:color="000000"/>
            </w:tcBorders>
            <w:vAlign w:val="center"/>
          </w:tcPr>
          <w:p w14:paraId="6DAF854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19872A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0720D69" w14:textId="77777777" w:rsidR="00CB4C47" w:rsidRPr="00CB4C47" w:rsidRDefault="00CB4C47" w:rsidP="00CB4C47"/>
        </w:tc>
      </w:tr>
      <w:tr w:rsidR="00BF51D2" w:rsidRPr="00CB4C47" w14:paraId="045EC23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353911F"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7F3323E" w14:textId="77777777" w:rsidR="00CB4C47" w:rsidRPr="009D17BE" w:rsidRDefault="00CB4C47" w:rsidP="009D17BE">
            <w:pPr>
              <w:jc w:val="left"/>
              <w:rPr>
                <w:lang w:val="el-GR"/>
              </w:rPr>
            </w:pPr>
            <w:r w:rsidRPr="009D17BE">
              <w:rPr>
                <w:lang w:val="el-GR"/>
              </w:rPr>
              <w:t>Η ανάθεση πόρου σε περιστατικό που έχει ληφθεί από το ΟΠΣΣΔΠΣΕΠ θα πρέπει να εμφανίζεται και στις εφαρμογές του ΟΠΣΣΔΠΣΕΠ.</w:t>
            </w:r>
          </w:p>
        </w:tc>
        <w:tc>
          <w:tcPr>
            <w:tcW w:w="728" w:type="pct"/>
            <w:tcBorders>
              <w:top w:val="single" w:sz="4" w:space="0" w:color="000000"/>
              <w:left w:val="single" w:sz="4" w:space="0" w:color="000000"/>
              <w:bottom w:val="single" w:sz="4" w:space="0" w:color="000000"/>
            </w:tcBorders>
            <w:vAlign w:val="center"/>
          </w:tcPr>
          <w:p w14:paraId="47DB6883"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7454A5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84118BC" w14:textId="77777777" w:rsidR="00CB4C47" w:rsidRPr="00CB4C47" w:rsidRDefault="00CB4C47" w:rsidP="00CB4C47"/>
        </w:tc>
      </w:tr>
      <w:tr w:rsidR="00BF51D2" w:rsidRPr="00CB4C47" w14:paraId="362271E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424C4F67"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048F0374" w14:textId="77777777" w:rsidR="00CB4C47" w:rsidRPr="009D17BE" w:rsidRDefault="00CB4C47" w:rsidP="009D17BE">
            <w:pPr>
              <w:jc w:val="left"/>
              <w:rPr>
                <w:lang w:val="el-GR"/>
              </w:rPr>
            </w:pPr>
            <w:r w:rsidRPr="009D17BE">
              <w:rPr>
                <w:lang w:val="el-GR"/>
              </w:rPr>
              <w:t xml:space="preserve">Για κάθε επιλεγμένο περιστατικό θα παρουσιάζεται λίστα προτεινόμενων ενεργειών/μέτρων που θα πρέπει να </w:t>
            </w:r>
            <w:r w:rsidRPr="009D17BE">
              <w:rPr>
                <w:lang w:val="el-GR"/>
              </w:rPr>
              <w:lastRenderedPageBreak/>
              <w:t>ακολουθήσει ο χειριστής (</w:t>
            </w:r>
            <w:r w:rsidRPr="00CB4C47">
              <w:t>Standard</w:t>
            </w:r>
            <w:r w:rsidRPr="009D17BE">
              <w:rPr>
                <w:lang w:val="el-GR"/>
              </w:rPr>
              <w:t xml:space="preserve"> </w:t>
            </w:r>
            <w:r w:rsidRPr="00CB4C47">
              <w:t>Operating</w:t>
            </w:r>
            <w:r w:rsidRPr="009D17BE">
              <w:rPr>
                <w:lang w:val="el-GR"/>
              </w:rPr>
              <w:t xml:space="preserve"> </w:t>
            </w:r>
            <w:r w:rsidRPr="00CB4C47">
              <w:t>Procedures</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7D84353B"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53FB0C3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10FCC6E" w14:textId="77777777" w:rsidR="00CB4C47" w:rsidRPr="00CB4C47" w:rsidRDefault="00CB4C47" w:rsidP="00CB4C47"/>
        </w:tc>
      </w:tr>
      <w:tr w:rsidR="00BF51D2" w:rsidRPr="00CB4C47" w14:paraId="683C756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2777703"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1C1DA9B9" w14:textId="77777777" w:rsidR="00CB4C47" w:rsidRPr="009D17BE" w:rsidRDefault="00CB4C47" w:rsidP="009D17BE">
            <w:pPr>
              <w:jc w:val="left"/>
              <w:rPr>
                <w:lang w:val="el-GR"/>
              </w:rPr>
            </w:pPr>
            <w:r w:rsidRPr="009D17BE">
              <w:rPr>
                <w:lang w:val="el-GR"/>
              </w:rPr>
              <w:t>Ο χειριστής να μπορεί να αλλάξει την κατάσταση ενός στοιχείου της λίστας προτεινόμενων ενεργειών/μέτρων από προκαθορισμένη λίστα καταστάσεων.</w:t>
            </w:r>
          </w:p>
        </w:tc>
        <w:tc>
          <w:tcPr>
            <w:tcW w:w="728" w:type="pct"/>
            <w:tcBorders>
              <w:top w:val="single" w:sz="4" w:space="0" w:color="000000"/>
              <w:left w:val="single" w:sz="4" w:space="0" w:color="000000"/>
              <w:bottom w:val="single" w:sz="4" w:space="0" w:color="000000"/>
            </w:tcBorders>
            <w:vAlign w:val="center"/>
          </w:tcPr>
          <w:p w14:paraId="3904ECCF"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CFD896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58E1EB1" w14:textId="77777777" w:rsidR="00CB4C47" w:rsidRPr="00CB4C47" w:rsidRDefault="00CB4C47" w:rsidP="00CB4C47"/>
        </w:tc>
      </w:tr>
      <w:tr w:rsidR="00BF51D2" w:rsidRPr="00CB4C47" w14:paraId="6AF7A92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7271734B"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0560F3E5" w14:textId="77777777" w:rsidR="00CB4C47" w:rsidRPr="009D17BE" w:rsidRDefault="00CB4C47" w:rsidP="009D17BE">
            <w:pPr>
              <w:jc w:val="left"/>
              <w:rPr>
                <w:lang w:val="el-GR"/>
              </w:rPr>
            </w:pPr>
            <w:r w:rsidRPr="009D17BE">
              <w:rPr>
                <w:lang w:val="el-GR"/>
              </w:rPr>
              <w:t xml:space="preserve">Η λίστα προτεινόμενων ενεργειών να μπορεί να έχει </w:t>
            </w:r>
            <w:proofErr w:type="spellStart"/>
            <w:r w:rsidRPr="009D17BE">
              <w:rPr>
                <w:lang w:val="el-GR"/>
              </w:rPr>
              <w:t>δενδρική</w:t>
            </w:r>
            <w:proofErr w:type="spellEnd"/>
            <w:r w:rsidRPr="009D17BE">
              <w:rPr>
                <w:lang w:val="el-GR"/>
              </w:rPr>
              <w:t xml:space="preserve"> δομή (να περιλαμβάνει ερωτήσεις προς το χειριστή και να εμφανίζει νέες ενέργειες/μέτρα ανάλογα με την απάντηση).</w:t>
            </w:r>
          </w:p>
        </w:tc>
        <w:tc>
          <w:tcPr>
            <w:tcW w:w="728" w:type="pct"/>
            <w:tcBorders>
              <w:top w:val="single" w:sz="4" w:space="0" w:color="000000"/>
              <w:left w:val="single" w:sz="4" w:space="0" w:color="000000"/>
              <w:bottom w:val="single" w:sz="4" w:space="0" w:color="000000"/>
            </w:tcBorders>
            <w:vAlign w:val="center"/>
          </w:tcPr>
          <w:p w14:paraId="73793E2D"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D53481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F00C0F7" w14:textId="77777777" w:rsidR="00CB4C47" w:rsidRPr="00CB4C47" w:rsidRDefault="00CB4C47" w:rsidP="00CB4C47"/>
        </w:tc>
      </w:tr>
      <w:tr w:rsidR="00BF51D2" w:rsidRPr="00CB4C47" w14:paraId="0F133AD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3A2247AB"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50242BA2" w14:textId="77777777" w:rsidR="00CB4C47" w:rsidRPr="009D17BE" w:rsidRDefault="00CB4C47" w:rsidP="009D17BE">
            <w:pPr>
              <w:jc w:val="left"/>
              <w:rPr>
                <w:lang w:val="el-GR"/>
              </w:rPr>
            </w:pPr>
            <w:r w:rsidRPr="009D17BE">
              <w:rPr>
                <w:lang w:val="el-GR"/>
              </w:rPr>
              <w:t>Η λίστα προτεινόμενων ενεργειών να περιλαμβάνει τύπο ενέργειας που θα επιτρέπει στο χειριστή να συμπληρώσει κατάλληλη φόρμα.</w:t>
            </w:r>
          </w:p>
        </w:tc>
        <w:tc>
          <w:tcPr>
            <w:tcW w:w="728" w:type="pct"/>
            <w:tcBorders>
              <w:top w:val="single" w:sz="4" w:space="0" w:color="000000"/>
              <w:left w:val="single" w:sz="4" w:space="0" w:color="000000"/>
              <w:bottom w:val="single" w:sz="4" w:space="0" w:color="000000"/>
            </w:tcBorders>
            <w:vAlign w:val="center"/>
          </w:tcPr>
          <w:p w14:paraId="16AACEC1"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1CA80F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0C2DFDF" w14:textId="77777777" w:rsidR="00CB4C47" w:rsidRPr="00CB4C47" w:rsidRDefault="00CB4C47" w:rsidP="00CB4C47"/>
        </w:tc>
      </w:tr>
      <w:tr w:rsidR="00BF51D2" w:rsidRPr="00CB4C47" w14:paraId="3689E1D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FC41E5E"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51CDF010" w14:textId="77777777" w:rsidR="00CB4C47" w:rsidRPr="009D17BE" w:rsidRDefault="00CB4C47" w:rsidP="009D17BE">
            <w:pPr>
              <w:jc w:val="left"/>
              <w:rPr>
                <w:lang w:val="el-GR"/>
              </w:rPr>
            </w:pPr>
            <w:r w:rsidRPr="009D17BE">
              <w:rPr>
                <w:lang w:val="el-GR"/>
              </w:rPr>
              <w:t xml:space="preserve">Η λίστα προτεινόμενων ενεργειών να περιλαμβάνει τύπο ενέργειας που θα εκτελεί μια προκαθορισμένη αυτόματα διαδικασία (π.χ. αποστολή </w:t>
            </w:r>
            <w:r w:rsidRPr="00CB4C47">
              <w:t>email</w:t>
            </w:r>
            <w:r w:rsidRPr="009D17BE">
              <w:rPr>
                <w:lang w:val="el-GR"/>
              </w:rPr>
              <w:t xml:space="preserve"> με στοιχεία περιστατικού σε κατάλληλους παραλήπτες).</w:t>
            </w:r>
          </w:p>
        </w:tc>
        <w:tc>
          <w:tcPr>
            <w:tcW w:w="728" w:type="pct"/>
            <w:tcBorders>
              <w:top w:val="single" w:sz="4" w:space="0" w:color="000000"/>
              <w:left w:val="single" w:sz="4" w:space="0" w:color="000000"/>
              <w:bottom w:val="single" w:sz="4" w:space="0" w:color="000000"/>
            </w:tcBorders>
            <w:vAlign w:val="center"/>
          </w:tcPr>
          <w:p w14:paraId="647F6FA6"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7EB2B58"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3EA81FE" w14:textId="77777777" w:rsidR="00CB4C47" w:rsidRPr="00CB4C47" w:rsidRDefault="00CB4C47" w:rsidP="00CB4C47"/>
        </w:tc>
      </w:tr>
      <w:tr w:rsidR="00BF51D2" w:rsidRPr="00CB4C47" w14:paraId="2310014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2AAA709"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47D6F69C" w14:textId="77777777" w:rsidR="00CB4C47" w:rsidRPr="009D17BE" w:rsidRDefault="00CB4C47" w:rsidP="009D17BE">
            <w:pPr>
              <w:jc w:val="left"/>
              <w:rPr>
                <w:lang w:val="el-GR"/>
              </w:rPr>
            </w:pPr>
            <w:r w:rsidRPr="009D17BE">
              <w:rPr>
                <w:lang w:val="el-GR"/>
              </w:rPr>
              <w:t xml:space="preserve">Οι διαδικασίες και οι προτεινόμενες ενέργειες να είναι πλήρως </w:t>
            </w:r>
            <w:proofErr w:type="spellStart"/>
            <w:r w:rsidRPr="009D17BE">
              <w:rPr>
                <w:lang w:val="el-GR"/>
              </w:rPr>
              <w:t>παραμετροποιήσιμες</w:t>
            </w:r>
            <w:proofErr w:type="spellEnd"/>
            <w:r w:rsidRPr="009D17BE">
              <w:rPr>
                <w:lang w:val="el-GR"/>
              </w:rPr>
              <w:t xml:space="preserve"> από τους διαχειριστές του συστήματος καθώς και από ρόλους με το αντίστοιχο δικαίωμα πρόσβασης.</w:t>
            </w:r>
          </w:p>
        </w:tc>
        <w:tc>
          <w:tcPr>
            <w:tcW w:w="728" w:type="pct"/>
            <w:tcBorders>
              <w:top w:val="single" w:sz="4" w:space="0" w:color="000000"/>
              <w:left w:val="single" w:sz="4" w:space="0" w:color="000000"/>
              <w:bottom w:val="single" w:sz="4" w:space="0" w:color="000000"/>
            </w:tcBorders>
            <w:vAlign w:val="center"/>
          </w:tcPr>
          <w:p w14:paraId="1CBF9F8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E58DF1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273E474" w14:textId="77777777" w:rsidR="00CB4C47" w:rsidRPr="00CB4C47" w:rsidRDefault="00CB4C47" w:rsidP="00CB4C47"/>
        </w:tc>
      </w:tr>
      <w:tr w:rsidR="00BF51D2" w:rsidRPr="00CB4C47" w14:paraId="3AE7495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80E7B3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1E995561" w14:textId="77777777" w:rsidR="00CB4C47" w:rsidRPr="009D17BE" w:rsidRDefault="00CB4C47" w:rsidP="009D17BE">
            <w:pPr>
              <w:jc w:val="left"/>
              <w:rPr>
                <w:lang w:val="el-GR"/>
              </w:rPr>
            </w:pPr>
            <w:r w:rsidRPr="009D17BE">
              <w:rPr>
                <w:lang w:val="el-GR"/>
              </w:rPr>
              <w:t>Ένα περιστατικό που δημιουργήθηκε από το σύστημα να μη μπορεί να κλείσει εφόσον δεν έχουν εκτελεστεί όλες οι προτεινόμενες ενέργειες.</w:t>
            </w:r>
          </w:p>
        </w:tc>
        <w:tc>
          <w:tcPr>
            <w:tcW w:w="728" w:type="pct"/>
            <w:tcBorders>
              <w:top w:val="single" w:sz="4" w:space="0" w:color="000000"/>
              <w:left w:val="single" w:sz="4" w:space="0" w:color="000000"/>
              <w:bottom w:val="single" w:sz="4" w:space="0" w:color="000000"/>
            </w:tcBorders>
            <w:vAlign w:val="center"/>
          </w:tcPr>
          <w:p w14:paraId="7B6D3BC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89A734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845DACA" w14:textId="77777777" w:rsidR="00CB4C47" w:rsidRPr="00CB4C47" w:rsidRDefault="00CB4C47" w:rsidP="00CB4C47"/>
        </w:tc>
      </w:tr>
      <w:tr w:rsidR="00BF51D2" w:rsidRPr="00CB4C47" w14:paraId="0188365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5F5F6F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580FF91B" w14:textId="77777777" w:rsidR="00CB4C47" w:rsidRPr="009D17BE" w:rsidRDefault="00CB4C47" w:rsidP="009D17BE">
            <w:pPr>
              <w:jc w:val="left"/>
              <w:rPr>
                <w:lang w:val="el-GR"/>
              </w:rPr>
            </w:pPr>
            <w:r w:rsidRPr="009D17BE">
              <w:rPr>
                <w:lang w:val="el-GR"/>
              </w:rPr>
              <w:t>Τα κλειστά/ακυρωθέν περιστατικά θα πρέπει να προβάλλονται σε διαφορετική λίστα με κατάλληλη χρωματική κωδικοποίηση.</w:t>
            </w:r>
          </w:p>
        </w:tc>
        <w:tc>
          <w:tcPr>
            <w:tcW w:w="728" w:type="pct"/>
            <w:tcBorders>
              <w:top w:val="single" w:sz="4" w:space="0" w:color="000000"/>
              <w:left w:val="single" w:sz="4" w:space="0" w:color="000000"/>
              <w:bottom w:val="single" w:sz="4" w:space="0" w:color="000000"/>
            </w:tcBorders>
            <w:vAlign w:val="center"/>
          </w:tcPr>
          <w:p w14:paraId="77D4746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C83377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0F491BF" w14:textId="77777777" w:rsidR="00CB4C47" w:rsidRPr="00CB4C47" w:rsidRDefault="00CB4C47" w:rsidP="00CB4C47"/>
        </w:tc>
      </w:tr>
      <w:tr w:rsidR="00BF51D2" w:rsidRPr="00CB4C47" w14:paraId="5C59342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19954EF"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525C50E8" w14:textId="77777777" w:rsidR="00CB4C47" w:rsidRPr="009D17BE" w:rsidRDefault="00CB4C47" w:rsidP="009D17BE">
            <w:pPr>
              <w:jc w:val="left"/>
              <w:rPr>
                <w:lang w:val="el-GR"/>
              </w:rPr>
            </w:pPr>
            <w:r w:rsidRPr="009D17BE">
              <w:rPr>
                <w:lang w:val="el-GR"/>
              </w:rPr>
              <w:t>Ένα κλειστό περιστατικό θα δύναται να γίνει εκ νέου ενεργό (μόνο τα περιστατικά που έχουν δημιουργηθεί από το σύστημα και όχι εκείνα από το ΟΠΣΣΔΠΣΕΠ).</w:t>
            </w:r>
          </w:p>
        </w:tc>
        <w:tc>
          <w:tcPr>
            <w:tcW w:w="728" w:type="pct"/>
            <w:tcBorders>
              <w:top w:val="single" w:sz="4" w:space="0" w:color="000000"/>
              <w:left w:val="single" w:sz="4" w:space="0" w:color="000000"/>
              <w:bottom w:val="single" w:sz="4" w:space="0" w:color="000000"/>
            </w:tcBorders>
            <w:vAlign w:val="center"/>
          </w:tcPr>
          <w:p w14:paraId="3A98B1C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EE9869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FDD6ADC" w14:textId="77777777" w:rsidR="00CB4C47" w:rsidRPr="00CB4C47" w:rsidRDefault="00CB4C47" w:rsidP="00CB4C47"/>
        </w:tc>
      </w:tr>
      <w:tr w:rsidR="00BF51D2" w:rsidRPr="00CB4C47" w14:paraId="48B4E51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5322816"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5038BA1E" w14:textId="77777777" w:rsidR="00CB4C47" w:rsidRPr="009D17BE" w:rsidRDefault="00CB4C47" w:rsidP="009D17BE">
            <w:pPr>
              <w:jc w:val="left"/>
              <w:rPr>
                <w:lang w:val="el-GR"/>
              </w:rPr>
            </w:pPr>
            <w:r w:rsidRPr="009D17BE">
              <w:rPr>
                <w:lang w:val="el-GR"/>
              </w:rPr>
              <w:t>Θα περιλαμβάνεται κατάλληλο παράθυρο αποστολής λήψης άμεσων μηνυμάτων (</w:t>
            </w:r>
            <w:r w:rsidRPr="00CB4C47">
              <w:t>instant</w:t>
            </w:r>
            <w:r w:rsidRPr="009D17BE">
              <w:rPr>
                <w:lang w:val="el-GR"/>
              </w:rPr>
              <w:t xml:space="preserve"> </w:t>
            </w:r>
            <w:r w:rsidRPr="00CB4C47">
              <w:t>messaging</w:t>
            </w:r>
            <w:r w:rsidRPr="009D17BE">
              <w:rPr>
                <w:lang w:val="el-GR"/>
              </w:rPr>
              <w:t xml:space="preserve">) σε </w:t>
            </w:r>
            <w:r w:rsidRPr="009D17BE">
              <w:rPr>
                <w:lang w:val="el-GR"/>
              </w:rPr>
              <w:lastRenderedPageBreak/>
              <w:t>επιλεγμένο περιστατικό (εσωτερικό ή εξωτερικό).</w:t>
            </w:r>
          </w:p>
        </w:tc>
        <w:tc>
          <w:tcPr>
            <w:tcW w:w="728" w:type="pct"/>
            <w:tcBorders>
              <w:top w:val="single" w:sz="4" w:space="0" w:color="000000"/>
              <w:left w:val="single" w:sz="4" w:space="0" w:color="000000"/>
              <w:bottom w:val="single" w:sz="4" w:space="0" w:color="000000"/>
            </w:tcBorders>
            <w:vAlign w:val="center"/>
          </w:tcPr>
          <w:p w14:paraId="2B4900D8" w14:textId="77777777" w:rsidR="00CB4C47" w:rsidRPr="00CB4C47" w:rsidRDefault="00CB4C47" w:rsidP="009D17BE">
            <w:pPr>
              <w:jc w:val="center"/>
            </w:pPr>
            <w:r w:rsidRPr="00CB4C47">
              <w:lastRenderedPageBreak/>
              <w:t>ΝΑΙ</w:t>
            </w:r>
          </w:p>
        </w:tc>
        <w:tc>
          <w:tcPr>
            <w:tcW w:w="759" w:type="pct"/>
            <w:tcBorders>
              <w:top w:val="single" w:sz="4" w:space="0" w:color="000000"/>
              <w:left w:val="single" w:sz="4" w:space="0" w:color="000000"/>
              <w:bottom w:val="single" w:sz="4" w:space="0" w:color="000000"/>
            </w:tcBorders>
            <w:vAlign w:val="center"/>
          </w:tcPr>
          <w:p w14:paraId="2AB2202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E896A04" w14:textId="77777777" w:rsidR="00CB4C47" w:rsidRPr="00CB4C47" w:rsidRDefault="00CB4C47" w:rsidP="00CB4C47"/>
        </w:tc>
      </w:tr>
      <w:tr w:rsidR="00BF51D2" w:rsidRPr="00CB4C47" w14:paraId="2740CB3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EC62BDA"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38D2B60" w14:textId="77777777" w:rsidR="00CB4C47" w:rsidRPr="009D17BE" w:rsidRDefault="00CB4C47" w:rsidP="009D17BE">
            <w:pPr>
              <w:jc w:val="left"/>
              <w:rPr>
                <w:lang w:val="el-GR"/>
              </w:rPr>
            </w:pPr>
            <w:r w:rsidRPr="009D17BE">
              <w:rPr>
                <w:lang w:val="el-GR"/>
              </w:rPr>
              <w:t>Η καταχώριση άμεσου μηνύματος σε περιστατικό που έχει ληφθεί από το ΟΠΣΣΔΠΣΕΠ θα πρέπει να εμφανίζεται και στις εφαρμογές του ΟΠΣΣΔΠΣΕΠ.</w:t>
            </w:r>
          </w:p>
        </w:tc>
        <w:tc>
          <w:tcPr>
            <w:tcW w:w="728" w:type="pct"/>
            <w:tcBorders>
              <w:top w:val="single" w:sz="4" w:space="0" w:color="000000"/>
              <w:left w:val="single" w:sz="4" w:space="0" w:color="000000"/>
              <w:bottom w:val="single" w:sz="4" w:space="0" w:color="000000"/>
            </w:tcBorders>
            <w:vAlign w:val="center"/>
          </w:tcPr>
          <w:p w14:paraId="09C5F245"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9EC063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EB7ABA6" w14:textId="77777777" w:rsidR="00CB4C47" w:rsidRPr="00CB4C47" w:rsidRDefault="00CB4C47" w:rsidP="00CB4C47"/>
        </w:tc>
      </w:tr>
      <w:tr w:rsidR="00BF51D2" w:rsidRPr="00CB4C47" w14:paraId="14080056"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BC08A2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4816C43" w14:textId="77777777" w:rsidR="00CB4C47" w:rsidRPr="009D17BE" w:rsidRDefault="00CB4C47" w:rsidP="009D17BE">
            <w:pPr>
              <w:jc w:val="left"/>
              <w:rPr>
                <w:lang w:val="el-GR"/>
              </w:rPr>
            </w:pPr>
            <w:r w:rsidRPr="009D17BE">
              <w:rPr>
                <w:lang w:val="el-GR"/>
              </w:rPr>
              <w:t>Δυνατότητα αποστολής άμεσου μηνύματος κειμένου.</w:t>
            </w:r>
          </w:p>
        </w:tc>
        <w:tc>
          <w:tcPr>
            <w:tcW w:w="728" w:type="pct"/>
            <w:tcBorders>
              <w:top w:val="single" w:sz="4" w:space="0" w:color="000000"/>
              <w:left w:val="single" w:sz="4" w:space="0" w:color="000000"/>
              <w:bottom w:val="single" w:sz="4" w:space="0" w:color="000000"/>
            </w:tcBorders>
            <w:vAlign w:val="center"/>
          </w:tcPr>
          <w:p w14:paraId="14231BB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1E9DE2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3FBF58E" w14:textId="77777777" w:rsidR="00CB4C47" w:rsidRPr="00CB4C47" w:rsidRDefault="00CB4C47" w:rsidP="00CB4C47"/>
        </w:tc>
      </w:tr>
      <w:tr w:rsidR="00BF51D2" w:rsidRPr="00CB4C47" w14:paraId="39566E9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12019C1E"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2CED934" w14:textId="77777777" w:rsidR="00CB4C47" w:rsidRPr="009D17BE" w:rsidRDefault="00CB4C47" w:rsidP="009D17BE">
            <w:pPr>
              <w:jc w:val="left"/>
              <w:rPr>
                <w:lang w:val="el-GR"/>
              </w:rPr>
            </w:pPr>
            <w:r w:rsidRPr="009D17BE">
              <w:rPr>
                <w:lang w:val="el-GR"/>
              </w:rPr>
              <w:t>Δυνατότητα αποστολής άμεσου μηνύματος κειμένου μέσω φωνητικής αναγνώρισης ομιλίας.</w:t>
            </w:r>
          </w:p>
        </w:tc>
        <w:tc>
          <w:tcPr>
            <w:tcW w:w="728" w:type="pct"/>
            <w:tcBorders>
              <w:top w:val="single" w:sz="4" w:space="0" w:color="000000"/>
              <w:left w:val="single" w:sz="4" w:space="0" w:color="000000"/>
              <w:bottom w:val="single" w:sz="4" w:space="0" w:color="000000"/>
            </w:tcBorders>
            <w:vAlign w:val="center"/>
          </w:tcPr>
          <w:p w14:paraId="346F837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5137BC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780F57C" w14:textId="77777777" w:rsidR="00CB4C47" w:rsidRPr="00CB4C47" w:rsidRDefault="00CB4C47" w:rsidP="00CB4C47"/>
        </w:tc>
      </w:tr>
      <w:tr w:rsidR="00BF51D2" w:rsidRPr="00CB4C47" w14:paraId="58BAA2D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3DE4B56"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1FCF4F7" w14:textId="77777777" w:rsidR="00CB4C47" w:rsidRPr="009D17BE" w:rsidRDefault="00CB4C47" w:rsidP="009D17BE">
            <w:pPr>
              <w:jc w:val="left"/>
              <w:rPr>
                <w:lang w:val="el-GR"/>
              </w:rPr>
            </w:pPr>
            <w:r w:rsidRPr="009D17BE">
              <w:rPr>
                <w:lang w:val="el-GR"/>
              </w:rPr>
              <w:t>Δυνατότητα επισύναψης αρχείου εικόνας σε άμεσο μήνυμα κειμένου.</w:t>
            </w:r>
          </w:p>
        </w:tc>
        <w:tc>
          <w:tcPr>
            <w:tcW w:w="728" w:type="pct"/>
            <w:tcBorders>
              <w:top w:val="single" w:sz="4" w:space="0" w:color="000000"/>
              <w:left w:val="single" w:sz="4" w:space="0" w:color="000000"/>
              <w:bottom w:val="single" w:sz="4" w:space="0" w:color="000000"/>
            </w:tcBorders>
            <w:vAlign w:val="center"/>
          </w:tcPr>
          <w:p w14:paraId="204E6F9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C1BAEB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D0BCCBF" w14:textId="77777777" w:rsidR="00CB4C47" w:rsidRPr="00CB4C47" w:rsidRDefault="00CB4C47" w:rsidP="00CB4C47"/>
        </w:tc>
      </w:tr>
      <w:tr w:rsidR="00BF51D2" w:rsidRPr="00CB4C47" w14:paraId="2F2D5706"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0B06CC3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ED4D184" w14:textId="77777777" w:rsidR="00CB4C47" w:rsidRPr="009D17BE" w:rsidRDefault="00CB4C47" w:rsidP="009D17BE">
            <w:pPr>
              <w:jc w:val="left"/>
              <w:rPr>
                <w:lang w:val="el-GR"/>
              </w:rPr>
            </w:pPr>
            <w:r w:rsidRPr="009D17BE">
              <w:rPr>
                <w:lang w:val="el-GR"/>
              </w:rPr>
              <w:t>Δυνατότητα επισύναψης αρχείου βίντεο σε άμεσο μήνυμα κειμένου.</w:t>
            </w:r>
          </w:p>
        </w:tc>
        <w:tc>
          <w:tcPr>
            <w:tcW w:w="728" w:type="pct"/>
            <w:tcBorders>
              <w:top w:val="single" w:sz="4" w:space="0" w:color="000000"/>
              <w:left w:val="single" w:sz="4" w:space="0" w:color="000000"/>
              <w:bottom w:val="single" w:sz="4" w:space="0" w:color="000000"/>
            </w:tcBorders>
            <w:vAlign w:val="center"/>
          </w:tcPr>
          <w:p w14:paraId="65767AA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D4B963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7CE44AD" w14:textId="77777777" w:rsidR="00CB4C47" w:rsidRPr="00CB4C47" w:rsidRDefault="00CB4C47" w:rsidP="00CB4C47"/>
        </w:tc>
      </w:tr>
      <w:tr w:rsidR="00BF51D2" w:rsidRPr="00CB4C47" w14:paraId="611A0A1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970412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280ED1B" w14:textId="77777777" w:rsidR="00CB4C47" w:rsidRPr="009D17BE" w:rsidRDefault="00CB4C47" w:rsidP="009D17BE">
            <w:pPr>
              <w:jc w:val="left"/>
              <w:rPr>
                <w:lang w:val="el-GR"/>
              </w:rPr>
            </w:pPr>
            <w:r w:rsidRPr="009D17BE">
              <w:rPr>
                <w:lang w:val="el-GR"/>
              </w:rPr>
              <w:t>Οι επισυναπτόμενες εικόνες και τα αρχεία βίντεο να προβάλλονται στη λίστα μηνυμάτων με μικρογραφίες (</w:t>
            </w:r>
            <w:r w:rsidRPr="00CB4C47">
              <w:t>thumbnails</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0715009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BC4B49D"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451CC5E" w14:textId="77777777" w:rsidR="00CB4C47" w:rsidRPr="00CB4C47" w:rsidRDefault="00CB4C47" w:rsidP="00CB4C47"/>
        </w:tc>
      </w:tr>
      <w:tr w:rsidR="00BF51D2" w:rsidRPr="00CB4C47" w14:paraId="10CC785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F02DDD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C046840" w14:textId="77777777" w:rsidR="00CB4C47" w:rsidRPr="009D17BE" w:rsidRDefault="00CB4C47" w:rsidP="009D17BE">
            <w:pPr>
              <w:jc w:val="left"/>
              <w:rPr>
                <w:lang w:val="el-GR"/>
              </w:rPr>
            </w:pPr>
            <w:r w:rsidRPr="009D17BE">
              <w:rPr>
                <w:lang w:val="el-GR"/>
              </w:rPr>
              <w:t>Δυνατότητα επισύναψης αντικειμένων χάρτη (σημείων, γραμμών, πολυγώνων) σε άμεσο μήνυμα κειμένου.</w:t>
            </w:r>
          </w:p>
        </w:tc>
        <w:tc>
          <w:tcPr>
            <w:tcW w:w="728" w:type="pct"/>
            <w:tcBorders>
              <w:top w:val="single" w:sz="4" w:space="0" w:color="000000"/>
              <w:left w:val="single" w:sz="4" w:space="0" w:color="000000"/>
              <w:bottom w:val="single" w:sz="4" w:space="0" w:color="000000"/>
            </w:tcBorders>
            <w:vAlign w:val="center"/>
          </w:tcPr>
          <w:p w14:paraId="00204A7A" w14:textId="77777777" w:rsidR="00CB4C47" w:rsidRPr="00CB4C47" w:rsidRDefault="00CB4C47" w:rsidP="009D17BE">
            <w:pPr>
              <w:jc w:val="center"/>
              <w:rPr>
                <w:highlight w:val="yellow"/>
              </w:rPr>
            </w:pPr>
            <w:r w:rsidRPr="00CB4C47">
              <w:t>ΝΑΙ</w:t>
            </w:r>
          </w:p>
        </w:tc>
        <w:tc>
          <w:tcPr>
            <w:tcW w:w="759" w:type="pct"/>
            <w:tcBorders>
              <w:top w:val="single" w:sz="4" w:space="0" w:color="000000"/>
              <w:left w:val="single" w:sz="4" w:space="0" w:color="000000"/>
              <w:bottom w:val="single" w:sz="4" w:space="0" w:color="000000"/>
            </w:tcBorders>
            <w:vAlign w:val="center"/>
          </w:tcPr>
          <w:p w14:paraId="71D5DB19" w14:textId="77777777" w:rsidR="00CB4C47" w:rsidRPr="00CB4C47" w:rsidRDefault="00CB4C47" w:rsidP="00CB4C47">
            <w:pPr>
              <w:rPr>
                <w:highlight w:val="yellow"/>
              </w:rPr>
            </w:pPr>
          </w:p>
        </w:tc>
        <w:tc>
          <w:tcPr>
            <w:tcW w:w="1046" w:type="pct"/>
            <w:tcBorders>
              <w:top w:val="single" w:sz="4" w:space="0" w:color="000000"/>
              <w:left w:val="single" w:sz="4" w:space="0" w:color="000000"/>
              <w:bottom w:val="single" w:sz="4" w:space="0" w:color="000000"/>
              <w:right w:val="single" w:sz="4" w:space="0" w:color="000000"/>
            </w:tcBorders>
            <w:vAlign w:val="center"/>
          </w:tcPr>
          <w:p w14:paraId="34433170" w14:textId="77777777" w:rsidR="00CB4C47" w:rsidRPr="00CB4C47" w:rsidRDefault="00CB4C47" w:rsidP="00CB4C47">
            <w:pPr>
              <w:rPr>
                <w:highlight w:val="yellow"/>
              </w:rPr>
            </w:pPr>
          </w:p>
        </w:tc>
      </w:tr>
      <w:tr w:rsidR="00BF51D2" w:rsidRPr="00CB4C47" w14:paraId="2B1B2EA9"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0F32907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1DC97F8" w14:textId="77777777" w:rsidR="00CB4C47" w:rsidRPr="009D17BE" w:rsidRDefault="00CB4C47" w:rsidP="009D17BE">
            <w:pPr>
              <w:jc w:val="left"/>
              <w:rPr>
                <w:lang w:val="el-GR"/>
              </w:rPr>
            </w:pPr>
            <w:r w:rsidRPr="009D17BE">
              <w:rPr>
                <w:lang w:val="el-GR"/>
              </w:rPr>
              <w:t>Δυνατότητα προβολής εισερχόμενων μηνυμάτων και των επισυναπτόμενων αρχείων.</w:t>
            </w:r>
          </w:p>
        </w:tc>
        <w:tc>
          <w:tcPr>
            <w:tcW w:w="728" w:type="pct"/>
            <w:tcBorders>
              <w:top w:val="single" w:sz="4" w:space="0" w:color="000000"/>
              <w:left w:val="single" w:sz="4" w:space="0" w:color="000000"/>
              <w:bottom w:val="single" w:sz="4" w:space="0" w:color="000000"/>
            </w:tcBorders>
            <w:vAlign w:val="center"/>
          </w:tcPr>
          <w:p w14:paraId="26BED92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29DF27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06B2FF3" w14:textId="77777777" w:rsidR="00CB4C47" w:rsidRPr="00CB4C47" w:rsidRDefault="00CB4C47" w:rsidP="00CB4C47"/>
        </w:tc>
      </w:tr>
      <w:tr w:rsidR="00BF51D2" w:rsidRPr="00CB4C47" w14:paraId="582A59D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CD9C867"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9E9FB42" w14:textId="77777777" w:rsidR="00CB4C47" w:rsidRPr="009D17BE" w:rsidRDefault="00CB4C47" w:rsidP="009D17BE">
            <w:pPr>
              <w:jc w:val="left"/>
              <w:rPr>
                <w:lang w:val="el-GR"/>
              </w:rPr>
            </w:pPr>
            <w:r w:rsidRPr="009D17BE">
              <w:rPr>
                <w:lang w:val="el-GR"/>
              </w:rPr>
              <w:t>Αυτόματη προβολή στο χάρτη όλων των εισερχόμενων επισυναπτόμενων γεωγραφικών στοιχείων.</w:t>
            </w:r>
          </w:p>
        </w:tc>
        <w:tc>
          <w:tcPr>
            <w:tcW w:w="728" w:type="pct"/>
            <w:tcBorders>
              <w:top w:val="single" w:sz="4" w:space="0" w:color="000000"/>
              <w:left w:val="single" w:sz="4" w:space="0" w:color="000000"/>
              <w:bottom w:val="single" w:sz="4" w:space="0" w:color="000000"/>
            </w:tcBorders>
            <w:vAlign w:val="center"/>
          </w:tcPr>
          <w:p w14:paraId="0059016D"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1985C08"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D0F89E7" w14:textId="77777777" w:rsidR="00CB4C47" w:rsidRPr="00CB4C47" w:rsidRDefault="00CB4C47" w:rsidP="00CB4C47"/>
        </w:tc>
      </w:tr>
      <w:tr w:rsidR="00BF51D2" w:rsidRPr="00CB4C47" w14:paraId="0AD3205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BC4FE0B"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F52D8A3" w14:textId="77777777" w:rsidR="00CB4C47" w:rsidRPr="009D17BE" w:rsidRDefault="00CB4C47" w:rsidP="009D17BE">
            <w:pPr>
              <w:jc w:val="left"/>
              <w:rPr>
                <w:lang w:val="el-GR"/>
              </w:rPr>
            </w:pPr>
            <w:r w:rsidRPr="009D17BE">
              <w:rPr>
                <w:lang w:val="el-GR"/>
              </w:rPr>
              <w:t xml:space="preserve">Να αποθηκεύονται όλες οι ενέργειες χρηστών στο περιστατικό και να περιλαμβάνεται και </w:t>
            </w:r>
            <w:proofErr w:type="spellStart"/>
            <w:r w:rsidRPr="009D17BE">
              <w:rPr>
                <w:lang w:val="el-GR"/>
              </w:rPr>
              <w:t>χρονοσφραγίδα</w:t>
            </w:r>
            <w:proofErr w:type="spellEnd"/>
            <w:r w:rsidRPr="009D17BE">
              <w:rPr>
                <w:lang w:val="el-GR"/>
              </w:rPr>
              <w:t xml:space="preserve"> για κάθε ενέργεια.</w:t>
            </w:r>
          </w:p>
        </w:tc>
        <w:tc>
          <w:tcPr>
            <w:tcW w:w="728" w:type="pct"/>
            <w:tcBorders>
              <w:top w:val="single" w:sz="4" w:space="0" w:color="000000"/>
              <w:left w:val="single" w:sz="4" w:space="0" w:color="000000"/>
              <w:bottom w:val="single" w:sz="4" w:space="0" w:color="000000"/>
            </w:tcBorders>
            <w:vAlign w:val="center"/>
          </w:tcPr>
          <w:p w14:paraId="284DF41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19A724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D1E9F54" w14:textId="77777777" w:rsidR="00CB4C47" w:rsidRPr="00CB4C47" w:rsidRDefault="00CB4C47" w:rsidP="00CB4C47"/>
        </w:tc>
      </w:tr>
      <w:tr w:rsidR="00BF51D2" w:rsidRPr="00CB4C47" w14:paraId="446A28D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08BDC9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099FE18" w14:textId="77777777" w:rsidR="00CB4C47" w:rsidRPr="009D17BE" w:rsidRDefault="00CB4C47" w:rsidP="009D17BE">
            <w:pPr>
              <w:jc w:val="left"/>
              <w:rPr>
                <w:lang w:val="el-GR"/>
              </w:rPr>
            </w:pPr>
            <w:r w:rsidRPr="009D17BE">
              <w:rPr>
                <w:lang w:val="el-GR"/>
              </w:rPr>
              <w:t>Προβολή όλων των ενεργειών σε κατάλληλη λίστα ή πίνακα.</w:t>
            </w:r>
          </w:p>
        </w:tc>
        <w:tc>
          <w:tcPr>
            <w:tcW w:w="728" w:type="pct"/>
            <w:tcBorders>
              <w:top w:val="single" w:sz="4" w:space="0" w:color="000000"/>
              <w:left w:val="single" w:sz="4" w:space="0" w:color="000000"/>
              <w:bottom w:val="single" w:sz="4" w:space="0" w:color="000000"/>
            </w:tcBorders>
            <w:vAlign w:val="center"/>
          </w:tcPr>
          <w:p w14:paraId="5EB5C0E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DB5296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A02B1C2" w14:textId="77777777" w:rsidR="00CB4C47" w:rsidRPr="00CB4C47" w:rsidRDefault="00CB4C47" w:rsidP="00CB4C47"/>
        </w:tc>
      </w:tr>
      <w:tr w:rsidR="00BF51D2" w:rsidRPr="00CB4C47" w14:paraId="36044F5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7AD468D"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D785A87" w14:textId="77777777" w:rsidR="00CB4C47" w:rsidRPr="009D17BE" w:rsidRDefault="00CB4C47" w:rsidP="009D17BE">
            <w:pPr>
              <w:jc w:val="left"/>
              <w:rPr>
                <w:lang w:val="el-GR"/>
              </w:rPr>
            </w:pPr>
            <w:r w:rsidRPr="009D17BE">
              <w:rPr>
                <w:lang w:val="el-GR"/>
              </w:rPr>
              <w:t>Δυνατότητα ιστορικής αναζήτησης περιστατικών και προβολής των κύριων στοιχείων τους σε λίστα/πίνακα.</w:t>
            </w:r>
          </w:p>
        </w:tc>
        <w:tc>
          <w:tcPr>
            <w:tcW w:w="728" w:type="pct"/>
            <w:tcBorders>
              <w:top w:val="single" w:sz="4" w:space="0" w:color="000000"/>
              <w:left w:val="single" w:sz="4" w:space="0" w:color="000000"/>
              <w:bottom w:val="single" w:sz="4" w:space="0" w:color="000000"/>
            </w:tcBorders>
            <w:vAlign w:val="center"/>
          </w:tcPr>
          <w:p w14:paraId="5D35B59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0839BA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3F70194" w14:textId="77777777" w:rsidR="00CB4C47" w:rsidRPr="00CB4C47" w:rsidRDefault="00CB4C47" w:rsidP="00CB4C47"/>
        </w:tc>
      </w:tr>
      <w:tr w:rsidR="00BF51D2" w:rsidRPr="00CB4C47" w14:paraId="41809F8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E6404B5"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E1580A0" w14:textId="77777777" w:rsidR="00CB4C47" w:rsidRPr="009D17BE" w:rsidRDefault="00CB4C47" w:rsidP="009D17BE">
            <w:pPr>
              <w:jc w:val="left"/>
              <w:rPr>
                <w:lang w:val="el-GR"/>
              </w:rPr>
            </w:pPr>
            <w:r w:rsidRPr="009D17BE">
              <w:rPr>
                <w:lang w:val="el-GR"/>
              </w:rPr>
              <w:t>Δυνατότητα προβολής όλων των στοιχείων σε επιλεγμένο περιστατικό της ιστορικής λίστας.</w:t>
            </w:r>
          </w:p>
        </w:tc>
        <w:tc>
          <w:tcPr>
            <w:tcW w:w="728" w:type="pct"/>
            <w:tcBorders>
              <w:top w:val="single" w:sz="4" w:space="0" w:color="000000"/>
              <w:left w:val="single" w:sz="4" w:space="0" w:color="000000"/>
              <w:bottom w:val="single" w:sz="4" w:space="0" w:color="000000"/>
            </w:tcBorders>
            <w:vAlign w:val="center"/>
          </w:tcPr>
          <w:p w14:paraId="59F4510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CD5E17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436B313" w14:textId="77777777" w:rsidR="00CB4C47" w:rsidRPr="00CB4C47" w:rsidRDefault="00CB4C47" w:rsidP="00CB4C47"/>
        </w:tc>
      </w:tr>
      <w:tr w:rsidR="00BF51D2" w:rsidRPr="00CB4C47" w14:paraId="5384E352" w14:textId="77777777" w:rsidTr="009D17BE">
        <w:trPr>
          <w:trHeight w:val="77"/>
        </w:trPr>
        <w:tc>
          <w:tcPr>
            <w:tcW w:w="5000" w:type="pct"/>
            <w:gridSpan w:val="6"/>
            <w:tcBorders>
              <w:top w:val="single" w:sz="4" w:space="0" w:color="000000"/>
              <w:left w:val="single" w:sz="4" w:space="0" w:color="000000"/>
              <w:bottom w:val="single" w:sz="4" w:space="0" w:color="000000"/>
              <w:right w:val="single" w:sz="4" w:space="0" w:color="000000"/>
            </w:tcBorders>
          </w:tcPr>
          <w:p w14:paraId="7E746CF5" w14:textId="77777777" w:rsidR="00CB4C47" w:rsidRPr="009D17BE" w:rsidRDefault="00CB4C47" w:rsidP="00CB4C47">
            <w:pPr>
              <w:rPr>
                <w:b/>
                <w:bCs/>
              </w:rPr>
            </w:pPr>
            <w:proofErr w:type="spellStart"/>
            <w:r w:rsidRPr="009D17BE">
              <w:rPr>
                <w:b/>
                <w:bCs/>
              </w:rPr>
              <w:lastRenderedPageBreak/>
              <w:t>Δι</w:t>
            </w:r>
            <w:proofErr w:type="spellEnd"/>
            <w:r w:rsidRPr="009D17BE">
              <w:rPr>
                <w:b/>
                <w:bCs/>
              </w:rPr>
              <w:t>αχείριση Επ</w:t>
            </w:r>
            <w:proofErr w:type="spellStart"/>
            <w:r w:rsidRPr="009D17BE">
              <w:rPr>
                <w:b/>
                <w:bCs/>
              </w:rPr>
              <w:t>ιχειρησι</w:t>
            </w:r>
            <w:proofErr w:type="spellEnd"/>
            <w:r w:rsidRPr="009D17BE">
              <w:rPr>
                <w:b/>
                <w:bCs/>
              </w:rPr>
              <w:t xml:space="preserve">ακών </w:t>
            </w:r>
            <w:proofErr w:type="spellStart"/>
            <w:r w:rsidRPr="009D17BE">
              <w:rPr>
                <w:b/>
                <w:bCs/>
              </w:rPr>
              <w:t>Πόρων</w:t>
            </w:r>
            <w:proofErr w:type="spellEnd"/>
          </w:p>
        </w:tc>
      </w:tr>
      <w:tr w:rsidR="00BF51D2" w:rsidRPr="00CB4C47" w14:paraId="4B29FA9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C11A56B" w14:textId="77777777" w:rsidR="00CB4C47" w:rsidRPr="00CB4C47" w:rsidDel="00A23776" w:rsidRDefault="00CB4C47" w:rsidP="00CB4C47"/>
        </w:tc>
        <w:tc>
          <w:tcPr>
            <w:tcW w:w="2004" w:type="pct"/>
            <w:tcBorders>
              <w:top w:val="single" w:sz="4" w:space="0" w:color="000000"/>
              <w:left w:val="single" w:sz="4" w:space="0" w:color="000000"/>
              <w:bottom w:val="single" w:sz="4" w:space="0" w:color="000000"/>
            </w:tcBorders>
            <w:vAlign w:val="center"/>
          </w:tcPr>
          <w:p w14:paraId="3C03D18A" w14:textId="77777777" w:rsidR="00CB4C47" w:rsidRPr="009D17BE" w:rsidRDefault="00CB4C47" w:rsidP="009D17BE">
            <w:pPr>
              <w:jc w:val="left"/>
              <w:rPr>
                <w:lang w:val="el-GR"/>
              </w:rPr>
            </w:pPr>
            <w:r w:rsidRPr="009D17BE">
              <w:rPr>
                <w:lang w:val="el-GR"/>
              </w:rPr>
              <w:t>Δυνατότητα καταχώρισης πόρων (οχήματα, προσωπικό, μηχανήματα/εξοπλισμός) μιας υπηρεσίας του οργανωτικού δέντρου.</w:t>
            </w:r>
          </w:p>
        </w:tc>
        <w:tc>
          <w:tcPr>
            <w:tcW w:w="728" w:type="pct"/>
            <w:tcBorders>
              <w:top w:val="single" w:sz="4" w:space="0" w:color="000000"/>
              <w:left w:val="single" w:sz="4" w:space="0" w:color="000000"/>
              <w:bottom w:val="single" w:sz="4" w:space="0" w:color="000000"/>
            </w:tcBorders>
            <w:vAlign w:val="center"/>
          </w:tcPr>
          <w:p w14:paraId="798A628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CF325F1"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7037847" w14:textId="77777777" w:rsidR="00CB4C47" w:rsidRPr="00CB4C47" w:rsidRDefault="00CB4C47" w:rsidP="00CB4C47"/>
        </w:tc>
      </w:tr>
      <w:tr w:rsidR="00BF51D2" w:rsidRPr="00CB4C47" w14:paraId="796F8D0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47F0836"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86AD08A" w14:textId="77777777" w:rsidR="00CB4C47" w:rsidRPr="009D17BE" w:rsidRDefault="00CB4C47" w:rsidP="009D17BE">
            <w:pPr>
              <w:jc w:val="left"/>
              <w:rPr>
                <w:lang w:val="el-GR"/>
              </w:rPr>
            </w:pPr>
            <w:r w:rsidRPr="009D17BE">
              <w:rPr>
                <w:lang w:val="el-GR"/>
              </w:rPr>
              <w:t>Η δυνατότητα καταχώρισης θα πρέπει να αποτελεί δικαίωμα πρόσβασης ρόλου.</w:t>
            </w:r>
          </w:p>
        </w:tc>
        <w:tc>
          <w:tcPr>
            <w:tcW w:w="728" w:type="pct"/>
            <w:tcBorders>
              <w:top w:val="single" w:sz="4" w:space="0" w:color="000000"/>
              <w:left w:val="single" w:sz="4" w:space="0" w:color="000000"/>
              <w:bottom w:val="single" w:sz="4" w:space="0" w:color="000000"/>
            </w:tcBorders>
            <w:vAlign w:val="center"/>
          </w:tcPr>
          <w:p w14:paraId="74CF1E9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8D471B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91C9AE9" w14:textId="77777777" w:rsidR="00CB4C47" w:rsidRPr="00CB4C47" w:rsidRDefault="00CB4C47" w:rsidP="00CB4C47"/>
        </w:tc>
      </w:tr>
      <w:tr w:rsidR="00BF51D2" w:rsidRPr="00CB4C47" w14:paraId="113A5C5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782EC3C"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4ADA2C6" w14:textId="77777777" w:rsidR="00CB4C47" w:rsidRPr="009D17BE" w:rsidRDefault="00CB4C47" w:rsidP="009D17BE">
            <w:pPr>
              <w:jc w:val="left"/>
              <w:rPr>
                <w:lang w:val="el-GR"/>
              </w:rPr>
            </w:pPr>
            <w:r w:rsidRPr="009D17BE">
              <w:rPr>
                <w:lang w:val="el-GR"/>
              </w:rPr>
              <w:t xml:space="preserve">Για κάθε είδος πόρου θα πρέπει να περιλαμβάνονται κατάλληλες φόρμες καταχώρισης των ιδιοτήτων του ώστε να εξάγεται ο βαθμός </w:t>
            </w:r>
            <w:proofErr w:type="spellStart"/>
            <w:r w:rsidRPr="009D17BE">
              <w:rPr>
                <w:lang w:val="el-GR"/>
              </w:rPr>
              <w:t>καταλληλότητάς</w:t>
            </w:r>
            <w:proofErr w:type="spellEnd"/>
            <w:r w:rsidRPr="009D17BE">
              <w:rPr>
                <w:lang w:val="el-GR"/>
              </w:rPr>
              <w:t xml:space="preserve"> του για κάθε περιστατικό.</w:t>
            </w:r>
          </w:p>
        </w:tc>
        <w:tc>
          <w:tcPr>
            <w:tcW w:w="728" w:type="pct"/>
            <w:tcBorders>
              <w:top w:val="single" w:sz="4" w:space="0" w:color="000000"/>
              <w:left w:val="single" w:sz="4" w:space="0" w:color="000000"/>
              <w:bottom w:val="single" w:sz="4" w:space="0" w:color="000000"/>
            </w:tcBorders>
            <w:vAlign w:val="center"/>
          </w:tcPr>
          <w:p w14:paraId="144A4BC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1495CC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678BEBD" w14:textId="77777777" w:rsidR="00CB4C47" w:rsidRPr="00CB4C47" w:rsidRDefault="00CB4C47" w:rsidP="00CB4C47"/>
        </w:tc>
      </w:tr>
      <w:tr w:rsidR="00BF51D2" w:rsidRPr="00CB4C47" w14:paraId="7D2F4F6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06F42DA0"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0870E51" w14:textId="77777777" w:rsidR="00CB4C47" w:rsidRPr="009D17BE" w:rsidRDefault="00CB4C47" w:rsidP="009D17BE">
            <w:pPr>
              <w:jc w:val="left"/>
              <w:rPr>
                <w:lang w:val="el-GR"/>
              </w:rPr>
            </w:pPr>
            <w:r w:rsidRPr="009D17BE">
              <w:rPr>
                <w:lang w:val="el-GR"/>
              </w:rPr>
              <w:t xml:space="preserve">Δυνατότητα καταχώρισης των φορητών τερματικών παρακολούθησης θέσης και σύνδεσής τους με όχημα ή προσωπικό. Θα πρέπει να παρέχεται η δυνατότητα καταχώρισης και 5ψήφιου τουλάχιστον μοναδικού κωδικού εκτός από τον κωδικό της συσκευής για εύκολη αναζήτηση και εκχώρηση συσκευής σε πόρο. </w:t>
            </w:r>
          </w:p>
        </w:tc>
        <w:tc>
          <w:tcPr>
            <w:tcW w:w="728" w:type="pct"/>
            <w:tcBorders>
              <w:top w:val="single" w:sz="4" w:space="0" w:color="000000"/>
              <w:left w:val="single" w:sz="4" w:space="0" w:color="000000"/>
              <w:bottom w:val="single" w:sz="4" w:space="0" w:color="000000"/>
            </w:tcBorders>
            <w:vAlign w:val="center"/>
          </w:tcPr>
          <w:p w14:paraId="383D264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CF3088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29AF17E" w14:textId="77777777" w:rsidR="00CB4C47" w:rsidRPr="00CB4C47" w:rsidRDefault="00CB4C47" w:rsidP="00CB4C47"/>
        </w:tc>
      </w:tr>
      <w:tr w:rsidR="00BF51D2" w:rsidRPr="00CB4C47" w14:paraId="6D02D50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1B0714F1"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9BB1D44" w14:textId="77777777" w:rsidR="00CB4C47" w:rsidRPr="009D17BE" w:rsidRDefault="00CB4C47" w:rsidP="009D17BE">
            <w:pPr>
              <w:jc w:val="left"/>
              <w:rPr>
                <w:lang w:val="el-GR"/>
              </w:rPr>
            </w:pPr>
            <w:r w:rsidRPr="009D17BE">
              <w:rPr>
                <w:lang w:val="el-GR"/>
              </w:rPr>
              <w:t>Εύκολη αναζήτηση πόρων με πολλαπλά κριτήρια.</w:t>
            </w:r>
          </w:p>
        </w:tc>
        <w:tc>
          <w:tcPr>
            <w:tcW w:w="728" w:type="pct"/>
            <w:tcBorders>
              <w:top w:val="single" w:sz="4" w:space="0" w:color="000000"/>
              <w:left w:val="single" w:sz="4" w:space="0" w:color="000000"/>
              <w:bottom w:val="single" w:sz="4" w:space="0" w:color="000000"/>
            </w:tcBorders>
            <w:vAlign w:val="center"/>
          </w:tcPr>
          <w:p w14:paraId="1A5EB0F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DB8BA58"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2D1930A" w14:textId="77777777" w:rsidR="00CB4C47" w:rsidRPr="00CB4C47" w:rsidRDefault="00CB4C47" w:rsidP="00CB4C47"/>
        </w:tc>
      </w:tr>
      <w:tr w:rsidR="00BF51D2" w:rsidRPr="00CB4C47" w14:paraId="0393E8A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0B25045"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3BE36DD" w14:textId="77777777" w:rsidR="00CB4C47" w:rsidRPr="009D17BE" w:rsidRDefault="00CB4C47" w:rsidP="009D17BE">
            <w:pPr>
              <w:jc w:val="left"/>
              <w:rPr>
                <w:lang w:val="el-GR"/>
              </w:rPr>
            </w:pPr>
            <w:r w:rsidRPr="009D17BE">
              <w:rPr>
                <w:lang w:val="el-GR"/>
              </w:rPr>
              <w:t>Προβολή της κατάστασης κάθε πόρου με κατάλληλη χρωματική κωδικοποίηση σε λίστες/πίνακες και σύμβολα στο χάρτη.</w:t>
            </w:r>
          </w:p>
        </w:tc>
        <w:tc>
          <w:tcPr>
            <w:tcW w:w="728" w:type="pct"/>
            <w:tcBorders>
              <w:top w:val="single" w:sz="4" w:space="0" w:color="000000"/>
              <w:left w:val="single" w:sz="4" w:space="0" w:color="000000"/>
              <w:bottom w:val="single" w:sz="4" w:space="0" w:color="000000"/>
            </w:tcBorders>
            <w:vAlign w:val="center"/>
          </w:tcPr>
          <w:p w14:paraId="634BA748"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85D5DAE"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0DFC4F6" w14:textId="77777777" w:rsidR="00CB4C47" w:rsidRPr="00CB4C47" w:rsidRDefault="00CB4C47" w:rsidP="00CB4C47"/>
        </w:tc>
      </w:tr>
      <w:tr w:rsidR="00BF51D2" w:rsidRPr="00986915" w14:paraId="39CF4A35" w14:textId="77777777" w:rsidTr="009D17BE">
        <w:tc>
          <w:tcPr>
            <w:tcW w:w="5000" w:type="pct"/>
            <w:gridSpan w:val="6"/>
            <w:tcBorders>
              <w:top w:val="single" w:sz="2" w:space="0" w:color="000000"/>
              <w:left w:val="single" w:sz="4" w:space="0" w:color="000000"/>
              <w:bottom w:val="single" w:sz="4" w:space="0" w:color="000000"/>
              <w:right w:val="single" w:sz="4" w:space="0" w:color="000000"/>
            </w:tcBorders>
          </w:tcPr>
          <w:p w14:paraId="5C516652" w14:textId="77777777" w:rsidR="00CB4C47" w:rsidRPr="009D17BE" w:rsidRDefault="00CB4C47" w:rsidP="00CB4C47">
            <w:pPr>
              <w:rPr>
                <w:b/>
                <w:bCs/>
                <w:lang w:val="el-GR"/>
              </w:rPr>
            </w:pPr>
            <w:r w:rsidRPr="009D17BE">
              <w:rPr>
                <w:b/>
                <w:bCs/>
                <w:lang w:val="el-GR"/>
              </w:rPr>
              <w:t>Τηλεματική Παρακολούθηση Δεδομένων Θέσης Πόρων</w:t>
            </w:r>
          </w:p>
        </w:tc>
      </w:tr>
      <w:tr w:rsidR="00BF51D2" w:rsidRPr="00CB4C47" w14:paraId="709CE3A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605E94BD" w14:textId="77777777" w:rsidR="00CB4C47" w:rsidRPr="009D17BE" w:rsidRDefault="00CB4C47" w:rsidP="009D17BE">
            <w:pPr>
              <w:pStyle w:val="ListParagraph"/>
              <w:numPr>
                <w:ilvl w:val="0"/>
                <w:numId w:val="284"/>
              </w:numPr>
              <w:rPr>
                <w:lang w:val="el-GR"/>
              </w:rPr>
            </w:pPr>
          </w:p>
        </w:tc>
        <w:tc>
          <w:tcPr>
            <w:tcW w:w="2004" w:type="pct"/>
            <w:tcBorders>
              <w:top w:val="single" w:sz="4" w:space="0" w:color="000000"/>
              <w:left w:val="single" w:sz="4" w:space="0" w:color="000000"/>
              <w:bottom w:val="single" w:sz="4" w:space="0" w:color="000000"/>
            </w:tcBorders>
            <w:vAlign w:val="center"/>
          </w:tcPr>
          <w:p w14:paraId="277D0D6C" w14:textId="77777777" w:rsidR="00CB4C47" w:rsidRPr="00CB4C47" w:rsidRDefault="00CB4C47" w:rsidP="009D17BE">
            <w:pPr>
              <w:jc w:val="left"/>
            </w:pPr>
            <w:proofErr w:type="spellStart"/>
            <w:r w:rsidRPr="00CB4C47">
              <w:t>Αριθμός</w:t>
            </w:r>
            <w:proofErr w:type="spellEnd"/>
            <w:r w:rsidRPr="00CB4C47">
              <w:t xml:space="preserve"> υπ</w:t>
            </w:r>
            <w:proofErr w:type="spellStart"/>
            <w:r w:rsidRPr="00CB4C47">
              <w:t>οστηριζόμενων</w:t>
            </w:r>
            <w:proofErr w:type="spellEnd"/>
            <w:r w:rsidRPr="00CB4C47">
              <w:t xml:space="preserve"> </w:t>
            </w:r>
            <w:proofErr w:type="spellStart"/>
            <w:r w:rsidRPr="00CB4C47">
              <w:t>τηλεμ</w:t>
            </w:r>
            <w:proofErr w:type="spellEnd"/>
            <w:r w:rsidRPr="00CB4C47">
              <w:t xml:space="preserve">ατικών </w:t>
            </w:r>
            <w:proofErr w:type="spellStart"/>
            <w:r w:rsidRPr="00CB4C47">
              <w:t>συσκευών</w:t>
            </w:r>
            <w:proofErr w:type="spellEnd"/>
          </w:p>
        </w:tc>
        <w:tc>
          <w:tcPr>
            <w:tcW w:w="728" w:type="pct"/>
            <w:tcBorders>
              <w:top w:val="single" w:sz="4" w:space="0" w:color="000000"/>
              <w:left w:val="single" w:sz="4" w:space="0" w:color="000000"/>
              <w:bottom w:val="single" w:sz="4" w:space="0" w:color="000000"/>
            </w:tcBorders>
            <w:vAlign w:val="center"/>
          </w:tcPr>
          <w:p w14:paraId="0378BE42" w14:textId="77777777" w:rsidR="00CB4C47" w:rsidRPr="00CB4C47" w:rsidRDefault="00CB4C47" w:rsidP="009D17BE">
            <w:pPr>
              <w:jc w:val="center"/>
            </w:pPr>
            <w:r w:rsidRPr="00CB4C47">
              <w:sym w:font="Symbol" w:char="F0B3"/>
            </w:r>
            <w:r w:rsidRPr="00CB4C47">
              <w:t xml:space="preserve"> 1000</w:t>
            </w:r>
          </w:p>
        </w:tc>
        <w:tc>
          <w:tcPr>
            <w:tcW w:w="759" w:type="pct"/>
            <w:tcBorders>
              <w:top w:val="single" w:sz="4" w:space="0" w:color="000000"/>
              <w:left w:val="single" w:sz="4" w:space="0" w:color="000000"/>
              <w:bottom w:val="single" w:sz="4" w:space="0" w:color="000000"/>
            </w:tcBorders>
            <w:vAlign w:val="center"/>
          </w:tcPr>
          <w:p w14:paraId="4A278B2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A12DC5E" w14:textId="77777777" w:rsidR="00CB4C47" w:rsidRPr="00CB4C47" w:rsidRDefault="00CB4C47" w:rsidP="00CB4C47"/>
        </w:tc>
      </w:tr>
      <w:tr w:rsidR="00BF51D2" w:rsidRPr="00CB4C47" w14:paraId="0E97A3B6"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DD57D6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238405E" w14:textId="77777777" w:rsidR="00CB4C47" w:rsidRPr="009D17BE" w:rsidRDefault="00CB4C47" w:rsidP="009D17BE">
            <w:pPr>
              <w:jc w:val="left"/>
              <w:rPr>
                <w:lang w:val="el-GR"/>
              </w:rPr>
            </w:pPr>
            <w:r w:rsidRPr="009D17BE">
              <w:rPr>
                <w:lang w:val="el-GR"/>
              </w:rPr>
              <w:t xml:space="preserve">Περιγραφή των υποστηριζόμενων  πρωτόκολλων επικοινωνίας με </w:t>
            </w:r>
            <w:proofErr w:type="spellStart"/>
            <w:r w:rsidRPr="009D17BE">
              <w:rPr>
                <w:lang w:val="el-GR"/>
              </w:rPr>
              <w:t>τηλεματικές</w:t>
            </w:r>
            <w:proofErr w:type="spellEnd"/>
            <w:r w:rsidRPr="009D17BE">
              <w:rPr>
                <w:lang w:val="el-GR"/>
              </w:rPr>
              <w:t xml:space="preserve"> συσκευές παρακολούθησης θέσης.</w:t>
            </w:r>
          </w:p>
        </w:tc>
        <w:tc>
          <w:tcPr>
            <w:tcW w:w="728" w:type="pct"/>
            <w:tcBorders>
              <w:top w:val="single" w:sz="4" w:space="0" w:color="000000"/>
              <w:left w:val="single" w:sz="4" w:space="0" w:color="000000"/>
              <w:bottom w:val="single" w:sz="4" w:space="0" w:color="000000"/>
            </w:tcBorders>
            <w:vAlign w:val="center"/>
          </w:tcPr>
          <w:p w14:paraId="130A243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71C82E4"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BD612AF" w14:textId="77777777" w:rsidR="00CB4C47" w:rsidRPr="00CB4C47" w:rsidRDefault="00CB4C47" w:rsidP="00CB4C47"/>
        </w:tc>
      </w:tr>
      <w:tr w:rsidR="00BF51D2" w:rsidRPr="00CB4C47" w14:paraId="2215415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6A70326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D4A05C9" w14:textId="77777777" w:rsidR="00CB4C47" w:rsidRPr="009D17BE" w:rsidRDefault="00CB4C47" w:rsidP="009D17BE">
            <w:pPr>
              <w:jc w:val="left"/>
              <w:rPr>
                <w:lang w:val="el-GR"/>
              </w:rPr>
            </w:pPr>
            <w:r w:rsidRPr="009D17BE">
              <w:rPr>
                <w:lang w:val="el-GR"/>
              </w:rPr>
              <w:t xml:space="preserve">Κατάλληλη διασύνδεση με τις προσφερόμενες φορητές συσκευές παρακολούθησης θέσης. </w:t>
            </w:r>
          </w:p>
        </w:tc>
        <w:tc>
          <w:tcPr>
            <w:tcW w:w="728" w:type="pct"/>
            <w:tcBorders>
              <w:top w:val="single" w:sz="4" w:space="0" w:color="000000"/>
              <w:left w:val="single" w:sz="4" w:space="0" w:color="000000"/>
              <w:bottom w:val="single" w:sz="4" w:space="0" w:color="000000"/>
            </w:tcBorders>
            <w:vAlign w:val="center"/>
          </w:tcPr>
          <w:p w14:paraId="4BCCD998"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CC4738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7903384" w14:textId="77777777" w:rsidR="00CB4C47" w:rsidRPr="00CB4C47" w:rsidRDefault="00CB4C47" w:rsidP="00CB4C47"/>
        </w:tc>
      </w:tr>
      <w:tr w:rsidR="00BF51D2" w:rsidRPr="00CB4C47" w14:paraId="591626E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4799B00"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683C1F65" w14:textId="77777777" w:rsidR="00CB4C47" w:rsidRPr="009D17BE" w:rsidRDefault="00CB4C47" w:rsidP="009D17BE">
            <w:pPr>
              <w:jc w:val="left"/>
              <w:rPr>
                <w:lang w:val="el-GR"/>
              </w:rPr>
            </w:pPr>
            <w:r w:rsidRPr="009D17BE">
              <w:rPr>
                <w:lang w:val="el-GR"/>
              </w:rPr>
              <w:t>Θα πρέπει να υποστηρίζεται η ανάθεση τηλεματικής συσκευής ενός πόρου σε διαφορετικό πόρο χωρίς να επηρεάζεται το ιστορικό του αρχικού πόρου.</w:t>
            </w:r>
          </w:p>
        </w:tc>
        <w:tc>
          <w:tcPr>
            <w:tcW w:w="728" w:type="pct"/>
            <w:tcBorders>
              <w:top w:val="single" w:sz="4" w:space="0" w:color="000000"/>
              <w:left w:val="single" w:sz="4" w:space="0" w:color="000000"/>
              <w:bottom w:val="single" w:sz="4" w:space="0" w:color="000000"/>
            </w:tcBorders>
            <w:vAlign w:val="center"/>
          </w:tcPr>
          <w:p w14:paraId="658D621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BF83A7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CE7863F" w14:textId="77777777" w:rsidR="00CB4C47" w:rsidRPr="00CB4C47" w:rsidRDefault="00CB4C47" w:rsidP="00CB4C47"/>
        </w:tc>
      </w:tr>
      <w:tr w:rsidR="00BF51D2" w:rsidRPr="00CB4C47" w14:paraId="1C06147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1DE79A7"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0EEDD56F" w14:textId="77777777" w:rsidR="00CB4C47" w:rsidRPr="009D17BE" w:rsidRDefault="00CB4C47" w:rsidP="009D17BE">
            <w:pPr>
              <w:jc w:val="left"/>
              <w:rPr>
                <w:lang w:val="el-GR"/>
              </w:rPr>
            </w:pPr>
            <w:r w:rsidRPr="009D17BE">
              <w:rPr>
                <w:lang w:val="el-GR"/>
              </w:rPr>
              <w:t xml:space="preserve">Λήψη μηνυμάτων με πληροφορία </w:t>
            </w:r>
            <w:r w:rsidRPr="00CB4C47">
              <w:t>GPS</w:t>
            </w:r>
            <w:r w:rsidRPr="009D17BE">
              <w:rPr>
                <w:lang w:val="el-GR"/>
              </w:rPr>
              <w:t xml:space="preserve"> από τις φορητές </w:t>
            </w:r>
            <w:proofErr w:type="spellStart"/>
            <w:r w:rsidRPr="009D17BE">
              <w:rPr>
                <w:lang w:val="el-GR"/>
              </w:rPr>
              <w:t>τηλεματικές</w:t>
            </w:r>
            <w:proofErr w:type="spellEnd"/>
            <w:r w:rsidRPr="009D17BE">
              <w:rPr>
                <w:lang w:val="el-GR"/>
              </w:rPr>
              <w:t xml:space="preserve"> μονάδες σε τακτά χρονικά διαστήματα (τουλάχιστον ανά 20 δευτερόλεπτα).</w:t>
            </w:r>
          </w:p>
        </w:tc>
        <w:tc>
          <w:tcPr>
            <w:tcW w:w="728" w:type="pct"/>
            <w:tcBorders>
              <w:top w:val="single" w:sz="4" w:space="0" w:color="000000"/>
              <w:left w:val="single" w:sz="4" w:space="0" w:color="000000"/>
              <w:bottom w:val="single" w:sz="4" w:space="0" w:color="000000"/>
            </w:tcBorders>
            <w:vAlign w:val="center"/>
          </w:tcPr>
          <w:p w14:paraId="5521CE0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CE9C00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E79A6EF" w14:textId="77777777" w:rsidR="00CB4C47" w:rsidRPr="00CB4C47" w:rsidRDefault="00CB4C47" w:rsidP="00CB4C47"/>
        </w:tc>
      </w:tr>
      <w:tr w:rsidR="00BF51D2" w:rsidRPr="00CB4C47" w14:paraId="5AA36FF6"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04BD39A"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68018187" w14:textId="77777777" w:rsidR="00CB4C47" w:rsidRPr="009D17BE" w:rsidRDefault="00CB4C47" w:rsidP="009D17BE">
            <w:pPr>
              <w:jc w:val="left"/>
              <w:rPr>
                <w:lang w:val="el-GR"/>
              </w:rPr>
            </w:pPr>
            <w:r w:rsidRPr="009D17BE">
              <w:rPr>
                <w:lang w:val="el-GR"/>
              </w:rPr>
              <w:t xml:space="preserve">Δυνατότητα αποστολής μηνυμάτων προς τις φορητές </w:t>
            </w:r>
            <w:proofErr w:type="spellStart"/>
            <w:r w:rsidRPr="009D17BE">
              <w:rPr>
                <w:lang w:val="el-GR"/>
              </w:rPr>
              <w:t>τηλεματικές</w:t>
            </w:r>
            <w:proofErr w:type="spellEnd"/>
            <w:r w:rsidRPr="009D17BE">
              <w:rPr>
                <w:lang w:val="el-GR"/>
              </w:rPr>
              <w:t xml:space="preserve"> μονάδες για την αλλαγή των παραμέτρων τους (</w:t>
            </w:r>
            <w:r w:rsidRPr="00CB4C47">
              <w:t>Over</w:t>
            </w:r>
            <w:r w:rsidRPr="009D17BE">
              <w:rPr>
                <w:lang w:val="el-GR"/>
              </w:rPr>
              <w:t xml:space="preserve"> </w:t>
            </w:r>
            <w:r w:rsidRPr="00CB4C47">
              <w:t>the</w:t>
            </w:r>
            <w:r w:rsidRPr="009D17BE">
              <w:rPr>
                <w:lang w:val="el-GR"/>
              </w:rPr>
              <w:t xml:space="preserve"> </w:t>
            </w:r>
            <w:r w:rsidRPr="00CB4C47">
              <w:t>air</w:t>
            </w:r>
            <w:r w:rsidRPr="009D17BE">
              <w:rPr>
                <w:lang w:val="el-GR"/>
              </w:rPr>
              <w:t xml:space="preserve"> </w:t>
            </w:r>
            <w:r w:rsidRPr="00CB4C47">
              <w:t>reconfiguration</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1CD2F5E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43175C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880A76A" w14:textId="77777777" w:rsidR="00CB4C47" w:rsidRPr="00CB4C47" w:rsidRDefault="00CB4C47" w:rsidP="00CB4C47"/>
        </w:tc>
      </w:tr>
      <w:tr w:rsidR="00BF51D2" w:rsidRPr="00CB4C47" w14:paraId="314FC1B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B0B242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0575F82F" w14:textId="77777777" w:rsidR="00CB4C47" w:rsidRPr="009D17BE" w:rsidRDefault="00CB4C47" w:rsidP="009D17BE">
            <w:pPr>
              <w:jc w:val="left"/>
              <w:rPr>
                <w:highlight w:val="green"/>
                <w:lang w:val="el-GR"/>
              </w:rPr>
            </w:pPr>
            <w:r w:rsidRPr="009D17BE">
              <w:rPr>
                <w:lang w:val="el-GR"/>
              </w:rPr>
              <w:t>Λήψη μηνυμάτων έκτακτης ανάγκης (</w:t>
            </w:r>
            <w:r w:rsidRPr="00CB4C47">
              <w:t>panic</w:t>
            </w:r>
            <w:r w:rsidRPr="009D17BE">
              <w:rPr>
                <w:lang w:val="el-GR"/>
              </w:rPr>
              <w:t xml:space="preserve"> </w:t>
            </w:r>
            <w:r w:rsidRPr="00CB4C47">
              <w:t>button</w:t>
            </w:r>
            <w:r w:rsidRPr="009D17BE">
              <w:rPr>
                <w:lang w:val="el-GR"/>
              </w:rPr>
              <w:t xml:space="preserve">) των φορητών </w:t>
            </w:r>
            <w:proofErr w:type="spellStart"/>
            <w:r w:rsidRPr="009D17BE">
              <w:rPr>
                <w:lang w:val="el-GR"/>
              </w:rPr>
              <w:t>τηλεματικών</w:t>
            </w:r>
            <w:proofErr w:type="spellEnd"/>
            <w:r w:rsidRPr="009D17BE">
              <w:rPr>
                <w:lang w:val="el-GR"/>
              </w:rPr>
              <w:t xml:space="preserve"> μονάδων.</w:t>
            </w:r>
          </w:p>
        </w:tc>
        <w:tc>
          <w:tcPr>
            <w:tcW w:w="728" w:type="pct"/>
            <w:tcBorders>
              <w:top w:val="single" w:sz="4" w:space="0" w:color="000000"/>
              <w:left w:val="single" w:sz="4" w:space="0" w:color="000000"/>
              <w:bottom w:val="single" w:sz="4" w:space="0" w:color="000000"/>
            </w:tcBorders>
            <w:vAlign w:val="center"/>
          </w:tcPr>
          <w:p w14:paraId="19BECFA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8313CC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3F60CA4" w14:textId="77777777" w:rsidR="00CB4C47" w:rsidRPr="00CB4C47" w:rsidRDefault="00CB4C47" w:rsidP="00CB4C47"/>
        </w:tc>
      </w:tr>
      <w:tr w:rsidR="00BF51D2" w:rsidRPr="00CB4C47" w14:paraId="21C8BDA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BC6CCDD"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4AE1625" w14:textId="77777777" w:rsidR="00CB4C47" w:rsidRPr="009D17BE" w:rsidRDefault="00CB4C47" w:rsidP="009D17BE">
            <w:pPr>
              <w:jc w:val="left"/>
              <w:rPr>
                <w:highlight w:val="green"/>
                <w:lang w:val="el-GR"/>
              </w:rPr>
            </w:pPr>
            <w:r w:rsidRPr="009D17BE">
              <w:rPr>
                <w:lang w:val="el-GR"/>
              </w:rPr>
              <w:t>Δυνατότητα καταμερισμού (</w:t>
            </w:r>
            <w:r w:rsidRPr="00CB4C47">
              <w:t>load</w:t>
            </w:r>
            <w:r w:rsidRPr="009D17BE">
              <w:rPr>
                <w:lang w:val="el-GR"/>
              </w:rPr>
              <w:t xml:space="preserve"> </w:t>
            </w:r>
            <w:r w:rsidRPr="00CB4C47">
              <w:t>balancing</w:t>
            </w:r>
            <w:r w:rsidRPr="009D17BE">
              <w:rPr>
                <w:lang w:val="el-GR"/>
              </w:rPr>
              <w:t xml:space="preserve">) των εισερχόμενων μηνυμάτων από τις φορητές </w:t>
            </w:r>
            <w:proofErr w:type="spellStart"/>
            <w:r w:rsidRPr="009D17BE">
              <w:rPr>
                <w:lang w:val="el-GR"/>
              </w:rPr>
              <w:t>τηλεματικές</w:t>
            </w:r>
            <w:proofErr w:type="spellEnd"/>
            <w:r w:rsidRPr="009D17BE">
              <w:rPr>
                <w:lang w:val="el-GR"/>
              </w:rPr>
              <w:t xml:space="preserve"> μονάδες.</w:t>
            </w:r>
          </w:p>
        </w:tc>
        <w:tc>
          <w:tcPr>
            <w:tcW w:w="728" w:type="pct"/>
            <w:tcBorders>
              <w:top w:val="single" w:sz="4" w:space="0" w:color="000000"/>
              <w:left w:val="single" w:sz="4" w:space="0" w:color="000000"/>
              <w:bottom w:val="single" w:sz="4" w:space="0" w:color="000000"/>
            </w:tcBorders>
            <w:vAlign w:val="center"/>
          </w:tcPr>
          <w:p w14:paraId="55947DC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CAB251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CBBF593" w14:textId="77777777" w:rsidR="00CB4C47" w:rsidRPr="00CB4C47" w:rsidRDefault="00CB4C47" w:rsidP="00CB4C47"/>
        </w:tc>
      </w:tr>
      <w:tr w:rsidR="00BF51D2" w:rsidRPr="00CB4C47" w14:paraId="02EB34E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D21754F"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79E1AE8" w14:textId="77777777" w:rsidR="00CB4C47" w:rsidRPr="009D17BE" w:rsidRDefault="00CB4C47" w:rsidP="009D17BE">
            <w:pPr>
              <w:jc w:val="left"/>
              <w:rPr>
                <w:highlight w:val="green"/>
                <w:lang w:val="el-GR"/>
              </w:rPr>
            </w:pPr>
            <w:r w:rsidRPr="009D17BE">
              <w:rPr>
                <w:lang w:val="el-GR"/>
              </w:rPr>
              <w:t xml:space="preserve">Απεικόνιση στο χάρτη της τελευταίας καταγεγραμμένης θέσης ενός πόρου (όχημα, προσωπικό, μηχάνημα) στο χάρτη με κατάλληλη χρωματική κωδικοποίηση και σύμβολα. </w:t>
            </w:r>
          </w:p>
        </w:tc>
        <w:tc>
          <w:tcPr>
            <w:tcW w:w="728" w:type="pct"/>
            <w:tcBorders>
              <w:top w:val="single" w:sz="4" w:space="0" w:color="000000"/>
              <w:left w:val="single" w:sz="4" w:space="0" w:color="000000"/>
              <w:bottom w:val="single" w:sz="4" w:space="0" w:color="000000"/>
            </w:tcBorders>
            <w:vAlign w:val="center"/>
          </w:tcPr>
          <w:p w14:paraId="077B33DD"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C81693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BAF6610" w14:textId="77777777" w:rsidR="00CB4C47" w:rsidRPr="00CB4C47" w:rsidRDefault="00CB4C47" w:rsidP="00CB4C47"/>
        </w:tc>
      </w:tr>
      <w:tr w:rsidR="00BF51D2" w:rsidRPr="00CB4C47" w14:paraId="5B6CC8D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145A3C0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64BD5014" w14:textId="77777777" w:rsidR="00CB4C47" w:rsidRPr="009D17BE" w:rsidRDefault="00CB4C47" w:rsidP="009D17BE">
            <w:pPr>
              <w:jc w:val="left"/>
              <w:rPr>
                <w:highlight w:val="green"/>
                <w:lang w:val="el-GR"/>
              </w:rPr>
            </w:pPr>
            <w:r w:rsidRPr="009D17BE">
              <w:rPr>
                <w:lang w:val="el-GR"/>
              </w:rPr>
              <w:t>Δυνατότητα επιλογής απεικόνισης στο χάρτη της διαδρομής ενός πόρου σε διάστημα χρόνου που ορίζει ο χρήστης.</w:t>
            </w:r>
          </w:p>
        </w:tc>
        <w:tc>
          <w:tcPr>
            <w:tcW w:w="728" w:type="pct"/>
            <w:tcBorders>
              <w:top w:val="single" w:sz="4" w:space="0" w:color="000000"/>
              <w:left w:val="single" w:sz="4" w:space="0" w:color="000000"/>
              <w:bottom w:val="single" w:sz="4" w:space="0" w:color="000000"/>
            </w:tcBorders>
            <w:vAlign w:val="center"/>
          </w:tcPr>
          <w:p w14:paraId="4DB5EBF4"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729BD91"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75A39EA" w14:textId="77777777" w:rsidR="00CB4C47" w:rsidRPr="00CB4C47" w:rsidRDefault="00CB4C47" w:rsidP="00CB4C47"/>
        </w:tc>
      </w:tr>
      <w:tr w:rsidR="00BF51D2" w:rsidRPr="00CB4C47" w14:paraId="560E190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76172E9"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082452F" w14:textId="77777777" w:rsidR="00CB4C47" w:rsidRPr="009D17BE" w:rsidRDefault="00CB4C47" w:rsidP="009D17BE">
            <w:pPr>
              <w:jc w:val="left"/>
              <w:rPr>
                <w:lang w:val="el-GR"/>
              </w:rPr>
            </w:pPr>
            <w:r w:rsidRPr="009D17BE">
              <w:rPr>
                <w:lang w:val="el-GR"/>
              </w:rPr>
              <w:t>Δυνατότητα δυναμικού κεντραρίσματος χάρτη σε πόρο της επιλογής του χρήστη.</w:t>
            </w:r>
          </w:p>
        </w:tc>
        <w:tc>
          <w:tcPr>
            <w:tcW w:w="728" w:type="pct"/>
            <w:tcBorders>
              <w:top w:val="single" w:sz="4" w:space="0" w:color="000000"/>
              <w:left w:val="single" w:sz="4" w:space="0" w:color="000000"/>
              <w:bottom w:val="single" w:sz="4" w:space="0" w:color="000000"/>
            </w:tcBorders>
            <w:vAlign w:val="center"/>
          </w:tcPr>
          <w:p w14:paraId="50A515AF"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83DACE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11FA51D" w14:textId="77777777" w:rsidR="00CB4C47" w:rsidRPr="00CB4C47" w:rsidRDefault="00CB4C47" w:rsidP="00CB4C47"/>
        </w:tc>
      </w:tr>
      <w:tr w:rsidR="00BF51D2" w:rsidRPr="00CB4C47" w14:paraId="1AF4F74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5E33D6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29B71E57" w14:textId="77777777" w:rsidR="00CB4C47" w:rsidRPr="009D17BE" w:rsidRDefault="00CB4C47" w:rsidP="009D17BE">
            <w:pPr>
              <w:jc w:val="left"/>
              <w:rPr>
                <w:lang w:val="el-GR"/>
              </w:rPr>
            </w:pPr>
            <w:r w:rsidRPr="009D17BE">
              <w:rPr>
                <w:lang w:val="el-GR"/>
              </w:rPr>
              <w:t>Δυνατότητα ιστορικού αρχείου κίνησης για κάθε όχημα για διάστημα που ορίζεται από τον χρήστη (τουλάχιστον δύο εβδομάδων).</w:t>
            </w:r>
          </w:p>
        </w:tc>
        <w:tc>
          <w:tcPr>
            <w:tcW w:w="728" w:type="pct"/>
            <w:tcBorders>
              <w:top w:val="single" w:sz="4" w:space="0" w:color="000000"/>
              <w:left w:val="single" w:sz="4" w:space="0" w:color="000000"/>
              <w:bottom w:val="single" w:sz="4" w:space="0" w:color="000000"/>
            </w:tcBorders>
            <w:vAlign w:val="center"/>
          </w:tcPr>
          <w:p w14:paraId="7113B091"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B69970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CD38DD5" w14:textId="77777777" w:rsidR="00CB4C47" w:rsidRPr="00CB4C47" w:rsidRDefault="00CB4C47" w:rsidP="00CB4C47"/>
        </w:tc>
      </w:tr>
      <w:tr w:rsidR="00BF51D2" w:rsidRPr="00CB4C47" w14:paraId="58DB8D6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2BE280B"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14130704" w14:textId="77777777" w:rsidR="00CB4C47" w:rsidRPr="009D17BE" w:rsidRDefault="00CB4C47" w:rsidP="009D17BE">
            <w:pPr>
              <w:jc w:val="left"/>
              <w:rPr>
                <w:lang w:val="el-GR"/>
              </w:rPr>
            </w:pPr>
            <w:r w:rsidRPr="009D17BE">
              <w:rPr>
                <w:lang w:val="el-GR"/>
              </w:rPr>
              <w:t xml:space="preserve">Διαμοιρασμός </w:t>
            </w:r>
            <w:proofErr w:type="spellStart"/>
            <w:r w:rsidRPr="009D17BE">
              <w:rPr>
                <w:lang w:val="el-GR"/>
              </w:rPr>
              <w:t>τηλεματικών</w:t>
            </w:r>
            <w:proofErr w:type="spellEnd"/>
            <w:r w:rsidRPr="009D17BE">
              <w:rPr>
                <w:lang w:val="el-GR"/>
              </w:rPr>
              <w:t xml:space="preserve"> δεδομένων στο σύστημα ΟΠΣΣΔΠΣΕΠ.</w:t>
            </w:r>
          </w:p>
        </w:tc>
        <w:tc>
          <w:tcPr>
            <w:tcW w:w="728" w:type="pct"/>
            <w:tcBorders>
              <w:top w:val="single" w:sz="4" w:space="0" w:color="000000"/>
              <w:left w:val="single" w:sz="4" w:space="0" w:color="000000"/>
              <w:bottom w:val="single" w:sz="4" w:space="0" w:color="000000"/>
            </w:tcBorders>
            <w:vAlign w:val="center"/>
          </w:tcPr>
          <w:p w14:paraId="3900CFD6"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F32251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1C6208C" w14:textId="77777777" w:rsidR="00CB4C47" w:rsidRPr="00CB4C47" w:rsidRDefault="00CB4C47" w:rsidP="00CB4C47"/>
        </w:tc>
      </w:tr>
      <w:tr w:rsidR="00BF51D2" w:rsidRPr="00CB4C47" w14:paraId="5E37D39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9CD5E18"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569FB435" w14:textId="77777777" w:rsidR="00CB4C47" w:rsidRPr="009D17BE" w:rsidRDefault="00CB4C47" w:rsidP="009D17BE">
            <w:pPr>
              <w:jc w:val="left"/>
              <w:rPr>
                <w:lang w:val="el-GR"/>
              </w:rPr>
            </w:pPr>
            <w:r w:rsidRPr="009D17BE">
              <w:rPr>
                <w:lang w:val="el-GR"/>
              </w:rPr>
              <w:t xml:space="preserve">Οι διαχειριστές του συστήματος να μπορούν να επιλέξουν διαμοιρασμό των </w:t>
            </w:r>
            <w:proofErr w:type="spellStart"/>
            <w:r w:rsidRPr="009D17BE">
              <w:rPr>
                <w:lang w:val="el-GR"/>
              </w:rPr>
              <w:t>τηλεματικών</w:t>
            </w:r>
            <w:proofErr w:type="spellEnd"/>
            <w:r w:rsidRPr="009D17BE">
              <w:rPr>
                <w:lang w:val="el-GR"/>
              </w:rPr>
              <w:t xml:space="preserve"> δεδομένων στο σύστημα ΟΠΣΣΔΠΣΕΠ χωρίς </w:t>
            </w:r>
            <w:proofErr w:type="spellStart"/>
            <w:r w:rsidRPr="009D17BE">
              <w:rPr>
                <w:lang w:val="el-GR"/>
              </w:rPr>
              <w:t>προαπαιτούμενα</w:t>
            </w:r>
            <w:proofErr w:type="spellEnd"/>
            <w:r w:rsidRPr="009D17BE">
              <w:rPr>
                <w:lang w:val="el-GR"/>
              </w:rPr>
              <w:t xml:space="preserve"> ή μόνο για τα συνεργατικά περιστατικά (αυτά που έχει αποστείλει το σύστημα ΟΠΣΣΔΠΣΕΠ).</w:t>
            </w:r>
          </w:p>
        </w:tc>
        <w:tc>
          <w:tcPr>
            <w:tcW w:w="728" w:type="pct"/>
            <w:tcBorders>
              <w:top w:val="single" w:sz="4" w:space="0" w:color="000000"/>
              <w:left w:val="single" w:sz="4" w:space="0" w:color="000000"/>
              <w:bottom w:val="single" w:sz="4" w:space="0" w:color="000000"/>
            </w:tcBorders>
            <w:vAlign w:val="center"/>
          </w:tcPr>
          <w:p w14:paraId="47D127E6"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DF489CE"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9578936" w14:textId="77777777" w:rsidR="00CB4C47" w:rsidRPr="00CB4C47" w:rsidRDefault="00CB4C47" w:rsidP="00CB4C47"/>
        </w:tc>
      </w:tr>
      <w:tr w:rsidR="00BF51D2" w:rsidRPr="00CB4C47" w14:paraId="6C911734" w14:textId="77777777" w:rsidTr="009D17BE">
        <w:tc>
          <w:tcPr>
            <w:tcW w:w="5000" w:type="pct"/>
            <w:gridSpan w:val="6"/>
            <w:tcBorders>
              <w:top w:val="single" w:sz="2" w:space="0" w:color="000000"/>
              <w:left w:val="single" w:sz="4" w:space="0" w:color="000000"/>
              <w:bottom w:val="single" w:sz="4" w:space="0" w:color="000000"/>
              <w:right w:val="single" w:sz="4" w:space="0" w:color="000000"/>
            </w:tcBorders>
          </w:tcPr>
          <w:p w14:paraId="1EBDA5DF" w14:textId="77777777" w:rsidR="00CB4C47" w:rsidRPr="009D17BE" w:rsidRDefault="00CB4C47" w:rsidP="00CB4C47">
            <w:pPr>
              <w:rPr>
                <w:b/>
                <w:bCs/>
              </w:rPr>
            </w:pPr>
            <w:r w:rsidRPr="009D17BE">
              <w:rPr>
                <w:b/>
                <w:bCs/>
              </w:rPr>
              <w:t>Παρα</w:t>
            </w:r>
            <w:proofErr w:type="spellStart"/>
            <w:r w:rsidRPr="009D17BE">
              <w:rPr>
                <w:b/>
                <w:bCs/>
              </w:rPr>
              <w:t>γωγή</w:t>
            </w:r>
            <w:proofErr w:type="spellEnd"/>
            <w:r w:rsidRPr="009D17BE">
              <w:rPr>
                <w:b/>
                <w:bCs/>
              </w:rPr>
              <w:t xml:space="preserve"> </w:t>
            </w:r>
            <w:proofErr w:type="spellStart"/>
            <w:r w:rsidRPr="009D17BE">
              <w:rPr>
                <w:b/>
                <w:bCs/>
              </w:rPr>
              <w:t>Αν</w:t>
            </w:r>
            <w:proofErr w:type="spellEnd"/>
            <w:r w:rsidRPr="009D17BE">
              <w:rPr>
                <w:b/>
                <w:bCs/>
              </w:rPr>
              <w:t xml:space="preserve">αφορών και </w:t>
            </w:r>
            <w:proofErr w:type="spellStart"/>
            <w:r w:rsidRPr="009D17BE">
              <w:rPr>
                <w:b/>
                <w:bCs/>
              </w:rPr>
              <w:t>Στ</w:t>
            </w:r>
            <w:proofErr w:type="spellEnd"/>
            <w:r w:rsidRPr="009D17BE">
              <w:rPr>
                <w:b/>
                <w:bCs/>
              </w:rPr>
              <w:t>ατιστικών</w:t>
            </w:r>
          </w:p>
        </w:tc>
      </w:tr>
      <w:tr w:rsidR="00BF51D2" w:rsidRPr="00CB4C47" w14:paraId="567E42B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vAlign w:val="center"/>
          </w:tcPr>
          <w:p w14:paraId="153412C4"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9C099D6" w14:textId="77777777" w:rsidR="00CB4C47" w:rsidRPr="009D17BE" w:rsidRDefault="00CB4C47" w:rsidP="009D17BE">
            <w:pPr>
              <w:jc w:val="left"/>
              <w:rPr>
                <w:lang w:val="el-GR"/>
              </w:rPr>
            </w:pPr>
            <w:r w:rsidRPr="009D17BE">
              <w:rPr>
                <w:lang w:val="el-GR"/>
              </w:rPr>
              <w:t>Δυνατότητα παραγωγής προκαθορισμένων αναφορών από το σύνολο των υποσυστημάτων με επιλογή των αντίστοιχων παραμέτρων.</w:t>
            </w:r>
          </w:p>
        </w:tc>
        <w:tc>
          <w:tcPr>
            <w:tcW w:w="728" w:type="pct"/>
            <w:tcBorders>
              <w:top w:val="single" w:sz="4" w:space="0" w:color="000000"/>
              <w:left w:val="single" w:sz="4" w:space="0" w:color="000000"/>
              <w:bottom w:val="single" w:sz="4" w:space="0" w:color="000000"/>
            </w:tcBorders>
            <w:vAlign w:val="center"/>
          </w:tcPr>
          <w:p w14:paraId="3CDA55C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F1A4FA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F6E534B" w14:textId="77777777" w:rsidR="00CB4C47" w:rsidRPr="00CB4C47" w:rsidRDefault="00CB4C47" w:rsidP="00CB4C47"/>
        </w:tc>
      </w:tr>
      <w:tr w:rsidR="00BF51D2" w:rsidRPr="00CB4C47" w14:paraId="490D81F9"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4D2DBA5"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68412F5E" w14:textId="77777777" w:rsidR="00CB4C47" w:rsidRPr="009D17BE" w:rsidRDefault="00CB4C47" w:rsidP="009D17BE">
            <w:pPr>
              <w:jc w:val="left"/>
              <w:rPr>
                <w:lang w:val="el-GR"/>
              </w:rPr>
            </w:pPr>
            <w:r w:rsidRPr="009D17BE">
              <w:rPr>
                <w:lang w:val="el-GR"/>
              </w:rPr>
              <w:t>Δυνατότητα παραγωγής αναφοράς για τα περιστατικά που διεκπεραιώθηκαν από συγκεκριμένους χρήστες.</w:t>
            </w:r>
          </w:p>
        </w:tc>
        <w:tc>
          <w:tcPr>
            <w:tcW w:w="728" w:type="pct"/>
            <w:tcBorders>
              <w:top w:val="single" w:sz="4" w:space="0" w:color="000000"/>
              <w:left w:val="single" w:sz="4" w:space="0" w:color="000000"/>
              <w:bottom w:val="single" w:sz="4" w:space="0" w:color="000000"/>
            </w:tcBorders>
            <w:vAlign w:val="center"/>
          </w:tcPr>
          <w:p w14:paraId="27C30E9A"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114018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78BCB91" w14:textId="77777777" w:rsidR="00CB4C47" w:rsidRPr="00CB4C47" w:rsidRDefault="00CB4C47" w:rsidP="00CB4C47"/>
        </w:tc>
      </w:tr>
      <w:tr w:rsidR="00BF51D2" w:rsidRPr="00CB4C47" w14:paraId="10049C2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63FFC0F"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tcPr>
          <w:p w14:paraId="7FB593AD" w14:textId="77777777" w:rsidR="00CB4C47" w:rsidRPr="009D17BE" w:rsidRDefault="00CB4C47" w:rsidP="009D17BE">
            <w:pPr>
              <w:jc w:val="left"/>
              <w:rPr>
                <w:lang w:val="el-GR"/>
              </w:rPr>
            </w:pPr>
            <w:r w:rsidRPr="009D17BE">
              <w:rPr>
                <w:lang w:val="el-GR"/>
              </w:rPr>
              <w:t>Δυνατότητα παραγωγής και εκτύπωσης αναφοράς καθημερινού δελτίου περιστατικών.</w:t>
            </w:r>
          </w:p>
        </w:tc>
        <w:tc>
          <w:tcPr>
            <w:tcW w:w="728" w:type="pct"/>
            <w:tcBorders>
              <w:top w:val="single" w:sz="4" w:space="0" w:color="000000"/>
              <w:left w:val="single" w:sz="4" w:space="0" w:color="000000"/>
              <w:bottom w:val="single" w:sz="4" w:space="0" w:color="000000"/>
            </w:tcBorders>
            <w:vAlign w:val="center"/>
          </w:tcPr>
          <w:p w14:paraId="73EF57F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00DC1B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ACE8657" w14:textId="77777777" w:rsidR="00CB4C47" w:rsidRPr="00CB4C47" w:rsidRDefault="00CB4C47" w:rsidP="00CB4C47"/>
        </w:tc>
      </w:tr>
      <w:tr w:rsidR="00BF51D2" w:rsidRPr="00CB4C47" w14:paraId="2C0FB848"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1BE7A1BF"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034CF7D" w14:textId="77777777" w:rsidR="00CB4C47" w:rsidRPr="00CB4C47" w:rsidRDefault="00CB4C47" w:rsidP="009D17BE">
            <w:pPr>
              <w:jc w:val="left"/>
            </w:pPr>
            <w:proofErr w:type="spellStart"/>
            <w:r w:rsidRPr="00CB4C47">
              <w:t>Δυν</w:t>
            </w:r>
            <w:proofErr w:type="spellEnd"/>
            <w:r w:rsidRPr="00CB4C47">
              <w:t xml:space="preserve">ατότητα </w:t>
            </w:r>
            <w:proofErr w:type="spellStart"/>
            <w:r w:rsidRPr="00CB4C47">
              <w:t>εκτύ</w:t>
            </w:r>
            <w:proofErr w:type="spellEnd"/>
            <w:r w:rsidRPr="00CB4C47">
              <w:t xml:space="preserve">πωσης </w:t>
            </w:r>
            <w:proofErr w:type="spellStart"/>
            <w:r w:rsidRPr="00CB4C47">
              <w:t>των</w:t>
            </w:r>
            <w:proofErr w:type="spellEnd"/>
            <w:r w:rsidRPr="00CB4C47">
              <w:t xml:space="preserve"> ανα</w:t>
            </w:r>
            <w:proofErr w:type="spellStart"/>
            <w:r w:rsidRPr="00CB4C47">
              <w:t>φορών</w:t>
            </w:r>
            <w:proofErr w:type="spellEnd"/>
            <w:r w:rsidRPr="00CB4C47">
              <w:t>.</w:t>
            </w:r>
          </w:p>
        </w:tc>
        <w:tc>
          <w:tcPr>
            <w:tcW w:w="728" w:type="pct"/>
            <w:tcBorders>
              <w:top w:val="single" w:sz="4" w:space="0" w:color="000000"/>
              <w:left w:val="single" w:sz="4" w:space="0" w:color="000000"/>
              <w:bottom w:val="single" w:sz="4" w:space="0" w:color="000000"/>
            </w:tcBorders>
            <w:vAlign w:val="center"/>
          </w:tcPr>
          <w:p w14:paraId="2508C39B"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C44D8F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84361E7" w14:textId="77777777" w:rsidR="00CB4C47" w:rsidRPr="00CB4C47" w:rsidRDefault="00CB4C47" w:rsidP="00CB4C47"/>
        </w:tc>
      </w:tr>
      <w:tr w:rsidR="00BF51D2" w:rsidRPr="00CB4C47" w14:paraId="44190057"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21D6211"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6C48240E" w14:textId="77777777" w:rsidR="00CB4C47" w:rsidRPr="009D17BE" w:rsidRDefault="00CB4C47" w:rsidP="009D17BE">
            <w:pPr>
              <w:jc w:val="left"/>
              <w:rPr>
                <w:lang w:val="el-GR"/>
              </w:rPr>
            </w:pPr>
            <w:r w:rsidRPr="009D17BE">
              <w:rPr>
                <w:lang w:val="el-GR"/>
              </w:rPr>
              <w:t>Δυνατότητα εξαγωγής των αναφορών σε πολλαπλούς τύπους αρχείων (</w:t>
            </w:r>
            <w:r w:rsidRPr="00CB4C47">
              <w:t>excel</w:t>
            </w:r>
            <w:r w:rsidRPr="009D17BE">
              <w:rPr>
                <w:lang w:val="el-GR"/>
              </w:rPr>
              <w:t xml:space="preserve">, </w:t>
            </w:r>
            <w:r w:rsidRPr="00CB4C47">
              <w:t>pdf</w:t>
            </w:r>
            <w:r w:rsidRPr="009D17BE">
              <w:rPr>
                <w:lang w:val="el-GR"/>
              </w:rPr>
              <w:t xml:space="preserve">, </w:t>
            </w:r>
            <w:r w:rsidRPr="00CB4C47">
              <w:t>doc</w:t>
            </w:r>
            <w:r w:rsidRPr="009D17BE">
              <w:rPr>
                <w:lang w:val="el-GR"/>
              </w:rPr>
              <w:t xml:space="preserve">, </w:t>
            </w:r>
            <w:r w:rsidRPr="00CB4C47">
              <w:t>html</w:t>
            </w:r>
            <w:r w:rsidRPr="009D17BE">
              <w:rPr>
                <w:lang w:val="el-GR"/>
              </w:rPr>
              <w:t>) για περαιτέρω επεξεργασία από τις υπηρεσίες.</w:t>
            </w:r>
          </w:p>
        </w:tc>
        <w:tc>
          <w:tcPr>
            <w:tcW w:w="728" w:type="pct"/>
            <w:tcBorders>
              <w:top w:val="single" w:sz="4" w:space="0" w:color="000000"/>
              <w:left w:val="single" w:sz="4" w:space="0" w:color="000000"/>
              <w:bottom w:val="single" w:sz="4" w:space="0" w:color="000000"/>
            </w:tcBorders>
            <w:vAlign w:val="center"/>
          </w:tcPr>
          <w:p w14:paraId="269C0CE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BA8797F"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949ED15" w14:textId="77777777" w:rsidR="00CB4C47" w:rsidRPr="00CB4C47" w:rsidRDefault="00CB4C47" w:rsidP="00CB4C47"/>
        </w:tc>
      </w:tr>
      <w:tr w:rsidR="00BF51D2" w:rsidRPr="00CB4C47" w14:paraId="3C663A3B"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0E2EEEE9"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9902A4D" w14:textId="77777777" w:rsidR="00CB4C47" w:rsidRPr="009D17BE" w:rsidRDefault="00CB4C47" w:rsidP="009D17BE">
            <w:pPr>
              <w:jc w:val="left"/>
              <w:rPr>
                <w:lang w:val="el-GR"/>
              </w:rPr>
            </w:pPr>
            <w:r w:rsidRPr="009D17BE">
              <w:rPr>
                <w:lang w:val="el-GR"/>
              </w:rPr>
              <w:t>Δυνατότητα εκμετάλλευσης γραφημάτων, γραφικών, πινάκων και λοιπών στοιχείων απεικόνισης.</w:t>
            </w:r>
          </w:p>
        </w:tc>
        <w:tc>
          <w:tcPr>
            <w:tcW w:w="728" w:type="pct"/>
            <w:tcBorders>
              <w:top w:val="single" w:sz="4" w:space="0" w:color="000000"/>
              <w:left w:val="single" w:sz="4" w:space="0" w:color="000000"/>
              <w:bottom w:val="single" w:sz="4" w:space="0" w:color="000000"/>
            </w:tcBorders>
            <w:vAlign w:val="center"/>
          </w:tcPr>
          <w:p w14:paraId="6AB394A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65AABDB"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5F7F9439" w14:textId="77777777" w:rsidR="00CB4C47" w:rsidRPr="00CB4C47" w:rsidRDefault="00CB4C47" w:rsidP="00CB4C47"/>
        </w:tc>
      </w:tr>
      <w:tr w:rsidR="00BF51D2" w:rsidRPr="00CB4C47" w14:paraId="2A9BE25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8D4B603"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3575CFE" w14:textId="77777777" w:rsidR="00CB4C47" w:rsidRPr="009D17BE" w:rsidRDefault="00CB4C47" w:rsidP="009D17BE">
            <w:pPr>
              <w:jc w:val="left"/>
              <w:rPr>
                <w:lang w:val="el-GR"/>
              </w:rPr>
            </w:pPr>
            <w:r w:rsidRPr="009D17BE">
              <w:rPr>
                <w:lang w:val="el-GR"/>
              </w:rPr>
              <w:t xml:space="preserve">Προβολή </w:t>
            </w:r>
            <w:r w:rsidRPr="00CB4C47">
              <w:t>dashboard</w:t>
            </w:r>
            <w:r w:rsidRPr="009D17BE">
              <w:rPr>
                <w:lang w:val="el-GR"/>
              </w:rPr>
              <w:t xml:space="preserve"> για προβολή δεδομένων σε πραγματικό χρόνο σε γραφήματα.</w:t>
            </w:r>
          </w:p>
        </w:tc>
        <w:tc>
          <w:tcPr>
            <w:tcW w:w="728" w:type="pct"/>
            <w:tcBorders>
              <w:top w:val="single" w:sz="4" w:space="0" w:color="000000"/>
              <w:left w:val="single" w:sz="4" w:space="0" w:color="000000"/>
              <w:bottom w:val="single" w:sz="4" w:space="0" w:color="000000"/>
            </w:tcBorders>
            <w:vAlign w:val="center"/>
          </w:tcPr>
          <w:p w14:paraId="59975630"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DD2481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2723FC89" w14:textId="77777777" w:rsidR="00CB4C47" w:rsidRPr="00CB4C47" w:rsidRDefault="00CB4C47" w:rsidP="00CB4C47"/>
        </w:tc>
      </w:tr>
      <w:tr w:rsidR="00BF51D2" w:rsidRPr="00CB4C47" w14:paraId="29FF6550"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9481EBE"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ED03CC3" w14:textId="77777777" w:rsidR="00CB4C47" w:rsidRPr="009D17BE" w:rsidRDefault="00CB4C47" w:rsidP="009D17BE">
            <w:pPr>
              <w:jc w:val="left"/>
              <w:rPr>
                <w:lang w:val="el-GR"/>
              </w:rPr>
            </w:pPr>
            <w:r w:rsidRPr="009D17BE">
              <w:rPr>
                <w:lang w:val="el-GR"/>
              </w:rPr>
              <w:t>Κατ’ ελάχιστον θα πρέπει να υποστηρίζονται γραφήματα γραμμής (</w:t>
            </w:r>
            <w:r w:rsidRPr="00CB4C47">
              <w:t>Line</w:t>
            </w:r>
            <w:r w:rsidRPr="009D17BE">
              <w:rPr>
                <w:lang w:val="el-GR"/>
              </w:rPr>
              <w:t xml:space="preserve"> </w:t>
            </w:r>
            <w:r w:rsidRPr="00CB4C47">
              <w:t>Chart</w:t>
            </w:r>
            <w:r w:rsidRPr="009D17BE">
              <w:rPr>
                <w:lang w:val="el-GR"/>
              </w:rPr>
              <w:t>), πίττες (</w:t>
            </w:r>
            <w:r w:rsidRPr="00CB4C47">
              <w:t>Pie</w:t>
            </w:r>
            <w:r w:rsidRPr="009D17BE">
              <w:rPr>
                <w:lang w:val="el-GR"/>
              </w:rPr>
              <w:t xml:space="preserve"> </w:t>
            </w:r>
            <w:r w:rsidRPr="00CB4C47">
              <w:t>Chart</w:t>
            </w:r>
            <w:r w:rsidRPr="009D17BE">
              <w:rPr>
                <w:lang w:val="el-GR"/>
              </w:rPr>
              <w:t>), μπάρες (</w:t>
            </w:r>
            <w:r w:rsidRPr="00CB4C47">
              <w:t>Bar</w:t>
            </w:r>
            <w:r w:rsidRPr="009D17BE">
              <w:rPr>
                <w:lang w:val="el-GR"/>
              </w:rPr>
              <w:t xml:space="preserve"> </w:t>
            </w:r>
            <w:r w:rsidRPr="00CB4C47">
              <w:t>Chart</w:t>
            </w:r>
            <w:r w:rsidRPr="009D17BE">
              <w:rPr>
                <w:lang w:val="el-GR"/>
              </w:rPr>
              <w:t>) και λίστας (</w:t>
            </w:r>
            <w:r w:rsidRPr="00CB4C47">
              <w:t>List</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35B7C13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57CDDB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02524A77" w14:textId="77777777" w:rsidR="00CB4C47" w:rsidRPr="00CB4C47" w:rsidRDefault="00CB4C47" w:rsidP="00CB4C47"/>
        </w:tc>
      </w:tr>
      <w:tr w:rsidR="00BF51D2" w:rsidRPr="00CB4C47" w14:paraId="4D8CBF15"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5DE7CBD"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36444DE" w14:textId="77777777" w:rsidR="00CB4C47" w:rsidRPr="009D17BE" w:rsidRDefault="00CB4C47" w:rsidP="009D17BE">
            <w:pPr>
              <w:jc w:val="left"/>
              <w:rPr>
                <w:lang w:val="el-GR"/>
              </w:rPr>
            </w:pPr>
            <w:r w:rsidRPr="009D17BE">
              <w:rPr>
                <w:lang w:val="el-GR"/>
              </w:rPr>
              <w:t xml:space="preserve">Κάθε γράφημα θα μπορεί να </w:t>
            </w:r>
            <w:proofErr w:type="spellStart"/>
            <w:r w:rsidRPr="009D17BE">
              <w:rPr>
                <w:lang w:val="el-GR"/>
              </w:rPr>
              <w:t>παραμετροποιείται</w:t>
            </w:r>
            <w:proofErr w:type="spellEnd"/>
            <w:r w:rsidRPr="009D17BE">
              <w:rPr>
                <w:lang w:val="el-GR"/>
              </w:rPr>
              <w:t xml:space="preserve"> από το χρήστη από προκαθορισμένους παραμέτρους.</w:t>
            </w:r>
          </w:p>
        </w:tc>
        <w:tc>
          <w:tcPr>
            <w:tcW w:w="728" w:type="pct"/>
            <w:tcBorders>
              <w:top w:val="single" w:sz="4" w:space="0" w:color="000000"/>
              <w:left w:val="single" w:sz="4" w:space="0" w:color="000000"/>
              <w:bottom w:val="single" w:sz="4" w:space="0" w:color="000000"/>
            </w:tcBorders>
            <w:vAlign w:val="center"/>
          </w:tcPr>
          <w:p w14:paraId="38B2A2D5"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381DA956"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4F6078E" w14:textId="77777777" w:rsidR="00CB4C47" w:rsidRPr="00CB4C47" w:rsidRDefault="00CB4C47" w:rsidP="00CB4C47"/>
        </w:tc>
      </w:tr>
      <w:tr w:rsidR="00BF51D2" w:rsidRPr="00CB4C47" w14:paraId="3278556D"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B8B6312"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1D64663C" w14:textId="77777777" w:rsidR="00CB4C47" w:rsidRPr="009D17BE" w:rsidRDefault="00CB4C47" w:rsidP="009D17BE">
            <w:pPr>
              <w:jc w:val="left"/>
              <w:rPr>
                <w:lang w:val="el-GR"/>
              </w:rPr>
            </w:pPr>
            <w:r w:rsidRPr="009D17BE">
              <w:rPr>
                <w:lang w:val="el-GR"/>
              </w:rPr>
              <w:t>Ο χρήστης να μπορεί να τροποποιήσει τη διάταξη (</w:t>
            </w:r>
            <w:r w:rsidRPr="00CB4C47">
              <w:t>layout</w:t>
            </w:r>
            <w:r w:rsidRPr="009D17BE">
              <w:rPr>
                <w:lang w:val="el-GR"/>
              </w:rPr>
              <w:t xml:space="preserve">) παραθύρων του </w:t>
            </w:r>
            <w:r w:rsidRPr="00CB4C47">
              <w:t>dashboard</w:t>
            </w:r>
            <w:r w:rsidRPr="009D17BE">
              <w:rPr>
                <w:lang w:val="el-GR"/>
              </w:rPr>
              <w:t xml:space="preserve"> και να αποθηκεύσει τη διάταξη για μελλοντική συνεδρία.</w:t>
            </w:r>
          </w:p>
        </w:tc>
        <w:tc>
          <w:tcPr>
            <w:tcW w:w="728" w:type="pct"/>
            <w:tcBorders>
              <w:top w:val="single" w:sz="4" w:space="0" w:color="000000"/>
              <w:left w:val="single" w:sz="4" w:space="0" w:color="000000"/>
              <w:bottom w:val="single" w:sz="4" w:space="0" w:color="000000"/>
            </w:tcBorders>
            <w:vAlign w:val="center"/>
          </w:tcPr>
          <w:p w14:paraId="2FB2C438"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81E6990"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1C4B59E" w14:textId="77777777" w:rsidR="00CB4C47" w:rsidRPr="00CB4C47" w:rsidRDefault="00CB4C47" w:rsidP="00CB4C47"/>
        </w:tc>
      </w:tr>
      <w:tr w:rsidR="00BF51D2" w:rsidRPr="00CB4C47" w14:paraId="163BA143"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D720712"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A861A87" w14:textId="77777777" w:rsidR="00CB4C47" w:rsidRPr="009D17BE" w:rsidRDefault="00CB4C47" w:rsidP="009D17BE">
            <w:pPr>
              <w:jc w:val="left"/>
              <w:rPr>
                <w:lang w:val="el-GR"/>
              </w:rPr>
            </w:pPr>
            <w:r w:rsidRPr="009D17BE">
              <w:rPr>
                <w:lang w:val="el-GR"/>
              </w:rPr>
              <w:t xml:space="preserve">Δυνατότητα δημιουργία και αποθήκευσης χρονικής ακολουθίας διατάξεων </w:t>
            </w:r>
            <w:r w:rsidRPr="00CB4C47">
              <w:t>dashboard</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75B4707A" w14:textId="77777777" w:rsidR="00CB4C47" w:rsidRPr="00CB4C47" w:rsidRDefault="00CB4C47" w:rsidP="009D17BE">
            <w:pPr>
              <w:jc w:val="center"/>
            </w:pPr>
            <w:r w:rsidRPr="00CB4C47">
              <w:t>NAI</w:t>
            </w:r>
          </w:p>
        </w:tc>
        <w:tc>
          <w:tcPr>
            <w:tcW w:w="759" w:type="pct"/>
            <w:tcBorders>
              <w:top w:val="single" w:sz="4" w:space="0" w:color="000000"/>
              <w:left w:val="single" w:sz="4" w:space="0" w:color="000000"/>
              <w:bottom w:val="single" w:sz="4" w:space="0" w:color="000000"/>
            </w:tcBorders>
            <w:vAlign w:val="center"/>
          </w:tcPr>
          <w:p w14:paraId="264BE472"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4887A116" w14:textId="77777777" w:rsidR="00CB4C47" w:rsidRPr="00CB4C47" w:rsidRDefault="00CB4C47" w:rsidP="00CB4C47"/>
        </w:tc>
      </w:tr>
      <w:tr w:rsidR="00BF51D2" w:rsidRPr="00986915" w14:paraId="6C02F768" w14:textId="77777777" w:rsidTr="009D17BE">
        <w:trPr>
          <w:trHeight w:val="77"/>
        </w:trPr>
        <w:tc>
          <w:tcPr>
            <w:tcW w:w="5000" w:type="pct"/>
            <w:gridSpan w:val="6"/>
            <w:tcBorders>
              <w:top w:val="single" w:sz="4" w:space="0" w:color="000000"/>
              <w:left w:val="single" w:sz="4" w:space="0" w:color="000000"/>
              <w:bottom w:val="single" w:sz="4" w:space="0" w:color="000000"/>
              <w:right w:val="single" w:sz="4" w:space="0" w:color="000000"/>
            </w:tcBorders>
          </w:tcPr>
          <w:p w14:paraId="08A639C5" w14:textId="77777777" w:rsidR="00CB4C47" w:rsidRPr="009D17BE" w:rsidRDefault="00CB4C47" w:rsidP="00CB4C47">
            <w:pPr>
              <w:rPr>
                <w:b/>
                <w:bCs/>
                <w:lang w:val="el-GR"/>
              </w:rPr>
            </w:pPr>
            <w:r w:rsidRPr="009D17BE">
              <w:rPr>
                <w:b/>
                <w:bCs/>
                <w:lang w:val="el-GR"/>
              </w:rPr>
              <w:t>Πρόσβαση από Έξυπνες Τερματικές Συσκευές</w:t>
            </w:r>
          </w:p>
        </w:tc>
      </w:tr>
      <w:tr w:rsidR="00BF51D2" w:rsidRPr="00CB4C47" w14:paraId="058BB5EE"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48DA3D81" w14:textId="77777777" w:rsidR="00CB4C47" w:rsidRPr="009D17BE" w:rsidRDefault="00CB4C47" w:rsidP="009D17BE">
            <w:pPr>
              <w:pStyle w:val="ListParagraph"/>
              <w:numPr>
                <w:ilvl w:val="0"/>
                <w:numId w:val="284"/>
              </w:numPr>
              <w:rPr>
                <w:lang w:val="el-GR"/>
              </w:rPr>
            </w:pPr>
          </w:p>
        </w:tc>
        <w:tc>
          <w:tcPr>
            <w:tcW w:w="2004" w:type="pct"/>
            <w:tcBorders>
              <w:top w:val="single" w:sz="4" w:space="0" w:color="000000"/>
              <w:left w:val="single" w:sz="4" w:space="0" w:color="000000"/>
              <w:bottom w:val="single" w:sz="4" w:space="0" w:color="000000"/>
            </w:tcBorders>
            <w:vAlign w:val="center"/>
          </w:tcPr>
          <w:p w14:paraId="777646EA" w14:textId="77777777" w:rsidR="00CB4C47" w:rsidRPr="009D17BE" w:rsidRDefault="00CB4C47" w:rsidP="009D17BE">
            <w:pPr>
              <w:jc w:val="left"/>
              <w:rPr>
                <w:highlight w:val="yellow"/>
                <w:lang w:val="el-GR"/>
              </w:rPr>
            </w:pPr>
            <w:r w:rsidRPr="009D17BE">
              <w:rPr>
                <w:lang w:val="el-GR"/>
              </w:rPr>
              <w:t xml:space="preserve">Το γραφικό περιβάλλον της εφαρμογής να προσαρμόζεται σε έξυπνες κινητά τηλέφωνα και </w:t>
            </w:r>
            <w:r w:rsidRPr="00CB4C47">
              <w:t>Tablet</w:t>
            </w:r>
            <w:r w:rsidRPr="009D17BE">
              <w:rPr>
                <w:lang w:val="el-GR"/>
              </w:rPr>
              <w:t>.</w:t>
            </w:r>
          </w:p>
        </w:tc>
        <w:tc>
          <w:tcPr>
            <w:tcW w:w="728" w:type="pct"/>
            <w:tcBorders>
              <w:top w:val="single" w:sz="4" w:space="0" w:color="000000"/>
              <w:left w:val="single" w:sz="4" w:space="0" w:color="000000"/>
              <w:bottom w:val="single" w:sz="4" w:space="0" w:color="000000"/>
            </w:tcBorders>
            <w:vAlign w:val="center"/>
          </w:tcPr>
          <w:p w14:paraId="0F8B830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762EA5D7"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69D246F" w14:textId="77777777" w:rsidR="00CB4C47" w:rsidRPr="00CB4C47" w:rsidRDefault="00CB4C47" w:rsidP="00CB4C47"/>
        </w:tc>
      </w:tr>
      <w:tr w:rsidR="00BF51D2" w:rsidRPr="00CB4C47" w14:paraId="12A8CD1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BCF2BD3"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35D1189E" w14:textId="77777777" w:rsidR="00CB4C47" w:rsidRPr="009D17BE" w:rsidRDefault="00CB4C47" w:rsidP="009D17BE">
            <w:pPr>
              <w:jc w:val="left"/>
              <w:rPr>
                <w:lang w:val="el-GR"/>
              </w:rPr>
            </w:pPr>
            <w:r w:rsidRPr="009D17BE">
              <w:rPr>
                <w:lang w:val="el-GR"/>
              </w:rPr>
              <w:t>Δυνατότητα προβολής της λίστας ενεργών και κλειστών περιστατικών</w:t>
            </w:r>
          </w:p>
        </w:tc>
        <w:tc>
          <w:tcPr>
            <w:tcW w:w="728" w:type="pct"/>
            <w:tcBorders>
              <w:top w:val="single" w:sz="4" w:space="0" w:color="000000"/>
              <w:left w:val="single" w:sz="4" w:space="0" w:color="000000"/>
              <w:bottom w:val="single" w:sz="4" w:space="0" w:color="000000"/>
            </w:tcBorders>
            <w:vAlign w:val="center"/>
          </w:tcPr>
          <w:p w14:paraId="31AA2C8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87A392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33EFD41B" w14:textId="77777777" w:rsidR="00CB4C47" w:rsidRPr="00CB4C47" w:rsidRDefault="00CB4C47" w:rsidP="00CB4C47"/>
        </w:tc>
      </w:tr>
      <w:tr w:rsidR="00BF51D2" w:rsidRPr="00CB4C47" w14:paraId="3984BE9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0D1283F"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2301F5DF" w14:textId="77777777" w:rsidR="00CB4C47" w:rsidRPr="00CB4C47" w:rsidRDefault="00CB4C47" w:rsidP="009D17BE">
            <w:pPr>
              <w:jc w:val="left"/>
            </w:pPr>
            <w:proofErr w:type="spellStart"/>
            <w:r w:rsidRPr="00CB4C47">
              <w:t>Δυν</w:t>
            </w:r>
            <w:proofErr w:type="spellEnd"/>
            <w:r w:rsidRPr="00CB4C47">
              <w:t>ατότητα π</w:t>
            </w:r>
            <w:proofErr w:type="spellStart"/>
            <w:r w:rsidRPr="00CB4C47">
              <w:t>ρο</w:t>
            </w:r>
            <w:proofErr w:type="spellEnd"/>
            <w:r w:rsidRPr="00CB4C47">
              <w:t xml:space="preserve">βολής </w:t>
            </w:r>
            <w:proofErr w:type="spellStart"/>
            <w:r w:rsidRPr="00CB4C47">
              <w:t>του</w:t>
            </w:r>
            <w:proofErr w:type="spellEnd"/>
            <w:r w:rsidRPr="00CB4C47">
              <w:t xml:space="preserve"> </w:t>
            </w:r>
            <w:proofErr w:type="spellStart"/>
            <w:r w:rsidRPr="00CB4C47">
              <w:t>χάρτη</w:t>
            </w:r>
            <w:proofErr w:type="spellEnd"/>
          </w:p>
        </w:tc>
        <w:tc>
          <w:tcPr>
            <w:tcW w:w="728" w:type="pct"/>
            <w:tcBorders>
              <w:top w:val="single" w:sz="4" w:space="0" w:color="000000"/>
              <w:left w:val="single" w:sz="4" w:space="0" w:color="000000"/>
              <w:bottom w:val="single" w:sz="4" w:space="0" w:color="000000"/>
            </w:tcBorders>
            <w:vAlign w:val="center"/>
          </w:tcPr>
          <w:p w14:paraId="1D421E97"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0C9C51A3"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3F49854" w14:textId="77777777" w:rsidR="00CB4C47" w:rsidRPr="00CB4C47" w:rsidRDefault="00CB4C47" w:rsidP="00CB4C47"/>
        </w:tc>
      </w:tr>
      <w:tr w:rsidR="00BF51D2" w:rsidRPr="00CB4C47" w14:paraId="58EB5701"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34913652" w14:textId="77777777" w:rsidR="00CB4C47" w:rsidRPr="00CB4C47"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1DDC4DA" w14:textId="77777777" w:rsidR="00CB4C47" w:rsidRPr="009D17BE" w:rsidRDefault="00CB4C47" w:rsidP="009D17BE">
            <w:pPr>
              <w:jc w:val="left"/>
              <w:rPr>
                <w:lang w:val="el-GR"/>
              </w:rPr>
            </w:pPr>
            <w:r w:rsidRPr="009D17BE">
              <w:rPr>
                <w:lang w:val="el-GR"/>
              </w:rPr>
              <w:t>Δυνατότητα προβολής όλων των καρτελών διαχείρισης περιστατικών</w:t>
            </w:r>
          </w:p>
        </w:tc>
        <w:tc>
          <w:tcPr>
            <w:tcW w:w="728" w:type="pct"/>
            <w:tcBorders>
              <w:top w:val="single" w:sz="4" w:space="0" w:color="000000"/>
              <w:left w:val="single" w:sz="4" w:space="0" w:color="000000"/>
              <w:bottom w:val="single" w:sz="4" w:space="0" w:color="000000"/>
            </w:tcBorders>
            <w:vAlign w:val="center"/>
          </w:tcPr>
          <w:p w14:paraId="73D5A999"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66D83A95"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04C4478" w14:textId="77777777" w:rsidR="00CB4C47" w:rsidRPr="00CB4C47" w:rsidRDefault="00CB4C47" w:rsidP="00CB4C47"/>
        </w:tc>
      </w:tr>
      <w:tr w:rsidR="00BF51D2" w:rsidRPr="00CB4C47" w14:paraId="039B7C24"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775B008"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58EF079C" w14:textId="77777777" w:rsidR="00CB4C47" w:rsidRPr="009D17BE" w:rsidRDefault="00CB4C47" w:rsidP="009D17BE">
            <w:pPr>
              <w:jc w:val="left"/>
              <w:rPr>
                <w:lang w:val="el-GR"/>
              </w:rPr>
            </w:pPr>
            <w:r w:rsidRPr="009D17BE">
              <w:rPr>
                <w:lang w:val="el-GR"/>
              </w:rPr>
              <w:t xml:space="preserve">Δυνατότητα προβολής </w:t>
            </w:r>
            <w:proofErr w:type="spellStart"/>
            <w:r w:rsidRPr="009D17BE">
              <w:rPr>
                <w:lang w:val="el-GR"/>
              </w:rPr>
              <w:t>τηλεματικών</w:t>
            </w:r>
            <w:proofErr w:type="spellEnd"/>
            <w:r w:rsidRPr="009D17BE">
              <w:rPr>
                <w:lang w:val="el-GR"/>
              </w:rPr>
              <w:t xml:space="preserve"> δεδομένων σε λίστες και χάρτη.</w:t>
            </w:r>
          </w:p>
        </w:tc>
        <w:tc>
          <w:tcPr>
            <w:tcW w:w="728" w:type="pct"/>
            <w:tcBorders>
              <w:top w:val="single" w:sz="4" w:space="0" w:color="000000"/>
              <w:left w:val="single" w:sz="4" w:space="0" w:color="000000"/>
              <w:bottom w:val="single" w:sz="4" w:space="0" w:color="000000"/>
            </w:tcBorders>
            <w:vAlign w:val="center"/>
          </w:tcPr>
          <w:p w14:paraId="6503CA4E"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5D74FBF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BF3D0BB" w14:textId="77777777" w:rsidR="00CB4C47" w:rsidRPr="00CB4C47" w:rsidRDefault="00CB4C47" w:rsidP="00CB4C47"/>
        </w:tc>
      </w:tr>
      <w:tr w:rsidR="00BF51D2" w:rsidRPr="00CB4C47" w14:paraId="05A84C7A"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7EF61B42"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4280BD4B" w14:textId="77777777" w:rsidR="00CB4C47" w:rsidRPr="009D17BE" w:rsidRDefault="00CB4C47" w:rsidP="009D17BE">
            <w:pPr>
              <w:jc w:val="left"/>
              <w:rPr>
                <w:lang w:val="el-GR"/>
              </w:rPr>
            </w:pPr>
            <w:r w:rsidRPr="009D17BE">
              <w:rPr>
                <w:lang w:val="el-GR"/>
              </w:rPr>
              <w:t>Δυνατότητα προβολής των επιχειρησιακών πόρων.</w:t>
            </w:r>
          </w:p>
        </w:tc>
        <w:tc>
          <w:tcPr>
            <w:tcW w:w="728" w:type="pct"/>
            <w:tcBorders>
              <w:top w:val="single" w:sz="4" w:space="0" w:color="000000"/>
              <w:left w:val="single" w:sz="4" w:space="0" w:color="000000"/>
              <w:bottom w:val="single" w:sz="4" w:space="0" w:color="000000"/>
            </w:tcBorders>
            <w:vAlign w:val="center"/>
          </w:tcPr>
          <w:p w14:paraId="5FEACC12"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4DA3C8F9"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1F61CAA8" w14:textId="77777777" w:rsidR="00CB4C47" w:rsidRPr="00CB4C47" w:rsidRDefault="00CB4C47" w:rsidP="00CB4C47"/>
        </w:tc>
      </w:tr>
      <w:tr w:rsidR="00BF51D2" w:rsidRPr="00CB4C47" w14:paraId="74E3655F"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248A95B3"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739DC266" w14:textId="77777777" w:rsidR="00CB4C47" w:rsidRPr="009D17BE" w:rsidRDefault="00CB4C47" w:rsidP="009D17BE">
            <w:pPr>
              <w:jc w:val="left"/>
              <w:rPr>
                <w:lang w:val="el-GR"/>
              </w:rPr>
            </w:pPr>
            <w:r w:rsidRPr="009D17BE">
              <w:rPr>
                <w:lang w:val="el-GR"/>
              </w:rPr>
              <w:t>Δυνατότητα αποστολής και λήψης μηνυμάτων κειμένου σε επιλεγμένο περιστατικό.</w:t>
            </w:r>
          </w:p>
        </w:tc>
        <w:tc>
          <w:tcPr>
            <w:tcW w:w="728" w:type="pct"/>
            <w:tcBorders>
              <w:top w:val="single" w:sz="4" w:space="0" w:color="000000"/>
              <w:left w:val="single" w:sz="4" w:space="0" w:color="000000"/>
              <w:bottom w:val="single" w:sz="4" w:space="0" w:color="000000"/>
            </w:tcBorders>
            <w:vAlign w:val="center"/>
          </w:tcPr>
          <w:p w14:paraId="0637C31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2444CCFC"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7E78A1C8" w14:textId="77777777" w:rsidR="00CB4C47" w:rsidRPr="00CB4C47" w:rsidRDefault="00CB4C47" w:rsidP="00CB4C47"/>
        </w:tc>
      </w:tr>
      <w:tr w:rsidR="00BF51D2" w:rsidRPr="00CB4C47" w14:paraId="7C020F3C" w14:textId="77777777" w:rsidTr="00BF51D2">
        <w:trPr>
          <w:gridAfter w:val="1"/>
          <w:wAfter w:w="12" w:type="pct"/>
          <w:trHeight w:val="77"/>
        </w:trPr>
        <w:tc>
          <w:tcPr>
            <w:tcW w:w="451" w:type="pct"/>
            <w:tcBorders>
              <w:top w:val="single" w:sz="4" w:space="0" w:color="000000"/>
              <w:left w:val="single" w:sz="4" w:space="0" w:color="000000"/>
              <w:bottom w:val="single" w:sz="4" w:space="0" w:color="000000"/>
            </w:tcBorders>
          </w:tcPr>
          <w:p w14:paraId="52B4E71F" w14:textId="77777777" w:rsidR="00CB4C47" w:rsidRPr="00CB4C47" w:rsidDel="00A23776" w:rsidRDefault="00CB4C47" w:rsidP="009D17BE">
            <w:pPr>
              <w:pStyle w:val="ListParagraph"/>
              <w:numPr>
                <w:ilvl w:val="0"/>
                <w:numId w:val="284"/>
              </w:numPr>
            </w:pPr>
          </w:p>
        </w:tc>
        <w:tc>
          <w:tcPr>
            <w:tcW w:w="2004" w:type="pct"/>
            <w:tcBorders>
              <w:top w:val="single" w:sz="4" w:space="0" w:color="000000"/>
              <w:left w:val="single" w:sz="4" w:space="0" w:color="000000"/>
              <w:bottom w:val="single" w:sz="4" w:space="0" w:color="000000"/>
            </w:tcBorders>
            <w:vAlign w:val="center"/>
          </w:tcPr>
          <w:p w14:paraId="0113629D" w14:textId="77777777" w:rsidR="00CB4C47" w:rsidRPr="009D17BE" w:rsidRDefault="00CB4C47" w:rsidP="009D17BE">
            <w:pPr>
              <w:jc w:val="left"/>
              <w:rPr>
                <w:lang w:val="el-GR"/>
              </w:rPr>
            </w:pPr>
            <w:r w:rsidRPr="009D17BE">
              <w:rPr>
                <w:lang w:val="el-GR"/>
              </w:rPr>
              <w:t>Δυνατότητα αποστολής εικόνας από την ενσωματωμένη κάμερα μιας έξυπνης τερματικής συσκευής σε επιλεγμένο περιστατικό.</w:t>
            </w:r>
          </w:p>
        </w:tc>
        <w:tc>
          <w:tcPr>
            <w:tcW w:w="728" w:type="pct"/>
            <w:tcBorders>
              <w:top w:val="single" w:sz="4" w:space="0" w:color="000000"/>
              <w:left w:val="single" w:sz="4" w:space="0" w:color="000000"/>
              <w:bottom w:val="single" w:sz="4" w:space="0" w:color="000000"/>
            </w:tcBorders>
            <w:vAlign w:val="center"/>
          </w:tcPr>
          <w:p w14:paraId="5FBAC60C" w14:textId="77777777" w:rsidR="00CB4C47" w:rsidRPr="00CB4C47" w:rsidRDefault="00CB4C47" w:rsidP="009D17BE">
            <w:pPr>
              <w:jc w:val="center"/>
            </w:pPr>
            <w:r w:rsidRPr="00CB4C47">
              <w:t>ΝΑΙ</w:t>
            </w:r>
          </w:p>
        </w:tc>
        <w:tc>
          <w:tcPr>
            <w:tcW w:w="759" w:type="pct"/>
            <w:tcBorders>
              <w:top w:val="single" w:sz="4" w:space="0" w:color="000000"/>
              <w:left w:val="single" w:sz="4" w:space="0" w:color="000000"/>
              <w:bottom w:val="single" w:sz="4" w:space="0" w:color="000000"/>
            </w:tcBorders>
            <w:vAlign w:val="center"/>
          </w:tcPr>
          <w:p w14:paraId="1B4CB03A" w14:textId="77777777" w:rsidR="00CB4C47" w:rsidRPr="00CB4C47" w:rsidRDefault="00CB4C47" w:rsidP="00CB4C47"/>
        </w:tc>
        <w:tc>
          <w:tcPr>
            <w:tcW w:w="1046" w:type="pct"/>
            <w:tcBorders>
              <w:top w:val="single" w:sz="4" w:space="0" w:color="000000"/>
              <w:left w:val="single" w:sz="4" w:space="0" w:color="000000"/>
              <w:bottom w:val="single" w:sz="4" w:space="0" w:color="000000"/>
              <w:right w:val="single" w:sz="4" w:space="0" w:color="000000"/>
            </w:tcBorders>
            <w:vAlign w:val="center"/>
          </w:tcPr>
          <w:p w14:paraId="6811554B" w14:textId="77777777" w:rsidR="00CB4C47" w:rsidRPr="00CB4C47" w:rsidRDefault="00CB4C47" w:rsidP="00CB4C47"/>
        </w:tc>
      </w:tr>
    </w:tbl>
    <w:p w14:paraId="760F6DB3" w14:textId="77777777" w:rsidR="00CB4C47" w:rsidRPr="00CB4C47" w:rsidRDefault="00CB4C47" w:rsidP="00CB4C47"/>
    <w:p w14:paraId="48F06470" w14:textId="77777777" w:rsidR="00CB4C47" w:rsidRPr="009D17BE" w:rsidRDefault="00CB4C47" w:rsidP="009D17BE">
      <w:pPr>
        <w:pStyle w:val="ListParagraph"/>
        <w:numPr>
          <w:ilvl w:val="0"/>
          <w:numId w:val="271"/>
        </w:numPr>
        <w:rPr>
          <w:b/>
          <w:bCs/>
        </w:rPr>
      </w:pPr>
      <w:bookmarkStart w:id="1466" w:name="_Toc103106716"/>
      <w:proofErr w:type="spellStart"/>
      <w:r w:rsidRPr="009D17BE">
        <w:rPr>
          <w:b/>
          <w:bCs/>
        </w:rPr>
        <w:t>Δι</w:t>
      </w:r>
      <w:proofErr w:type="spellEnd"/>
      <w:r w:rsidRPr="009D17BE">
        <w:rPr>
          <w:b/>
          <w:bCs/>
        </w:rPr>
        <w:t xml:space="preserve">ανυσματικά </w:t>
      </w:r>
      <w:proofErr w:type="spellStart"/>
      <w:r w:rsidRPr="009D17BE">
        <w:rPr>
          <w:b/>
          <w:bCs/>
        </w:rPr>
        <w:t>Γεωγρ</w:t>
      </w:r>
      <w:proofErr w:type="spellEnd"/>
      <w:r w:rsidRPr="009D17BE">
        <w:rPr>
          <w:b/>
          <w:bCs/>
        </w:rPr>
        <w:t xml:space="preserve">αφικά </w:t>
      </w:r>
      <w:proofErr w:type="spellStart"/>
      <w:r w:rsidRPr="009D17BE">
        <w:rPr>
          <w:b/>
          <w:bCs/>
        </w:rPr>
        <w:t>Δεδομέν</w:t>
      </w:r>
      <w:proofErr w:type="spellEnd"/>
      <w:r w:rsidRPr="009D17BE">
        <w:rPr>
          <w:b/>
          <w:bCs/>
        </w:rPr>
        <w:t xml:space="preserve">α </w:t>
      </w:r>
      <w:proofErr w:type="spellStart"/>
      <w:r w:rsidRPr="009D17BE">
        <w:rPr>
          <w:b/>
          <w:bCs/>
        </w:rPr>
        <w:t>Οδικού</w:t>
      </w:r>
      <w:proofErr w:type="spellEnd"/>
      <w:r w:rsidRPr="009D17BE">
        <w:rPr>
          <w:b/>
          <w:bCs/>
        </w:rPr>
        <w:t xml:space="preserve"> </w:t>
      </w:r>
      <w:proofErr w:type="spellStart"/>
      <w:r w:rsidRPr="009D17BE">
        <w:rPr>
          <w:b/>
          <w:bCs/>
        </w:rPr>
        <w:t>Δικτύου</w:t>
      </w:r>
      <w:bookmarkEnd w:id="1466"/>
      <w:proofErr w:type="spellEnd"/>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3785"/>
        <w:gridCol w:w="1530"/>
        <w:gridCol w:w="1530"/>
        <w:gridCol w:w="1980"/>
      </w:tblGrid>
      <w:tr w:rsidR="00C67564" w:rsidRPr="00CB4C47" w14:paraId="5365EF7A" w14:textId="77777777" w:rsidTr="00912266">
        <w:trPr>
          <w:tblHeader/>
          <w:jc w:val="center"/>
        </w:trPr>
        <w:tc>
          <w:tcPr>
            <w:tcW w:w="985" w:type="dxa"/>
            <w:shd w:val="clear" w:color="auto" w:fill="CCCCCC"/>
            <w:vAlign w:val="center"/>
          </w:tcPr>
          <w:p w14:paraId="34EDF171" w14:textId="77777777" w:rsidR="00CB4C47" w:rsidRPr="009D17BE" w:rsidRDefault="00CB4C47" w:rsidP="00CB4C47">
            <w:pPr>
              <w:rPr>
                <w:b/>
                <w:bCs/>
              </w:rPr>
            </w:pPr>
            <w:r w:rsidRPr="009D17BE">
              <w:rPr>
                <w:rFonts w:eastAsia="Calibri"/>
                <w:b/>
                <w:bCs/>
              </w:rPr>
              <w:t>Α/Α</w:t>
            </w:r>
          </w:p>
        </w:tc>
        <w:tc>
          <w:tcPr>
            <w:tcW w:w="3785" w:type="dxa"/>
            <w:shd w:val="clear" w:color="auto" w:fill="CCCCCC"/>
            <w:vAlign w:val="center"/>
          </w:tcPr>
          <w:p w14:paraId="2754458F" w14:textId="77777777" w:rsidR="00CB4C47" w:rsidRPr="009D17BE" w:rsidRDefault="00CB4C47" w:rsidP="00CB4C47">
            <w:pPr>
              <w:rPr>
                <w:b/>
                <w:bCs/>
              </w:rPr>
            </w:pPr>
            <w:r w:rsidRPr="009D17BE">
              <w:rPr>
                <w:rFonts w:eastAsia="Calibri"/>
                <w:b/>
                <w:bCs/>
              </w:rPr>
              <w:t>ΠΡΟΔΙΑΓΡΑΦΗ</w:t>
            </w:r>
          </w:p>
        </w:tc>
        <w:tc>
          <w:tcPr>
            <w:tcW w:w="1530" w:type="dxa"/>
            <w:shd w:val="clear" w:color="auto" w:fill="CCCCCC"/>
            <w:vAlign w:val="center"/>
          </w:tcPr>
          <w:p w14:paraId="66FD39B1" w14:textId="77777777" w:rsidR="00CB4C47" w:rsidRPr="009D17BE" w:rsidRDefault="00CB4C47" w:rsidP="00CB4C47">
            <w:pPr>
              <w:rPr>
                <w:b/>
                <w:bCs/>
              </w:rPr>
            </w:pPr>
            <w:r w:rsidRPr="009D17BE">
              <w:rPr>
                <w:rFonts w:eastAsia="Calibri"/>
                <w:b/>
                <w:bCs/>
              </w:rPr>
              <w:t>ΑΠΑΙΤΗΣΗ</w:t>
            </w:r>
          </w:p>
        </w:tc>
        <w:tc>
          <w:tcPr>
            <w:tcW w:w="1530" w:type="dxa"/>
            <w:shd w:val="clear" w:color="auto" w:fill="CCCCCC"/>
            <w:vAlign w:val="center"/>
          </w:tcPr>
          <w:p w14:paraId="1B9B24BA" w14:textId="77777777" w:rsidR="00CB4C47" w:rsidRPr="009D17BE" w:rsidRDefault="00CB4C47" w:rsidP="00CB4C47">
            <w:pPr>
              <w:rPr>
                <w:b/>
                <w:bCs/>
              </w:rPr>
            </w:pPr>
            <w:r w:rsidRPr="009D17BE">
              <w:rPr>
                <w:rFonts w:eastAsia="Calibri"/>
                <w:b/>
                <w:bCs/>
              </w:rPr>
              <w:t>ΑΠΑΝΤΗΣΗ</w:t>
            </w:r>
          </w:p>
        </w:tc>
        <w:tc>
          <w:tcPr>
            <w:tcW w:w="1980" w:type="dxa"/>
            <w:shd w:val="clear" w:color="auto" w:fill="CCCCCC"/>
            <w:vAlign w:val="center"/>
          </w:tcPr>
          <w:p w14:paraId="29DCBCDA" w14:textId="77777777" w:rsidR="00CB4C47" w:rsidRPr="009D17BE" w:rsidRDefault="00CB4C47" w:rsidP="00CB4C47">
            <w:pPr>
              <w:rPr>
                <w:rFonts w:eastAsia="Calibri"/>
                <w:b/>
                <w:bCs/>
              </w:rPr>
            </w:pPr>
            <w:r w:rsidRPr="009D17BE">
              <w:rPr>
                <w:rFonts w:eastAsia="Calibri"/>
                <w:b/>
                <w:bCs/>
              </w:rPr>
              <w:t>ΠΑΡΑΠΟΜΠΗ</w:t>
            </w:r>
          </w:p>
          <w:p w14:paraId="1445C366" w14:textId="77777777" w:rsidR="00CB4C47" w:rsidRPr="009D17BE" w:rsidRDefault="00CB4C47" w:rsidP="00CB4C47">
            <w:pPr>
              <w:rPr>
                <w:b/>
                <w:bCs/>
              </w:rPr>
            </w:pPr>
            <w:r w:rsidRPr="009D17BE">
              <w:rPr>
                <w:rFonts w:eastAsia="Calibri"/>
                <w:b/>
                <w:bCs/>
              </w:rPr>
              <w:t>ΤΕΚΜΗΡΙΩΣΗΣ</w:t>
            </w:r>
          </w:p>
        </w:tc>
      </w:tr>
      <w:tr w:rsidR="00C67564" w:rsidRPr="00CB4C47" w14:paraId="27872A24" w14:textId="77777777" w:rsidTr="00912266">
        <w:trPr>
          <w:jc w:val="center"/>
        </w:trPr>
        <w:tc>
          <w:tcPr>
            <w:tcW w:w="985" w:type="dxa"/>
            <w:vAlign w:val="center"/>
          </w:tcPr>
          <w:p w14:paraId="08A109D8" w14:textId="77777777" w:rsidR="00CB4C47" w:rsidRPr="00CB4C47" w:rsidRDefault="00CB4C47" w:rsidP="009D17BE">
            <w:pPr>
              <w:pStyle w:val="ListParagraph"/>
              <w:numPr>
                <w:ilvl w:val="0"/>
                <w:numId w:val="285"/>
              </w:numPr>
            </w:pPr>
          </w:p>
        </w:tc>
        <w:tc>
          <w:tcPr>
            <w:tcW w:w="3785" w:type="dxa"/>
            <w:vAlign w:val="center"/>
          </w:tcPr>
          <w:p w14:paraId="250353E0" w14:textId="77777777" w:rsidR="00CB4C47" w:rsidRPr="009D17BE" w:rsidRDefault="00CB4C47" w:rsidP="009D17BE">
            <w:pPr>
              <w:jc w:val="left"/>
              <w:rPr>
                <w:lang w:val="el-GR"/>
              </w:rPr>
            </w:pPr>
            <w:r w:rsidRPr="009D17BE">
              <w:rPr>
                <w:lang w:val="el-GR"/>
              </w:rPr>
              <w:t>Περιοχή Κάλυψης η Ελληνική Επικράτεια.</w:t>
            </w:r>
          </w:p>
        </w:tc>
        <w:tc>
          <w:tcPr>
            <w:tcW w:w="1530" w:type="dxa"/>
            <w:vAlign w:val="center"/>
          </w:tcPr>
          <w:p w14:paraId="0BB578E4" w14:textId="77777777" w:rsidR="00CB4C47" w:rsidRPr="00CB4C47" w:rsidRDefault="00CB4C47" w:rsidP="009D17BE">
            <w:pPr>
              <w:jc w:val="center"/>
            </w:pPr>
            <w:r w:rsidRPr="00CB4C47">
              <w:t>NAI</w:t>
            </w:r>
          </w:p>
        </w:tc>
        <w:tc>
          <w:tcPr>
            <w:tcW w:w="1530" w:type="dxa"/>
          </w:tcPr>
          <w:p w14:paraId="4BEB855D" w14:textId="77777777" w:rsidR="00CB4C47" w:rsidRPr="00CB4C47" w:rsidRDefault="00CB4C47" w:rsidP="00CB4C47"/>
        </w:tc>
        <w:tc>
          <w:tcPr>
            <w:tcW w:w="1980" w:type="dxa"/>
          </w:tcPr>
          <w:p w14:paraId="25682604" w14:textId="77777777" w:rsidR="00CB4C47" w:rsidRPr="00CB4C47" w:rsidRDefault="00CB4C47" w:rsidP="00CB4C47"/>
        </w:tc>
      </w:tr>
      <w:tr w:rsidR="00C67564" w:rsidRPr="00CB4C47" w14:paraId="0D0068D9" w14:textId="77777777" w:rsidTr="00912266">
        <w:trPr>
          <w:jc w:val="center"/>
        </w:trPr>
        <w:tc>
          <w:tcPr>
            <w:tcW w:w="985" w:type="dxa"/>
            <w:vAlign w:val="center"/>
          </w:tcPr>
          <w:p w14:paraId="076873E2" w14:textId="77777777" w:rsidR="00CB4C47" w:rsidRPr="00CB4C47" w:rsidRDefault="00CB4C47" w:rsidP="009D17BE">
            <w:pPr>
              <w:pStyle w:val="ListParagraph"/>
              <w:numPr>
                <w:ilvl w:val="0"/>
                <w:numId w:val="285"/>
              </w:numPr>
            </w:pPr>
          </w:p>
        </w:tc>
        <w:tc>
          <w:tcPr>
            <w:tcW w:w="3785" w:type="dxa"/>
            <w:vAlign w:val="center"/>
          </w:tcPr>
          <w:p w14:paraId="4D325F8C" w14:textId="77777777" w:rsidR="00CB4C47" w:rsidRPr="009D17BE" w:rsidRDefault="00CB4C47" w:rsidP="009D17BE">
            <w:pPr>
              <w:jc w:val="left"/>
              <w:rPr>
                <w:lang w:val="el-GR"/>
              </w:rPr>
            </w:pPr>
            <w:r w:rsidRPr="009D17BE">
              <w:rPr>
                <w:lang w:val="el-GR"/>
              </w:rPr>
              <w:t xml:space="preserve">Το οδικό δίκτυο πρέπει να είναι ενοποιημένο και πλήρως </w:t>
            </w:r>
            <w:proofErr w:type="spellStart"/>
            <w:r w:rsidRPr="009D17BE">
              <w:rPr>
                <w:lang w:val="el-GR"/>
              </w:rPr>
              <w:t>πλοηγήσιμο</w:t>
            </w:r>
            <w:proofErr w:type="spellEnd"/>
            <w:r w:rsidRPr="009D17BE">
              <w:rPr>
                <w:lang w:val="el-GR"/>
              </w:rPr>
              <w:t>.</w:t>
            </w:r>
          </w:p>
        </w:tc>
        <w:tc>
          <w:tcPr>
            <w:tcW w:w="1530" w:type="dxa"/>
            <w:vAlign w:val="center"/>
          </w:tcPr>
          <w:p w14:paraId="20884B6A" w14:textId="77777777" w:rsidR="00CB4C47" w:rsidRPr="00CB4C47" w:rsidRDefault="00CB4C47" w:rsidP="009D17BE">
            <w:pPr>
              <w:jc w:val="center"/>
            </w:pPr>
            <w:r w:rsidRPr="00CB4C47">
              <w:t>NAI</w:t>
            </w:r>
          </w:p>
        </w:tc>
        <w:tc>
          <w:tcPr>
            <w:tcW w:w="1530" w:type="dxa"/>
          </w:tcPr>
          <w:p w14:paraId="27C1D4E9" w14:textId="77777777" w:rsidR="00CB4C47" w:rsidRPr="00CB4C47" w:rsidRDefault="00CB4C47" w:rsidP="00CB4C47"/>
        </w:tc>
        <w:tc>
          <w:tcPr>
            <w:tcW w:w="1980" w:type="dxa"/>
          </w:tcPr>
          <w:p w14:paraId="5211B959" w14:textId="77777777" w:rsidR="00CB4C47" w:rsidRPr="00CB4C47" w:rsidRDefault="00CB4C47" w:rsidP="00CB4C47"/>
        </w:tc>
      </w:tr>
      <w:tr w:rsidR="00C67564" w:rsidRPr="00CB4C47" w14:paraId="5876958D" w14:textId="77777777" w:rsidTr="00912266">
        <w:trPr>
          <w:jc w:val="center"/>
        </w:trPr>
        <w:tc>
          <w:tcPr>
            <w:tcW w:w="985" w:type="dxa"/>
            <w:vAlign w:val="center"/>
          </w:tcPr>
          <w:p w14:paraId="63C2F451" w14:textId="77777777" w:rsidR="00CB4C47" w:rsidRPr="00CB4C47" w:rsidRDefault="00CB4C47" w:rsidP="009D17BE">
            <w:pPr>
              <w:pStyle w:val="ListParagraph"/>
              <w:numPr>
                <w:ilvl w:val="0"/>
                <w:numId w:val="285"/>
              </w:numPr>
            </w:pPr>
          </w:p>
        </w:tc>
        <w:tc>
          <w:tcPr>
            <w:tcW w:w="3785" w:type="dxa"/>
            <w:vAlign w:val="center"/>
          </w:tcPr>
          <w:p w14:paraId="4923BD10" w14:textId="77777777" w:rsidR="00CB4C47" w:rsidRPr="009D17BE" w:rsidRDefault="00CB4C47" w:rsidP="009D17BE">
            <w:pPr>
              <w:jc w:val="left"/>
              <w:rPr>
                <w:lang w:val="el-GR"/>
              </w:rPr>
            </w:pPr>
            <w:r w:rsidRPr="009D17BE">
              <w:rPr>
                <w:lang w:val="el-GR"/>
              </w:rPr>
              <w:t xml:space="preserve">Το οδικό δίκτυο πρέπει να καλύπτει και να είναι κατηγοριοποιημένο σε κατηγορίες που να αποτελούνται από : </w:t>
            </w:r>
          </w:p>
          <w:p w14:paraId="7B18EF64" w14:textId="77777777" w:rsidR="00CB4C47" w:rsidRPr="009D17BE" w:rsidRDefault="00CB4C47" w:rsidP="009D17BE">
            <w:pPr>
              <w:jc w:val="left"/>
              <w:rPr>
                <w:lang w:val="el-GR"/>
              </w:rPr>
            </w:pPr>
            <w:r w:rsidRPr="009D17BE">
              <w:rPr>
                <w:lang w:val="el-GR"/>
              </w:rPr>
              <w:t>Α) Το βασικό Εθνικό Οδικό Δίκτυο που είναι το τμήμα εκείνο του Εθνικού Οδικού Δικτύου που συνδέει α) τα σπουδαιότερα αστικά κέντρα μεταξύ τους και β) τη χώρα με άλλες επικράτειας απευθείας ή με παρέμβαση πορθμείων.</w:t>
            </w:r>
          </w:p>
          <w:p w14:paraId="06A4D4B4" w14:textId="77777777" w:rsidR="00CB4C47" w:rsidRPr="009D17BE" w:rsidRDefault="00CB4C47" w:rsidP="009D17BE">
            <w:pPr>
              <w:jc w:val="left"/>
              <w:rPr>
                <w:lang w:val="el-GR"/>
              </w:rPr>
            </w:pPr>
            <w:r w:rsidRPr="009D17BE">
              <w:rPr>
                <w:lang w:val="el-GR"/>
              </w:rPr>
              <w:t xml:space="preserve">Β) Το δευτερεύον Εθνικό Οδικό Δίκτυο που είναι το τμήμα εκείνο του Εθνικού Οδικού Δικτύου που συνδέει Βασικούς Εθνικούς Οδικούς άξονες μεταξύ τους ή με μεγάλα αστικά κέντρα,  λιμάνια,  αεροδρόμια ή με τόπους εξαιρετικού τουριστικού ενδιαφέροντος ή είναι οδικοί άξονες για τους οποίους έχει </w:t>
            </w:r>
            <w:r w:rsidRPr="009D17BE">
              <w:rPr>
                <w:lang w:val="el-GR"/>
              </w:rPr>
              <w:lastRenderedPageBreak/>
              <w:t>γίνει παραλλαγή με Βασικό Εθνικό Οδικό Δίκτυο.</w:t>
            </w:r>
          </w:p>
          <w:p w14:paraId="7C80BD27" w14:textId="77777777" w:rsidR="00CB4C47" w:rsidRPr="009D17BE" w:rsidRDefault="00CB4C47" w:rsidP="009D17BE">
            <w:pPr>
              <w:jc w:val="left"/>
              <w:rPr>
                <w:lang w:val="el-GR"/>
              </w:rPr>
            </w:pPr>
            <w:r w:rsidRPr="009D17BE">
              <w:rPr>
                <w:lang w:val="el-GR"/>
              </w:rPr>
              <w:t>Γ) Το τριτεύον Εθνικό Οδικό Δίκτυο που είναι το τμήμα εκείνο του Εθνικού Οδικού Δικτύου που έχει αντικατασταθεί με νέες χαράξεις Εθνικού Οδικού Δικτύου ή εξυπηρετεί μετακινήσεις σε περιοχές με αρχαιολογικό τουριστικό, ιστορικό ή αναπτυξιακό ενδιαφέρον.</w:t>
            </w:r>
          </w:p>
          <w:p w14:paraId="71E5711C" w14:textId="77777777" w:rsidR="00CB4C47" w:rsidRPr="009D17BE" w:rsidRDefault="00CB4C47" w:rsidP="009D17BE">
            <w:pPr>
              <w:jc w:val="left"/>
              <w:rPr>
                <w:lang w:val="el-GR"/>
              </w:rPr>
            </w:pPr>
            <w:r w:rsidRPr="009D17BE">
              <w:rPr>
                <w:lang w:val="el-GR"/>
              </w:rPr>
              <w:t>Δ) Το πρωτεύον Επαρχιακό Οδικό Δίκτυο που είναι το τμήμα εκείνο του Επαρχιακού Οδικού Δικτύου που συνδέει αστικά κέντρα με το Εθνικό Οδικό Δίκτυο,  καθώς και περιοχές με αρχαιολογικό, τουριστικό, ιστορικό ή αναπτυξιακό ενδιαφέρον.</w:t>
            </w:r>
          </w:p>
          <w:p w14:paraId="0A312767" w14:textId="77777777" w:rsidR="00CB4C47" w:rsidRPr="009D17BE" w:rsidRDefault="00CB4C47" w:rsidP="009D17BE">
            <w:pPr>
              <w:jc w:val="left"/>
              <w:rPr>
                <w:lang w:val="el-GR"/>
              </w:rPr>
            </w:pPr>
            <w:r w:rsidRPr="009D17BE">
              <w:rPr>
                <w:lang w:val="el-GR"/>
              </w:rPr>
              <w:t>Ε) Το δευτερεύον Επαρχιακό Οδικό Δίκτυο είναι το τμήμα εκείνο του Επαρχιακού Οδικού Δικτύου που συνδέει Δήμους ή Κοινότητες εκτός της Πρωτεύουσας του Νομού μεταξύ τους.</w:t>
            </w:r>
          </w:p>
          <w:p w14:paraId="1AC14102" w14:textId="77777777" w:rsidR="00CB4C47" w:rsidRPr="009D17BE" w:rsidRDefault="00CB4C47" w:rsidP="009D17BE">
            <w:pPr>
              <w:jc w:val="left"/>
              <w:rPr>
                <w:lang w:val="el-GR"/>
              </w:rPr>
            </w:pPr>
            <w:r w:rsidRPr="009D17BE">
              <w:rPr>
                <w:lang w:val="el-GR"/>
              </w:rPr>
              <w:t>ΣΤ) Το αγροτικό οδικό δίκτυο, το οποίο αποτελείται από οδούς που διασχίζουν γεωργικές γαίες (ποτιστικές και ξερικές μονοετείς ή πολυετείς καλλιέργειες) και δενδρώδεις καλλιέργειες, και έχουν κατά μήκος κλίσεις μικρότερες του 2%.</w:t>
            </w:r>
          </w:p>
          <w:p w14:paraId="0DA8A17C" w14:textId="61D5DCB4" w:rsidR="00CB4C47" w:rsidRPr="009D17BE" w:rsidRDefault="00CB4C47" w:rsidP="009D17BE">
            <w:pPr>
              <w:jc w:val="left"/>
              <w:rPr>
                <w:lang w:val="el-GR"/>
              </w:rPr>
            </w:pPr>
            <w:r w:rsidRPr="009D17BE">
              <w:rPr>
                <w:lang w:val="el-GR"/>
              </w:rPr>
              <w:t>Ζ) Δασικό οδικό δίκτυο, το οποίο αποτελείται από οδούς που διέρχονται από τα όρια δημοσίων και μη δημοσίων δασών και εν γένει εκτάσεων που διαχειρίζονται από τη δασική υπηρεσία, ακόμη και οδών πρόσβασης των έργων Α.Π.Ε. και έχουν κατά μήκος κλίσεις πιθανόν και πάνω του 8%.</w:t>
            </w:r>
          </w:p>
        </w:tc>
        <w:tc>
          <w:tcPr>
            <w:tcW w:w="1530" w:type="dxa"/>
            <w:vAlign w:val="center"/>
          </w:tcPr>
          <w:p w14:paraId="1947C634" w14:textId="77777777" w:rsidR="00CB4C47" w:rsidRPr="00CB4C47" w:rsidRDefault="00CB4C47" w:rsidP="009D17BE">
            <w:pPr>
              <w:jc w:val="center"/>
            </w:pPr>
            <w:r w:rsidRPr="00CB4C47">
              <w:lastRenderedPageBreak/>
              <w:t>NAI</w:t>
            </w:r>
          </w:p>
        </w:tc>
        <w:tc>
          <w:tcPr>
            <w:tcW w:w="1530" w:type="dxa"/>
          </w:tcPr>
          <w:p w14:paraId="718B6D30" w14:textId="77777777" w:rsidR="00CB4C47" w:rsidRPr="00CB4C47" w:rsidRDefault="00CB4C47" w:rsidP="00CB4C47"/>
        </w:tc>
        <w:tc>
          <w:tcPr>
            <w:tcW w:w="1980" w:type="dxa"/>
          </w:tcPr>
          <w:p w14:paraId="0CE8C267" w14:textId="77777777" w:rsidR="00CB4C47" w:rsidRPr="00CB4C47" w:rsidRDefault="00CB4C47" w:rsidP="00CB4C47"/>
        </w:tc>
      </w:tr>
      <w:tr w:rsidR="00C67564" w:rsidRPr="00CB4C47" w14:paraId="0FE9DB7A" w14:textId="77777777" w:rsidTr="00912266">
        <w:trPr>
          <w:jc w:val="center"/>
        </w:trPr>
        <w:tc>
          <w:tcPr>
            <w:tcW w:w="985" w:type="dxa"/>
            <w:vAlign w:val="center"/>
          </w:tcPr>
          <w:p w14:paraId="58541B89" w14:textId="77777777" w:rsidR="00CB4C47" w:rsidRPr="00CB4C47" w:rsidRDefault="00CB4C47" w:rsidP="009D17BE">
            <w:pPr>
              <w:pStyle w:val="ListParagraph"/>
              <w:numPr>
                <w:ilvl w:val="0"/>
                <w:numId w:val="285"/>
              </w:numPr>
            </w:pPr>
          </w:p>
        </w:tc>
        <w:tc>
          <w:tcPr>
            <w:tcW w:w="3785" w:type="dxa"/>
            <w:vAlign w:val="center"/>
          </w:tcPr>
          <w:p w14:paraId="2DB14464" w14:textId="77777777" w:rsidR="00CB4C47" w:rsidRPr="009D17BE" w:rsidRDefault="00CB4C47" w:rsidP="009D17BE">
            <w:pPr>
              <w:jc w:val="left"/>
              <w:rPr>
                <w:lang w:val="el-GR"/>
              </w:rPr>
            </w:pPr>
            <w:r w:rsidRPr="009D17BE">
              <w:rPr>
                <w:lang w:val="el-GR"/>
              </w:rPr>
              <w:t>Στα δεδομένα να συμπεριλαμβάνονται και τα διεθνή μονοπάτια που διασχίζουν την επικράτεια.</w:t>
            </w:r>
          </w:p>
        </w:tc>
        <w:tc>
          <w:tcPr>
            <w:tcW w:w="1530" w:type="dxa"/>
            <w:vAlign w:val="center"/>
          </w:tcPr>
          <w:p w14:paraId="04998035" w14:textId="77777777" w:rsidR="00CB4C47" w:rsidRPr="00CB4C47" w:rsidRDefault="00CB4C47" w:rsidP="009D17BE">
            <w:pPr>
              <w:jc w:val="center"/>
            </w:pPr>
            <w:r w:rsidRPr="00CB4C47">
              <w:t>ΝΑΙ</w:t>
            </w:r>
          </w:p>
        </w:tc>
        <w:tc>
          <w:tcPr>
            <w:tcW w:w="1530" w:type="dxa"/>
          </w:tcPr>
          <w:p w14:paraId="0FD8167F" w14:textId="77777777" w:rsidR="00CB4C47" w:rsidRPr="00CB4C47" w:rsidRDefault="00CB4C47" w:rsidP="00CB4C47"/>
        </w:tc>
        <w:tc>
          <w:tcPr>
            <w:tcW w:w="1980" w:type="dxa"/>
          </w:tcPr>
          <w:p w14:paraId="6FE3C42D" w14:textId="77777777" w:rsidR="00CB4C47" w:rsidRPr="00CB4C47" w:rsidRDefault="00CB4C47" w:rsidP="00CB4C47"/>
        </w:tc>
      </w:tr>
      <w:tr w:rsidR="00C67564" w:rsidRPr="00CB4C47" w14:paraId="616E5B59" w14:textId="77777777" w:rsidTr="00912266">
        <w:trPr>
          <w:jc w:val="center"/>
        </w:trPr>
        <w:tc>
          <w:tcPr>
            <w:tcW w:w="985" w:type="dxa"/>
            <w:vAlign w:val="center"/>
          </w:tcPr>
          <w:p w14:paraId="199584CE" w14:textId="77777777" w:rsidR="00CB4C47" w:rsidRPr="00CB4C47" w:rsidRDefault="00CB4C47" w:rsidP="009D17BE">
            <w:pPr>
              <w:pStyle w:val="ListParagraph"/>
              <w:numPr>
                <w:ilvl w:val="0"/>
                <w:numId w:val="285"/>
              </w:numPr>
            </w:pPr>
          </w:p>
        </w:tc>
        <w:tc>
          <w:tcPr>
            <w:tcW w:w="3785" w:type="dxa"/>
            <w:vAlign w:val="center"/>
          </w:tcPr>
          <w:p w14:paraId="18149021" w14:textId="77777777" w:rsidR="00CB4C47" w:rsidRPr="00CB4C47" w:rsidRDefault="00CB4C47" w:rsidP="009D17BE">
            <w:pPr>
              <w:jc w:val="left"/>
            </w:pPr>
            <w:proofErr w:type="spellStart"/>
            <w:r w:rsidRPr="00CB4C47">
              <w:t>Κλίμ</w:t>
            </w:r>
            <w:proofErr w:type="spellEnd"/>
            <w:r w:rsidRPr="00CB4C47">
              <w:t>ακα χα</w:t>
            </w:r>
            <w:proofErr w:type="spellStart"/>
            <w:r w:rsidRPr="00CB4C47">
              <w:t>ρτογράφησης</w:t>
            </w:r>
            <w:proofErr w:type="spellEnd"/>
            <w:r w:rsidRPr="00CB4C47">
              <w:t xml:space="preserve"> </w:t>
            </w:r>
          </w:p>
        </w:tc>
        <w:tc>
          <w:tcPr>
            <w:tcW w:w="1530" w:type="dxa"/>
            <w:vAlign w:val="center"/>
          </w:tcPr>
          <w:p w14:paraId="67EA0BCA" w14:textId="77777777" w:rsidR="00CB4C47" w:rsidRPr="00CB4C47" w:rsidRDefault="00CB4C47" w:rsidP="009D17BE">
            <w:pPr>
              <w:jc w:val="center"/>
            </w:pPr>
            <w:r w:rsidRPr="00CB4C47">
              <w:t>≤ 1:5.000</w:t>
            </w:r>
          </w:p>
        </w:tc>
        <w:tc>
          <w:tcPr>
            <w:tcW w:w="1530" w:type="dxa"/>
          </w:tcPr>
          <w:p w14:paraId="18D3415E" w14:textId="77777777" w:rsidR="00CB4C47" w:rsidRPr="00CB4C47" w:rsidRDefault="00CB4C47" w:rsidP="00CB4C47"/>
        </w:tc>
        <w:tc>
          <w:tcPr>
            <w:tcW w:w="1980" w:type="dxa"/>
          </w:tcPr>
          <w:p w14:paraId="7B7F65B9" w14:textId="77777777" w:rsidR="00CB4C47" w:rsidRPr="00CB4C47" w:rsidRDefault="00CB4C47" w:rsidP="00CB4C47"/>
        </w:tc>
      </w:tr>
      <w:tr w:rsidR="00C67564" w:rsidRPr="00CB4C47" w14:paraId="481F6344" w14:textId="77777777" w:rsidTr="00912266">
        <w:trPr>
          <w:jc w:val="center"/>
        </w:trPr>
        <w:tc>
          <w:tcPr>
            <w:tcW w:w="985" w:type="dxa"/>
            <w:vAlign w:val="center"/>
          </w:tcPr>
          <w:p w14:paraId="61B349F6" w14:textId="77777777" w:rsidR="00CB4C47" w:rsidRPr="00CB4C47" w:rsidRDefault="00CB4C47" w:rsidP="009D17BE">
            <w:pPr>
              <w:pStyle w:val="ListParagraph"/>
              <w:numPr>
                <w:ilvl w:val="0"/>
                <w:numId w:val="285"/>
              </w:numPr>
            </w:pPr>
          </w:p>
        </w:tc>
        <w:tc>
          <w:tcPr>
            <w:tcW w:w="3785" w:type="dxa"/>
            <w:vAlign w:val="center"/>
          </w:tcPr>
          <w:p w14:paraId="36293A09" w14:textId="77777777" w:rsidR="00CB4C47" w:rsidRPr="009D17BE" w:rsidRDefault="00CB4C47" w:rsidP="009D17BE">
            <w:pPr>
              <w:jc w:val="left"/>
              <w:rPr>
                <w:lang w:val="el-GR"/>
              </w:rPr>
            </w:pPr>
            <w:r w:rsidRPr="009D17BE">
              <w:rPr>
                <w:lang w:val="el-GR"/>
              </w:rPr>
              <w:t>Ύπαρξη κατεύθυνσης κίνησης για τις κατηγορίες Α έως Ε</w:t>
            </w:r>
          </w:p>
        </w:tc>
        <w:tc>
          <w:tcPr>
            <w:tcW w:w="1530" w:type="dxa"/>
            <w:vAlign w:val="center"/>
          </w:tcPr>
          <w:p w14:paraId="66A432AD" w14:textId="77777777" w:rsidR="00CB4C47" w:rsidRPr="00CB4C47" w:rsidRDefault="00CB4C47" w:rsidP="009D17BE">
            <w:pPr>
              <w:jc w:val="center"/>
            </w:pPr>
            <w:r w:rsidRPr="00CB4C47">
              <w:t>ΝΑΙ</w:t>
            </w:r>
          </w:p>
        </w:tc>
        <w:tc>
          <w:tcPr>
            <w:tcW w:w="1530" w:type="dxa"/>
          </w:tcPr>
          <w:p w14:paraId="4438F4A8" w14:textId="77777777" w:rsidR="00CB4C47" w:rsidRPr="00CB4C47" w:rsidRDefault="00CB4C47" w:rsidP="00CB4C47"/>
        </w:tc>
        <w:tc>
          <w:tcPr>
            <w:tcW w:w="1980" w:type="dxa"/>
          </w:tcPr>
          <w:p w14:paraId="580EBAC1" w14:textId="77777777" w:rsidR="00CB4C47" w:rsidRPr="00CB4C47" w:rsidRDefault="00CB4C47" w:rsidP="00CB4C47"/>
        </w:tc>
      </w:tr>
      <w:tr w:rsidR="00C67564" w:rsidRPr="00CB4C47" w14:paraId="695A3665" w14:textId="77777777" w:rsidTr="00912266">
        <w:trPr>
          <w:jc w:val="center"/>
        </w:trPr>
        <w:tc>
          <w:tcPr>
            <w:tcW w:w="985" w:type="dxa"/>
            <w:vAlign w:val="center"/>
          </w:tcPr>
          <w:p w14:paraId="773009C8" w14:textId="77777777" w:rsidR="00CB4C47" w:rsidRPr="00CB4C47" w:rsidRDefault="00CB4C47" w:rsidP="009D17BE">
            <w:pPr>
              <w:pStyle w:val="ListParagraph"/>
              <w:numPr>
                <w:ilvl w:val="0"/>
                <w:numId w:val="285"/>
              </w:numPr>
            </w:pPr>
          </w:p>
        </w:tc>
        <w:tc>
          <w:tcPr>
            <w:tcW w:w="3785" w:type="dxa"/>
            <w:vAlign w:val="center"/>
          </w:tcPr>
          <w:p w14:paraId="08F434F2" w14:textId="77777777" w:rsidR="00CB4C47" w:rsidRPr="009D17BE" w:rsidRDefault="00CB4C47" w:rsidP="009D17BE">
            <w:pPr>
              <w:jc w:val="left"/>
              <w:rPr>
                <w:lang w:val="el-GR"/>
              </w:rPr>
            </w:pPr>
            <w:r w:rsidRPr="009D17BE">
              <w:rPr>
                <w:lang w:val="el-GR"/>
              </w:rPr>
              <w:t>Στις κατηγορίες Α &amp; Β να υπάρχει χιλιομετρική ένδειξη στα περιγραφικά δεδομένα</w:t>
            </w:r>
          </w:p>
        </w:tc>
        <w:tc>
          <w:tcPr>
            <w:tcW w:w="1530" w:type="dxa"/>
            <w:vAlign w:val="center"/>
          </w:tcPr>
          <w:p w14:paraId="1B9FE1FC" w14:textId="77777777" w:rsidR="00CB4C47" w:rsidRPr="00CB4C47" w:rsidRDefault="00CB4C47" w:rsidP="009D17BE">
            <w:pPr>
              <w:jc w:val="center"/>
            </w:pPr>
            <w:r w:rsidRPr="00CB4C47">
              <w:t>ΝΑΙ</w:t>
            </w:r>
          </w:p>
        </w:tc>
        <w:tc>
          <w:tcPr>
            <w:tcW w:w="1530" w:type="dxa"/>
          </w:tcPr>
          <w:p w14:paraId="5FAD519E" w14:textId="77777777" w:rsidR="00CB4C47" w:rsidRPr="00CB4C47" w:rsidRDefault="00CB4C47" w:rsidP="00CB4C47"/>
        </w:tc>
        <w:tc>
          <w:tcPr>
            <w:tcW w:w="1980" w:type="dxa"/>
          </w:tcPr>
          <w:p w14:paraId="172108C5" w14:textId="77777777" w:rsidR="00CB4C47" w:rsidRPr="00CB4C47" w:rsidRDefault="00CB4C47" w:rsidP="00CB4C47"/>
        </w:tc>
      </w:tr>
      <w:tr w:rsidR="00C67564" w:rsidRPr="00CB4C47" w14:paraId="254A1E6B" w14:textId="77777777" w:rsidTr="00912266">
        <w:trPr>
          <w:jc w:val="center"/>
        </w:trPr>
        <w:tc>
          <w:tcPr>
            <w:tcW w:w="985" w:type="dxa"/>
            <w:vAlign w:val="center"/>
          </w:tcPr>
          <w:p w14:paraId="44E5AFCF" w14:textId="77777777" w:rsidR="00CB4C47" w:rsidRPr="00CB4C47" w:rsidRDefault="00CB4C47" w:rsidP="009D17BE">
            <w:pPr>
              <w:pStyle w:val="ListParagraph"/>
              <w:numPr>
                <w:ilvl w:val="0"/>
                <w:numId w:val="285"/>
              </w:numPr>
            </w:pPr>
          </w:p>
        </w:tc>
        <w:tc>
          <w:tcPr>
            <w:tcW w:w="3785" w:type="dxa"/>
            <w:vAlign w:val="center"/>
          </w:tcPr>
          <w:p w14:paraId="3A96805A" w14:textId="77777777" w:rsidR="00CB4C47" w:rsidRPr="009D17BE" w:rsidRDefault="00CB4C47" w:rsidP="009D17BE">
            <w:pPr>
              <w:jc w:val="left"/>
              <w:rPr>
                <w:lang w:val="el-GR"/>
              </w:rPr>
            </w:pPr>
            <w:r w:rsidRPr="009D17BE">
              <w:rPr>
                <w:lang w:val="el-GR"/>
              </w:rPr>
              <w:t>Να αναφερθεί ο συνολικός αριθμός χιλιομέτρων κάλυψης του οδικού δικτύου ανά κατηγορία που προσφέρεται.</w:t>
            </w:r>
          </w:p>
        </w:tc>
        <w:tc>
          <w:tcPr>
            <w:tcW w:w="1530" w:type="dxa"/>
            <w:vAlign w:val="center"/>
          </w:tcPr>
          <w:p w14:paraId="3AC6C29B" w14:textId="77777777" w:rsidR="00CB4C47" w:rsidRPr="00CB4C47" w:rsidRDefault="00CB4C47" w:rsidP="009D17BE">
            <w:pPr>
              <w:jc w:val="center"/>
            </w:pPr>
            <w:r w:rsidRPr="00CB4C47">
              <w:t>ΝΑΙ</w:t>
            </w:r>
          </w:p>
        </w:tc>
        <w:tc>
          <w:tcPr>
            <w:tcW w:w="1530" w:type="dxa"/>
          </w:tcPr>
          <w:p w14:paraId="762479D7" w14:textId="77777777" w:rsidR="00CB4C47" w:rsidRPr="00CB4C47" w:rsidRDefault="00CB4C47" w:rsidP="00CB4C47"/>
        </w:tc>
        <w:tc>
          <w:tcPr>
            <w:tcW w:w="1980" w:type="dxa"/>
          </w:tcPr>
          <w:p w14:paraId="70631C85" w14:textId="77777777" w:rsidR="00CB4C47" w:rsidRPr="00CB4C47" w:rsidRDefault="00CB4C47" w:rsidP="00CB4C47"/>
        </w:tc>
      </w:tr>
      <w:tr w:rsidR="00C67564" w:rsidRPr="00CB4C47" w14:paraId="1151FA2D" w14:textId="77777777" w:rsidTr="00912266">
        <w:trPr>
          <w:jc w:val="center"/>
        </w:trPr>
        <w:tc>
          <w:tcPr>
            <w:tcW w:w="985" w:type="dxa"/>
            <w:vAlign w:val="center"/>
          </w:tcPr>
          <w:p w14:paraId="277DAB57" w14:textId="77777777" w:rsidR="00CB4C47" w:rsidRPr="00CB4C47" w:rsidRDefault="00CB4C47" w:rsidP="009D17BE">
            <w:pPr>
              <w:pStyle w:val="ListParagraph"/>
              <w:numPr>
                <w:ilvl w:val="0"/>
                <w:numId w:val="285"/>
              </w:numPr>
            </w:pPr>
          </w:p>
        </w:tc>
        <w:tc>
          <w:tcPr>
            <w:tcW w:w="3785" w:type="dxa"/>
            <w:vAlign w:val="center"/>
          </w:tcPr>
          <w:p w14:paraId="1B22F27D" w14:textId="77777777" w:rsidR="00CB4C47" w:rsidRPr="009D17BE" w:rsidRDefault="00CB4C47" w:rsidP="009D17BE">
            <w:pPr>
              <w:jc w:val="left"/>
              <w:rPr>
                <w:lang w:val="el-GR"/>
              </w:rPr>
            </w:pPr>
            <w:r w:rsidRPr="009D17BE">
              <w:rPr>
                <w:lang w:val="el-GR"/>
              </w:rPr>
              <w:t xml:space="preserve">Να αναφερθούν οι πόλεις – κωμοπόλεις όπου είναι χαρτογραφημένες με πλήρη δεδομένα πλοήγησης και μπορεί να γίνει πλήρης </w:t>
            </w:r>
            <w:proofErr w:type="spellStart"/>
            <w:r w:rsidRPr="009D17BE">
              <w:rPr>
                <w:lang w:val="el-GR"/>
              </w:rPr>
              <w:t>γεω</w:t>
            </w:r>
            <w:proofErr w:type="spellEnd"/>
            <w:r w:rsidRPr="009D17BE">
              <w:rPr>
                <w:lang w:val="el-GR"/>
              </w:rPr>
              <w:t xml:space="preserve">-κωδικοποίηση διευθύνσεων (οδοί με όνομα και </w:t>
            </w:r>
            <w:proofErr w:type="spellStart"/>
            <w:r w:rsidRPr="009D17BE">
              <w:rPr>
                <w:lang w:val="el-GR"/>
              </w:rPr>
              <w:t>αριθμοδότηση</w:t>
            </w:r>
            <w:proofErr w:type="spellEnd"/>
            <w:r w:rsidRPr="009D17BE">
              <w:rPr>
                <w:lang w:val="el-GR"/>
              </w:rPr>
              <w:t>) και το σύνολο των οδών αυτών σε χιλιόμετρα.</w:t>
            </w:r>
          </w:p>
        </w:tc>
        <w:tc>
          <w:tcPr>
            <w:tcW w:w="1530" w:type="dxa"/>
            <w:vAlign w:val="center"/>
          </w:tcPr>
          <w:p w14:paraId="26BD5CA2" w14:textId="77777777" w:rsidR="00CB4C47" w:rsidRPr="00CB4C47" w:rsidRDefault="00CB4C47" w:rsidP="009D17BE">
            <w:pPr>
              <w:jc w:val="center"/>
            </w:pPr>
            <w:r w:rsidRPr="00CB4C47">
              <w:t>ΝΑΙ</w:t>
            </w:r>
          </w:p>
        </w:tc>
        <w:tc>
          <w:tcPr>
            <w:tcW w:w="1530" w:type="dxa"/>
          </w:tcPr>
          <w:p w14:paraId="499787AC" w14:textId="77777777" w:rsidR="00CB4C47" w:rsidRPr="00CB4C47" w:rsidRDefault="00CB4C47" w:rsidP="00CB4C47"/>
        </w:tc>
        <w:tc>
          <w:tcPr>
            <w:tcW w:w="1980" w:type="dxa"/>
          </w:tcPr>
          <w:p w14:paraId="553C9CA3" w14:textId="77777777" w:rsidR="00CB4C47" w:rsidRPr="00CB4C47" w:rsidRDefault="00CB4C47" w:rsidP="00CB4C47"/>
        </w:tc>
      </w:tr>
      <w:tr w:rsidR="00C67564" w:rsidRPr="00CB4C47" w14:paraId="7B8EDD53" w14:textId="77777777" w:rsidTr="00912266">
        <w:trPr>
          <w:jc w:val="center"/>
        </w:trPr>
        <w:tc>
          <w:tcPr>
            <w:tcW w:w="985" w:type="dxa"/>
            <w:vAlign w:val="center"/>
          </w:tcPr>
          <w:p w14:paraId="10F7457A" w14:textId="77777777" w:rsidR="00CB4C47" w:rsidRPr="00CB4C47" w:rsidRDefault="00CB4C47" w:rsidP="009D17BE">
            <w:pPr>
              <w:pStyle w:val="ListParagraph"/>
              <w:numPr>
                <w:ilvl w:val="0"/>
                <w:numId w:val="285"/>
              </w:numPr>
            </w:pPr>
          </w:p>
        </w:tc>
        <w:tc>
          <w:tcPr>
            <w:tcW w:w="3785" w:type="dxa"/>
            <w:vAlign w:val="center"/>
          </w:tcPr>
          <w:p w14:paraId="7931047A" w14:textId="77777777" w:rsidR="00CB4C47" w:rsidRPr="009D17BE" w:rsidRDefault="00CB4C47" w:rsidP="009D17BE">
            <w:pPr>
              <w:jc w:val="left"/>
              <w:rPr>
                <w:lang w:val="el-GR"/>
              </w:rPr>
            </w:pPr>
            <w:r w:rsidRPr="009D17BE">
              <w:rPr>
                <w:lang w:val="el-GR"/>
              </w:rPr>
              <w:t xml:space="preserve">Υποστήριξη αναβάθμισης του οδικού δικτύου για 3 χρόνια από την εταιρία </w:t>
            </w:r>
            <w:proofErr w:type="spellStart"/>
            <w:r w:rsidRPr="009D17BE">
              <w:rPr>
                <w:lang w:val="el-GR"/>
              </w:rPr>
              <w:t>πάροχο</w:t>
            </w:r>
            <w:proofErr w:type="spellEnd"/>
            <w:r w:rsidRPr="009D17BE">
              <w:rPr>
                <w:lang w:val="el-GR"/>
              </w:rPr>
              <w:t xml:space="preserve"> των δεδομένων.</w:t>
            </w:r>
          </w:p>
        </w:tc>
        <w:tc>
          <w:tcPr>
            <w:tcW w:w="1530" w:type="dxa"/>
            <w:vAlign w:val="center"/>
          </w:tcPr>
          <w:p w14:paraId="6885AE22" w14:textId="77777777" w:rsidR="00CB4C47" w:rsidRPr="00CB4C47" w:rsidRDefault="00CB4C47" w:rsidP="009D17BE">
            <w:pPr>
              <w:jc w:val="center"/>
            </w:pPr>
            <w:r w:rsidRPr="00CB4C47">
              <w:t>ΝΑΙ</w:t>
            </w:r>
          </w:p>
        </w:tc>
        <w:tc>
          <w:tcPr>
            <w:tcW w:w="1530" w:type="dxa"/>
          </w:tcPr>
          <w:p w14:paraId="6B764B41" w14:textId="77777777" w:rsidR="00CB4C47" w:rsidRPr="00CB4C47" w:rsidRDefault="00CB4C47" w:rsidP="00CB4C47"/>
        </w:tc>
        <w:tc>
          <w:tcPr>
            <w:tcW w:w="1980" w:type="dxa"/>
          </w:tcPr>
          <w:p w14:paraId="3431F4F3" w14:textId="77777777" w:rsidR="00CB4C47" w:rsidRPr="00CB4C47" w:rsidRDefault="00CB4C47" w:rsidP="00CB4C47"/>
        </w:tc>
      </w:tr>
      <w:tr w:rsidR="00C67564" w:rsidRPr="00CB4C47" w14:paraId="2A8BABAC" w14:textId="77777777" w:rsidTr="00912266">
        <w:trPr>
          <w:jc w:val="center"/>
        </w:trPr>
        <w:tc>
          <w:tcPr>
            <w:tcW w:w="985" w:type="dxa"/>
            <w:vAlign w:val="center"/>
          </w:tcPr>
          <w:p w14:paraId="32CDAB32" w14:textId="77777777" w:rsidR="00CB4C47" w:rsidRPr="00CB4C47" w:rsidRDefault="00CB4C47" w:rsidP="009D17BE">
            <w:pPr>
              <w:pStyle w:val="ListParagraph"/>
              <w:numPr>
                <w:ilvl w:val="0"/>
                <w:numId w:val="285"/>
              </w:numPr>
            </w:pPr>
          </w:p>
        </w:tc>
        <w:tc>
          <w:tcPr>
            <w:tcW w:w="3785" w:type="dxa"/>
            <w:vAlign w:val="center"/>
          </w:tcPr>
          <w:p w14:paraId="172D6253" w14:textId="77777777" w:rsidR="00CB4C47" w:rsidRPr="00CB4C47" w:rsidRDefault="00CB4C47" w:rsidP="009D17BE">
            <w:pPr>
              <w:jc w:val="left"/>
            </w:pPr>
            <w:r w:rsidRPr="009D17BE">
              <w:rPr>
                <w:lang w:val="el-GR"/>
              </w:rPr>
              <w:t xml:space="preserve">Στα δεδομένα να συμπεριλαμβάνονται και σημεία γενικού ενδιαφέροντος. </w:t>
            </w:r>
            <w:r w:rsidRPr="00CB4C47">
              <w:t>Να ανα</w:t>
            </w:r>
            <w:proofErr w:type="spellStart"/>
            <w:r w:rsidRPr="00CB4C47">
              <w:t>φερθούν</w:t>
            </w:r>
            <w:proofErr w:type="spellEnd"/>
            <w:r w:rsidRPr="00CB4C47">
              <w:t xml:space="preserve"> κα</w:t>
            </w:r>
            <w:proofErr w:type="spellStart"/>
            <w:r w:rsidRPr="00CB4C47">
              <w:t>τηγορίες</w:t>
            </w:r>
            <w:proofErr w:type="spellEnd"/>
            <w:r w:rsidRPr="00CB4C47">
              <w:t xml:space="preserve"> και α</w:t>
            </w:r>
            <w:proofErr w:type="spellStart"/>
            <w:r w:rsidRPr="00CB4C47">
              <w:t>ριθμός</w:t>
            </w:r>
            <w:proofErr w:type="spellEnd"/>
            <w:r w:rsidRPr="00CB4C47">
              <w:t>.</w:t>
            </w:r>
          </w:p>
        </w:tc>
        <w:tc>
          <w:tcPr>
            <w:tcW w:w="1530" w:type="dxa"/>
            <w:vAlign w:val="center"/>
          </w:tcPr>
          <w:p w14:paraId="4321D6BB" w14:textId="77777777" w:rsidR="00CB4C47" w:rsidRPr="00CB4C47" w:rsidRDefault="00CB4C47" w:rsidP="009D17BE">
            <w:pPr>
              <w:jc w:val="center"/>
            </w:pPr>
            <w:r w:rsidRPr="00CB4C47">
              <w:t>ΝΑΙ</w:t>
            </w:r>
          </w:p>
        </w:tc>
        <w:tc>
          <w:tcPr>
            <w:tcW w:w="1530" w:type="dxa"/>
          </w:tcPr>
          <w:p w14:paraId="04378FD7" w14:textId="77777777" w:rsidR="00CB4C47" w:rsidRPr="00CB4C47" w:rsidRDefault="00CB4C47" w:rsidP="00CB4C47"/>
        </w:tc>
        <w:tc>
          <w:tcPr>
            <w:tcW w:w="1980" w:type="dxa"/>
          </w:tcPr>
          <w:p w14:paraId="6295DEA8" w14:textId="77777777" w:rsidR="00CB4C47" w:rsidRPr="00CB4C47" w:rsidRDefault="00CB4C47" w:rsidP="00CB4C47"/>
        </w:tc>
      </w:tr>
      <w:tr w:rsidR="00C67564" w:rsidRPr="00CB4C47" w14:paraId="227B178E" w14:textId="77777777" w:rsidTr="00912266">
        <w:trPr>
          <w:jc w:val="center"/>
        </w:trPr>
        <w:tc>
          <w:tcPr>
            <w:tcW w:w="985" w:type="dxa"/>
            <w:vAlign w:val="center"/>
          </w:tcPr>
          <w:p w14:paraId="4B45BAC1" w14:textId="77777777" w:rsidR="00CB4C47" w:rsidRPr="00CB4C47" w:rsidRDefault="00CB4C47" w:rsidP="009D17BE">
            <w:pPr>
              <w:pStyle w:val="ListParagraph"/>
              <w:numPr>
                <w:ilvl w:val="0"/>
                <w:numId w:val="285"/>
              </w:numPr>
            </w:pPr>
          </w:p>
        </w:tc>
        <w:tc>
          <w:tcPr>
            <w:tcW w:w="3785" w:type="dxa"/>
            <w:vAlign w:val="center"/>
          </w:tcPr>
          <w:p w14:paraId="4D1A4CB6" w14:textId="77777777" w:rsidR="00CB4C47" w:rsidRPr="009D17BE" w:rsidRDefault="00CB4C47" w:rsidP="009D17BE">
            <w:pPr>
              <w:jc w:val="left"/>
              <w:rPr>
                <w:lang w:val="el-GR"/>
              </w:rPr>
            </w:pPr>
            <w:r w:rsidRPr="009D17BE">
              <w:rPr>
                <w:lang w:val="el-GR"/>
              </w:rPr>
              <w:t>Τα δεδομένα είναι συμβατά με το Ελληνικό Γεωδαιτικό Σύστημα Αναφοράς (ΕΓΣΑ ’87)</w:t>
            </w:r>
          </w:p>
        </w:tc>
        <w:tc>
          <w:tcPr>
            <w:tcW w:w="1530" w:type="dxa"/>
            <w:vAlign w:val="center"/>
          </w:tcPr>
          <w:p w14:paraId="04FDD0B7" w14:textId="77777777" w:rsidR="00CB4C47" w:rsidRPr="00CB4C47" w:rsidRDefault="00CB4C47" w:rsidP="009D17BE">
            <w:pPr>
              <w:jc w:val="center"/>
            </w:pPr>
            <w:r w:rsidRPr="00CB4C47">
              <w:t>ΝΑΙ</w:t>
            </w:r>
          </w:p>
        </w:tc>
        <w:tc>
          <w:tcPr>
            <w:tcW w:w="1530" w:type="dxa"/>
          </w:tcPr>
          <w:p w14:paraId="183CB3DB" w14:textId="77777777" w:rsidR="00CB4C47" w:rsidRPr="00CB4C47" w:rsidRDefault="00CB4C47" w:rsidP="00CB4C47"/>
        </w:tc>
        <w:tc>
          <w:tcPr>
            <w:tcW w:w="1980" w:type="dxa"/>
          </w:tcPr>
          <w:p w14:paraId="6BCC94F3" w14:textId="77777777" w:rsidR="00CB4C47" w:rsidRPr="00CB4C47" w:rsidRDefault="00CB4C47" w:rsidP="00CB4C47"/>
        </w:tc>
      </w:tr>
      <w:tr w:rsidR="00C67564" w:rsidRPr="00CB4C47" w14:paraId="731E15E6" w14:textId="77777777" w:rsidTr="00912266">
        <w:trPr>
          <w:jc w:val="center"/>
        </w:trPr>
        <w:tc>
          <w:tcPr>
            <w:tcW w:w="985" w:type="dxa"/>
            <w:vAlign w:val="center"/>
          </w:tcPr>
          <w:p w14:paraId="67435E01" w14:textId="77777777" w:rsidR="00CB4C47" w:rsidRPr="00CB4C47" w:rsidRDefault="00CB4C47" w:rsidP="009D17BE">
            <w:pPr>
              <w:pStyle w:val="ListParagraph"/>
              <w:numPr>
                <w:ilvl w:val="0"/>
                <w:numId w:val="285"/>
              </w:numPr>
            </w:pPr>
          </w:p>
        </w:tc>
        <w:tc>
          <w:tcPr>
            <w:tcW w:w="3785" w:type="dxa"/>
            <w:vAlign w:val="center"/>
          </w:tcPr>
          <w:p w14:paraId="1E7A27C7" w14:textId="77777777" w:rsidR="00CB4C47" w:rsidRPr="009D17BE" w:rsidRDefault="00CB4C47" w:rsidP="009D17BE">
            <w:pPr>
              <w:jc w:val="left"/>
              <w:rPr>
                <w:lang w:val="el-GR"/>
              </w:rPr>
            </w:pPr>
            <w:r w:rsidRPr="009D17BE">
              <w:rPr>
                <w:lang w:val="el-GR"/>
              </w:rPr>
              <w:t xml:space="preserve">Τα δεδομένα θα παραδοθούν σε κατάλληλο </w:t>
            </w:r>
            <w:proofErr w:type="spellStart"/>
            <w:r w:rsidRPr="009D17BE">
              <w:rPr>
                <w:lang w:val="el-GR"/>
              </w:rPr>
              <w:t>μορφότυπο</w:t>
            </w:r>
            <w:proofErr w:type="spellEnd"/>
            <w:r w:rsidRPr="009D17BE">
              <w:rPr>
                <w:lang w:val="el-GR"/>
              </w:rPr>
              <w:t xml:space="preserve">, ο οποίος θα μπορεί να </w:t>
            </w:r>
            <w:proofErr w:type="spellStart"/>
            <w:r w:rsidRPr="009D17BE">
              <w:rPr>
                <w:lang w:val="el-GR"/>
              </w:rPr>
              <w:t>αποθηκευθεί</w:t>
            </w:r>
            <w:proofErr w:type="spellEnd"/>
            <w:r w:rsidRPr="009D17BE">
              <w:rPr>
                <w:lang w:val="el-GR"/>
              </w:rPr>
              <w:t xml:space="preserve"> στη </w:t>
            </w:r>
            <w:proofErr w:type="spellStart"/>
            <w:r w:rsidRPr="009D17BE">
              <w:rPr>
                <w:lang w:val="el-GR"/>
              </w:rPr>
              <w:t>γεωχωρική</w:t>
            </w:r>
            <w:proofErr w:type="spellEnd"/>
            <w:r w:rsidRPr="009D17BE">
              <w:rPr>
                <w:lang w:val="el-GR"/>
              </w:rPr>
              <w:t xml:space="preserve"> βάση δεδομένων του συστήματος για τυχόν περαιτέρω επεξεργασία.</w:t>
            </w:r>
          </w:p>
        </w:tc>
        <w:tc>
          <w:tcPr>
            <w:tcW w:w="1530" w:type="dxa"/>
            <w:vAlign w:val="center"/>
          </w:tcPr>
          <w:p w14:paraId="4F54C7D9" w14:textId="77777777" w:rsidR="00CB4C47" w:rsidRPr="00CB4C47" w:rsidRDefault="00CB4C47" w:rsidP="009D17BE">
            <w:pPr>
              <w:jc w:val="center"/>
            </w:pPr>
            <w:r w:rsidRPr="00CB4C47">
              <w:t>ΝΑΙ</w:t>
            </w:r>
          </w:p>
        </w:tc>
        <w:tc>
          <w:tcPr>
            <w:tcW w:w="1530" w:type="dxa"/>
          </w:tcPr>
          <w:p w14:paraId="02839F69" w14:textId="77777777" w:rsidR="00CB4C47" w:rsidRPr="00CB4C47" w:rsidRDefault="00CB4C47" w:rsidP="00CB4C47"/>
        </w:tc>
        <w:tc>
          <w:tcPr>
            <w:tcW w:w="1980" w:type="dxa"/>
          </w:tcPr>
          <w:p w14:paraId="0E872EE1" w14:textId="77777777" w:rsidR="00CB4C47" w:rsidRPr="00CB4C47" w:rsidRDefault="00CB4C47" w:rsidP="00CB4C47"/>
        </w:tc>
      </w:tr>
      <w:tr w:rsidR="00C67564" w:rsidRPr="00CB4C47" w14:paraId="40FA8A4F" w14:textId="77777777" w:rsidTr="00912266">
        <w:trPr>
          <w:jc w:val="center"/>
        </w:trPr>
        <w:tc>
          <w:tcPr>
            <w:tcW w:w="985" w:type="dxa"/>
            <w:vAlign w:val="center"/>
          </w:tcPr>
          <w:p w14:paraId="643B172E" w14:textId="77777777" w:rsidR="00CB4C47" w:rsidRPr="00CB4C47" w:rsidRDefault="00CB4C47" w:rsidP="009D17BE">
            <w:pPr>
              <w:pStyle w:val="ListParagraph"/>
              <w:numPr>
                <w:ilvl w:val="0"/>
                <w:numId w:val="285"/>
              </w:numPr>
            </w:pPr>
          </w:p>
        </w:tc>
        <w:tc>
          <w:tcPr>
            <w:tcW w:w="3785" w:type="dxa"/>
          </w:tcPr>
          <w:p w14:paraId="49F53F04" w14:textId="77777777" w:rsidR="00CB4C47" w:rsidRPr="009D17BE" w:rsidRDefault="00CB4C47" w:rsidP="009D17BE">
            <w:pPr>
              <w:jc w:val="left"/>
              <w:rPr>
                <w:lang w:val="el-GR"/>
              </w:rPr>
            </w:pPr>
            <w:r w:rsidRPr="009D17BE">
              <w:rPr>
                <w:lang w:val="el-GR"/>
              </w:rPr>
              <w:t xml:space="preserve">Να υπάρχουν αρχεία </w:t>
            </w:r>
            <w:proofErr w:type="spellStart"/>
            <w:r w:rsidRPr="009D17BE">
              <w:rPr>
                <w:lang w:val="el-GR"/>
              </w:rPr>
              <w:t>μεταδεδομένων</w:t>
            </w:r>
            <w:proofErr w:type="spellEnd"/>
            <w:r w:rsidRPr="009D17BE">
              <w:rPr>
                <w:lang w:val="el-GR"/>
              </w:rPr>
              <w:t xml:space="preserve"> σε </w:t>
            </w:r>
            <w:proofErr w:type="spellStart"/>
            <w:r w:rsidRPr="009D17BE">
              <w:rPr>
                <w:lang w:val="el-GR"/>
              </w:rPr>
              <w:t>μορφότυπο</w:t>
            </w:r>
            <w:proofErr w:type="spellEnd"/>
            <w:r w:rsidRPr="009D17BE">
              <w:rPr>
                <w:lang w:val="el-GR"/>
              </w:rPr>
              <w:t xml:space="preserve"> </w:t>
            </w:r>
            <w:r w:rsidRPr="00CB4C47">
              <w:t>XML</w:t>
            </w:r>
            <w:r w:rsidRPr="009D17BE">
              <w:rPr>
                <w:lang w:val="el-GR"/>
              </w:rPr>
              <w:t xml:space="preserve">, αλλά και αρχεία </w:t>
            </w:r>
            <w:proofErr w:type="spellStart"/>
            <w:r w:rsidRPr="009D17BE">
              <w:rPr>
                <w:lang w:val="el-GR"/>
              </w:rPr>
              <w:t>μεταδεδομένων</w:t>
            </w:r>
            <w:proofErr w:type="spellEnd"/>
            <w:r w:rsidRPr="009D17BE">
              <w:rPr>
                <w:lang w:val="el-GR"/>
              </w:rPr>
              <w:t xml:space="preserve"> σύμφωνα με την οδηγία </w:t>
            </w:r>
            <w:r w:rsidRPr="00CB4C47">
              <w:t>INSPIRE</w:t>
            </w:r>
            <w:r w:rsidRPr="009D17BE">
              <w:rPr>
                <w:lang w:val="el-GR"/>
              </w:rPr>
              <w:t>.</w:t>
            </w:r>
          </w:p>
        </w:tc>
        <w:tc>
          <w:tcPr>
            <w:tcW w:w="1530" w:type="dxa"/>
            <w:vAlign w:val="center"/>
          </w:tcPr>
          <w:p w14:paraId="607F473B" w14:textId="77777777" w:rsidR="00CB4C47" w:rsidRPr="00CB4C47" w:rsidRDefault="00CB4C47" w:rsidP="009D17BE">
            <w:pPr>
              <w:jc w:val="center"/>
            </w:pPr>
            <w:r w:rsidRPr="00CB4C47">
              <w:t>ΝΑΙ</w:t>
            </w:r>
          </w:p>
        </w:tc>
        <w:tc>
          <w:tcPr>
            <w:tcW w:w="1530" w:type="dxa"/>
          </w:tcPr>
          <w:p w14:paraId="0DDC86EA" w14:textId="77777777" w:rsidR="00CB4C47" w:rsidRPr="00CB4C47" w:rsidRDefault="00CB4C47" w:rsidP="00CB4C47"/>
        </w:tc>
        <w:tc>
          <w:tcPr>
            <w:tcW w:w="1980" w:type="dxa"/>
          </w:tcPr>
          <w:p w14:paraId="603088BC" w14:textId="77777777" w:rsidR="00CB4C47" w:rsidRPr="00CB4C47" w:rsidRDefault="00CB4C47" w:rsidP="00CB4C47"/>
        </w:tc>
      </w:tr>
    </w:tbl>
    <w:p w14:paraId="6698D5C2" w14:textId="0160300E" w:rsidR="00C67564" w:rsidRDefault="00C67564" w:rsidP="00CB4C47"/>
    <w:p w14:paraId="62203DAF" w14:textId="77777777" w:rsidR="00C67564" w:rsidRDefault="00C67564">
      <w:pPr>
        <w:suppressAutoHyphens w:val="0"/>
        <w:spacing w:after="0"/>
        <w:jc w:val="left"/>
      </w:pPr>
      <w:r>
        <w:br w:type="page"/>
      </w:r>
    </w:p>
    <w:p w14:paraId="0FEF623A" w14:textId="77777777" w:rsidR="008338F0" w:rsidRPr="00603221" w:rsidRDefault="003355E7">
      <w:pPr>
        <w:pStyle w:val="Heading2"/>
        <w:numPr>
          <w:ilvl w:val="0"/>
          <w:numId w:val="0"/>
        </w:numPr>
        <w:tabs>
          <w:tab w:val="clear" w:pos="567"/>
          <w:tab w:val="left" w:pos="0"/>
        </w:tabs>
        <w:rPr>
          <w:rFonts w:cs="Tahoma"/>
          <w:color w:val="000099"/>
          <w:lang w:val="el-GR"/>
        </w:rPr>
      </w:pPr>
      <w:bookmarkStart w:id="1467" w:name="_Toc97194374"/>
      <w:bookmarkStart w:id="1468" w:name="_Toc97194479"/>
      <w:bookmarkStart w:id="1469" w:name="_Toc107309465"/>
      <w:bookmarkStart w:id="1470" w:name="_Ref496624736"/>
      <w:bookmarkStart w:id="1471"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1467"/>
      <w:bookmarkEnd w:id="1468"/>
      <w:bookmarkEnd w:id="1469"/>
      <w:r w:rsidR="004A23B9" w:rsidRPr="00603221">
        <w:rPr>
          <w:rFonts w:cs="Tahoma"/>
          <w:color w:val="000099"/>
          <w:lang w:val="el-GR"/>
        </w:rPr>
        <w:t xml:space="preserve"> </w:t>
      </w:r>
      <w:bookmarkEnd w:id="1470"/>
      <w:bookmarkEnd w:id="1471"/>
    </w:p>
    <w:p w14:paraId="6D97FBB2" w14:textId="77777777" w:rsidR="000F62F0" w:rsidRPr="00603221" w:rsidRDefault="000F62F0" w:rsidP="003329FF">
      <w:pPr>
        <w:pStyle w:val="Heading4"/>
        <w:numPr>
          <w:ilvl w:val="0"/>
          <w:numId w:val="0"/>
        </w:numPr>
        <w:ind w:left="864" w:hanging="864"/>
        <w:rPr>
          <w:rFonts w:cs="Tahoma"/>
          <w:szCs w:val="22"/>
          <w:lang w:val="el-GR"/>
        </w:rPr>
      </w:pPr>
      <w:bookmarkStart w:id="1472" w:name="_Ref510086970"/>
      <w:bookmarkStart w:id="1473" w:name="_Toc97194375"/>
      <w:bookmarkStart w:id="1474" w:name="_Toc107309466"/>
      <w:r w:rsidRPr="00603221">
        <w:rPr>
          <w:rFonts w:cs="Tahoma"/>
          <w:szCs w:val="22"/>
          <w:lang w:val="el-GR"/>
        </w:rPr>
        <w:t>ΕΥΡΩΠΑΙΚΟ ΕΝΙΑΙΟ ΕΓΓΡΑΦΟ ΣΥΜΒΑΣΗΣ (ΕΕΕΣ)</w:t>
      </w:r>
      <w:bookmarkEnd w:id="1472"/>
      <w:bookmarkEnd w:id="1473"/>
      <w:bookmarkEnd w:id="1474"/>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A4737C">
      <w:pPr>
        <w:pStyle w:val="normalwithoutspacing"/>
        <w:numPr>
          <w:ilvl w:val="0"/>
          <w:numId w:val="43"/>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365129">
      <w:pPr>
        <w:pStyle w:val="normalwithoutspacing"/>
        <w:numPr>
          <w:ilvl w:val="0"/>
          <w:numId w:val="43"/>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F82A8D">
      <w:pPr>
        <w:pStyle w:val="normalwithoutspacing"/>
        <w:numPr>
          <w:ilvl w:val="0"/>
          <w:numId w:val="43"/>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Heading2"/>
        <w:numPr>
          <w:ilvl w:val="0"/>
          <w:numId w:val="0"/>
        </w:numPr>
        <w:ind w:left="576" w:hanging="576"/>
        <w:rPr>
          <w:rFonts w:cs="Tahoma"/>
          <w:lang w:val="el-GR"/>
        </w:rPr>
      </w:pPr>
      <w:bookmarkStart w:id="1475" w:name="_Ref496624509"/>
      <w:bookmarkStart w:id="1476" w:name="_Toc97194376"/>
      <w:bookmarkStart w:id="1477" w:name="_Toc97194480"/>
      <w:bookmarkStart w:id="1478" w:name="_Toc107309467"/>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1475"/>
      <w:bookmarkEnd w:id="1476"/>
      <w:bookmarkEnd w:id="1477"/>
      <w:bookmarkEnd w:id="1478"/>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986915"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FootnoteReference"/>
              </w:rPr>
              <w:footnoteReference w:id="1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25"/>
          <w:footerReference w:type="default" r:id="rId26"/>
          <w:headerReference w:type="first" r:id="rId27"/>
          <w:pgSz w:w="16838" w:h="11906" w:orient="landscape"/>
          <w:pgMar w:top="1134" w:right="1134" w:bottom="1134" w:left="1134" w:header="720" w:footer="709" w:gutter="0"/>
          <w:cols w:space="720"/>
          <w:titlePg/>
          <w:docGrid w:linePitch="360"/>
        </w:sectPr>
      </w:pPr>
    </w:p>
    <w:p w14:paraId="04248794" w14:textId="77777777" w:rsidR="008338F0" w:rsidRPr="009D17BE" w:rsidRDefault="003355E7" w:rsidP="003329FF">
      <w:pPr>
        <w:pStyle w:val="Heading2"/>
        <w:numPr>
          <w:ilvl w:val="0"/>
          <w:numId w:val="0"/>
        </w:numPr>
        <w:ind w:left="576" w:hanging="576"/>
        <w:rPr>
          <w:rFonts w:cs="Tahoma"/>
          <w:lang w:val="el-GR"/>
        </w:rPr>
      </w:pPr>
      <w:bookmarkStart w:id="1479" w:name="_Ref510087097"/>
      <w:bookmarkStart w:id="1480" w:name="_Ref40980475"/>
      <w:bookmarkStart w:id="1481" w:name="_Ref55324393"/>
      <w:bookmarkStart w:id="1482" w:name="_Toc97194377"/>
      <w:bookmarkStart w:id="1483" w:name="_Toc97194481"/>
      <w:bookmarkStart w:id="1484" w:name="_Toc107309468"/>
      <w:r w:rsidRPr="009D17BE">
        <w:rPr>
          <w:rFonts w:cs="Tahoma"/>
          <w:lang w:val="el-GR"/>
        </w:rPr>
        <w:lastRenderedPageBreak/>
        <w:t xml:space="preserve">ΠΑΡΑΡΤΗΜΑ </w:t>
      </w:r>
      <w:r w:rsidRPr="00603221">
        <w:rPr>
          <w:rFonts w:cs="Tahoma"/>
        </w:rPr>
        <w:t>V</w:t>
      </w:r>
      <w:r w:rsidRPr="009D17BE">
        <w:rPr>
          <w:rFonts w:cs="Tahoma"/>
          <w:lang w:val="el-GR"/>
        </w:rPr>
        <w:t xml:space="preserve"> – Υπόδειγμα Τεχνικής Προσφοράς</w:t>
      </w:r>
      <w:bookmarkEnd w:id="1479"/>
      <w:bookmarkEnd w:id="1480"/>
      <w:bookmarkEnd w:id="1481"/>
      <w:bookmarkEnd w:id="1482"/>
      <w:bookmarkEnd w:id="1483"/>
      <w:bookmarkEnd w:id="1484"/>
      <w:r w:rsidRPr="009D17BE">
        <w:rPr>
          <w:rFonts w:cs="Tahoma"/>
          <w:lang w:val="el-GR"/>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44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8"/>
        <w:gridCol w:w="5487"/>
        <w:gridCol w:w="2361"/>
      </w:tblGrid>
      <w:tr w:rsidR="007A006F" w14:paraId="2E38729B" w14:textId="77777777" w:rsidTr="00502B33">
        <w:trPr>
          <w:cantSplit/>
          <w:tblHeader/>
          <w:jc w:val="center"/>
        </w:trPr>
        <w:tc>
          <w:tcPr>
            <w:tcW w:w="5000" w:type="pct"/>
            <w:gridSpan w:val="3"/>
            <w:shd w:val="clear" w:color="auto" w:fill="CCCCCC"/>
            <w:vAlign w:val="center"/>
          </w:tcPr>
          <w:p w14:paraId="47875799" w14:textId="77777777" w:rsidR="007A006F" w:rsidRDefault="007A006F" w:rsidP="00FF106B">
            <w:pPr>
              <w:numPr>
                <w:ilvl w:val="12"/>
                <w:numId w:val="0"/>
              </w:numPr>
              <w:spacing w:before="60" w:after="60" w:line="276" w:lineRule="auto"/>
              <w:jc w:val="center"/>
              <w:rPr>
                <w:b/>
                <w:lang w:val="el-GR"/>
              </w:rPr>
            </w:pPr>
            <w:r>
              <w:rPr>
                <w:b/>
                <w:lang w:val="el-GR"/>
              </w:rPr>
              <w:t xml:space="preserve">Περιεχόμενα Τεχνικής Προσφοράς </w:t>
            </w:r>
          </w:p>
        </w:tc>
      </w:tr>
      <w:tr w:rsidR="007A006F" w14:paraId="472BD493" w14:textId="77777777" w:rsidTr="00502B33">
        <w:trPr>
          <w:cantSplit/>
          <w:tblHeader/>
          <w:jc w:val="center"/>
        </w:trPr>
        <w:tc>
          <w:tcPr>
            <w:tcW w:w="403" w:type="pct"/>
            <w:shd w:val="clear" w:color="auto" w:fill="CCCCCC"/>
            <w:vAlign w:val="center"/>
          </w:tcPr>
          <w:p w14:paraId="46917EF9" w14:textId="77777777" w:rsidR="007A006F" w:rsidRDefault="007A006F" w:rsidP="00FF106B">
            <w:pPr>
              <w:numPr>
                <w:ilvl w:val="12"/>
                <w:numId w:val="0"/>
              </w:numPr>
              <w:spacing w:before="60" w:after="60" w:line="276" w:lineRule="auto"/>
              <w:jc w:val="center"/>
              <w:rPr>
                <w:b/>
              </w:rPr>
            </w:pPr>
            <w:r>
              <w:rPr>
                <w:b/>
              </w:rPr>
              <w:t>Α/Α</w:t>
            </w:r>
          </w:p>
        </w:tc>
        <w:tc>
          <w:tcPr>
            <w:tcW w:w="3214" w:type="pct"/>
            <w:shd w:val="clear" w:color="auto" w:fill="CCCCCC"/>
            <w:vAlign w:val="center"/>
          </w:tcPr>
          <w:p w14:paraId="56C0E80E" w14:textId="77777777" w:rsidR="007A006F" w:rsidRDefault="007A006F" w:rsidP="00FF106B">
            <w:pPr>
              <w:numPr>
                <w:ilvl w:val="12"/>
                <w:numId w:val="0"/>
              </w:numPr>
              <w:spacing w:before="60" w:after="60" w:line="276" w:lineRule="auto"/>
              <w:jc w:val="center"/>
              <w:rPr>
                <w:b/>
              </w:rPr>
            </w:pPr>
            <w:proofErr w:type="spellStart"/>
            <w:r>
              <w:rPr>
                <w:b/>
              </w:rPr>
              <w:t>Τίτλος</w:t>
            </w:r>
            <w:proofErr w:type="spellEnd"/>
            <w:r>
              <w:rPr>
                <w:b/>
              </w:rPr>
              <w:t xml:space="preserve"> </w:t>
            </w:r>
            <w:proofErr w:type="spellStart"/>
            <w:r>
              <w:rPr>
                <w:b/>
              </w:rPr>
              <w:t>Ενότητ</w:t>
            </w:r>
            <w:proofErr w:type="spellEnd"/>
            <w:r>
              <w:rPr>
                <w:b/>
              </w:rPr>
              <w:t>ας</w:t>
            </w:r>
          </w:p>
        </w:tc>
        <w:tc>
          <w:tcPr>
            <w:tcW w:w="1383" w:type="pct"/>
            <w:shd w:val="clear" w:color="auto" w:fill="CCCCCC"/>
            <w:vAlign w:val="center"/>
          </w:tcPr>
          <w:p w14:paraId="41933382" w14:textId="77777777" w:rsidR="007A006F" w:rsidRDefault="007A006F" w:rsidP="00FF106B">
            <w:pPr>
              <w:numPr>
                <w:ilvl w:val="12"/>
                <w:numId w:val="0"/>
              </w:numPr>
              <w:spacing w:before="60" w:after="60" w:line="276" w:lineRule="auto"/>
              <w:jc w:val="center"/>
              <w:rPr>
                <w:b/>
                <w:lang w:val="el-GR"/>
              </w:rPr>
            </w:pPr>
            <w:r>
              <w:rPr>
                <w:b/>
                <w:lang w:val="el-GR"/>
              </w:rPr>
              <w:t>Σύμφωνα με παραγράφους:</w:t>
            </w:r>
          </w:p>
        </w:tc>
      </w:tr>
      <w:tr w:rsidR="007A006F" w:rsidRPr="00986915" w14:paraId="6C7C8E8C" w14:textId="77777777" w:rsidTr="00502B33">
        <w:trPr>
          <w:jc w:val="center"/>
        </w:trPr>
        <w:tc>
          <w:tcPr>
            <w:tcW w:w="403" w:type="pct"/>
            <w:shd w:val="clear" w:color="auto" w:fill="auto"/>
            <w:vAlign w:val="center"/>
          </w:tcPr>
          <w:p w14:paraId="7786D6C7" w14:textId="77777777" w:rsidR="007A006F" w:rsidRDefault="007A006F" w:rsidP="007A006F">
            <w:pPr>
              <w:numPr>
                <w:ilvl w:val="0"/>
                <w:numId w:val="286"/>
              </w:numPr>
              <w:suppressAutoHyphens w:val="0"/>
              <w:spacing w:before="60" w:after="60" w:line="276" w:lineRule="auto"/>
              <w:jc w:val="left"/>
              <w:rPr>
                <w:b/>
                <w:lang w:val="el-GR"/>
              </w:rPr>
            </w:pPr>
          </w:p>
        </w:tc>
        <w:tc>
          <w:tcPr>
            <w:tcW w:w="3214" w:type="pct"/>
            <w:shd w:val="clear" w:color="auto" w:fill="auto"/>
            <w:vAlign w:val="center"/>
          </w:tcPr>
          <w:p w14:paraId="0AEA8629" w14:textId="77777777" w:rsidR="007A006F" w:rsidRDefault="007A006F" w:rsidP="00FF106B">
            <w:pPr>
              <w:spacing w:before="60" w:after="60" w:line="276" w:lineRule="auto"/>
              <w:jc w:val="left"/>
              <w:rPr>
                <w:b/>
                <w:lang w:val="el-GR"/>
              </w:rPr>
            </w:pPr>
            <w:r>
              <w:rPr>
                <w:b/>
                <w:lang w:val="el-GR"/>
              </w:rPr>
              <w:t>Εισαγωγή</w:t>
            </w:r>
            <w:r>
              <w:rPr>
                <w:lang w:val="el-GR"/>
              </w:rPr>
              <w:t xml:space="preserve">: παρουσίαση του προσφέροντος, της </w:t>
            </w:r>
            <w:proofErr w:type="spellStart"/>
            <w:r>
              <w:rPr>
                <w:lang w:val="el-GR"/>
              </w:rPr>
              <w:t>καταλληλότητάς</w:t>
            </w:r>
            <w:proofErr w:type="spellEnd"/>
            <w:r>
              <w:rPr>
                <w:lang w:val="el-GR"/>
              </w:rPr>
              <w:t xml:space="preserve"> του για την υλοποίηση του έργου</w:t>
            </w:r>
          </w:p>
        </w:tc>
        <w:tc>
          <w:tcPr>
            <w:tcW w:w="1383" w:type="pct"/>
            <w:shd w:val="clear" w:color="auto" w:fill="auto"/>
            <w:vAlign w:val="center"/>
          </w:tcPr>
          <w:p w14:paraId="62297BBB" w14:textId="77777777" w:rsidR="007A006F" w:rsidRDefault="007A006F" w:rsidP="00FF106B">
            <w:pPr>
              <w:numPr>
                <w:ilvl w:val="12"/>
                <w:numId w:val="0"/>
              </w:numPr>
              <w:spacing w:before="60" w:after="60" w:line="276" w:lineRule="auto"/>
              <w:jc w:val="center"/>
              <w:rPr>
                <w:lang w:val="el-GR"/>
              </w:rPr>
            </w:pPr>
          </w:p>
        </w:tc>
      </w:tr>
      <w:tr w:rsidR="007A006F" w14:paraId="759A77A1" w14:textId="77777777" w:rsidTr="00502B33">
        <w:trPr>
          <w:jc w:val="center"/>
        </w:trPr>
        <w:tc>
          <w:tcPr>
            <w:tcW w:w="403" w:type="pct"/>
            <w:shd w:val="clear" w:color="auto" w:fill="FBE4D5" w:themeFill="accent2" w:themeFillTint="33"/>
            <w:vAlign w:val="center"/>
          </w:tcPr>
          <w:p w14:paraId="017573FE" w14:textId="77777777" w:rsidR="007A006F" w:rsidRDefault="007A006F" w:rsidP="007A006F">
            <w:pPr>
              <w:pStyle w:val="ListParagraph"/>
              <w:numPr>
                <w:ilvl w:val="0"/>
                <w:numId w:val="286"/>
              </w:numPr>
              <w:suppressAutoHyphens w:val="0"/>
              <w:spacing w:before="60" w:after="60" w:line="276" w:lineRule="auto"/>
              <w:jc w:val="left"/>
              <w:rPr>
                <w:b/>
                <w:lang w:val="el-GR"/>
              </w:rPr>
            </w:pPr>
          </w:p>
        </w:tc>
        <w:tc>
          <w:tcPr>
            <w:tcW w:w="3214" w:type="pct"/>
            <w:shd w:val="clear" w:color="auto" w:fill="FBE4D5" w:themeFill="accent2" w:themeFillTint="33"/>
            <w:vAlign w:val="center"/>
          </w:tcPr>
          <w:p w14:paraId="11EF96BE" w14:textId="77777777" w:rsidR="007A006F" w:rsidRDefault="007A006F" w:rsidP="00FF106B">
            <w:pPr>
              <w:spacing w:before="60" w:after="60" w:line="276" w:lineRule="auto"/>
              <w:jc w:val="left"/>
              <w:rPr>
                <w:b/>
              </w:rPr>
            </w:pPr>
            <w:r>
              <w:rPr>
                <w:b/>
              </w:rPr>
              <w:t>ΠΡΟΔΙΑΓΡΑΦΕΣ ΤΕΧΝΙΚΗΣ ΛΥΣΗΣ</w:t>
            </w:r>
          </w:p>
        </w:tc>
        <w:tc>
          <w:tcPr>
            <w:tcW w:w="1383" w:type="pct"/>
            <w:shd w:val="clear" w:color="auto" w:fill="FBE4D5" w:themeFill="accent2" w:themeFillTint="33"/>
            <w:vAlign w:val="center"/>
          </w:tcPr>
          <w:p w14:paraId="2F76A4BB" w14:textId="77777777" w:rsidR="007A006F" w:rsidRDefault="007A006F" w:rsidP="00FF106B">
            <w:pPr>
              <w:numPr>
                <w:ilvl w:val="12"/>
                <w:numId w:val="0"/>
              </w:numPr>
              <w:spacing w:before="60" w:after="60" w:line="276" w:lineRule="auto"/>
              <w:jc w:val="center"/>
            </w:pPr>
          </w:p>
        </w:tc>
      </w:tr>
      <w:tr w:rsidR="007A006F" w:rsidRPr="00596633" w14:paraId="404005CC" w14:textId="77777777" w:rsidTr="00502B33">
        <w:trPr>
          <w:jc w:val="center"/>
        </w:trPr>
        <w:tc>
          <w:tcPr>
            <w:tcW w:w="403" w:type="pct"/>
            <w:shd w:val="clear" w:color="auto" w:fill="auto"/>
            <w:vAlign w:val="center"/>
          </w:tcPr>
          <w:p w14:paraId="41EC4DF1"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2176EEBE" w14:textId="77777777" w:rsidR="007A006F" w:rsidRDefault="007A006F" w:rsidP="00FF106B">
            <w:pPr>
              <w:spacing w:before="60" w:after="60" w:line="276" w:lineRule="auto"/>
              <w:jc w:val="left"/>
              <w:rPr>
                <w:b/>
                <w:lang w:val="el-GR"/>
              </w:rPr>
            </w:pPr>
            <w:r>
              <w:rPr>
                <w:b/>
                <w:lang w:val="el-GR"/>
              </w:rPr>
              <w:t>Περιβάλλον έργου – Ειδικές απαιτήσεις</w:t>
            </w:r>
            <w:r>
              <w:rPr>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383" w:type="pct"/>
            <w:shd w:val="clear" w:color="auto" w:fill="auto"/>
            <w:vAlign w:val="center"/>
          </w:tcPr>
          <w:p w14:paraId="6AB1C0D8" w14:textId="6A58DA6D" w:rsidR="007A006F" w:rsidRDefault="007A006F"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PAGEREF _Ref103281946 \h </w:instrText>
            </w:r>
            <w:r>
              <w:rPr>
                <w:lang w:val="el-GR"/>
              </w:rPr>
            </w:r>
            <w:r>
              <w:rPr>
                <w:lang w:val="el-GR"/>
              </w:rPr>
              <w:fldChar w:fldCharType="separate"/>
            </w:r>
            <w:r w:rsidR="007C1336">
              <w:rPr>
                <w:noProof/>
                <w:lang w:val="el-GR"/>
              </w:rPr>
              <w:t>70</w:t>
            </w:r>
            <w:r>
              <w:rPr>
                <w:lang w:val="el-GR"/>
              </w:rPr>
              <w:fldChar w:fldCharType="end"/>
            </w:r>
            <w:r>
              <w:rPr>
                <w:lang w:val="el-GR"/>
              </w:rPr>
              <w:fldChar w:fldCharType="begin"/>
            </w:r>
            <w:r>
              <w:rPr>
                <w:lang w:val="el-GR"/>
              </w:rPr>
              <w:instrText xml:space="preserve"> REF _Ref103281947 \r \h </w:instrText>
            </w:r>
            <w:r>
              <w:rPr>
                <w:lang w:val="el-GR"/>
              </w:rPr>
            </w:r>
            <w:r>
              <w:rPr>
                <w:lang w:val="el-GR"/>
              </w:rPr>
              <w:fldChar w:fldCharType="separate"/>
            </w:r>
            <w:r w:rsidR="007C1336">
              <w:rPr>
                <w:lang w:val="el-GR"/>
              </w:rPr>
              <w:t>1</w:t>
            </w:r>
            <w:r>
              <w:rPr>
                <w:lang w:val="el-GR"/>
              </w:rPr>
              <w:fldChar w:fldCharType="end"/>
            </w:r>
          </w:p>
        </w:tc>
      </w:tr>
      <w:tr w:rsidR="007A006F" w14:paraId="13F01E7D" w14:textId="77777777" w:rsidTr="00502B33">
        <w:trPr>
          <w:jc w:val="center"/>
        </w:trPr>
        <w:tc>
          <w:tcPr>
            <w:tcW w:w="403" w:type="pct"/>
            <w:shd w:val="clear" w:color="auto" w:fill="auto"/>
            <w:vAlign w:val="center"/>
          </w:tcPr>
          <w:p w14:paraId="732B2917"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59D44A38" w14:textId="77777777" w:rsidR="007A006F" w:rsidRDefault="007A006F" w:rsidP="00FF106B">
            <w:pPr>
              <w:spacing w:before="60" w:after="60" w:line="276" w:lineRule="auto"/>
              <w:jc w:val="left"/>
              <w:rPr>
                <w:b/>
              </w:rPr>
            </w:pPr>
            <w:r>
              <w:rPr>
                <w:lang w:val="el-GR"/>
              </w:rPr>
              <w:t>Αντικείμενο του Έργου</w:t>
            </w:r>
          </w:p>
        </w:tc>
        <w:tc>
          <w:tcPr>
            <w:tcW w:w="1383" w:type="pct"/>
            <w:shd w:val="clear" w:color="auto" w:fill="auto"/>
            <w:vAlign w:val="center"/>
          </w:tcPr>
          <w:p w14:paraId="403031B7" w14:textId="0DAAFAB5" w:rsidR="007A006F" w:rsidRDefault="007A006F"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_Ref103281948 \r \h </w:instrText>
            </w:r>
            <w:r>
              <w:rPr>
                <w:lang w:val="el-GR"/>
              </w:rPr>
            </w:r>
            <w:r>
              <w:rPr>
                <w:lang w:val="el-GR"/>
              </w:rPr>
              <w:fldChar w:fldCharType="separate"/>
            </w:r>
            <w:r w:rsidR="007C1336">
              <w:rPr>
                <w:lang w:val="el-GR"/>
              </w:rPr>
              <w:t>2</w:t>
            </w:r>
            <w:r>
              <w:rPr>
                <w:lang w:val="el-GR"/>
              </w:rPr>
              <w:fldChar w:fldCharType="end"/>
            </w:r>
          </w:p>
        </w:tc>
      </w:tr>
      <w:tr w:rsidR="007A006F" w14:paraId="1DFD2C71" w14:textId="77777777" w:rsidTr="00502B33">
        <w:trPr>
          <w:jc w:val="center"/>
        </w:trPr>
        <w:tc>
          <w:tcPr>
            <w:tcW w:w="403" w:type="pct"/>
            <w:shd w:val="clear" w:color="auto" w:fill="auto"/>
            <w:vAlign w:val="center"/>
          </w:tcPr>
          <w:p w14:paraId="7DCE4F30"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6EC0E3F7" w14:textId="77777777" w:rsidR="007A006F" w:rsidRDefault="007A006F" w:rsidP="00FF106B">
            <w:pPr>
              <w:spacing w:before="60" w:after="60" w:line="276" w:lineRule="auto"/>
              <w:jc w:val="left"/>
              <w:rPr>
                <w:b/>
              </w:rPr>
            </w:pPr>
            <w:r>
              <w:rPr>
                <w:lang w:val="el-GR"/>
              </w:rPr>
              <w:t>Αρχιτεκτονική</w:t>
            </w:r>
          </w:p>
        </w:tc>
        <w:tc>
          <w:tcPr>
            <w:tcW w:w="1383" w:type="pct"/>
            <w:shd w:val="clear" w:color="auto" w:fill="auto"/>
            <w:vAlign w:val="center"/>
          </w:tcPr>
          <w:p w14:paraId="78F65A90" w14:textId="613071C1"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_Ref103282047 \r \h </w:instrText>
            </w:r>
            <w:r>
              <w:rPr>
                <w:lang w:val="el-GR"/>
              </w:rPr>
            </w:r>
            <w:r>
              <w:rPr>
                <w:lang w:val="el-GR"/>
              </w:rPr>
              <w:fldChar w:fldCharType="separate"/>
            </w:r>
            <w:r w:rsidR="007C1336">
              <w:rPr>
                <w:lang w:val="el-GR"/>
              </w:rPr>
              <w:t>3</w:t>
            </w:r>
            <w:r>
              <w:rPr>
                <w:lang w:val="el-GR"/>
              </w:rPr>
              <w:fldChar w:fldCharType="end"/>
            </w:r>
          </w:p>
        </w:tc>
      </w:tr>
      <w:tr w:rsidR="007A006F" w14:paraId="76A18841" w14:textId="77777777" w:rsidTr="00502B33">
        <w:trPr>
          <w:jc w:val="center"/>
        </w:trPr>
        <w:tc>
          <w:tcPr>
            <w:tcW w:w="403" w:type="pct"/>
            <w:shd w:val="clear" w:color="auto" w:fill="auto"/>
            <w:vAlign w:val="center"/>
          </w:tcPr>
          <w:p w14:paraId="149EB4B5"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27874C70" w14:textId="6AEB70EB" w:rsidR="007A006F" w:rsidRDefault="007A006F" w:rsidP="00FF106B">
            <w:pPr>
              <w:spacing w:before="60" w:after="60" w:line="276" w:lineRule="auto"/>
              <w:jc w:val="left"/>
              <w:rPr>
                <w:b/>
                <w:lang w:val="el-GR"/>
              </w:rPr>
            </w:pPr>
            <w:r>
              <w:rPr>
                <w:lang w:val="el-GR"/>
              </w:rPr>
              <w:t xml:space="preserve">Λειτουργικές Απαιτήσεις </w:t>
            </w:r>
          </w:p>
        </w:tc>
        <w:tc>
          <w:tcPr>
            <w:tcW w:w="1383" w:type="pct"/>
            <w:shd w:val="clear" w:color="auto" w:fill="auto"/>
            <w:vAlign w:val="center"/>
          </w:tcPr>
          <w:p w14:paraId="0C8C1F82" w14:textId="10CF0CC3"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18C5329D" w14:textId="77777777" w:rsidTr="00502B33">
        <w:trPr>
          <w:jc w:val="center"/>
        </w:trPr>
        <w:tc>
          <w:tcPr>
            <w:tcW w:w="403" w:type="pct"/>
            <w:shd w:val="clear" w:color="auto" w:fill="auto"/>
            <w:vAlign w:val="center"/>
          </w:tcPr>
          <w:p w14:paraId="2DF51123"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2D9F385E" w14:textId="77777777" w:rsidR="007A006F" w:rsidRDefault="007A006F" w:rsidP="00FF106B">
            <w:pPr>
              <w:spacing w:before="60" w:after="60" w:line="276" w:lineRule="auto"/>
              <w:jc w:val="left"/>
              <w:rPr>
                <w:b/>
                <w:lang w:val="el-GR"/>
              </w:rPr>
            </w:pPr>
            <w:r>
              <w:rPr>
                <w:lang w:val="el-GR"/>
              </w:rPr>
              <w:t xml:space="preserve">Οριζόντιες Απαιτήσεις </w:t>
            </w:r>
          </w:p>
        </w:tc>
        <w:tc>
          <w:tcPr>
            <w:tcW w:w="1383" w:type="pct"/>
            <w:shd w:val="clear" w:color="auto" w:fill="auto"/>
            <w:vAlign w:val="center"/>
          </w:tcPr>
          <w:p w14:paraId="50424105" w14:textId="33806BD8" w:rsidR="007A006F" w:rsidRDefault="008504CD"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_Ref103282028 \r \h </w:instrText>
            </w:r>
            <w:r>
              <w:rPr>
                <w:lang w:val="el-GR"/>
              </w:rPr>
            </w:r>
            <w:r>
              <w:rPr>
                <w:lang w:val="el-GR"/>
              </w:rPr>
              <w:fldChar w:fldCharType="separate"/>
            </w:r>
            <w:r w:rsidR="007C1336">
              <w:rPr>
                <w:lang w:val="el-GR"/>
              </w:rPr>
              <w:t>5</w:t>
            </w:r>
            <w:r>
              <w:rPr>
                <w:lang w:val="el-GR"/>
              </w:rPr>
              <w:fldChar w:fldCharType="end"/>
            </w:r>
          </w:p>
        </w:tc>
      </w:tr>
      <w:tr w:rsidR="007A006F" w14:paraId="1CFF6B00" w14:textId="77777777" w:rsidTr="00502B33">
        <w:trPr>
          <w:jc w:val="center"/>
        </w:trPr>
        <w:tc>
          <w:tcPr>
            <w:tcW w:w="403" w:type="pct"/>
            <w:shd w:val="clear" w:color="auto" w:fill="FBE4D5" w:themeFill="accent2" w:themeFillTint="33"/>
            <w:vAlign w:val="center"/>
          </w:tcPr>
          <w:p w14:paraId="28B0D197" w14:textId="77777777" w:rsidR="007A006F" w:rsidRDefault="007A006F" w:rsidP="007A006F">
            <w:pPr>
              <w:numPr>
                <w:ilvl w:val="0"/>
                <w:numId w:val="286"/>
              </w:numPr>
              <w:suppressAutoHyphens w:val="0"/>
              <w:spacing w:before="60" w:after="60" w:line="276" w:lineRule="auto"/>
              <w:jc w:val="left"/>
              <w:rPr>
                <w:b/>
              </w:rPr>
            </w:pPr>
          </w:p>
        </w:tc>
        <w:tc>
          <w:tcPr>
            <w:tcW w:w="3214" w:type="pct"/>
            <w:shd w:val="clear" w:color="auto" w:fill="FBE4D5" w:themeFill="accent2" w:themeFillTint="33"/>
            <w:vAlign w:val="center"/>
          </w:tcPr>
          <w:p w14:paraId="22655650" w14:textId="77777777" w:rsidR="007A006F" w:rsidRDefault="007A006F" w:rsidP="00FF106B">
            <w:pPr>
              <w:spacing w:before="60" w:after="60" w:line="276" w:lineRule="auto"/>
              <w:jc w:val="left"/>
              <w:rPr>
                <w:b/>
              </w:rPr>
            </w:pPr>
            <w:proofErr w:type="spellStart"/>
            <w:r>
              <w:rPr>
                <w:b/>
              </w:rPr>
              <w:t>Εξο</w:t>
            </w:r>
            <w:proofErr w:type="spellEnd"/>
            <w:r>
              <w:rPr>
                <w:b/>
              </w:rPr>
              <w:t>πλισμός</w:t>
            </w:r>
          </w:p>
        </w:tc>
        <w:tc>
          <w:tcPr>
            <w:tcW w:w="1383" w:type="pct"/>
            <w:shd w:val="clear" w:color="auto" w:fill="FBE4D5" w:themeFill="accent2" w:themeFillTint="33"/>
            <w:vAlign w:val="center"/>
          </w:tcPr>
          <w:p w14:paraId="24AD0757" w14:textId="40423611"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18A6A4F2" w14:textId="77777777" w:rsidTr="00502B33">
        <w:trPr>
          <w:jc w:val="center"/>
        </w:trPr>
        <w:tc>
          <w:tcPr>
            <w:tcW w:w="403" w:type="pct"/>
            <w:shd w:val="clear" w:color="auto" w:fill="FBE4D5" w:themeFill="accent2" w:themeFillTint="33"/>
            <w:vAlign w:val="center"/>
          </w:tcPr>
          <w:p w14:paraId="0DB8A30A" w14:textId="77777777" w:rsidR="007A006F" w:rsidRDefault="007A006F" w:rsidP="007A006F">
            <w:pPr>
              <w:numPr>
                <w:ilvl w:val="0"/>
                <w:numId w:val="286"/>
              </w:numPr>
              <w:suppressAutoHyphens w:val="0"/>
              <w:spacing w:before="60" w:after="60" w:line="276" w:lineRule="auto"/>
              <w:jc w:val="left"/>
              <w:rPr>
                <w:b/>
              </w:rPr>
            </w:pPr>
          </w:p>
        </w:tc>
        <w:tc>
          <w:tcPr>
            <w:tcW w:w="3214" w:type="pct"/>
            <w:shd w:val="clear" w:color="auto" w:fill="FBE4D5" w:themeFill="accent2" w:themeFillTint="33"/>
          </w:tcPr>
          <w:p w14:paraId="7F536768" w14:textId="77777777" w:rsidR="007A006F" w:rsidRDefault="007A006F" w:rsidP="00FF106B">
            <w:pPr>
              <w:spacing w:before="60" w:after="60" w:line="276" w:lineRule="auto"/>
              <w:jc w:val="left"/>
              <w:rPr>
                <w:b/>
              </w:rPr>
            </w:pPr>
            <w:proofErr w:type="spellStart"/>
            <w:r>
              <w:rPr>
                <w:b/>
              </w:rPr>
              <w:t>Συστημικό</w:t>
            </w:r>
            <w:proofErr w:type="spellEnd"/>
            <w:r>
              <w:rPr>
                <w:b/>
              </w:rPr>
              <w:t xml:space="preserve"> </w:t>
            </w:r>
            <w:proofErr w:type="spellStart"/>
            <w:r>
              <w:rPr>
                <w:b/>
              </w:rPr>
              <w:t>Λογισμικό</w:t>
            </w:r>
            <w:proofErr w:type="spellEnd"/>
          </w:p>
        </w:tc>
        <w:tc>
          <w:tcPr>
            <w:tcW w:w="1383" w:type="pct"/>
            <w:shd w:val="clear" w:color="auto" w:fill="FBE4D5" w:themeFill="accent2" w:themeFillTint="33"/>
            <w:vAlign w:val="center"/>
          </w:tcPr>
          <w:p w14:paraId="3DB30A80" w14:textId="593398A8"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1011CE2A" w14:textId="77777777" w:rsidTr="00502B33">
        <w:trPr>
          <w:jc w:val="center"/>
        </w:trPr>
        <w:tc>
          <w:tcPr>
            <w:tcW w:w="403" w:type="pct"/>
            <w:shd w:val="clear" w:color="auto" w:fill="FBE4D5" w:themeFill="accent2" w:themeFillTint="33"/>
            <w:vAlign w:val="center"/>
          </w:tcPr>
          <w:p w14:paraId="4C12A697" w14:textId="77777777" w:rsidR="007A006F" w:rsidRDefault="007A006F" w:rsidP="007A006F">
            <w:pPr>
              <w:numPr>
                <w:ilvl w:val="0"/>
                <w:numId w:val="286"/>
              </w:numPr>
              <w:suppressAutoHyphens w:val="0"/>
              <w:spacing w:before="60" w:after="60" w:line="276" w:lineRule="auto"/>
              <w:jc w:val="left"/>
              <w:rPr>
                <w:b/>
              </w:rPr>
            </w:pPr>
          </w:p>
        </w:tc>
        <w:tc>
          <w:tcPr>
            <w:tcW w:w="3214" w:type="pct"/>
            <w:shd w:val="clear" w:color="auto" w:fill="FBE4D5" w:themeFill="accent2" w:themeFillTint="33"/>
            <w:vAlign w:val="center"/>
          </w:tcPr>
          <w:p w14:paraId="028DBE0F" w14:textId="4DA43CBD" w:rsidR="007A006F" w:rsidRDefault="007A006F" w:rsidP="00FF106B">
            <w:pPr>
              <w:spacing w:before="60" w:after="60" w:line="276" w:lineRule="auto"/>
              <w:jc w:val="left"/>
              <w:rPr>
                <w:b/>
              </w:rPr>
            </w:pPr>
            <w:r>
              <w:rPr>
                <w:b/>
                <w:lang w:val="el-GR"/>
              </w:rPr>
              <w:t>Λογισμικό</w:t>
            </w:r>
            <w:r>
              <w:rPr>
                <w:b/>
              </w:rPr>
              <w:t xml:space="preserve"> - </w:t>
            </w:r>
            <w:r>
              <w:rPr>
                <w:b/>
                <w:lang w:val="el-GR"/>
              </w:rPr>
              <w:t>Δεδομένα</w:t>
            </w:r>
          </w:p>
        </w:tc>
        <w:tc>
          <w:tcPr>
            <w:tcW w:w="1383" w:type="pct"/>
            <w:shd w:val="clear" w:color="auto" w:fill="FBE4D5" w:themeFill="accent2" w:themeFillTint="33"/>
            <w:vAlign w:val="center"/>
          </w:tcPr>
          <w:p w14:paraId="12C0F8B4" w14:textId="292919D1"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6A37D9F1" w14:textId="77777777" w:rsidTr="00502B33">
        <w:trPr>
          <w:jc w:val="center"/>
        </w:trPr>
        <w:tc>
          <w:tcPr>
            <w:tcW w:w="403" w:type="pct"/>
            <w:shd w:val="clear" w:color="auto" w:fill="auto"/>
            <w:vAlign w:val="center"/>
          </w:tcPr>
          <w:p w14:paraId="161ED14A"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374FC7EB" w14:textId="0866386F" w:rsidR="007A006F" w:rsidRDefault="007A006F" w:rsidP="00FF106B">
            <w:pPr>
              <w:spacing w:before="60" w:after="60" w:line="276" w:lineRule="auto"/>
              <w:jc w:val="left"/>
              <w:rPr>
                <w:b/>
              </w:rPr>
            </w:pPr>
            <w:r>
              <w:rPr>
                <w:rFonts w:eastAsia="SimSun"/>
                <w:lang w:val="el-GR"/>
              </w:rPr>
              <w:t xml:space="preserve">Λογισμικό </w:t>
            </w:r>
            <w:r>
              <w:rPr>
                <w:rFonts w:eastAsia="SimSun"/>
                <w:lang w:val="en-US"/>
              </w:rPr>
              <w:t>3D GIS</w:t>
            </w:r>
          </w:p>
        </w:tc>
        <w:tc>
          <w:tcPr>
            <w:tcW w:w="1383" w:type="pct"/>
            <w:shd w:val="clear" w:color="auto" w:fill="auto"/>
            <w:vAlign w:val="center"/>
          </w:tcPr>
          <w:p w14:paraId="0AB55984" w14:textId="5890AE07"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2B4C925E" w14:textId="77777777" w:rsidTr="00502B33">
        <w:trPr>
          <w:jc w:val="center"/>
        </w:trPr>
        <w:tc>
          <w:tcPr>
            <w:tcW w:w="403" w:type="pct"/>
            <w:shd w:val="clear" w:color="auto" w:fill="auto"/>
            <w:vAlign w:val="center"/>
          </w:tcPr>
          <w:p w14:paraId="7BB0ED34"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4D88F15B" w14:textId="7C89CDA1" w:rsidR="007A006F" w:rsidRPr="009D17BE" w:rsidRDefault="007A006F" w:rsidP="00FF106B">
            <w:pPr>
              <w:spacing w:before="60" w:after="60" w:line="276" w:lineRule="auto"/>
              <w:jc w:val="left"/>
              <w:rPr>
                <w:rFonts w:eastAsia="SimSun"/>
                <w:lang w:val="el-GR"/>
              </w:rPr>
            </w:pPr>
            <w:r w:rsidRPr="007A006F">
              <w:rPr>
                <w:rFonts w:eastAsia="SimSun"/>
                <w:lang w:val="el-GR"/>
              </w:rPr>
              <w:t>Λογισμικό Συνεργατικής Διαχείρισης Συμβάντων και Τηλεματικής Πόρων</w:t>
            </w:r>
          </w:p>
        </w:tc>
        <w:tc>
          <w:tcPr>
            <w:tcW w:w="1383" w:type="pct"/>
            <w:shd w:val="clear" w:color="auto" w:fill="auto"/>
            <w:vAlign w:val="center"/>
          </w:tcPr>
          <w:p w14:paraId="19A00781" w14:textId="2EF283E4"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3155A9EE" w14:textId="77777777" w:rsidTr="00502B33">
        <w:trPr>
          <w:jc w:val="center"/>
        </w:trPr>
        <w:tc>
          <w:tcPr>
            <w:tcW w:w="403" w:type="pct"/>
            <w:shd w:val="clear" w:color="auto" w:fill="auto"/>
            <w:vAlign w:val="center"/>
          </w:tcPr>
          <w:p w14:paraId="3397E3F6"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6511169A" w14:textId="2B56B23A" w:rsidR="007A006F" w:rsidRPr="009D17BE" w:rsidRDefault="007A006F" w:rsidP="00FF106B">
            <w:pPr>
              <w:spacing w:before="60" w:after="60" w:line="276" w:lineRule="auto"/>
              <w:jc w:val="left"/>
              <w:rPr>
                <w:rFonts w:eastAsia="SimSun"/>
                <w:lang w:val="el-GR"/>
              </w:rPr>
            </w:pPr>
            <w:r w:rsidRPr="009D17BE">
              <w:rPr>
                <w:rFonts w:eastAsia="SimSun"/>
                <w:lang w:val="el-GR"/>
              </w:rPr>
              <w:t>Διανυσματικά Γεωγραφικά Δεδομένα Οδικού Δικτύου</w:t>
            </w:r>
          </w:p>
        </w:tc>
        <w:tc>
          <w:tcPr>
            <w:tcW w:w="1383" w:type="pct"/>
            <w:shd w:val="clear" w:color="auto" w:fill="auto"/>
            <w:vAlign w:val="center"/>
          </w:tcPr>
          <w:p w14:paraId="5B9D01A9" w14:textId="17B99A67"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_Ref103282059 \r \h </w:instrText>
            </w:r>
            <w:r>
              <w:rPr>
                <w:lang w:val="el-GR"/>
              </w:rPr>
            </w:r>
            <w:r>
              <w:rPr>
                <w:lang w:val="el-GR"/>
              </w:rPr>
              <w:fldChar w:fldCharType="separate"/>
            </w:r>
            <w:r w:rsidR="007C1336">
              <w:rPr>
                <w:lang w:val="el-GR"/>
              </w:rPr>
              <w:t>4</w:t>
            </w:r>
            <w:r>
              <w:rPr>
                <w:lang w:val="el-GR"/>
              </w:rPr>
              <w:fldChar w:fldCharType="end"/>
            </w:r>
          </w:p>
        </w:tc>
      </w:tr>
      <w:tr w:rsidR="007A006F" w14:paraId="1493FF3E" w14:textId="77777777" w:rsidTr="00502B33">
        <w:trPr>
          <w:jc w:val="center"/>
        </w:trPr>
        <w:tc>
          <w:tcPr>
            <w:tcW w:w="403" w:type="pct"/>
            <w:shd w:val="clear" w:color="auto" w:fill="FBE4D5" w:themeFill="accent2" w:themeFillTint="33"/>
            <w:vAlign w:val="center"/>
          </w:tcPr>
          <w:p w14:paraId="461A3E1E" w14:textId="77777777" w:rsidR="007A006F" w:rsidRDefault="007A006F" w:rsidP="007A006F">
            <w:pPr>
              <w:numPr>
                <w:ilvl w:val="0"/>
                <w:numId w:val="286"/>
              </w:numPr>
              <w:suppressAutoHyphens w:val="0"/>
              <w:spacing w:before="60" w:after="60" w:line="276" w:lineRule="auto"/>
              <w:jc w:val="left"/>
              <w:rPr>
                <w:b/>
              </w:rPr>
            </w:pPr>
          </w:p>
        </w:tc>
        <w:tc>
          <w:tcPr>
            <w:tcW w:w="3214" w:type="pct"/>
            <w:shd w:val="clear" w:color="auto" w:fill="FBE4D5" w:themeFill="accent2" w:themeFillTint="33"/>
            <w:vAlign w:val="center"/>
          </w:tcPr>
          <w:p w14:paraId="77CDE22E" w14:textId="77777777" w:rsidR="007A006F" w:rsidRDefault="007A006F" w:rsidP="00FF106B">
            <w:pPr>
              <w:spacing w:before="60" w:after="60" w:line="276" w:lineRule="auto"/>
              <w:jc w:val="left"/>
              <w:rPr>
                <w:b/>
              </w:rPr>
            </w:pPr>
            <w:r>
              <w:rPr>
                <w:b/>
              </w:rPr>
              <w:t>ΠΡΟΔΙΑΓΡΑΦΕΣ ΥΠΗΡΕΣΙΩΝ</w:t>
            </w:r>
          </w:p>
        </w:tc>
        <w:tc>
          <w:tcPr>
            <w:tcW w:w="1383" w:type="pct"/>
            <w:shd w:val="clear" w:color="auto" w:fill="FBE4D5" w:themeFill="accent2" w:themeFillTint="33"/>
            <w:vAlign w:val="center"/>
          </w:tcPr>
          <w:p w14:paraId="306B0462" w14:textId="305AD5CB" w:rsidR="007A006F" w:rsidRDefault="005D0AA7"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_Ref103282238 \r \h </w:instrText>
            </w:r>
            <w:r>
              <w:rPr>
                <w:lang w:val="el-GR"/>
              </w:rPr>
            </w:r>
            <w:r>
              <w:rPr>
                <w:lang w:val="el-GR"/>
              </w:rPr>
              <w:fldChar w:fldCharType="separate"/>
            </w:r>
            <w:r w:rsidR="007C1336">
              <w:rPr>
                <w:lang w:val="el-GR"/>
              </w:rPr>
              <w:t>6</w:t>
            </w:r>
            <w:r>
              <w:rPr>
                <w:lang w:val="el-GR"/>
              </w:rPr>
              <w:fldChar w:fldCharType="end"/>
            </w:r>
          </w:p>
        </w:tc>
      </w:tr>
      <w:tr w:rsidR="007A006F" w14:paraId="15D2DFCF" w14:textId="77777777" w:rsidTr="00502B33">
        <w:trPr>
          <w:jc w:val="center"/>
        </w:trPr>
        <w:tc>
          <w:tcPr>
            <w:tcW w:w="403" w:type="pct"/>
            <w:shd w:val="clear" w:color="auto" w:fill="auto"/>
            <w:vAlign w:val="center"/>
          </w:tcPr>
          <w:p w14:paraId="0CB3A69F"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630BE4F8" w14:textId="77777777" w:rsidR="007A006F" w:rsidRDefault="007A006F" w:rsidP="00FF106B">
            <w:pPr>
              <w:spacing w:before="60" w:after="60" w:line="276" w:lineRule="auto"/>
              <w:jc w:val="left"/>
              <w:rPr>
                <w:b/>
              </w:rPr>
            </w:pPr>
            <w:r>
              <w:t>Υπ</w:t>
            </w:r>
            <w:proofErr w:type="spellStart"/>
            <w:r>
              <w:t>ηρεσίες</w:t>
            </w:r>
            <w:proofErr w:type="spellEnd"/>
            <w:r>
              <w:t xml:space="preserve"> </w:t>
            </w:r>
            <w:r>
              <w:rPr>
                <w:lang w:val="el-GR"/>
              </w:rPr>
              <w:t>μελέτης εφαρμογής</w:t>
            </w:r>
          </w:p>
        </w:tc>
        <w:tc>
          <w:tcPr>
            <w:tcW w:w="1383" w:type="pct"/>
            <w:shd w:val="clear" w:color="auto" w:fill="auto"/>
            <w:vAlign w:val="center"/>
          </w:tcPr>
          <w:p w14:paraId="5A5BFBAC" w14:textId="5691E6D6" w:rsidR="007A006F" w:rsidRDefault="008504CD" w:rsidP="00FF106B">
            <w:pPr>
              <w:numPr>
                <w:ilvl w:val="12"/>
                <w:numId w:val="0"/>
              </w:numPr>
              <w:spacing w:before="60" w:after="60" w:line="276" w:lineRule="auto"/>
              <w:jc w:val="center"/>
            </w:pPr>
            <w:r>
              <w:rPr>
                <w:lang w:val="el-GR"/>
              </w:rPr>
              <w:t xml:space="preserve">Παράρτημα Ι - </w:t>
            </w:r>
            <w:r>
              <w:rPr>
                <w:lang w:val="el-GR"/>
              </w:rPr>
              <w:fldChar w:fldCharType="begin"/>
            </w:r>
            <w:r>
              <w:rPr>
                <w:lang w:val="el-GR"/>
              </w:rPr>
              <w:instrText xml:space="preserve"> REF _Ref103282146 \r \h </w:instrText>
            </w:r>
            <w:r>
              <w:rPr>
                <w:lang w:val="el-GR"/>
              </w:rPr>
            </w:r>
            <w:r>
              <w:rPr>
                <w:lang w:val="el-GR"/>
              </w:rPr>
              <w:fldChar w:fldCharType="separate"/>
            </w:r>
            <w:r w:rsidR="007C1336">
              <w:rPr>
                <w:lang w:val="el-GR"/>
              </w:rPr>
              <w:t>6.1</w:t>
            </w:r>
            <w:r>
              <w:rPr>
                <w:lang w:val="el-GR"/>
              </w:rPr>
              <w:fldChar w:fldCharType="end"/>
            </w:r>
          </w:p>
        </w:tc>
      </w:tr>
      <w:tr w:rsidR="007A006F" w14:paraId="50F30BA3" w14:textId="77777777" w:rsidTr="00502B33">
        <w:trPr>
          <w:jc w:val="center"/>
        </w:trPr>
        <w:tc>
          <w:tcPr>
            <w:tcW w:w="403" w:type="pct"/>
            <w:shd w:val="clear" w:color="auto" w:fill="auto"/>
            <w:vAlign w:val="center"/>
          </w:tcPr>
          <w:p w14:paraId="55E0D85F"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2DD99BFD" w14:textId="137615BE" w:rsidR="007A006F" w:rsidRDefault="00502B33" w:rsidP="00FF106B">
            <w:pPr>
              <w:spacing w:before="60" w:after="60" w:line="276" w:lineRule="auto"/>
              <w:jc w:val="left"/>
              <w:rPr>
                <w:b/>
                <w:lang w:val="el-GR"/>
              </w:rPr>
            </w:pPr>
            <w:r>
              <w:rPr>
                <w:lang w:val="el-GR"/>
              </w:rPr>
              <w:t xml:space="preserve">Υπηρεσίες </w:t>
            </w:r>
            <w:proofErr w:type="spellStart"/>
            <w:r>
              <w:rPr>
                <w:lang w:val="el-GR"/>
              </w:rPr>
              <w:t>Διαλειτουργικότητας</w:t>
            </w:r>
            <w:proofErr w:type="spellEnd"/>
            <w:r>
              <w:rPr>
                <w:lang w:val="el-GR"/>
              </w:rPr>
              <w:t xml:space="preserve"> </w:t>
            </w:r>
          </w:p>
        </w:tc>
        <w:tc>
          <w:tcPr>
            <w:tcW w:w="1383" w:type="pct"/>
            <w:shd w:val="clear" w:color="auto" w:fill="auto"/>
            <w:vAlign w:val="center"/>
          </w:tcPr>
          <w:p w14:paraId="10420CD5" w14:textId="2542B91E" w:rsidR="007A006F" w:rsidRDefault="00502B33"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_Ref103282238 \r \h </w:instrText>
            </w:r>
            <w:r>
              <w:rPr>
                <w:lang w:val="el-GR"/>
              </w:rPr>
            </w:r>
            <w:r>
              <w:rPr>
                <w:lang w:val="el-GR"/>
              </w:rPr>
              <w:fldChar w:fldCharType="separate"/>
            </w:r>
            <w:r w:rsidR="007C1336">
              <w:rPr>
                <w:lang w:val="el-GR"/>
              </w:rPr>
              <w:t>6</w:t>
            </w:r>
            <w:r>
              <w:rPr>
                <w:lang w:val="el-GR"/>
              </w:rPr>
              <w:fldChar w:fldCharType="end"/>
            </w:r>
            <w:r>
              <w:rPr>
                <w:lang w:val="el-GR"/>
              </w:rPr>
              <w:t xml:space="preserve">, </w:t>
            </w:r>
            <w:r>
              <w:rPr>
                <w:lang w:val="el-GR"/>
              </w:rPr>
              <w:fldChar w:fldCharType="begin"/>
            </w:r>
            <w:r>
              <w:rPr>
                <w:lang w:val="el-GR"/>
              </w:rPr>
              <w:instrText xml:space="preserve"> REF _Ref103282270 \r \h </w:instrText>
            </w:r>
            <w:r>
              <w:rPr>
                <w:lang w:val="el-GR"/>
              </w:rPr>
            </w:r>
            <w:r>
              <w:rPr>
                <w:lang w:val="el-GR"/>
              </w:rPr>
              <w:fldChar w:fldCharType="separate"/>
            </w:r>
            <w:r w:rsidR="007C1336">
              <w:rPr>
                <w:lang w:val="el-GR"/>
              </w:rPr>
              <w:t>6.3</w:t>
            </w:r>
            <w:r>
              <w:rPr>
                <w:lang w:val="el-GR"/>
              </w:rPr>
              <w:fldChar w:fldCharType="end"/>
            </w:r>
          </w:p>
        </w:tc>
      </w:tr>
      <w:tr w:rsidR="007A006F" w14:paraId="173DAB26" w14:textId="77777777" w:rsidTr="00502B33">
        <w:trPr>
          <w:jc w:val="center"/>
        </w:trPr>
        <w:tc>
          <w:tcPr>
            <w:tcW w:w="403" w:type="pct"/>
            <w:shd w:val="clear" w:color="auto" w:fill="auto"/>
            <w:vAlign w:val="center"/>
          </w:tcPr>
          <w:p w14:paraId="17125844"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35D0D955" w14:textId="5887A11C" w:rsidR="007A006F" w:rsidRDefault="007A006F" w:rsidP="00FF106B">
            <w:pPr>
              <w:spacing w:before="60" w:after="60" w:line="276" w:lineRule="auto"/>
              <w:jc w:val="left"/>
              <w:rPr>
                <w:b/>
                <w:bCs/>
                <w:lang w:val="el-GR"/>
              </w:rPr>
            </w:pPr>
            <w:r>
              <w:rPr>
                <w:lang w:val="el-GR"/>
              </w:rPr>
              <w:t>Υπηρεσίες εγκατάστασης</w:t>
            </w:r>
            <w:r w:rsidR="00502B33">
              <w:rPr>
                <w:lang w:val="el-GR"/>
              </w:rPr>
              <w:t xml:space="preserve"> εξοπλισμού, λογισμικού </w:t>
            </w:r>
            <w:r w:rsidR="006B736A">
              <w:rPr>
                <w:lang w:val="el-GR"/>
              </w:rPr>
              <w:t>&amp; μετάπτωσης</w:t>
            </w:r>
          </w:p>
        </w:tc>
        <w:tc>
          <w:tcPr>
            <w:tcW w:w="1383" w:type="pct"/>
            <w:shd w:val="clear" w:color="auto" w:fill="auto"/>
            <w:vAlign w:val="center"/>
          </w:tcPr>
          <w:p w14:paraId="282E674D" w14:textId="0C173903" w:rsidR="007A006F" w:rsidRDefault="00502B33"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_Ref103282164 \r \h </w:instrText>
            </w:r>
            <w:r>
              <w:rPr>
                <w:lang w:val="el-GR"/>
              </w:rPr>
            </w:r>
            <w:r>
              <w:rPr>
                <w:lang w:val="el-GR"/>
              </w:rPr>
              <w:fldChar w:fldCharType="separate"/>
            </w:r>
            <w:r w:rsidR="007C1336">
              <w:rPr>
                <w:lang w:val="el-GR"/>
              </w:rPr>
              <w:t>6.4</w:t>
            </w:r>
            <w:r>
              <w:rPr>
                <w:lang w:val="el-GR"/>
              </w:rPr>
              <w:fldChar w:fldCharType="end"/>
            </w:r>
          </w:p>
        </w:tc>
      </w:tr>
      <w:tr w:rsidR="00502B33" w14:paraId="66EF62DE" w14:textId="77777777" w:rsidTr="00502B33">
        <w:trPr>
          <w:jc w:val="center"/>
        </w:trPr>
        <w:tc>
          <w:tcPr>
            <w:tcW w:w="403" w:type="pct"/>
            <w:shd w:val="clear" w:color="auto" w:fill="auto"/>
            <w:vAlign w:val="center"/>
          </w:tcPr>
          <w:p w14:paraId="33DB90CB" w14:textId="77777777" w:rsidR="00502B33" w:rsidRDefault="00502B33" w:rsidP="00502B33">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094E9A3C" w14:textId="3854B703" w:rsidR="00502B33" w:rsidRDefault="00502B33" w:rsidP="00502B33">
            <w:pPr>
              <w:spacing w:before="60" w:after="60" w:line="276" w:lineRule="auto"/>
              <w:jc w:val="left"/>
              <w:rPr>
                <w:lang w:val="el-GR"/>
              </w:rPr>
            </w:pPr>
            <w:r>
              <w:t>Υπ</w:t>
            </w:r>
            <w:proofErr w:type="spellStart"/>
            <w:r>
              <w:t>ηρεσίες</w:t>
            </w:r>
            <w:proofErr w:type="spellEnd"/>
            <w:r>
              <w:t xml:space="preserve"> </w:t>
            </w:r>
            <w:r>
              <w:rPr>
                <w:lang w:val="el-GR"/>
              </w:rPr>
              <w:t>εκπαίδευσης</w:t>
            </w:r>
          </w:p>
        </w:tc>
        <w:tc>
          <w:tcPr>
            <w:tcW w:w="1383" w:type="pct"/>
            <w:shd w:val="clear" w:color="auto" w:fill="auto"/>
            <w:vAlign w:val="center"/>
          </w:tcPr>
          <w:p w14:paraId="277FA526" w14:textId="0CBB9CE7" w:rsidR="00502B33" w:rsidRDefault="00502B33" w:rsidP="00502B33">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_Ref104310272 \r \h </w:instrText>
            </w:r>
            <w:r>
              <w:rPr>
                <w:lang w:val="el-GR"/>
              </w:rPr>
            </w:r>
            <w:r>
              <w:rPr>
                <w:lang w:val="el-GR"/>
              </w:rPr>
              <w:fldChar w:fldCharType="separate"/>
            </w:r>
            <w:r w:rsidR="007C1336">
              <w:rPr>
                <w:lang w:val="el-GR"/>
              </w:rPr>
              <w:t>6.4</w:t>
            </w:r>
            <w:r>
              <w:rPr>
                <w:lang w:val="el-GR"/>
              </w:rPr>
              <w:fldChar w:fldCharType="end"/>
            </w:r>
          </w:p>
        </w:tc>
      </w:tr>
      <w:tr w:rsidR="007A006F" w14:paraId="34260EE8" w14:textId="77777777" w:rsidTr="00502B33">
        <w:trPr>
          <w:jc w:val="center"/>
        </w:trPr>
        <w:tc>
          <w:tcPr>
            <w:tcW w:w="403" w:type="pct"/>
            <w:shd w:val="clear" w:color="auto" w:fill="FBE4D5" w:themeFill="accent2" w:themeFillTint="33"/>
            <w:vAlign w:val="center"/>
          </w:tcPr>
          <w:p w14:paraId="0A1B1420" w14:textId="77777777" w:rsidR="007A006F" w:rsidRDefault="007A006F" w:rsidP="007A006F">
            <w:pPr>
              <w:numPr>
                <w:ilvl w:val="0"/>
                <w:numId w:val="286"/>
              </w:numPr>
              <w:suppressAutoHyphens w:val="0"/>
              <w:spacing w:before="60" w:after="60" w:line="276" w:lineRule="auto"/>
              <w:jc w:val="left"/>
              <w:rPr>
                <w:b/>
              </w:rPr>
            </w:pPr>
          </w:p>
        </w:tc>
        <w:tc>
          <w:tcPr>
            <w:tcW w:w="3214" w:type="pct"/>
            <w:shd w:val="clear" w:color="auto" w:fill="FBE4D5" w:themeFill="accent2" w:themeFillTint="33"/>
            <w:vAlign w:val="center"/>
          </w:tcPr>
          <w:p w14:paraId="4BDFB7B6" w14:textId="77777777" w:rsidR="007A006F" w:rsidRDefault="007A006F" w:rsidP="00FF106B">
            <w:pPr>
              <w:spacing w:before="60" w:after="60" w:line="276" w:lineRule="auto"/>
              <w:jc w:val="left"/>
              <w:rPr>
                <w:b/>
                <w:bCs/>
                <w:lang w:val="el-GR"/>
              </w:rPr>
            </w:pPr>
            <w:proofErr w:type="spellStart"/>
            <w:r>
              <w:rPr>
                <w:b/>
                <w:bCs/>
                <w:color w:val="000000"/>
              </w:rPr>
              <w:t>Μεθοδολογί</w:t>
            </w:r>
            <w:proofErr w:type="spellEnd"/>
            <w:r>
              <w:rPr>
                <w:b/>
                <w:bCs/>
                <w:color w:val="000000"/>
              </w:rPr>
              <w:t xml:space="preserve">α </w:t>
            </w:r>
            <w:proofErr w:type="spellStart"/>
            <w:r>
              <w:rPr>
                <w:b/>
                <w:bCs/>
                <w:color w:val="000000"/>
              </w:rPr>
              <w:t>Υλο</w:t>
            </w:r>
            <w:proofErr w:type="spellEnd"/>
            <w:r>
              <w:rPr>
                <w:b/>
                <w:bCs/>
                <w:color w:val="000000"/>
              </w:rPr>
              <w:t xml:space="preserve">ποίησης </w:t>
            </w:r>
            <w:proofErr w:type="spellStart"/>
            <w:r>
              <w:rPr>
                <w:b/>
                <w:bCs/>
                <w:color w:val="000000"/>
              </w:rPr>
              <w:t>Έργου</w:t>
            </w:r>
            <w:proofErr w:type="spellEnd"/>
          </w:p>
        </w:tc>
        <w:tc>
          <w:tcPr>
            <w:tcW w:w="1383" w:type="pct"/>
            <w:shd w:val="clear" w:color="auto" w:fill="FBE4D5" w:themeFill="accent2" w:themeFillTint="33"/>
            <w:vAlign w:val="center"/>
          </w:tcPr>
          <w:p w14:paraId="6097A1C6" w14:textId="6869CABD" w:rsidR="007A006F" w:rsidRDefault="005D0AA7"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_Ref103282312 \r \h </w:instrText>
            </w:r>
            <w:r>
              <w:rPr>
                <w:lang w:val="el-GR"/>
              </w:rPr>
            </w:r>
            <w:r>
              <w:rPr>
                <w:lang w:val="el-GR"/>
              </w:rPr>
              <w:fldChar w:fldCharType="separate"/>
            </w:r>
            <w:r w:rsidR="007C1336">
              <w:rPr>
                <w:lang w:val="el-GR"/>
              </w:rPr>
              <w:t>7</w:t>
            </w:r>
            <w:r>
              <w:rPr>
                <w:lang w:val="el-GR"/>
              </w:rPr>
              <w:fldChar w:fldCharType="end"/>
            </w:r>
          </w:p>
        </w:tc>
      </w:tr>
      <w:tr w:rsidR="007A006F" w14:paraId="63621E4E" w14:textId="77777777" w:rsidTr="00502B33">
        <w:trPr>
          <w:jc w:val="center"/>
        </w:trPr>
        <w:tc>
          <w:tcPr>
            <w:tcW w:w="403" w:type="pct"/>
            <w:shd w:val="clear" w:color="auto" w:fill="auto"/>
            <w:vAlign w:val="center"/>
          </w:tcPr>
          <w:p w14:paraId="3316BC4A"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tcPr>
          <w:p w14:paraId="0A422CD7" w14:textId="77777777" w:rsidR="007A006F" w:rsidRDefault="007A006F" w:rsidP="00FF106B">
            <w:pPr>
              <w:spacing w:before="60" w:after="60" w:line="276" w:lineRule="auto"/>
              <w:jc w:val="left"/>
              <w:rPr>
                <w:b/>
                <w:bCs/>
                <w:lang w:val="el-GR"/>
              </w:rPr>
            </w:pPr>
            <w:r>
              <w:rPr>
                <w:b/>
                <w:lang w:val="el-GR"/>
              </w:rPr>
              <w:t>Μεθοδολογία Υλοποίησης - Υπηρεσίες</w:t>
            </w:r>
            <w:r>
              <w:rPr>
                <w:lang w:val="el-GR"/>
              </w:rPr>
              <w:t>: Μεθοδολογίες, ανάλυση εργασιών, παραδοτέα, χρονοδιάγραμμα, Υπηρεσίες</w:t>
            </w:r>
          </w:p>
        </w:tc>
        <w:tc>
          <w:tcPr>
            <w:tcW w:w="1383" w:type="pct"/>
            <w:shd w:val="clear" w:color="auto" w:fill="auto"/>
            <w:vAlign w:val="center"/>
          </w:tcPr>
          <w:p w14:paraId="27BEF24C" w14:textId="63CB33C5" w:rsidR="007A006F" w:rsidRDefault="005D0AA7"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_Ref103282312 \r \h </w:instrText>
            </w:r>
            <w:r>
              <w:rPr>
                <w:lang w:val="el-GR"/>
              </w:rPr>
            </w:r>
            <w:r>
              <w:rPr>
                <w:lang w:val="el-GR"/>
              </w:rPr>
              <w:fldChar w:fldCharType="separate"/>
            </w:r>
            <w:r w:rsidR="007C1336">
              <w:rPr>
                <w:lang w:val="el-GR"/>
              </w:rPr>
              <w:t>7</w:t>
            </w:r>
            <w:r>
              <w:rPr>
                <w:lang w:val="el-GR"/>
              </w:rPr>
              <w:fldChar w:fldCharType="end"/>
            </w:r>
          </w:p>
        </w:tc>
      </w:tr>
      <w:tr w:rsidR="007A006F" w14:paraId="088F25B8" w14:textId="77777777" w:rsidTr="00502B33">
        <w:trPr>
          <w:jc w:val="center"/>
        </w:trPr>
        <w:tc>
          <w:tcPr>
            <w:tcW w:w="403" w:type="pct"/>
            <w:shd w:val="clear" w:color="auto" w:fill="auto"/>
            <w:vAlign w:val="center"/>
          </w:tcPr>
          <w:p w14:paraId="4631883A" w14:textId="77777777" w:rsidR="007A006F" w:rsidRDefault="007A006F" w:rsidP="007A006F">
            <w:pPr>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7543F681" w14:textId="77777777" w:rsidR="007A006F" w:rsidRDefault="007A006F" w:rsidP="00FF106B">
            <w:pPr>
              <w:spacing w:before="60" w:after="60" w:line="276" w:lineRule="auto"/>
              <w:jc w:val="left"/>
              <w:rPr>
                <w:b/>
                <w:bCs/>
                <w:lang w:val="el-GR"/>
              </w:rPr>
            </w:pPr>
            <w:r>
              <w:rPr>
                <w:b/>
                <w:lang w:val="el-GR"/>
              </w:rPr>
              <w:t>Οργάνωση Διοίκησης - Σχήμα Επικοινωνίας</w:t>
            </w:r>
            <w:r>
              <w:rPr>
                <w:lang w:val="el-GR"/>
              </w:rPr>
              <w:t xml:space="preserve">: Προτεινόμενο σχήμα Διοίκησης του Έργου, ρόλοι &amp; αρμοδιότητες, σχήμα επικοινωνίας </w:t>
            </w:r>
            <w:proofErr w:type="spellStart"/>
            <w:r>
              <w:rPr>
                <w:lang w:val="el-GR"/>
              </w:rPr>
              <w:t>κλπ</w:t>
            </w:r>
            <w:proofErr w:type="spellEnd"/>
          </w:p>
        </w:tc>
        <w:tc>
          <w:tcPr>
            <w:tcW w:w="1383" w:type="pct"/>
            <w:shd w:val="clear" w:color="auto" w:fill="auto"/>
            <w:vAlign w:val="center"/>
          </w:tcPr>
          <w:p w14:paraId="4B54A01C" w14:textId="322E5A0A" w:rsidR="007A006F" w:rsidRDefault="005D0AA7"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_Ref103282339 \r \h </w:instrText>
            </w:r>
            <w:r>
              <w:rPr>
                <w:lang w:val="el-GR"/>
              </w:rPr>
            </w:r>
            <w:r>
              <w:rPr>
                <w:lang w:val="el-GR"/>
              </w:rPr>
              <w:fldChar w:fldCharType="separate"/>
            </w:r>
            <w:r w:rsidR="007C1336">
              <w:rPr>
                <w:lang w:val="el-GR"/>
              </w:rPr>
              <w:t>7.4</w:t>
            </w:r>
            <w:r>
              <w:rPr>
                <w:lang w:val="el-GR"/>
              </w:rPr>
              <w:fldChar w:fldCharType="end"/>
            </w:r>
          </w:p>
        </w:tc>
      </w:tr>
      <w:tr w:rsidR="007A006F" w14:paraId="5508A719" w14:textId="77777777" w:rsidTr="00502B33">
        <w:trPr>
          <w:jc w:val="center"/>
        </w:trPr>
        <w:tc>
          <w:tcPr>
            <w:tcW w:w="403" w:type="pct"/>
            <w:shd w:val="clear" w:color="auto" w:fill="auto"/>
            <w:vAlign w:val="center"/>
          </w:tcPr>
          <w:p w14:paraId="76A6CB9F" w14:textId="77777777" w:rsidR="007A006F" w:rsidRDefault="007A006F" w:rsidP="007A006F">
            <w:pPr>
              <w:pStyle w:val="ListParagraph"/>
              <w:numPr>
                <w:ilvl w:val="1"/>
                <w:numId w:val="286"/>
              </w:numPr>
              <w:suppressAutoHyphens w:val="0"/>
              <w:spacing w:before="60" w:after="60" w:line="276" w:lineRule="auto"/>
              <w:ind w:hanging="621"/>
              <w:jc w:val="left"/>
              <w:rPr>
                <w:b/>
                <w:lang w:val="el-GR"/>
              </w:rPr>
            </w:pPr>
          </w:p>
        </w:tc>
        <w:tc>
          <w:tcPr>
            <w:tcW w:w="3214" w:type="pct"/>
            <w:shd w:val="clear" w:color="auto" w:fill="auto"/>
            <w:vAlign w:val="center"/>
          </w:tcPr>
          <w:p w14:paraId="77DE9369" w14:textId="77777777" w:rsidR="007A006F" w:rsidRDefault="007A006F" w:rsidP="00FF106B">
            <w:pPr>
              <w:spacing w:before="60" w:after="60" w:line="276" w:lineRule="auto"/>
              <w:jc w:val="left"/>
              <w:rPr>
                <w:b/>
                <w:lang w:val="el-GR"/>
              </w:rPr>
            </w:pPr>
            <w:r>
              <w:rPr>
                <w:b/>
                <w:lang w:val="el-GR"/>
              </w:rPr>
              <w:t xml:space="preserve">Μεθοδολογία Διοίκησης και Διασφάλισης Ποιότητας </w:t>
            </w:r>
          </w:p>
        </w:tc>
        <w:tc>
          <w:tcPr>
            <w:tcW w:w="1383" w:type="pct"/>
            <w:shd w:val="clear" w:color="auto" w:fill="auto"/>
            <w:vAlign w:val="center"/>
          </w:tcPr>
          <w:p w14:paraId="30CA1EB4" w14:textId="50DE669E" w:rsidR="007A006F" w:rsidRDefault="005D0AA7" w:rsidP="00FF106B">
            <w:pPr>
              <w:numPr>
                <w:ilvl w:val="12"/>
                <w:numId w:val="0"/>
              </w:numPr>
              <w:spacing w:before="60" w:after="60" w:line="276" w:lineRule="auto"/>
              <w:jc w:val="center"/>
              <w:rPr>
                <w:lang w:val="el-GR"/>
              </w:rPr>
            </w:pPr>
            <w:r>
              <w:rPr>
                <w:lang w:val="el-GR"/>
              </w:rPr>
              <w:t xml:space="preserve">Παράρτημα Ι - </w:t>
            </w:r>
            <w:r>
              <w:rPr>
                <w:lang w:val="el-GR"/>
              </w:rPr>
              <w:fldChar w:fldCharType="begin"/>
            </w:r>
            <w:r>
              <w:rPr>
                <w:lang w:val="el-GR"/>
              </w:rPr>
              <w:instrText xml:space="preserve"> REF _Ref103282358 \r \h </w:instrText>
            </w:r>
            <w:r>
              <w:rPr>
                <w:lang w:val="el-GR"/>
              </w:rPr>
            </w:r>
            <w:r>
              <w:rPr>
                <w:lang w:val="el-GR"/>
              </w:rPr>
              <w:fldChar w:fldCharType="separate"/>
            </w:r>
            <w:r w:rsidR="007C1336">
              <w:rPr>
                <w:lang w:val="el-GR"/>
              </w:rPr>
              <w:t>7.5</w:t>
            </w:r>
            <w:r>
              <w:rPr>
                <w:lang w:val="el-GR"/>
              </w:rPr>
              <w:fldChar w:fldCharType="end"/>
            </w:r>
          </w:p>
        </w:tc>
      </w:tr>
      <w:tr w:rsidR="007A006F" w14:paraId="17CEAD92" w14:textId="77777777" w:rsidTr="00502B33">
        <w:trPr>
          <w:jc w:val="center"/>
        </w:trPr>
        <w:tc>
          <w:tcPr>
            <w:tcW w:w="403" w:type="pct"/>
            <w:shd w:val="clear" w:color="auto" w:fill="FBE4D5" w:themeFill="accent2" w:themeFillTint="33"/>
            <w:vAlign w:val="center"/>
          </w:tcPr>
          <w:p w14:paraId="47FF3D67" w14:textId="77777777" w:rsidR="007A006F" w:rsidRDefault="007A006F" w:rsidP="007A006F">
            <w:pPr>
              <w:numPr>
                <w:ilvl w:val="0"/>
                <w:numId w:val="286"/>
              </w:numPr>
              <w:suppressAutoHyphens w:val="0"/>
              <w:spacing w:before="60" w:after="60" w:line="276" w:lineRule="auto"/>
              <w:jc w:val="left"/>
              <w:rPr>
                <w:b/>
                <w:lang w:val="el-GR"/>
              </w:rPr>
            </w:pPr>
          </w:p>
        </w:tc>
        <w:tc>
          <w:tcPr>
            <w:tcW w:w="3214" w:type="pct"/>
            <w:shd w:val="clear" w:color="auto" w:fill="FBE4D5" w:themeFill="accent2" w:themeFillTint="33"/>
            <w:vAlign w:val="center"/>
          </w:tcPr>
          <w:p w14:paraId="25E371A9" w14:textId="77777777" w:rsidR="007A006F" w:rsidRDefault="007A006F" w:rsidP="00FF106B">
            <w:pPr>
              <w:spacing w:before="60" w:after="60" w:line="276" w:lineRule="auto"/>
              <w:jc w:val="left"/>
              <w:rPr>
                <w:b/>
              </w:rPr>
            </w:pPr>
            <w:proofErr w:type="spellStart"/>
            <w:r>
              <w:rPr>
                <w:b/>
              </w:rPr>
              <w:t>Πίν</w:t>
            </w:r>
            <w:proofErr w:type="spellEnd"/>
            <w:r>
              <w:rPr>
                <w:b/>
              </w:rPr>
              <w:t xml:space="preserve">ακες </w:t>
            </w:r>
            <w:proofErr w:type="spellStart"/>
            <w:r>
              <w:rPr>
                <w:b/>
              </w:rPr>
              <w:t>Συμμόρφωσης</w:t>
            </w:r>
            <w:proofErr w:type="spellEnd"/>
          </w:p>
        </w:tc>
        <w:tc>
          <w:tcPr>
            <w:tcW w:w="1383" w:type="pct"/>
            <w:shd w:val="clear" w:color="auto" w:fill="FBE4D5" w:themeFill="accent2" w:themeFillTint="33"/>
            <w:vAlign w:val="center"/>
          </w:tcPr>
          <w:p w14:paraId="218C20AF" w14:textId="1DAF1F61" w:rsidR="007A006F" w:rsidRDefault="007A006F" w:rsidP="00FF106B">
            <w:pPr>
              <w:numPr>
                <w:ilvl w:val="12"/>
                <w:numId w:val="0"/>
              </w:numPr>
              <w:spacing w:before="60" w:after="60" w:line="276" w:lineRule="auto"/>
              <w:jc w:val="center"/>
            </w:pPr>
            <w:r>
              <w:fldChar w:fldCharType="begin"/>
            </w:r>
            <w:r>
              <w:instrText xml:space="preserve"> REF _Ref510087011 \h  \* MERGEFORMAT </w:instrText>
            </w:r>
            <w:r>
              <w:fldChar w:fldCharType="separate"/>
            </w:r>
            <w:r w:rsidR="007C1336" w:rsidRPr="00603221">
              <w:rPr>
                <w:lang w:val="el-GR"/>
              </w:rPr>
              <w:t>ΠΑΡΑΡΤΗΜΑ ΙΙ – Πίνακες Συμμόρφωσης</w:t>
            </w:r>
            <w:r>
              <w:fldChar w:fldCharType="end"/>
            </w:r>
          </w:p>
        </w:tc>
      </w:tr>
      <w:tr w:rsidR="007A006F" w:rsidRPr="002D57EA" w14:paraId="6EA6CD32" w14:textId="77777777" w:rsidTr="00502B33">
        <w:trPr>
          <w:jc w:val="center"/>
        </w:trPr>
        <w:tc>
          <w:tcPr>
            <w:tcW w:w="403" w:type="pct"/>
            <w:shd w:val="clear" w:color="auto" w:fill="FBE4D5" w:themeFill="accent2" w:themeFillTint="33"/>
            <w:vAlign w:val="center"/>
          </w:tcPr>
          <w:p w14:paraId="6EE58544" w14:textId="77777777" w:rsidR="007A006F" w:rsidRDefault="007A006F" w:rsidP="007A006F">
            <w:pPr>
              <w:numPr>
                <w:ilvl w:val="0"/>
                <w:numId w:val="286"/>
              </w:numPr>
              <w:suppressAutoHyphens w:val="0"/>
              <w:spacing w:before="60" w:after="60" w:line="276" w:lineRule="auto"/>
              <w:jc w:val="left"/>
              <w:rPr>
                <w:b/>
              </w:rPr>
            </w:pPr>
          </w:p>
        </w:tc>
        <w:tc>
          <w:tcPr>
            <w:tcW w:w="3214" w:type="pct"/>
            <w:shd w:val="clear" w:color="auto" w:fill="FBE4D5" w:themeFill="accent2" w:themeFillTint="33"/>
            <w:vAlign w:val="center"/>
          </w:tcPr>
          <w:p w14:paraId="763669A0" w14:textId="77777777" w:rsidR="007A006F" w:rsidRDefault="007A006F" w:rsidP="00FF106B">
            <w:pPr>
              <w:spacing w:before="60" w:after="60" w:line="276" w:lineRule="auto"/>
              <w:jc w:val="left"/>
              <w:rPr>
                <w:b/>
                <w:u w:val="single"/>
              </w:rPr>
            </w:pPr>
            <w:proofErr w:type="spellStart"/>
            <w:r>
              <w:rPr>
                <w:b/>
              </w:rPr>
              <w:t>Πίν</w:t>
            </w:r>
            <w:proofErr w:type="spellEnd"/>
            <w:r>
              <w:rPr>
                <w:b/>
              </w:rPr>
              <w:t xml:space="preserve">ακες </w:t>
            </w:r>
            <w:proofErr w:type="spellStart"/>
            <w:r>
              <w:rPr>
                <w:b/>
              </w:rPr>
              <w:t>Οικονομικής</w:t>
            </w:r>
            <w:proofErr w:type="spellEnd"/>
            <w:r>
              <w:rPr>
                <w:b/>
              </w:rPr>
              <w:t xml:space="preserve"> </w:t>
            </w:r>
            <w:proofErr w:type="spellStart"/>
            <w:r>
              <w:rPr>
                <w:b/>
              </w:rPr>
              <w:t>Προσφοράς</w:t>
            </w:r>
            <w:proofErr w:type="spellEnd"/>
            <w:r>
              <w:rPr>
                <w:b/>
              </w:rPr>
              <w:t xml:space="preserve">, </w:t>
            </w:r>
            <w:proofErr w:type="spellStart"/>
            <w:r>
              <w:rPr>
                <w:b/>
                <w:u w:val="single"/>
              </w:rPr>
              <w:t>χωρίς</w:t>
            </w:r>
            <w:proofErr w:type="spellEnd"/>
            <w:r>
              <w:rPr>
                <w:b/>
                <w:u w:val="single"/>
              </w:rPr>
              <w:t xml:space="preserve"> </w:t>
            </w:r>
            <w:proofErr w:type="spellStart"/>
            <w:r>
              <w:rPr>
                <w:b/>
                <w:u w:val="single"/>
              </w:rPr>
              <w:t>τιμές</w:t>
            </w:r>
            <w:proofErr w:type="spellEnd"/>
          </w:p>
          <w:p w14:paraId="207F1CEF" w14:textId="77777777" w:rsidR="007A006F" w:rsidRDefault="007A006F" w:rsidP="00FF106B">
            <w:pPr>
              <w:spacing w:before="60" w:after="60" w:line="276" w:lineRule="auto"/>
              <w:jc w:val="left"/>
              <w:rPr>
                <w:u w:val="single"/>
                <w:lang w:val="el-GR"/>
              </w:rPr>
            </w:pPr>
            <w:r>
              <w:rPr>
                <w:u w:val="single"/>
                <w:lang w:val="el-GR"/>
              </w:rPr>
              <w:t>Η εμφάνιση τιμής/ τιμών στον εν λόγω πίνακα αποτελεί λόγο απόρριψης της προσφοράς</w:t>
            </w:r>
          </w:p>
        </w:tc>
        <w:tc>
          <w:tcPr>
            <w:tcW w:w="1383" w:type="pct"/>
            <w:shd w:val="clear" w:color="auto" w:fill="FBE4D5" w:themeFill="accent2" w:themeFillTint="33"/>
            <w:vAlign w:val="center"/>
          </w:tcPr>
          <w:p w14:paraId="4785AF67" w14:textId="51BA31E3" w:rsidR="007A006F" w:rsidRDefault="007A006F" w:rsidP="00FF106B">
            <w:pPr>
              <w:numPr>
                <w:ilvl w:val="12"/>
                <w:numId w:val="0"/>
              </w:numPr>
              <w:spacing w:before="60" w:after="60" w:line="276" w:lineRule="auto"/>
              <w:jc w:val="center"/>
              <w:rPr>
                <w:b/>
                <w:lang w:val="el-GR"/>
              </w:rPr>
            </w:pPr>
            <w:r>
              <w:rPr>
                <w:b/>
                <w:lang w:val="el-GR"/>
              </w:rPr>
              <w:fldChar w:fldCharType="begin"/>
            </w:r>
            <w:r>
              <w:rPr>
                <w:b/>
                <w:lang w:val="el-GR"/>
              </w:rPr>
              <w:instrText xml:space="preserve"> REF _Ref510087099 \h  \* MERGEFORMAT </w:instrText>
            </w:r>
            <w:r>
              <w:rPr>
                <w:b/>
                <w:lang w:val="el-GR"/>
              </w:rPr>
            </w:r>
            <w:r>
              <w:rPr>
                <w:b/>
                <w:lang w:val="el-GR"/>
              </w:rPr>
              <w:fldChar w:fldCharType="separate"/>
            </w:r>
            <w:r w:rsidR="007C1336" w:rsidRPr="00603221">
              <w:rPr>
                <w:lang w:val="el-GR"/>
              </w:rPr>
              <w:t xml:space="preserve">ΠΑΡΑΡΤΗΜΑ </w:t>
            </w:r>
            <w:r w:rsidR="007C1336" w:rsidRPr="00603221">
              <w:t>VI</w:t>
            </w:r>
            <w:r w:rsidR="007C1336" w:rsidRPr="00603221">
              <w:rPr>
                <w:lang w:val="el-GR"/>
              </w:rPr>
              <w:t xml:space="preserve"> – Υπόδειγμα Οικονομικής Προσφοράς</w:t>
            </w:r>
            <w:r>
              <w:rPr>
                <w:b/>
                <w:lang w:val="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77777777" w:rsidR="008338F0" w:rsidRPr="00603221" w:rsidRDefault="003355E7" w:rsidP="00F82A8D">
      <w:pPr>
        <w:pStyle w:val="Heading2"/>
        <w:numPr>
          <w:ilvl w:val="0"/>
          <w:numId w:val="0"/>
        </w:numPr>
        <w:ind w:left="576" w:hanging="576"/>
        <w:rPr>
          <w:rFonts w:cs="Tahoma"/>
          <w:lang w:val="el-GR"/>
        </w:rPr>
      </w:pPr>
      <w:bookmarkStart w:id="1485" w:name="_Ref510087099"/>
      <w:bookmarkStart w:id="1486" w:name="_Ref40980023"/>
      <w:bookmarkStart w:id="1487" w:name="_Ref40980058"/>
      <w:bookmarkStart w:id="1488" w:name="_Ref40980548"/>
      <w:bookmarkStart w:id="1489" w:name="_Ref55324421"/>
      <w:bookmarkStart w:id="1490" w:name="_Toc97194378"/>
      <w:bookmarkStart w:id="1491" w:name="_Toc97194482"/>
      <w:bookmarkStart w:id="1492" w:name="_Toc107309469"/>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485"/>
      <w:bookmarkEnd w:id="1486"/>
      <w:bookmarkEnd w:id="1487"/>
      <w:bookmarkEnd w:id="1488"/>
      <w:bookmarkEnd w:id="1489"/>
      <w:bookmarkEnd w:id="1490"/>
      <w:bookmarkEnd w:id="1491"/>
      <w:bookmarkEnd w:id="1492"/>
      <w:r w:rsidR="00E1337D" w:rsidRPr="00603221">
        <w:rPr>
          <w:rFonts w:cs="Tahoma"/>
          <w:lang w:val="el-GR"/>
        </w:rPr>
        <w:t xml:space="preserve"> </w:t>
      </w:r>
    </w:p>
    <w:p w14:paraId="1CA8416E" w14:textId="77777777" w:rsidR="00623457" w:rsidRPr="00D63725" w:rsidRDefault="00623457" w:rsidP="00F82A8D">
      <w:pPr>
        <w:pStyle w:val="Heading3"/>
        <w:numPr>
          <w:ilvl w:val="2"/>
          <w:numId w:val="53"/>
        </w:numPr>
        <w:ind w:left="1134" w:hanging="414"/>
        <w:rPr>
          <w:rFonts w:cs="Tahoma"/>
          <w:lang w:val="el-GR"/>
        </w:rPr>
      </w:pPr>
      <w:bookmarkStart w:id="1493" w:name="_Toc104308695"/>
      <w:bookmarkStart w:id="1494" w:name="_Toc63254462"/>
      <w:bookmarkStart w:id="1495" w:name="_Toc240445875"/>
      <w:bookmarkStart w:id="1496" w:name="_Toc366852696"/>
      <w:bookmarkStart w:id="1497" w:name="_Ref508304024"/>
      <w:bookmarkStart w:id="1498" w:name="_Toc10632749"/>
      <w:bookmarkStart w:id="1499" w:name="_Toc42167516"/>
      <w:bookmarkStart w:id="1500" w:name="_Toc53671369"/>
      <w:bookmarkStart w:id="1501" w:name="_Toc97194379"/>
      <w:bookmarkStart w:id="1502" w:name="_Toc97194483"/>
      <w:bookmarkStart w:id="1503" w:name="_Toc107309470"/>
      <w:bookmarkEnd w:id="1493"/>
      <w:r w:rsidRPr="00D63725">
        <w:rPr>
          <w:rFonts w:cs="Tahoma"/>
          <w:lang w:val="el-GR"/>
        </w:rPr>
        <w:t>Εξοπλισμός</w:t>
      </w:r>
      <w:bookmarkEnd w:id="1494"/>
      <w:bookmarkEnd w:id="1495"/>
      <w:bookmarkEnd w:id="1496"/>
      <w:bookmarkEnd w:id="1497"/>
      <w:bookmarkEnd w:id="1498"/>
      <w:bookmarkEnd w:id="1499"/>
      <w:bookmarkEnd w:id="1500"/>
      <w:bookmarkEnd w:id="1501"/>
      <w:bookmarkEnd w:id="1502"/>
      <w:bookmarkEnd w:id="1503"/>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1460"/>
        <w:gridCol w:w="797"/>
        <w:gridCol w:w="803"/>
        <w:gridCol w:w="815"/>
        <w:gridCol w:w="705"/>
        <w:gridCol w:w="703"/>
        <w:gridCol w:w="1138"/>
        <w:gridCol w:w="959"/>
        <w:gridCol w:w="961"/>
        <w:gridCol w:w="853"/>
      </w:tblGrid>
      <w:tr w:rsidR="00623457" w:rsidRPr="00C4217E" w14:paraId="7C227AC1" w14:textId="77777777" w:rsidTr="00C4217E">
        <w:trPr>
          <w:cantSplit/>
          <w:tblHeader/>
        </w:trPr>
        <w:tc>
          <w:tcPr>
            <w:tcW w:w="226" w:type="pct"/>
            <w:vMerge w:val="restart"/>
            <w:shd w:val="pct15" w:color="auto" w:fill="FFFFFF"/>
            <w:vAlign w:val="center"/>
          </w:tcPr>
          <w:p w14:paraId="7DE2CE9B" w14:textId="77777777" w:rsidR="00623457" w:rsidRPr="00840707" w:rsidRDefault="00623457" w:rsidP="00C4217E">
            <w:pPr>
              <w:spacing w:after="0"/>
              <w:ind w:left="-108" w:right="-88"/>
              <w:jc w:val="center"/>
              <w:rPr>
                <w:sz w:val="18"/>
                <w:szCs w:val="18"/>
                <w:lang w:val="el-GR"/>
              </w:rPr>
            </w:pPr>
            <w:r w:rsidRPr="00840707">
              <w:rPr>
                <w:sz w:val="18"/>
                <w:szCs w:val="18"/>
                <w:lang w:val="el-GR"/>
              </w:rPr>
              <w:t>Α/Α</w:t>
            </w:r>
          </w:p>
        </w:tc>
        <w:tc>
          <w:tcPr>
            <w:tcW w:w="758" w:type="pct"/>
            <w:vMerge w:val="restart"/>
            <w:shd w:val="pct15" w:color="auto" w:fill="FFFFFF"/>
            <w:vAlign w:val="center"/>
          </w:tcPr>
          <w:p w14:paraId="011D129D" w14:textId="77777777" w:rsidR="00623457" w:rsidRPr="00840707" w:rsidRDefault="00623457" w:rsidP="00C4217E">
            <w:pPr>
              <w:spacing w:after="0"/>
              <w:jc w:val="center"/>
              <w:rPr>
                <w:sz w:val="18"/>
                <w:szCs w:val="18"/>
                <w:lang w:val="el-GR"/>
              </w:rPr>
            </w:pPr>
            <w:r w:rsidRPr="00840707">
              <w:rPr>
                <w:sz w:val="18"/>
                <w:szCs w:val="18"/>
                <w:lang w:val="el-GR"/>
              </w:rPr>
              <w:t>ΠΕΡΙΓΡΑΦΗ</w:t>
            </w:r>
          </w:p>
        </w:tc>
        <w:tc>
          <w:tcPr>
            <w:tcW w:w="414" w:type="pct"/>
            <w:vMerge w:val="restart"/>
            <w:shd w:val="pct15" w:color="auto" w:fill="FFFFFF"/>
            <w:vAlign w:val="center"/>
          </w:tcPr>
          <w:p w14:paraId="535FBFB7" w14:textId="77777777" w:rsidR="00623457" w:rsidRPr="00840707" w:rsidRDefault="00623457" w:rsidP="00C4217E">
            <w:pPr>
              <w:spacing w:after="0"/>
              <w:jc w:val="center"/>
              <w:rPr>
                <w:sz w:val="18"/>
                <w:szCs w:val="18"/>
                <w:lang w:val="el-GR"/>
              </w:rPr>
            </w:pPr>
            <w:r w:rsidRPr="00840707">
              <w:rPr>
                <w:sz w:val="18"/>
                <w:szCs w:val="18"/>
                <w:lang w:val="el-GR"/>
              </w:rPr>
              <w:t>ΤΥΠΟΣ</w:t>
            </w:r>
          </w:p>
        </w:tc>
        <w:tc>
          <w:tcPr>
            <w:tcW w:w="417" w:type="pct"/>
            <w:vMerge w:val="restart"/>
            <w:shd w:val="pct15" w:color="auto" w:fill="FFFFFF"/>
            <w:vAlign w:val="center"/>
          </w:tcPr>
          <w:p w14:paraId="1B4AAF8B" w14:textId="77777777" w:rsidR="00623457" w:rsidRPr="00840707" w:rsidRDefault="00623457" w:rsidP="00C4217E">
            <w:pPr>
              <w:spacing w:after="0"/>
              <w:jc w:val="center"/>
              <w:rPr>
                <w:sz w:val="18"/>
                <w:szCs w:val="18"/>
                <w:lang w:val="el-GR"/>
              </w:rPr>
            </w:pPr>
            <w:r w:rsidRPr="00840707">
              <w:rPr>
                <w:sz w:val="18"/>
                <w:szCs w:val="18"/>
                <w:lang w:val="el-GR"/>
              </w:rPr>
              <w:t>ΠΟΣΟΤΗΤΑ</w:t>
            </w:r>
          </w:p>
        </w:tc>
        <w:tc>
          <w:tcPr>
            <w:tcW w:w="789" w:type="pct"/>
            <w:gridSpan w:val="2"/>
            <w:shd w:val="pct15" w:color="auto" w:fill="FFFFFF"/>
            <w:vAlign w:val="center"/>
          </w:tcPr>
          <w:p w14:paraId="1B3D2132" w14:textId="77777777" w:rsidR="00623457" w:rsidRPr="00840707" w:rsidRDefault="00623457" w:rsidP="00C4217E">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132F2966"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591" w:type="pct"/>
            <w:vMerge w:val="restart"/>
            <w:shd w:val="pct15" w:color="auto" w:fill="FFFFFF"/>
            <w:vAlign w:val="center"/>
          </w:tcPr>
          <w:p w14:paraId="1353E44E" w14:textId="77777777" w:rsidR="00623457" w:rsidRPr="00840707" w:rsidRDefault="00623457" w:rsidP="00C4217E">
            <w:pPr>
              <w:spacing w:after="0"/>
              <w:jc w:val="center"/>
              <w:rPr>
                <w:sz w:val="18"/>
                <w:szCs w:val="18"/>
                <w:lang w:val="el-GR"/>
              </w:rPr>
            </w:pPr>
            <w:r w:rsidRPr="00840707">
              <w:rPr>
                <w:sz w:val="18"/>
                <w:szCs w:val="18"/>
                <w:lang w:val="el-GR"/>
              </w:rPr>
              <w:t>ΣΥΝΟΛΙΚΗ ΑΞΙΑ</w:t>
            </w:r>
          </w:p>
          <w:p w14:paraId="146A4B4C"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1441" w:type="pct"/>
            <w:gridSpan w:val="3"/>
            <w:shd w:val="pct15" w:color="auto" w:fill="FFFFFF"/>
            <w:vAlign w:val="center"/>
          </w:tcPr>
          <w:p w14:paraId="4CD7569C" w14:textId="77777777" w:rsidR="00623457" w:rsidRPr="00840707" w:rsidRDefault="00623457" w:rsidP="00C4217E">
            <w:pPr>
              <w:spacing w:after="0"/>
              <w:jc w:val="center"/>
              <w:rPr>
                <w:sz w:val="18"/>
                <w:szCs w:val="18"/>
                <w:lang w:val="el-GR"/>
              </w:rPr>
            </w:pPr>
            <w:r w:rsidRPr="00840707">
              <w:rPr>
                <w:sz w:val="18"/>
                <w:szCs w:val="18"/>
                <w:lang w:val="el-GR"/>
              </w:rPr>
              <w:t>* ΚΟΣΤΟΣ ΣΥΝΤΗΡΗΣΗΣ ΧΩΡΙΣ ΦΠΑ [€]</w:t>
            </w:r>
          </w:p>
        </w:tc>
      </w:tr>
      <w:tr w:rsidR="00623457" w:rsidRPr="00C4217E" w14:paraId="19E13C9D" w14:textId="77777777" w:rsidTr="00C4217E">
        <w:trPr>
          <w:cantSplit/>
          <w:tblHeader/>
        </w:trPr>
        <w:tc>
          <w:tcPr>
            <w:tcW w:w="226" w:type="pct"/>
            <w:vMerge/>
            <w:shd w:val="pct15" w:color="auto" w:fill="FFFFFF"/>
            <w:vAlign w:val="center"/>
          </w:tcPr>
          <w:p w14:paraId="51CC4762" w14:textId="77777777" w:rsidR="00623457" w:rsidRPr="00840707" w:rsidRDefault="00623457" w:rsidP="00C4217E">
            <w:pPr>
              <w:spacing w:after="0"/>
              <w:jc w:val="center"/>
              <w:rPr>
                <w:sz w:val="18"/>
                <w:szCs w:val="18"/>
              </w:rPr>
            </w:pPr>
          </w:p>
        </w:tc>
        <w:tc>
          <w:tcPr>
            <w:tcW w:w="758" w:type="pct"/>
            <w:vMerge/>
            <w:shd w:val="pct15" w:color="auto" w:fill="FFFFFF"/>
            <w:vAlign w:val="center"/>
          </w:tcPr>
          <w:p w14:paraId="24DB4B74" w14:textId="77777777" w:rsidR="00623457" w:rsidRPr="00840707" w:rsidRDefault="00623457" w:rsidP="00C4217E">
            <w:pPr>
              <w:spacing w:after="0"/>
              <w:jc w:val="center"/>
              <w:rPr>
                <w:sz w:val="18"/>
                <w:szCs w:val="18"/>
              </w:rPr>
            </w:pPr>
          </w:p>
        </w:tc>
        <w:tc>
          <w:tcPr>
            <w:tcW w:w="414" w:type="pct"/>
            <w:vMerge/>
            <w:shd w:val="pct15" w:color="auto" w:fill="FFFFFF"/>
            <w:vAlign w:val="center"/>
          </w:tcPr>
          <w:p w14:paraId="0BEA543F" w14:textId="77777777" w:rsidR="00623457" w:rsidRPr="00840707" w:rsidRDefault="00623457" w:rsidP="00C4217E">
            <w:pPr>
              <w:spacing w:after="0"/>
              <w:jc w:val="center"/>
              <w:rPr>
                <w:sz w:val="18"/>
                <w:szCs w:val="18"/>
              </w:rPr>
            </w:pPr>
          </w:p>
        </w:tc>
        <w:tc>
          <w:tcPr>
            <w:tcW w:w="417" w:type="pct"/>
            <w:vMerge/>
            <w:shd w:val="pct15" w:color="auto" w:fill="FFFFFF"/>
            <w:vAlign w:val="center"/>
          </w:tcPr>
          <w:p w14:paraId="37AEA3B8" w14:textId="77777777" w:rsidR="00623457" w:rsidRPr="00840707" w:rsidRDefault="00623457" w:rsidP="00C4217E">
            <w:pPr>
              <w:spacing w:after="0"/>
              <w:jc w:val="center"/>
              <w:rPr>
                <w:sz w:val="18"/>
                <w:szCs w:val="18"/>
              </w:rPr>
            </w:pPr>
          </w:p>
        </w:tc>
        <w:tc>
          <w:tcPr>
            <w:tcW w:w="423" w:type="pct"/>
            <w:shd w:val="pct15" w:color="auto" w:fill="FFFFFF"/>
            <w:vAlign w:val="center"/>
          </w:tcPr>
          <w:p w14:paraId="41CB917A"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ΤΙΜΗ</w:t>
            </w:r>
          </w:p>
          <w:p w14:paraId="3998C1AC"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ΜΟΝΑΔΑΣ</w:t>
            </w:r>
          </w:p>
        </w:tc>
        <w:tc>
          <w:tcPr>
            <w:tcW w:w="366" w:type="pct"/>
            <w:shd w:val="pct15" w:color="auto" w:fill="FFFFFF"/>
            <w:vAlign w:val="center"/>
          </w:tcPr>
          <w:p w14:paraId="344AC0D9" w14:textId="77777777" w:rsidR="00623457" w:rsidRPr="00840707" w:rsidRDefault="00623457" w:rsidP="00C4217E">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32D504BF" w14:textId="77777777" w:rsidR="00623457" w:rsidRPr="00840707" w:rsidRDefault="00623457" w:rsidP="00C4217E">
            <w:pPr>
              <w:spacing w:after="0"/>
              <w:jc w:val="center"/>
              <w:rPr>
                <w:sz w:val="18"/>
                <w:szCs w:val="18"/>
                <w:lang w:val="el-GR"/>
              </w:rPr>
            </w:pPr>
          </w:p>
        </w:tc>
        <w:tc>
          <w:tcPr>
            <w:tcW w:w="591" w:type="pct"/>
            <w:vMerge/>
            <w:shd w:val="pct15" w:color="auto" w:fill="FFFFFF"/>
            <w:vAlign w:val="center"/>
          </w:tcPr>
          <w:p w14:paraId="3123EAE7" w14:textId="77777777" w:rsidR="00623457" w:rsidRPr="00840707" w:rsidRDefault="00623457" w:rsidP="00C4217E">
            <w:pPr>
              <w:spacing w:after="0"/>
              <w:jc w:val="center"/>
              <w:rPr>
                <w:sz w:val="18"/>
                <w:szCs w:val="18"/>
                <w:lang w:val="el-GR"/>
              </w:rPr>
            </w:pPr>
          </w:p>
        </w:tc>
        <w:tc>
          <w:tcPr>
            <w:tcW w:w="498" w:type="pct"/>
            <w:shd w:val="pct15" w:color="auto" w:fill="FFFFFF"/>
            <w:vAlign w:val="center"/>
          </w:tcPr>
          <w:p w14:paraId="49F77FC0" w14:textId="77777777" w:rsidR="00623457" w:rsidRPr="00840707" w:rsidRDefault="00623457"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36ECCECE" w14:textId="77777777" w:rsidR="00623457" w:rsidRPr="00840707" w:rsidRDefault="00623457"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5" w:type="pct"/>
            <w:shd w:val="pct15" w:color="auto" w:fill="FFFFFF"/>
            <w:vAlign w:val="center"/>
          </w:tcPr>
          <w:p w14:paraId="35C67773" w14:textId="77777777" w:rsidR="00623457" w:rsidRPr="00840707" w:rsidRDefault="00623457"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23457" w:rsidRPr="00C4217E" w14:paraId="1DAFE931" w14:textId="77777777" w:rsidTr="00C4217E">
        <w:trPr>
          <w:trHeight w:val="340"/>
        </w:trPr>
        <w:tc>
          <w:tcPr>
            <w:tcW w:w="226" w:type="pct"/>
            <w:vAlign w:val="center"/>
          </w:tcPr>
          <w:p w14:paraId="70DF1199" w14:textId="77777777" w:rsidR="00623457" w:rsidRPr="00840707" w:rsidRDefault="00623457" w:rsidP="00C4217E">
            <w:pPr>
              <w:spacing w:before="100" w:beforeAutospacing="1" w:after="100" w:afterAutospacing="1"/>
              <w:rPr>
                <w:sz w:val="18"/>
                <w:szCs w:val="18"/>
              </w:rPr>
            </w:pPr>
          </w:p>
        </w:tc>
        <w:tc>
          <w:tcPr>
            <w:tcW w:w="758" w:type="pct"/>
            <w:vAlign w:val="center"/>
          </w:tcPr>
          <w:p w14:paraId="38B30E1F" w14:textId="77777777" w:rsidR="00623457" w:rsidRPr="00840707" w:rsidRDefault="00623457" w:rsidP="00C4217E">
            <w:pPr>
              <w:spacing w:before="100" w:beforeAutospacing="1" w:after="100" w:afterAutospacing="1"/>
              <w:rPr>
                <w:sz w:val="18"/>
                <w:szCs w:val="18"/>
              </w:rPr>
            </w:pPr>
          </w:p>
        </w:tc>
        <w:tc>
          <w:tcPr>
            <w:tcW w:w="414" w:type="pct"/>
            <w:vAlign w:val="center"/>
          </w:tcPr>
          <w:p w14:paraId="483198B2" w14:textId="77777777" w:rsidR="00623457" w:rsidRPr="00840707" w:rsidRDefault="00623457" w:rsidP="00C4217E">
            <w:pPr>
              <w:spacing w:before="100" w:beforeAutospacing="1" w:after="100" w:afterAutospacing="1"/>
              <w:rPr>
                <w:sz w:val="18"/>
                <w:szCs w:val="18"/>
              </w:rPr>
            </w:pPr>
          </w:p>
        </w:tc>
        <w:tc>
          <w:tcPr>
            <w:tcW w:w="417" w:type="pct"/>
            <w:vAlign w:val="center"/>
          </w:tcPr>
          <w:p w14:paraId="31BBD1E9" w14:textId="77777777" w:rsidR="00623457" w:rsidRPr="00840707" w:rsidRDefault="00623457" w:rsidP="00C4217E">
            <w:pPr>
              <w:spacing w:before="100" w:beforeAutospacing="1" w:after="100" w:afterAutospacing="1"/>
              <w:rPr>
                <w:sz w:val="18"/>
                <w:szCs w:val="18"/>
              </w:rPr>
            </w:pPr>
          </w:p>
        </w:tc>
        <w:tc>
          <w:tcPr>
            <w:tcW w:w="423" w:type="pct"/>
            <w:vAlign w:val="center"/>
          </w:tcPr>
          <w:p w14:paraId="0D70AB0B" w14:textId="77777777" w:rsidR="00623457" w:rsidRPr="00840707" w:rsidRDefault="00623457" w:rsidP="00C4217E">
            <w:pPr>
              <w:spacing w:before="100" w:beforeAutospacing="1" w:after="100" w:afterAutospacing="1"/>
              <w:rPr>
                <w:sz w:val="18"/>
                <w:szCs w:val="18"/>
              </w:rPr>
            </w:pPr>
          </w:p>
        </w:tc>
        <w:tc>
          <w:tcPr>
            <w:tcW w:w="366" w:type="pct"/>
            <w:vAlign w:val="center"/>
          </w:tcPr>
          <w:p w14:paraId="365E7ED7" w14:textId="77777777" w:rsidR="00623457" w:rsidRPr="00840707" w:rsidRDefault="00623457" w:rsidP="00C4217E">
            <w:pPr>
              <w:spacing w:before="100" w:beforeAutospacing="1" w:after="100" w:afterAutospacing="1"/>
              <w:rPr>
                <w:sz w:val="18"/>
                <w:szCs w:val="18"/>
              </w:rPr>
            </w:pPr>
          </w:p>
        </w:tc>
        <w:tc>
          <w:tcPr>
            <w:tcW w:w="365" w:type="pct"/>
            <w:vAlign w:val="center"/>
          </w:tcPr>
          <w:p w14:paraId="6234E0A2" w14:textId="77777777" w:rsidR="00623457" w:rsidRPr="00840707" w:rsidRDefault="00623457" w:rsidP="00C4217E">
            <w:pPr>
              <w:spacing w:before="100" w:beforeAutospacing="1" w:after="100" w:afterAutospacing="1"/>
              <w:rPr>
                <w:sz w:val="18"/>
                <w:szCs w:val="18"/>
              </w:rPr>
            </w:pPr>
          </w:p>
        </w:tc>
        <w:tc>
          <w:tcPr>
            <w:tcW w:w="591" w:type="pct"/>
            <w:vAlign w:val="center"/>
          </w:tcPr>
          <w:p w14:paraId="219AA196" w14:textId="77777777" w:rsidR="00623457" w:rsidRPr="00840707" w:rsidRDefault="00623457" w:rsidP="00C4217E">
            <w:pPr>
              <w:spacing w:before="100" w:beforeAutospacing="1" w:after="100" w:afterAutospacing="1"/>
              <w:rPr>
                <w:sz w:val="18"/>
                <w:szCs w:val="18"/>
              </w:rPr>
            </w:pPr>
          </w:p>
        </w:tc>
        <w:tc>
          <w:tcPr>
            <w:tcW w:w="498" w:type="pct"/>
            <w:vAlign w:val="center"/>
          </w:tcPr>
          <w:p w14:paraId="4435BF33" w14:textId="77777777" w:rsidR="00623457" w:rsidRPr="00840707" w:rsidRDefault="00623457" w:rsidP="00C4217E">
            <w:pPr>
              <w:spacing w:before="100" w:beforeAutospacing="1" w:after="100" w:afterAutospacing="1"/>
              <w:rPr>
                <w:sz w:val="18"/>
                <w:szCs w:val="18"/>
              </w:rPr>
            </w:pPr>
          </w:p>
        </w:tc>
        <w:tc>
          <w:tcPr>
            <w:tcW w:w="499" w:type="pct"/>
            <w:vAlign w:val="center"/>
          </w:tcPr>
          <w:p w14:paraId="5CF4DAD9" w14:textId="77777777" w:rsidR="00623457" w:rsidRPr="00840707" w:rsidRDefault="00623457" w:rsidP="00C4217E">
            <w:pPr>
              <w:spacing w:before="100" w:beforeAutospacing="1" w:after="100" w:afterAutospacing="1"/>
              <w:rPr>
                <w:sz w:val="18"/>
                <w:szCs w:val="18"/>
              </w:rPr>
            </w:pPr>
          </w:p>
        </w:tc>
        <w:tc>
          <w:tcPr>
            <w:tcW w:w="445" w:type="pct"/>
            <w:vAlign w:val="center"/>
          </w:tcPr>
          <w:p w14:paraId="387C9013" w14:textId="77777777" w:rsidR="00623457" w:rsidRPr="00840707" w:rsidRDefault="00623457" w:rsidP="00C4217E">
            <w:pPr>
              <w:spacing w:before="100" w:beforeAutospacing="1" w:after="100" w:afterAutospacing="1"/>
              <w:rPr>
                <w:sz w:val="18"/>
                <w:szCs w:val="18"/>
              </w:rPr>
            </w:pPr>
          </w:p>
        </w:tc>
      </w:tr>
      <w:tr w:rsidR="00623457" w:rsidRPr="00C4217E" w14:paraId="54D7A0F8" w14:textId="77777777" w:rsidTr="00C4217E">
        <w:trPr>
          <w:trHeight w:val="340"/>
        </w:trPr>
        <w:tc>
          <w:tcPr>
            <w:tcW w:w="226" w:type="pct"/>
            <w:vAlign w:val="center"/>
          </w:tcPr>
          <w:p w14:paraId="0091D0CD" w14:textId="77777777" w:rsidR="00623457" w:rsidRPr="00840707" w:rsidRDefault="00623457" w:rsidP="00C4217E">
            <w:pPr>
              <w:spacing w:before="100" w:beforeAutospacing="1" w:after="100" w:afterAutospacing="1"/>
              <w:rPr>
                <w:sz w:val="18"/>
                <w:szCs w:val="18"/>
              </w:rPr>
            </w:pPr>
          </w:p>
        </w:tc>
        <w:tc>
          <w:tcPr>
            <w:tcW w:w="758" w:type="pct"/>
            <w:vAlign w:val="center"/>
          </w:tcPr>
          <w:p w14:paraId="7503ED56" w14:textId="77777777" w:rsidR="00623457" w:rsidRPr="00840707" w:rsidRDefault="00623457" w:rsidP="00C4217E">
            <w:pPr>
              <w:spacing w:before="100" w:beforeAutospacing="1" w:after="100" w:afterAutospacing="1"/>
              <w:rPr>
                <w:sz w:val="18"/>
                <w:szCs w:val="18"/>
              </w:rPr>
            </w:pPr>
          </w:p>
        </w:tc>
        <w:tc>
          <w:tcPr>
            <w:tcW w:w="414" w:type="pct"/>
            <w:vAlign w:val="center"/>
          </w:tcPr>
          <w:p w14:paraId="32B4E42C" w14:textId="77777777" w:rsidR="00623457" w:rsidRPr="00840707" w:rsidRDefault="00623457" w:rsidP="00C4217E">
            <w:pPr>
              <w:spacing w:before="100" w:beforeAutospacing="1" w:after="100" w:afterAutospacing="1"/>
              <w:rPr>
                <w:sz w:val="18"/>
                <w:szCs w:val="18"/>
              </w:rPr>
            </w:pPr>
          </w:p>
        </w:tc>
        <w:tc>
          <w:tcPr>
            <w:tcW w:w="417" w:type="pct"/>
            <w:vAlign w:val="center"/>
          </w:tcPr>
          <w:p w14:paraId="60A2289A" w14:textId="77777777" w:rsidR="00623457" w:rsidRPr="00840707" w:rsidRDefault="00623457" w:rsidP="00C4217E">
            <w:pPr>
              <w:spacing w:before="100" w:beforeAutospacing="1" w:after="100" w:afterAutospacing="1"/>
              <w:rPr>
                <w:sz w:val="18"/>
                <w:szCs w:val="18"/>
              </w:rPr>
            </w:pPr>
          </w:p>
        </w:tc>
        <w:tc>
          <w:tcPr>
            <w:tcW w:w="423" w:type="pct"/>
            <w:vAlign w:val="center"/>
          </w:tcPr>
          <w:p w14:paraId="47FC73C3" w14:textId="77777777" w:rsidR="00623457" w:rsidRPr="00840707" w:rsidRDefault="00623457" w:rsidP="00C4217E">
            <w:pPr>
              <w:spacing w:before="100" w:beforeAutospacing="1" w:after="100" w:afterAutospacing="1"/>
              <w:rPr>
                <w:sz w:val="18"/>
                <w:szCs w:val="18"/>
              </w:rPr>
            </w:pPr>
          </w:p>
        </w:tc>
        <w:tc>
          <w:tcPr>
            <w:tcW w:w="366" w:type="pct"/>
            <w:vAlign w:val="center"/>
          </w:tcPr>
          <w:p w14:paraId="3AF1D52F" w14:textId="77777777" w:rsidR="00623457" w:rsidRPr="00840707" w:rsidRDefault="00623457" w:rsidP="00C4217E">
            <w:pPr>
              <w:spacing w:before="100" w:beforeAutospacing="1" w:after="100" w:afterAutospacing="1"/>
              <w:rPr>
                <w:sz w:val="18"/>
                <w:szCs w:val="18"/>
              </w:rPr>
            </w:pPr>
          </w:p>
        </w:tc>
        <w:tc>
          <w:tcPr>
            <w:tcW w:w="365" w:type="pct"/>
            <w:vAlign w:val="center"/>
          </w:tcPr>
          <w:p w14:paraId="6A8C41A4" w14:textId="77777777" w:rsidR="00623457" w:rsidRPr="00840707" w:rsidRDefault="00623457" w:rsidP="00C4217E">
            <w:pPr>
              <w:spacing w:before="100" w:beforeAutospacing="1" w:after="100" w:afterAutospacing="1"/>
              <w:rPr>
                <w:sz w:val="18"/>
                <w:szCs w:val="18"/>
              </w:rPr>
            </w:pPr>
          </w:p>
        </w:tc>
        <w:tc>
          <w:tcPr>
            <w:tcW w:w="591" w:type="pct"/>
            <w:vAlign w:val="center"/>
          </w:tcPr>
          <w:p w14:paraId="21BF1B0E" w14:textId="77777777" w:rsidR="00623457" w:rsidRPr="00840707" w:rsidRDefault="00623457" w:rsidP="00C4217E">
            <w:pPr>
              <w:spacing w:before="100" w:beforeAutospacing="1" w:after="100" w:afterAutospacing="1"/>
              <w:rPr>
                <w:sz w:val="18"/>
                <w:szCs w:val="18"/>
              </w:rPr>
            </w:pPr>
          </w:p>
        </w:tc>
        <w:tc>
          <w:tcPr>
            <w:tcW w:w="498" w:type="pct"/>
            <w:vAlign w:val="center"/>
          </w:tcPr>
          <w:p w14:paraId="3B7D9FD5" w14:textId="77777777" w:rsidR="00623457" w:rsidRPr="00840707" w:rsidRDefault="00623457" w:rsidP="00C4217E">
            <w:pPr>
              <w:spacing w:before="100" w:beforeAutospacing="1" w:after="100" w:afterAutospacing="1"/>
              <w:rPr>
                <w:sz w:val="18"/>
                <w:szCs w:val="18"/>
              </w:rPr>
            </w:pPr>
          </w:p>
        </w:tc>
        <w:tc>
          <w:tcPr>
            <w:tcW w:w="499" w:type="pct"/>
            <w:vAlign w:val="center"/>
          </w:tcPr>
          <w:p w14:paraId="5D698D9C" w14:textId="77777777" w:rsidR="00623457" w:rsidRPr="00840707" w:rsidRDefault="00623457" w:rsidP="00C4217E">
            <w:pPr>
              <w:spacing w:before="100" w:beforeAutospacing="1" w:after="100" w:afterAutospacing="1"/>
              <w:rPr>
                <w:sz w:val="18"/>
                <w:szCs w:val="18"/>
              </w:rPr>
            </w:pPr>
          </w:p>
        </w:tc>
        <w:tc>
          <w:tcPr>
            <w:tcW w:w="445" w:type="pct"/>
            <w:vAlign w:val="center"/>
          </w:tcPr>
          <w:p w14:paraId="356A94B5" w14:textId="77777777" w:rsidR="00623457" w:rsidRPr="00840707" w:rsidRDefault="00623457" w:rsidP="00C4217E">
            <w:pPr>
              <w:spacing w:before="100" w:beforeAutospacing="1" w:after="100" w:afterAutospacing="1"/>
              <w:rPr>
                <w:sz w:val="18"/>
                <w:szCs w:val="18"/>
              </w:rPr>
            </w:pPr>
          </w:p>
        </w:tc>
      </w:tr>
      <w:tr w:rsidR="00623457" w:rsidRPr="00C4217E" w14:paraId="188307DC" w14:textId="77777777" w:rsidTr="00C4217E">
        <w:trPr>
          <w:trHeight w:val="340"/>
        </w:trPr>
        <w:tc>
          <w:tcPr>
            <w:tcW w:w="226" w:type="pct"/>
            <w:tcBorders>
              <w:bottom w:val="single" w:sz="4" w:space="0" w:color="auto"/>
            </w:tcBorders>
            <w:vAlign w:val="center"/>
          </w:tcPr>
          <w:p w14:paraId="6F47334A" w14:textId="77777777" w:rsidR="00623457" w:rsidRPr="00840707" w:rsidRDefault="00623457" w:rsidP="00C4217E">
            <w:pPr>
              <w:spacing w:before="100" w:beforeAutospacing="1" w:after="100" w:afterAutospacing="1"/>
              <w:rPr>
                <w:sz w:val="18"/>
                <w:szCs w:val="18"/>
              </w:rPr>
            </w:pPr>
          </w:p>
        </w:tc>
        <w:tc>
          <w:tcPr>
            <w:tcW w:w="758" w:type="pct"/>
            <w:tcBorders>
              <w:bottom w:val="single" w:sz="4" w:space="0" w:color="auto"/>
            </w:tcBorders>
            <w:vAlign w:val="center"/>
          </w:tcPr>
          <w:p w14:paraId="19879EFD" w14:textId="77777777" w:rsidR="00623457" w:rsidRPr="00840707" w:rsidRDefault="00623457" w:rsidP="00C4217E">
            <w:pPr>
              <w:spacing w:before="100" w:beforeAutospacing="1" w:after="100" w:afterAutospacing="1"/>
              <w:rPr>
                <w:sz w:val="18"/>
                <w:szCs w:val="18"/>
              </w:rPr>
            </w:pPr>
          </w:p>
        </w:tc>
        <w:tc>
          <w:tcPr>
            <w:tcW w:w="414" w:type="pct"/>
            <w:tcBorders>
              <w:bottom w:val="single" w:sz="4" w:space="0" w:color="auto"/>
            </w:tcBorders>
            <w:vAlign w:val="center"/>
          </w:tcPr>
          <w:p w14:paraId="02EB0231" w14:textId="77777777" w:rsidR="00623457" w:rsidRPr="00840707" w:rsidRDefault="00623457" w:rsidP="00C4217E">
            <w:pPr>
              <w:spacing w:before="100" w:beforeAutospacing="1" w:after="100" w:afterAutospacing="1"/>
              <w:rPr>
                <w:sz w:val="18"/>
                <w:szCs w:val="18"/>
              </w:rPr>
            </w:pPr>
          </w:p>
        </w:tc>
        <w:tc>
          <w:tcPr>
            <w:tcW w:w="417" w:type="pct"/>
            <w:tcBorders>
              <w:bottom w:val="single" w:sz="4" w:space="0" w:color="auto"/>
            </w:tcBorders>
            <w:vAlign w:val="center"/>
          </w:tcPr>
          <w:p w14:paraId="0CBFC0B6" w14:textId="77777777" w:rsidR="00623457" w:rsidRPr="00840707" w:rsidRDefault="00623457" w:rsidP="00C4217E">
            <w:pPr>
              <w:spacing w:before="100" w:beforeAutospacing="1" w:after="100" w:afterAutospacing="1"/>
              <w:rPr>
                <w:sz w:val="18"/>
                <w:szCs w:val="18"/>
              </w:rPr>
            </w:pPr>
          </w:p>
        </w:tc>
        <w:tc>
          <w:tcPr>
            <w:tcW w:w="423" w:type="pct"/>
            <w:tcBorders>
              <w:bottom w:val="single" w:sz="4" w:space="0" w:color="auto"/>
            </w:tcBorders>
            <w:vAlign w:val="center"/>
          </w:tcPr>
          <w:p w14:paraId="3350AE5B" w14:textId="77777777" w:rsidR="00623457" w:rsidRPr="00840707" w:rsidRDefault="00623457" w:rsidP="00C4217E">
            <w:pPr>
              <w:spacing w:before="100" w:beforeAutospacing="1" w:after="100" w:afterAutospacing="1"/>
              <w:rPr>
                <w:sz w:val="18"/>
                <w:szCs w:val="18"/>
              </w:rPr>
            </w:pPr>
          </w:p>
        </w:tc>
        <w:tc>
          <w:tcPr>
            <w:tcW w:w="366" w:type="pct"/>
            <w:vAlign w:val="center"/>
          </w:tcPr>
          <w:p w14:paraId="393DB849" w14:textId="77777777" w:rsidR="00623457" w:rsidRPr="00840707" w:rsidRDefault="00623457" w:rsidP="00C4217E">
            <w:pPr>
              <w:spacing w:before="100" w:beforeAutospacing="1" w:after="100" w:afterAutospacing="1"/>
              <w:rPr>
                <w:sz w:val="18"/>
                <w:szCs w:val="18"/>
              </w:rPr>
            </w:pPr>
          </w:p>
        </w:tc>
        <w:tc>
          <w:tcPr>
            <w:tcW w:w="365" w:type="pct"/>
            <w:vAlign w:val="center"/>
          </w:tcPr>
          <w:p w14:paraId="0FD38DF2" w14:textId="77777777" w:rsidR="00623457" w:rsidRPr="00840707" w:rsidRDefault="00623457" w:rsidP="00C4217E">
            <w:pPr>
              <w:spacing w:before="100" w:beforeAutospacing="1" w:after="100" w:afterAutospacing="1"/>
              <w:rPr>
                <w:sz w:val="18"/>
                <w:szCs w:val="18"/>
              </w:rPr>
            </w:pPr>
          </w:p>
        </w:tc>
        <w:tc>
          <w:tcPr>
            <w:tcW w:w="591" w:type="pct"/>
            <w:vAlign w:val="center"/>
          </w:tcPr>
          <w:p w14:paraId="41F9285F" w14:textId="77777777" w:rsidR="00623457" w:rsidRPr="00840707" w:rsidRDefault="00623457" w:rsidP="00C4217E">
            <w:pPr>
              <w:spacing w:before="100" w:beforeAutospacing="1" w:after="100" w:afterAutospacing="1"/>
              <w:rPr>
                <w:sz w:val="18"/>
                <w:szCs w:val="18"/>
              </w:rPr>
            </w:pPr>
          </w:p>
        </w:tc>
        <w:tc>
          <w:tcPr>
            <w:tcW w:w="498" w:type="pct"/>
            <w:vAlign w:val="center"/>
          </w:tcPr>
          <w:p w14:paraId="0E8EABD7" w14:textId="77777777" w:rsidR="00623457" w:rsidRPr="00840707" w:rsidRDefault="00623457" w:rsidP="00C4217E">
            <w:pPr>
              <w:spacing w:before="100" w:beforeAutospacing="1" w:after="100" w:afterAutospacing="1"/>
              <w:rPr>
                <w:sz w:val="18"/>
                <w:szCs w:val="18"/>
              </w:rPr>
            </w:pPr>
          </w:p>
        </w:tc>
        <w:tc>
          <w:tcPr>
            <w:tcW w:w="499" w:type="pct"/>
            <w:vAlign w:val="center"/>
          </w:tcPr>
          <w:p w14:paraId="12631D17" w14:textId="77777777" w:rsidR="00623457" w:rsidRPr="00840707" w:rsidRDefault="00623457" w:rsidP="00C4217E">
            <w:pPr>
              <w:spacing w:before="100" w:beforeAutospacing="1" w:after="100" w:afterAutospacing="1"/>
              <w:rPr>
                <w:sz w:val="18"/>
                <w:szCs w:val="18"/>
              </w:rPr>
            </w:pPr>
          </w:p>
        </w:tc>
        <w:tc>
          <w:tcPr>
            <w:tcW w:w="445" w:type="pct"/>
            <w:vAlign w:val="center"/>
          </w:tcPr>
          <w:p w14:paraId="7F5FC7DB" w14:textId="77777777" w:rsidR="00623457" w:rsidRPr="00840707" w:rsidRDefault="00623457" w:rsidP="00C4217E">
            <w:pPr>
              <w:spacing w:before="100" w:beforeAutospacing="1" w:after="100" w:afterAutospacing="1"/>
              <w:rPr>
                <w:sz w:val="18"/>
                <w:szCs w:val="18"/>
              </w:rPr>
            </w:pPr>
          </w:p>
        </w:tc>
      </w:tr>
      <w:tr w:rsidR="00623457" w:rsidRPr="00C4217E" w14:paraId="115108BF" w14:textId="77777777" w:rsidTr="00C4217E">
        <w:trPr>
          <w:trHeight w:val="340"/>
        </w:trPr>
        <w:tc>
          <w:tcPr>
            <w:tcW w:w="2238" w:type="pct"/>
            <w:gridSpan w:val="5"/>
            <w:shd w:val="pct15" w:color="auto" w:fill="FFFFFF"/>
            <w:vAlign w:val="center"/>
          </w:tcPr>
          <w:p w14:paraId="75D13A97" w14:textId="77777777" w:rsidR="00623457" w:rsidRPr="00840707" w:rsidRDefault="00623457" w:rsidP="00C4217E">
            <w:pPr>
              <w:spacing w:before="100" w:beforeAutospacing="1" w:after="100" w:afterAutospacing="1"/>
              <w:jc w:val="center"/>
              <w:rPr>
                <w:sz w:val="18"/>
                <w:szCs w:val="18"/>
              </w:rPr>
            </w:pPr>
            <w:r w:rsidRPr="00840707">
              <w:rPr>
                <w:b/>
                <w:sz w:val="18"/>
                <w:szCs w:val="18"/>
                <w:lang w:val="el-GR"/>
              </w:rPr>
              <w:t>ΣΥΝΟΛΟ</w:t>
            </w:r>
          </w:p>
        </w:tc>
        <w:tc>
          <w:tcPr>
            <w:tcW w:w="366" w:type="pct"/>
            <w:vAlign w:val="center"/>
          </w:tcPr>
          <w:p w14:paraId="76C1B17B" w14:textId="77777777" w:rsidR="00623457" w:rsidRPr="00840707" w:rsidRDefault="00623457" w:rsidP="00C4217E">
            <w:pPr>
              <w:spacing w:before="100" w:beforeAutospacing="1" w:after="100" w:afterAutospacing="1"/>
              <w:rPr>
                <w:sz w:val="18"/>
                <w:szCs w:val="18"/>
              </w:rPr>
            </w:pPr>
          </w:p>
        </w:tc>
        <w:tc>
          <w:tcPr>
            <w:tcW w:w="365" w:type="pct"/>
            <w:vAlign w:val="center"/>
          </w:tcPr>
          <w:p w14:paraId="7FC2BAFC" w14:textId="77777777" w:rsidR="00623457" w:rsidRPr="00840707" w:rsidRDefault="00623457" w:rsidP="00C4217E">
            <w:pPr>
              <w:spacing w:before="100" w:beforeAutospacing="1" w:after="100" w:afterAutospacing="1"/>
              <w:rPr>
                <w:sz w:val="18"/>
                <w:szCs w:val="18"/>
              </w:rPr>
            </w:pPr>
          </w:p>
        </w:tc>
        <w:tc>
          <w:tcPr>
            <w:tcW w:w="591" w:type="pct"/>
            <w:vAlign w:val="center"/>
          </w:tcPr>
          <w:p w14:paraId="6C8C46C3" w14:textId="77777777" w:rsidR="00623457" w:rsidRPr="00840707" w:rsidRDefault="00623457" w:rsidP="00C4217E">
            <w:pPr>
              <w:spacing w:before="100" w:beforeAutospacing="1" w:after="100" w:afterAutospacing="1"/>
              <w:rPr>
                <w:sz w:val="18"/>
                <w:szCs w:val="18"/>
              </w:rPr>
            </w:pPr>
          </w:p>
        </w:tc>
        <w:tc>
          <w:tcPr>
            <w:tcW w:w="498" w:type="pct"/>
            <w:vAlign w:val="center"/>
          </w:tcPr>
          <w:p w14:paraId="5C83925C" w14:textId="77777777" w:rsidR="00623457" w:rsidRPr="00840707" w:rsidRDefault="00623457" w:rsidP="00C4217E">
            <w:pPr>
              <w:spacing w:before="100" w:beforeAutospacing="1" w:after="100" w:afterAutospacing="1"/>
              <w:rPr>
                <w:sz w:val="18"/>
                <w:szCs w:val="18"/>
              </w:rPr>
            </w:pPr>
          </w:p>
        </w:tc>
        <w:tc>
          <w:tcPr>
            <w:tcW w:w="499" w:type="pct"/>
            <w:vAlign w:val="center"/>
          </w:tcPr>
          <w:p w14:paraId="3E92C670" w14:textId="77777777" w:rsidR="00623457" w:rsidRPr="00840707" w:rsidRDefault="00623457" w:rsidP="00C4217E">
            <w:pPr>
              <w:spacing w:before="100" w:beforeAutospacing="1" w:after="100" w:afterAutospacing="1"/>
              <w:rPr>
                <w:sz w:val="18"/>
                <w:szCs w:val="18"/>
              </w:rPr>
            </w:pPr>
          </w:p>
        </w:tc>
        <w:tc>
          <w:tcPr>
            <w:tcW w:w="445" w:type="pct"/>
            <w:vAlign w:val="center"/>
          </w:tcPr>
          <w:p w14:paraId="1FD3898F" w14:textId="77777777" w:rsidR="00623457" w:rsidRPr="00840707" w:rsidRDefault="00623457" w:rsidP="00C4217E">
            <w:pPr>
              <w:spacing w:before="100" w:beforeAutospacing="1" w:after="100" w:afterAutospacing="1"/>
              <w:rPr>
                <w:sz w:val="18"/>
                <w:szCs w:val="18"/>
              </w:rPr>
            </w:pPr>
          </w:p>
        </w:tc>
      </w:tr>
    </w:tbl>
    <w:p w14:paraId="6CC93A09" w14:textId="77777777" w:rsidR="00623457" w:rsidRPr="00840707" w:rsidRDefault="00623457" w:rsidP="00F82A8D">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EC46360" w14:textId="77777777" w:rsidR="00623457" w:rsidRPr="00C4217E" w:rsidRDefault="00623457" w:rsidP="00F82A8D">
      <w:pPr>
        <w:pStyle w:val="Heading3"/>
        <w:numPr>
          <w:ilvl w:val="2"/>
          <w:numId w:val="53"/>
        </w:numPr>
        <w:ind w:left="1134" w:hanging="414"/>
        <w:rPr>
          <w:rFonts w:cs="Tahoma"/>
          <w:lang w:val="el-GR"/>
        </w:rPr>
      </w:pPr>
      <w:bookmarkStart w:id="1504" w:name="_Toc366852697"/>
      <w:bookmarkStart w:id="1505" w:name="_Ref508304036"/>
      <w:bookmarkStart w:id="1506" w:name="_Toc10632750"/>
      <w:bookmarkStart w:id="1507" w:name="_Toc42167517"/>
      <w:bookmarkStart w:id="1508" w:name="_Toc53671370"/>
      <w:bookmarkStart w:id="1509" w:name="_Toc97194380"/>
      <w:bookmarkStart w:id="1510" w:name="_Toc97194484"/>
      <w:bookmarkStart w:id="1511" w:name="_Toc107309471"/>
      <w:r w:rsidRPr="00C4217E">
        <w:rPr>
          <w:rFonts w:cs="Tahoma"/>
          <w:lang w:val="el-GR"/>
        </w:rPr>
        <w:t>Έτοιμο Λογισμικό</w:t>
      </w:r>
      <w:bookmarkEnd w:id="1504"/>
      <w:bookmarkEnd w:id="1505"/>
      <w:bookmarkEnd w:id="1506"/>
      <w:bookmarkEnd w:id="1507"/>
      <w:bookmarkEnd w:id="1508"/>
      <w:bookmarkEnd w:id="1509"/>
      <w:bookmarkEnd w:id="1510"/>
      <w:bookmarkEnd w:id="1511"/>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619"/>
        <w:gridCol w:w="637"/>
        <w:gridCol w:w="803"/>
        <w:gridCol w:w="815"/>
        <w:gridCol w:w="705"/>
        <w:gridCol w:w="703"/>
        <w:gridCol w:w="1138"/>
        <w:gridCol w:w="959"/>
        <w:gridCol w:w="961"/>
        <w:gridCol w:w="853"/>
      </w:tblGrid>
      <w:tr w:rsidR="00623457" w:rsidRPr="00C4217E" w14:paraId="4E9E6013" w14:textId="77777777" w:rsidTr="00C4217E">
        <w:trPr>
          <w:cantSplit/>
          <w:tblHeader/>
        </w:trPr>
        <w:tc>
          <w:tcPr>
            <w:tcW w:w="226" w:type="pct"/>
            <w:vMerge w:val="restart"/>
            <w:shd w:val="pct15" w:color="auto" w:fill="FFFFFF"/>
            <w:vAlign w:val="center"/>
          </w:tcPr>
          <w:p w14:paraId="4F2560AC" w14:textId="77777777" w:rsidR="00623457" w:rsidRPr="00840707" w:rsidRDefault="00623457" w:rsidP="00C4217E">
            <w:pPr>
              <w:spacing w:after="0"/>
              <w:ind w:left="-108" w:right="-88" w:firstLine="108"/>
              <w:rPr>
                <w:sz w:val="18"/>
                <w:szCs w:val="18"/>
                <w:lang w:val="el-GR"/>
              </w:rPr>
            </w:pPr>
            <w:r w:rsidRPr="00840707">
              <w:rPr>
                <w:sz w:val="18"/>
                <w:szCs w:val="18"/>
                <w:lang w:val="el-GR"/>
              </w:rPr>
              <w:t>Α/Α</w:t>
            </w:r>
          </w:p>
        </w:tc>
        <w:tc>
          <w:tcPr>
            <w:tcW w:w="841" w:type="pct"/>
            <w:vMerge w:val="restart"/>
            <w:shd w:val="pct15" w:color="auto" w:fill="FFFFFF"/>
            <w:vAlign w:val="center"/>
          </w:tcPr>
          <w:p w14:paraId="67FA77A1" w14:textId="77777777" w:rsidR="00623457" w:rsidRPr="00840707" w:rsidRDefault="00623457" w:rsidP="00C4217E">
            <w:pPr>
              <w:spacing w:after="0"/>
              <w:jc w:val="center"/>
              <w:rPr>
                <w:sz w:val="18"/>
                <w:szCs w:val="18"/>
                <w:lang w:val="el-GR"/>
              </w:rPr>
            </w:pPr>
            <w:r w:rsidRPr="00840707">
              <w:rPr>
                <w:sz w:val="18"/>
                <w:szCs w:val="18"/>
                <w:lang w:val="el-GR"/>
              </w:rPr>
              <w:t>ΠΕΡΙΓΡΑΦΗ</w:t>
            </w:r>
          </w:p>
        </w:tc>
        <w:tc>
          <w:tcPr>
            <w:tcW w:w="331" w:type="pct"/>
            <w:vMerge w:val="restart"/>
            <w:shd w:val="pct15" w:color="auto" w:fill="FFFFFF"/>
            <w:vAlign w:val="center"/>
          </w:tcPr>
          <w:p w14:paraId="0ECC50D4" w14:textId="77777777" w:rsidR="00623457" w:rsidRPr="00840707" w:rsidRDefault="00623457" w:rsidP="00C4217E">
            <w:pPr>
              <w:spacing w:after="0"/>
              <w:jc w:val="center"/>
              <w:rPr>
                <w:sz w:val="18"/>
                <w:szCs w:val="18"/>
                <w:lang w:val="el-GR"/>
              </w:rPr>
            </w:pPr>
            <w:r w:rsidRPr="00840707">
              <w:rPr>
                <w:sz w:val="18"/>
                <w:szCs w:val="18"/>
                <w:lang w:val="el-GR"/>
              </w:rPr>
              <w:t>ΤΥΠΟΣ</w:t>
            </w:r>
          </w:p>
        </w:tc>
        <w:tc>
          <w:tcPr>
            <w:tcW w:w="417" w:type="pct"/>
            <w:vMerge w:val="restart"/>
            <w:shd w:val="pct15" w:color="auto" w:fill="FFFFFF"/>
            <w:vAlign w:val="center"/>
          </w:tcPr>
          <w:p w14:paraId="4F4599B9" w14:textId="77777777" w:rsidR="00623457" w:rsidRPr="00840707" w:rsidRDefault="00623457" w:rsidP="00C4217E">
            <w:pPr>
              <w:spacing w:after="0"/>
              <w:jc w:val="center"/>
              <w:rPr>
                <w:sz w:val="18"/>
                <w:szCs w:val="18"/>
                <w:lang w:val="el-GR"/>
              </w:rPr>
            </w:pPr>
            <w:r w:rsidRPr="00840707">
              <w:rPr>
                <w:sz w:val="18"/>
                <w:szCs w:val="18"/>
                <w:lang w:val="el-GR"/>
              </w:rPr>
              <w:t>ΠΟΣΟΤΗΤΑ</w:t>
            </w:r>
          </w:p>
        </w:tc>
        <w:tc>
          <w:tcPr>
            <w:tcW w:w="788" w:type="pct"/>
            <w:gridSpan w:val="2"/>
            <w:shd w:val="pct15" w:color="auto" w:fill="FFFFFF"/>
            <w:vAlign w:val="center"/>
          </w:tcPr>
          <w:p w14:paraId="3C273DB3" w14:textId="77777777" w:rsidR="00623457" w:rsidRPr="00840707" w:rsidRDefault="00623457" w:rsidP="00C4217E">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4876E0A8"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591" w:type="pct"/>
            <w:vMerge w:val="restart"/>
            <w:shd w:val="pct15" w:color="auto" w:fill="FFFFFF"/>
            <w:vAlign w:val="center"/>
          </w:tcPr>
          <w:p w14:paraId="139564B3" w14:textId="77777777" w:rsidR="00623457" w:rsidRPr="00840707" w:rsidRDefault="00623457" w:rsidP="00C4217E">
            <w:pPr>
              <w:spacing w:after="0"/>
              <w:jc w:val="center"/>
              <w:rPr>
                <w:sz w:val="18"/>
                <w:szCs w:val="18"/>
                <w:lang w:val="el-GR"/>
              </w:rPr>
            </w:pPr>
            <w:r w:rsidRPr="00840707">
              <w:rPr>
                <w:sz w:val="18"/>
                <w:szCs w:val="18"/>
                <w:lang w:val="el-GR"/>
              </w:rPr>
              <w:t>ΣΥΝΟΛΙΚΗ ΑΞΙΑ</w:t>
            </w:r>
          </w:p>
          <w:p w14:paraId="6544EE6F"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1441" w:type="pct"/>
            <w:gridSpan w:val="3"/>
            <w:shd w:val="pct15" w:color="auto" w:fill="FFFFFF"/>
            <w:vAlign w:val="center"/>
          </w:tcPr>
          <w:p w14:paraId="207BF623" w14:textId="77777777" w:rsidR="00623457" w:rsidRPr="00840707" w:rsidRDefault="00623457" w:rsidP="00C4217E">
            <w:pPr>
              <w:spacing w:after="0"/>
              <w:jc w:val="center"/>
              <w:rPr>
                <w:sz w:val="18"/>
                <w:szCs w:val="18"/>
                <w:lang w:val="el-GR"/>
              </w:rPr>
            </w:pPr>
            <w:r w:rsidRPr="00840707">
              <w:rPr>
                <w:sz w:val="18"/>
                <w:szCs w:val="18"/>
                <w:lang w:val="el-GR"/>
              </w:rPr>
              <w:t>* ΚΟΣΤΟΣ ΣΥΝΤΗΡΗΣΗΣ ΧΩΡΙΣ ΦΠΑ [€]</w:t>
            </w:r>
          </w:p>
        </w:tc>
      </w:tr>
      <w:tr w:rsidR="00623457" w:rsidRPr="00C4217E" w14:paraId="35B345A7" w14:textId="77777777" w:rsidTr="00C4217E">
        <w:trPr>
          <w:cantSplit/>
          <w:tblHeader/>
        </w:trPr>
        <w:tc>
          <w:tcPr>
            <w:tcW w:w="226" w:type="pct"/>
            <w:vMerge/>
            <w:shd w:val="pct15" w:color="auto" w:fill="FFFFFF"/>
            <w:vAlign w:val="center"/>
          </w:tcPr>
          <w:p w14:paraId="2CD89E0F" w14:textId="77777777" w:rsidR="00623457" w:rsidRPr="00840707" w:rsidRDefault="00623457" w:rsidP="00C4217E">
            <w:pPr>
              <w:spacing w:after="0"/>
              <w:jc w:val="center"/>
              <w:rPr>
                <w:sz w:val="18"/>
                <w:szCs w:val="18"/>
                <w:lang w:val="el-GR"/>
              </w:rPr>
            </w:pPr>
          </w:p>
        </w:tc>
        <w:tc>
          <w:tcPr>
            <w:tcW w:w="841" w:type="pct"/>
            <w:vMerge/>
            <w:shd w:val="pct15" w:color="auto" w:fill="FFFFFF"/>
            <w:vAlign w:val="center"/>
          </w:tcPr>
          <w:p w14:paraId="0D34612C" w14:textId="77777777" w:rsidR="00623457" w:rsidRPr="00840707" w:rsidRDefault="00623457" w:rsidP="00C4217E">
            <w:pPr>
              <w:spacing w:after="0"/>
              <w:jc w:val="center"/>
              <w:rPr>
                <w:sz w:val="18"/>
                <w:szCs w:val="18"/>
                <w:lang w:val="el-GR"/>
              </w:rPr>
            </w:pPr>
          </w:p>
        </w:tc>
        <w:tc>
          <w:tcPr>
            <w:tcW w:w="331" w:type="pct"/>
            <w:vMerge/>
            <w:shd w:val="pct15" w:color="auto" w:fill="FFFFFF"/>
            <w:vAlign w:val="center"/>
          </w:tcPr>
          <w:p w14:paraId="2D807F8C" w14:textId="77777777" w:rsidR="00623457" w:rsidRPr="00840707" w:rsidRDefault="00623457" w:rsidP="00C4217E">
            <w:pPr>
              <w:spacing w:after="0"/>
              <w:jc w:val="center"/>
              <w:rPr>
                <w:sz w:val="18"/>
                <w:szCs w:val="18"/>
                <w:lang w:val="el-GR"/>
              </w:rPr>
            </w:pPr>
          </w:p>
        </w:tc>
        <w:tc>
          <w:tcPr>
            <w:tcW w:w="417" w:type="pct"/>
            <w:vMerge/>
            <w:shd w:val="pct15" w:color="auto" w:fill="FFFFFF"/>
            <w:vAlign w:val="center"/>
          </w:tcPr>
          <w:p w14:paraId="35A9D7EE" w14:textId="77777777" w:rsidR="00623457" w:rsidRPr="00840707" w:rsidRDefault="00623457" w:rsidP="00C4217E">
            <w:pPr>
              <w:spacing w:after="0"/>
              <w:jc w:val="center"/>
              <w:rPr>
                <w:sz w:val="18"/>
                <w:szCs w:val="18"/>
                <w:lang w:val="el-GR"/>
              </w:rPr>
            </w:pPr>
          </w:p>
        </w:tc>
        <w:tc>
          <w:tcPr>
            <w:tcW w:w="422" w:type="pct"/>
            <w:shd w:val="pct15" w:color="auto" w:fill="FFFFFF"/>
            <w:vAlign w:val="center"/>
          </w:tcPr>
          <w:p w14:paraId="4FCD9688"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ΤΙΜΗ</w:t>
            </w:r>
          </w:p>
          <w:p w14:paraId="1D14CDC7"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ΜΟΝΑΔΑΣ</w:t>
            </w:r>
          </w:p>
        </w:tc>
        <w:tc>
          <w:tcPr>
            <w:tcW w:w="366" w:type="pct"/>
            <w:shd w:val="pct15" w:color="auto" w:fill="FFFFFF"/>
            <w:vAlign w:val="center"/>
          </w:tcPr>
          <w:p w14:paraId="42271420" w14:textId="77777777" w:rsidR="00623457" w:rsidRPr="00840707" w:rsidRDefault="00623457" w:rsidP="00C4217E">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703BD861" w14:textId="77777777" w:rsidR="00623457" w:rsidRPr="00840707" w:rsidRDefault="00623457" w:rsidP="00C4217E">
            <w:pPr>
              <w:spacing w:after="0"/>
              <w:jc w:val="center"/>
              <w:rPr>
                <w:sz w:val="18"/>
                <w:szCs w:val="18"/>
                <w:lang w:val="el-GR"/>
              </w:rPr>
            </w:pPr>
          </w:p>
        </w:tc>
        <w:tc>
          <w:tcPr>
            <w:tcW w:w="591" w:type="pct"/>
            <w:vMerge/>
            <w:shd w:val="pct15" w:color="auto" w:fill="FFFFFF"/>
            <w:vAlign w:val="center"/>
          </w:tcPr>
          <w:p w14:paraId="42E8E964" w14:textId="77777777" w:rsidR="00623457" w:rsidRPr="00840707" w:rsidRDefault="00623457" w:rsidP="00C4217E">
            <w:pPr>
              <w:spacing w:after="0"/>
              <w:jc w:val="center"/>
              <w:rPr>
                <w:sz w:val="18"/>
                <w:szCs w:val="18"/>
                <w:lang w:val="el-GR"/>
              </w:rPr>
            </w:pPr>
          </w:p>
        </w:tc>
        <w:tc>
          <w:tcPr>
            <w:tcW w:w="498" w:type="pct"/>
            <w:shd w:val="pct15" w:color="auto" w:fill="FFFFFF"/>
            <w:vAlign w:val="center"/>
          </w:tcPr>
          <w:p w14:paraId="7C4E6762" w14:textId="77777777" w:rsidR="00623457" w:rsidRPr="00840707" w:rsidRDefault="00623457"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66E1146F" w14:textId="77777777" w:rsidR="00623457" w:rsidRPr="00840707" w:rsidRDefault="00623457"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5" w:type="pct"/>
            <w:shd w:val="pct15" w:color="auto" w:fill="FFFFFF"/>
            <w:vAlign w:val="center"/>
          </w:tcPr>
          <w:p w14:paraId="63D9CDA6" w14:textId="77777777" w:rsidR="00623457" w:rsidRPr="00840707" w:rsidRDefault="00623457"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23457" w:rsidRPr="00C4217E" w14:paraId="17D59084" w14:textId="77777777" w:rsidTr="00C4217E">
        <w:trPr>
          <w:trHeight w:val="340"/>
        </w:trPr>
        <w:tc>
          <w:tcPr>
            <w:tcW w:w="226" w:type="pct"/>
            <w:vAlign w:val="center"/>
          </w:tcPr>
          <w:p w14:paraId="3983E42C" w14:textId="77777777" w:rsidR="00623457" w:rsidRPr="00840707" w:rsidRDefault="00623457" w:rsidP="00C4217E">
            <w:pPr>
              <w:spacing w:before="100" w:beforeAutospacing="1" w:after="100" w:afterAutospacing="1"/>
              <w:rPr>
                <w:sz w:val="18"/>
                <w:szCs w:val="18"/>
                <w:lang w:val="el-GR"/>
              </w:rPr>
            </w:pPr>
          </w:p>
        </w:tc>
        <w:tc>
          <w:tcPr>
            <w:tcW w:w="841" w:type="pct"/>
            <w:vAlign w:val="center"/>
          </w:tcPr>
          <w:p w14:paraId="13D530EC" w14:textId="77777777" w:rsidR="00623457" w:rsidRPr="00840707" w:rsidRDefault="00623457" w:rsidP="00C4217E">
            <w:pPr>
              <w:spacing w:before="100" w:beforeAutospacing="1" w:after="100" w:afterAutospacing="1"/>
              <w:rPr>
                <w:sz w:val="18"/>
                <w:szCs w:val="18"/>
                <w:lang w:val="el-GR"/>
              </w:rPr>
            </w:pPr>
          </w:p>
        </w:tc>
        <w:tc>
          <w:tcPr>
            <w:tcW w:w="331" w:type="pct"/>
            <w:vAlign w:val="center"/>
          </w:tcPr>
          <w:p w14:paraId="74C28567" w14:textId="77777777" w:rsidR="00623457" w:rsidRPr="00840707" w:rsidRDefault="00623457" w:rsidP="00C4217E">
            <w:pPr>
              <w:spacing w:before="100" w:beforeAutospacing="1" w:after="100" w:afterAutospacing="1"/>
              <w:rPr>
                <w:sz w:val="18"/>
                <w:szCs w:val="18"/>
                <w:lang w:val="el-GR"/>
              </w:rPr>
            </w:pPr>
          </w:p>
        </w:tc>
        <w:tc>
          <w:tcPr>
            <w:tcW w:w="417" w:type="pct"/>
            <w:vAlign w:val="center"/>
          </w:tcPr>
          <w:p w14:paraId="6584BF0B" w14:textId="77777777" w:rsidR="00623457" w:rsidRPr="00840707" w:rsidRDefault="00623457" w:rsidP="00C4217E">
            <w:pPr>
              <w:spacing w:before="100" w:beforeAutospacing="1" w:after="100" w:afterAutospacing="1"/>
              <w:rPr>
                <w:sz w:val="18"/>
                <w:szCs w:val="18"/>
              </w:rPr>
            </w:pPr>
          </w:p>
        </w:tc>
        <w:tc>
          <w:tcPr>
            <w:tcW w:w="422" w:type="pct"/>
            <w:vAlign w:val="center"/>
          </w:tcPr>
          <w:p w14:paraId="30A2084D" w14:textId="77777777" w:rsidR="00623457" w:rsidRPr="00840707" w:rsidRDefault="00623457" w:rsidP="00C4217E">
            <w:pPr>
              <w:spacing w:before="100" w:beforeAutospacing="1" w:after="100" w:afterAutospacing="1"/>
              <w:rPr>
                <w:sz w:val="18"/>
                <w:szCs w:val="18"/>
              </w:rPr>
            </w:pPr>
          </w:p>
        </w:tc>
        <w:tc>
          <w:tcPr>
            <w:tcW w:w="366" w:type="pct"/>
            <w:vAlign w:val="center"/>
          </w:tcPr>
          <w:p w14:paraId="53253CC0" w14:textId="77777777" w:rsidR="00623457" w:rsidRPr="00840707" w:rsidRDefault="00623457" w:rsidP="00C4217E">
            <w:pPr>
              <w:spacing w:before="100" w:beforeAutospacing="1" w:after="100" w:afterAutospacing="1"/>
              <w:rPr>
                <w:sz w:val="18"/>
                <w:szCs w:val="18"/>
              </w:rPr>
            </w:pPr>
          </w:p>
        </w:tc>
        <w:tc>
          <w:tcPr>
            <w:tcW w:w="365" w:type="pct"/>
            <w:vAlign w:val="center"/>
          </w:tcPr>
          <w:p w14:paraId="5698763A" w14:textId="77777777" w:rsidR="00623457" w:rsidRPr="00840707" w:rsidRDefault="00623457" w:rsidP="00C4217E">
            <w:pPr>
              <w:spacing w:before="100" w:beforeAutospacing="1" w:after="100" w:afterAutospacing="1"/>
              <w:rPr>
                <w:sz w:val="18"/>
                <w:szCs w:val="18"/>
              </w:rPr>
            </w:pPr>
          </w:p>
        </w:tc>
        <w:tc>
          <w:tcPr>
            <w:tcW w:w="591" w:type="pct"/>
            <w:vAlign w:val="center"/>
          </w:tcPr>
          <w:p w14:paraId="31FC7F2A" w14:textId="77777777" w:rsidR="00623457" w:rsidRPr="00840707" w:rsidRDefault="00623457" w:rsidP="00C4217E">
            <w:pPr>
              <w:spacing w:before="100" w:beforeAutospacing="1" w:after="100" w:afterAutospacing="1"/>
              <w:rPr>
                <w:sz w:val="18"/>
                <w:szCs w:val="18"/>
              </w:rPr>
            </w:pPr>
          </w:p>
        </w:tc>
        <w:tc>
          <w:tcPr>
            <w:tcW w:w="498" w:type="pct"/>
            <w:vAlign w:val="center"/>
          </w:tcPr>
          <w:p w14:paraId="3EA73DE8" w14:textId="77777777" w:rsidR="00623457" w:rsidRPr="00840707" w:rsidRDefault="00623457" w:rsidP="00C4217E">
            <w:pPr>
              <w:spacing w:before="100" w:beforeAutospacing="1" w:after="100" w:afterAutospacing="1"/>
              <w:rPr>
                <w:sz w:val="18"/>
                <w:szCs w:val="18"/>
              </w:rPr>
            </w:pPr>
          </w:p>
        </w:tc>
        <w:tc>
          <w:tcPr>
            <w:tcW w:w="499" w:type="pct"/>
            <w:vAlign w:val="center"/>
          </w:tcPr>
          <w:p w14:paraId="30FECA58" w14:textId="77777777" w:rsidR="00623457" w:rsidRPr="00840707" w:rsidRDefault="00623457" w:rsidP="00C4217E">
            <w:pPr>
              <w:spacing w:before="100" w:beforeAutospacing="1" w:after="100" w:afterAutospacing="1"/>
              <w:rPr>
                <w:sz w:val="18"/>
                <w:szCs w:val="18"/>
              </w:rPr>
            </w:pPr>
          </w:p>
        </w:tc>
        <w:tc>
          <w:tcPr>
            <w:tcW w:w="445" w:type="pct"/>
            <w:vAlign w:val="center"/>
          </w:tcPr>
          <w:p w14:paraId="39A55C60" w14:textId="77777777" w:rsidR="00623457" w:rsidRPr="00840707" w:rsidRDefault="00623457" w:rsidP="00C4217E">
            <w:pPr>
              <w:spacing w:before="100" w:beforeAutospacing="1" w:after="100" w:afterAutospacing="1"/>
              <w:rPr>
                <w:sz w:val="18"/>
                <w:szCs w:val="18"/>
              </w:rPr>
            </w:pPr>
          </w:p>
        </w:tc>
      </w:tr>
      <w:tr w:rsidR="00623457" w:rsidRPr="00C4217E" w14:paraId="49252C3C" w14:textId="77777777" w:rsidTr="00C4217E">
        <w:trPr>
          <w:trHeight w:val="340"/>
        </w:trPr>
        <w:tc>
          <w:tcPr>
            <w:tcW w:w="226" w:type="pct"/>
            <w:vAlign w:val="center"/>
          </w:tcPr>
          <w:p w14:paraId="7715CFEC" w14:textId="77777777" w:rsidR="00623457" w:rsidRPr="00840707" w:rsidRDefault="00623457" w:rsidP="00C4217E">
            <w:pPr>
              <w:spacing w:before="100" w:beforeAutospacing="1" w:after="100" w:afterAutospacing="1"/>
              <w:rPr>
                <w:sz w:val="18"/>
                <w:szCs w:val="18"/>
                <w:lang w:val="el-GR"/>
              </w:rPr>
            </w:pPr>
          </w:p>
        </w:tc>
        <w:tc>
          <w:tcPr>
            <w:tcW w:w="841" w:type="pct"/>
            <w:vAlign w:val="center"/>
          </w:tcPr>
          <w:p w14:paraId="1AD684E0" w14:textId="77777777" w:rsidR="00623457" w:rsidRPr="00840707" w:rsidRDefault="00623457" w:rsidP="00C4217E">
            <w:pPr>
              <w:spacing w:before="100" w:beforeAutospacing="1" w:after="100" w:afterAutospacing="1"/>
              <w:rPr>
                <w:sz w:val="18"/>
                <w:szCs w:val="18"/>
                <w:lang w:val="el-GR"/>
              </w:rPr>
            </w:pPr>
          </w:p>
        </w:tc>
        <w:tc>
          <w:tcPr>
            <w:tcW w:w="331" w:type="pct"/>
            <w:vAlign w:val="center"/>
          </w:tcPr>
          <w:p w14:paraId="32B44DD5" w14:textId="77777777" w:rsidR="00623457" w:rsidRPr="00840707" w:rsidRDefault="00623457" w:rsidP="00C4217E">
            <w:pPr>
              <w:spacing w:before="100" w:beforeAutospacing="1" w:after="100" w:afterAutospacing="1"/>
              <w:rPr>
                <w:sz w:val="18"/>
                <w:szCs w:val="18"/>
                <w:lang w:val="el-GR"/>
              </w:rPr>
            </w:pPr>
          </w:p>
        </w:tc>
        <w:tc>
          <w:tcPr>
            <w:tcW w:w="417" w:type="pct"/>
            <w:vAlign w:val="center"/>
          </w:tcPr>
          <w:p w14:paraId="4A1AB0A8" w14:textId="77777777" w:rsidR="00623457" w:rsidRPr="00840707" w:rsidRDefault="00623457" w:rsidP="00C4217E">
            <w:pPr>
              <w:spacing w:before="100" w:beforeAutospacing="1" w:after="100" w:afterAutospacing="1"/>
              <w:rPr>
                <w:sz w:val="18"/>
                <w:szCs w:val="18"/>
              </w:rPr>
            </w:pPr>
          </w:p>
        </w:tc>
        <w:tc>
          <w:tcPr>
            <w:tcW w:w="422" w:type="pct"/>
            <w:vAlign w:val="center"/>
          </w:tcPr>
          <w:p w14:paraId="7CF7F36C" w14:textId="77777777" w:rsidR="00623457" w:rsidRPr="00840707" w:rsidRDefault="00623457" w:rsidP="00C4217E">
            <w:pPr>
              <w:spacing w:before="100" w:beforeAutospacing="1" w:after="100" w:afterAutospacing="1"/>
              <w:rPr>
                <w:sz w:val="18"/>
                <w:szCs w:val="18"/>
              </w:rPr>
            </w:pPr>
          </w:p>
        </w:tc>
        <w:tc>
          <w:tcPr>
            <w:tcW w:w="366" w:type="pct"/>
            <w:vAlign w:val="center"/>
          </w:tcPr>
          <w:p w14:paraId="4F4260A2" w14:textId="77777777" w:rsidR="00623457" w:rsidRPr="00840707" w:rsidRDefault="00623457" w:rsidP="00C4217E">
            <w:pPr>
              <w:spacing w:before="100" w:beforeAutospacing="1" w:after="100" w:afterAutospacing="1"/>
              <w:rPr>
                <w:sz w:val="18"/>
                <w:szCs w:val="18"/>
              </w:rPr>
            </w:pPr>
          </w:p>
        </w:tc>
        <w:tc>
          <w:tcPr>
            <w:tcW w:w="365" w:type="pct"/>
            <w:vAlign w:val="center"/>
          </w:tcPr>
          <w:p w14:paraId="4081FDFE" w14:textId="77777777" w:rsidR="00623457" w:rsidRPr="00840707" w:rsidRDefault="00623457" w:rsidP="00C4217E">
            <w:pPr>
              <w:spacing w:before="100" w:beforeAutospacing="1" w:after="100" w:afterAutospacing="1"/>
              <w:rPr>
                <w:sz w:val="18"/>
                <w:szCs w:val="18"/>
              </w:rPr>
            </w:pPr>
          </w:p>
        </w:tc>
        <w:tc>
          <w:tcPr>
            <w:tcW w:w="591" w:type="pct"/>
            <w:vAlign w:val="center"/>
          </w:tcPr>
          <w:p w14:paraId="55F9DCA1" w14:textId="77777777" w:rsidR="00623457" w:rsidRPr="00840707" w:rsidRDefault="00623457" w:rsidP="00C4217E">
            <w:pPr>
              <w:spacing w:before="100" w:beforeAutospacing="1" w:after="100" w:afterAutospacing="1"/>
              <w:rPr>
                <w:sz w:val="18"/>
                <w:szCs w:val="18"/>
              </w:rPr>
            </w:pPr>
          </w:p>
        </w:tc>
        <w:tc>
          <w:tcPr>
            <w:tcW w:w="498" w:type="pct"/>
            <w:vAlign w:val="center"/>
          </w:tcPr>
          <w:p w14:paraId="6D91E0C8" w14:textId="77777777" w:rsidR="00623457" w:rsidRPr="00840707" w:rsidRDefault="00623457" w:rsidP="00C4217E">
            <w:pPr>
              <w:spacing w:before="100" w:beforeAutospacing="1" w:after="100" w:afterAutospacing="1"/>
              <w:rPr>
                <w:sz w:val="18"/>
                <w:szCs w:val="18"/>
              </w:rPr>
            </w:pPr>
          </w:p>
        </w:tc>
        <w:tc>
          <w:tcPr>
            <w:tcW w:w="499" w:type="pct"/>
            <w:vAlign w:val="center"/>
          </w:tcPr>
          <w:p w14:paraId="10693FC3" w14:textId="77777777" w:rsidR="00623457" w:rsidRPr="00840707" w:rsidRDefault="00623457" w:rsidP="00C4217E">
            <w:pPr>
              <w:spacing w:before="100" w:beforeAutospacing="1" w:after="100" w:afterAutospacing="1"/>
              <w:rPr>
                <w:sz w:val="18"/>
                <w:szCs w:val="18"/>
              </w:rPr>
            </w:pPr>
          </w:p>
        </w:tc>
        <w:tc>
          <w:tcPr>
            <w:tcW w:w="445" w:type="pct"/>
            <w:vAlign w:val="center"/>
          </w:tcPr>
          <w:p w14:paraId="30BFCCEB" w14:textId="77777777" w:rsidR="00623457" w:rsidRPr="00840707" w:rsidRDefault="00623457" w:rsidP="00C4217E">
            <w:pPr>
              <w:spacing w:before="100" w:beforeAutospacing="1" w:after="100" w:afterAutospacing="1"/>
              <w:rPr>
                <w:sz w:val="18"/>
                <w:szCs w:val="18"/>
              </w:rPr>
            </w:pPr>
          </w:p>
        </w:tc>
      </w:tr>
      <w:tr w:rsidR="00623457" w:rsidRPr="00C4217E" w14:paraId="5E8D6BEB" w14:textId="77777777" w:rsidTr="00C4217E">
        <w:trPr>
          <w:trHeight w:val="340"/>
        </w:trPr>
        <w:tc>
          <w:tcPr>
            <w:tcW w:w="226" w:type="pct"/>
            <w:tcBorders>
              <w:bottom w:val="single" w:sz="4" w:space="0" w:color="auto"/>
            </w:tcBorders>
            <w:vAlign w:val="center"/>
          </w:tcPr>
          <w:p w14:paraId="321EE3F9" w14:textId="77777777" w:rsidR="00623457" w:rsidRPr="00840707" w:rsidRDefault="00623457" w:rsidP="00C4217E">
            <w:pPr>
              <w:spacing w:before="100" w:beforeAutospacing="1" w:after="100" w:afterAutospacing="1"/>
              <w:rPr>
                <w:sz w:val="18"/>
                <w:szCs w:val="18"/>
                <w:lang w:val="el-GR"/>
              </w:rPr>
            </w:pPr>
          </w:p>
        </w:tc>
        <w:tc>
          <w:tcPr>
            <w:tcW w:w="841" w:type="pct"/>
            <w:tcBorders>
              <w:bottom w:val="single" w:sz="4" w:space="0" w:color="auto"/>
            </w:tcBorders>
            <w:vAlign w:val="center"/>
          </w:tcPr>
          <w:p w14:paraId="661C89B1" w14:textId="77777777" w:rsidR="00623457" w:rsidRPr="00840707" w:rsidRDefault="00623457" w:rsidP="00C4217E">
            <w:pPr>
              <w:spacing w:before="100" w:beforeAutospacing="1" w:after="100" w:afterAutospacing="1"/>
              <w:rPr>
                <w:sz w:val="18"/>
                <w:szCs w:val="18"/>
                <w:lang w:val="el-GR"/>
              </w:rPr>
            </w:pPr>
          </w:p>
        </w:tc>
        <w:tc>
          <w:tcPr>
            <w:tcW w:w="331" w:type="pct"/>
            <w:tcBorders>
              <w:bottom w:val="single" w:sz="4" w:space="0" w:color="auto"/>
            </w:tcBorders>
            <w:vAlign w:val="center"/>
          </w:tcPr>
          <w:p w14:paraId="6FDB3B04" w14:textId="77777777" w:rsidR="00623457" w:rsidRPr="00840707" w:rsidRDefault="00623457" w:rsidP="00C4217E">
            <w:pPr>
              <w:spacing w:before="100" w:beforeAutospacing="1" w:after="100" w:afterAutospacing="1"/>
              <w:rPr>
                <w:sz w:val="18"/>
                <w:szCs w:val="18"/>
                <w:lang w:val="el-GR"/>
              </w:rPr>
            </w:pPr>
          </w:p>
        </w:tc>
        <w:tc>
          <w:tcPr>
            <w:tcW w:w="417" w:type="pct"/>
            <w:tcBorders>
              <w:bottom w:val="single" w:sz="4" w:space="0" w:color="auto"/>
            </w:tcBorders>
            <w:vAlign w:val="center"/>
          </w:tcPr>
          <w:p w14:paraId="487401FD" w14:textId="77777777" w:rsidR="00623457" w:rsidRPr="00840707" w:rsidRDefault="00623457" w:rsidP="00C4217E">
            <w:pPr>
              <w:spacing w:before="100" w:beforeAutospacing="1" w:after="100" w:afterAutospacing="1"/>
              <w:rPr>
                <w:sz w:val="18"/>
                <w:szCs w:val="18"/>
              </w:rPr>
            </w:pPr>
          </w:p>
        </w:tc>
        <w:tc>
          <w:tcPr>
            <w:tcW w:w="422" w:type="pct"/>
            <w:tcBorders>
              <w:bottom w:val="single" w:sz="4" w:space="0" w:color="auto"/>
            </w:tcBorders>
            <w:vAlign w:val="center"/>
          </w:tcPr>
          <w:p w14:paraId="257D125D" w14:textId="77777777" w:rsidR="00623457" w:rsidRPr="00840707" w:rsidRDefault="00623457" w:rsidP="00C4217E">
            <w:pPr>
              <w:spacing w:before="100" w:beforeAutospacing="1" w:after="100" w:afterAutospacing="1"/>
              <w:rPr>
                <w:sz w:val="18"/>
                <w:szCs w:val="18"/>
              </w:rPr>
            </w:pPr>
          </w:p>
        </w:tc>
        <w:tc>
          <w:tcPr>
            <w:tcW w:w="366" w:type="pct"/>
            <w:vAlign w:val="center"/>
          </w:tcPr>
          <w:p w14:paraId="4A365041" w14:textId="77777777" w:rsidR="00623457" w:rsidRPr="00840707" w:rsidRDefault="00623457" w:rsidP="00C4217E">
            <w:pPr>
              <w:spacing w:before="100" w:beforeAutospacing="1" w:after="100" w:afterAutospacing="1"/>
              <w:rPr>
                <w:sz w:val="18"/>
                <w:szCs w:val="18"/>
              </w:rPr>
            </w:pPr>
          </w:p>
        </w:tc>
        <w:tc>
          <w:tcPr>
            <w:tcW w:w="365" w:type="pct"/>
            <w:vAlign w:val="center"/>
          </w:tcPr>
          <w:p w14:paraId="20B1989E" w14:textId="77777777" w:rsidR="00623457" w:rsidRPr="00840707" w:rsidRDefault="00623457" w:rsidP="00C4217E">
            <w:pPr>
              <w:spacing w:before="100" w:beforeAutospacing="1" w:after="100" w:afterAutospacing="1"/>
              <w:rPr>
                <w:sz w:val="18"/>
                <w:szCs w:val="18"/>
              </w:rPr>
            </w:pPr>
          </w:p>
        </w:tc>
        <w:tc>
          <w:tcPr>
            <w:tcW w:w="591" w:type="pct"/>
            <w:vAlign w:val="center"/>
          </w:tcPr>
          <w:p w14:paraId="5838B86B" w14:textId="77777777" w:rsidR="00623457" w:rsidRPr="00840707" w:rsidRDefault="00623457" w:rsidP="00C4217E">
            <w:pPr>
              <w:spacing w:before="100" w:beforeAutospacing="1" w:after="100" w:afterAutospacing="1"/>
              <w:rPr>
                <w:sz w:val="18"/>
                <w:szCs w:val="18"/>
              </w:rPr>
            </w:pPr>
          </w:p>
        </w:tc>
        <w:tc>
          <w:tcPr>
            <w:tcW w:w="498" w:type="pct"/>
            <w:vAlign w:val="center"/>
          </w:tcPr>
          <w:p w14:paraId="1307C49B" w14:textId="77777777" w:rsidR="00623457" w:rsidRPr="00840707" w:rsidRDefault="00623457" w:rsidP="00C4217E">
            <w:pPr>
              <w:spacing w:before="100" w:beforeAutospacing="1" w:after="100" w:afterAutospacing="1"/>
              <w:rPr>
                <w:sz w:val="18"/>
                <w:szCs w:val="18"/>
              </w:rPr>
            </w:pPr>
          </w:p>
        </w:tc>
        <w:tc>
          <w:tcPr>
            <w:tcW w:w="499" w:type="pct"/>
            <w:vAlign w:val="center"/>
          </w:tcPr>
          <w:p w14:paraId="2C0E18B8" w14:textId="77777777" w:rsidR="00623457" w:rsidRPr="00840707" w:rsidRDefault="00623457" w:rsidP="00C4217E">
            <w:pPr>
              <w:spacing w:before="100" w:beforeAutospacing="1" w:after="100" w:afterAutospacing="1"/>
              <w:rPr>
                <w:sz w:val="18"/>
                <w:szCs w:val="18"/>
              </w:rPr>
            </w:pPr>
          </w:p>
        </w:tc>
        <w:tc>
          <w:tcPr>
            <w:tcW w:w="445" w:type="pct"/>
            <w:vAlign w:val="center"/>
          </w:tcPr>
          <w:p w14:paraId="33D71D57" w14:textId="77777777" w:rsidR="00623457" w:rsidRPr="00840707" w:rsidRDefault="00623457" w:rsidP="00C4217E">
            <w:pPr>
              <w:spacing w:before="100" w:beforeAutospacing="1" w:after="100" w:afterAutospacing="1"/>
              <w:rPr>
                <w:sz w:val="18"/>
                <w:szCs w:val="18"/>
              </w:rPr>
            </w:pPr>
          </w:p>
        </w:tc>
      </w:tr>
      <w:tr w:rsidR="00623457" w:rsidRPr="00C4217E" w14:paraId="22183190" w14:textId="77777777" w:rsidTr="00C4217E">
        <w:trPr>
          <w:trHeight w:val="340"/>
        </w:trPr>
        <w:tc>
          <w:tcPr>
            <w:tcW w:w="2238" w:type="pct"/>
            <w:gridSpan w:val="5"/>
            <w:shd w:val="pct15" w:color="auto" w:fill="FFFFFF"/>
            <w:vAlign w:val="center"/>
          </w:tcPr>
          <w:p w14:paraId="727203FD" w14:textId="77777777" w:rsidR="00623457" w:rsidRPr="00840707" w:rsidRDefault="00623457" w:rsidP="00C4217E">
            <w:pPr>
              <w:spacing w:before="100" w:beforeAutospacing="1" w:after="100" w:afterAutospacing="1"/>
              <w:jc w:val="center"/>
              <w:rPr>
                <w:sz w:val="18"/>
                <w:szCs w:val="18"/>
                <w:lang w:val="el-GR"/>
              </w:rPr>
            </w:pPr>
            <w:r w:rsidRPr="00840707">
              <w:rPr>
                <w:b/>
                <w:sz w:val="18"/>
                <w:szCs w:val="18"/>
                <w:lang w:val="el-GR"/>
              </w:rPr>
              <w:t>ΣΥΝΟΛΟ</w:t>
            </w:r>
          </w:p>
        </w:tc>
        <w:tc>
          <w:tcPr>
            <w:tcW w:w="366" w:type="pct"/>
            <w:vAlign w:val="center"/>
          </w:tcPr>
          <w:p w14:paraId="1B0FF726" w14:textId="77777777" w:rsidR="00623457" w:rsidRPr="00840707" w:rsidRDefault="00623457" w:rsidP="00C4217E">
            <w:pPr>
              <w:spacing w:before="100" w:beforeAutospacing="1" w:after="100" w:afterAutospacing="1"/>
              <w:rPr>
                <w:sz w:val="18"/>
                <w:szCs w:val="18"/>
              </w:rPr>
            </w:pPr>
          </w:p>
        </w:tc>
        <w:tc>
          <w:tcPr>
            <w:tcW w:w="365" w:type="pct"/>
            <w:vAlign w:val="center"/>
          </w:tcPr>
          <w:p w14:paraId="4E89388E" w14:textId="77777777" w:rsidR="00623457" w:rsidRPr="00840707" w:rsidRDefault="00623457" w:rsidP="00C4217E">
            <w:pPr>
              <w:spacing w:before="100" w:beforeAutospacing="1" w:after="100" w:afterAutospacing="1"/>
              <w:rPr>
                <w:sz w:val="18"/>
                <w:szCs w:val="18"/>
              </w:rPr>
            </w:pPr>
          </w:p>
        </w:tc>
        <w:tc>
          <w:tcPr>
            <w:tcW w:w="591" w:type="pct"/>
            <w:vAlign w:val="center"/>
          </w:tcPr>
          <w:p w14:paraId="014B91EE" w14:textId="77777777" w:rsidR="00623457" w:rsidRPr="00840707" w:rsidRDefault="00623457" w:rsidP="00C4217E">
            <w:pPr>
              <w:spacing w:before="100" w:beforeAutospacing="1" w:after="100" w:afterAutospacing="1"/>
              <w:rPr>
                <w:sz w:val="18"/>
                <w:szCs w:val="18"/>
              </w:rPr>
            </w:pPr>
          </w:p>
        </w:tc>
        <w:tc>
          <w:tcPr>
            <w:tcW w:w="498" w:type="pct"/>
            <w:vAlign w:val="center"/>
          </w:tcPr>
          <w:p w14:paraId="4B2A11FB" w14:textId="77777777" w:rsidR="00623457" w:rsidRPr="00840707" w:rsidRDefault="00623457" w:rsidP="00C4217E">
            <w:pPr>
              <w:spacing w:before="100" w:beforeAutospacing="1" w:after="100" w:afterAutospacing="1"/>
              <w:rPr>
                <w:sz w:val="18"/>
                <w:szCs w:val="18"/>
              </w:rPr>
            </w:pPr>
          </w:p>
        </w:tc>
        <w:tc>
          <w:tcPr>
            <w:tcW w:w="499" w:type="pct"/>
            <w:vAlign w:val="center"/>
          </w:tcPr>
          <w:p w14:paraId="28009EB5" w14:textId="77777777" w:rsidR="00623457" w:rsidRPr="00840707" w:rsidRDefault="00623457" w:rsidP="00C4217E">
            <w:pPr>
              <w:spacing w:before="100" w:beforeAutospacing="1" w:after="100" w:afterAutospacing="1"/>
              <w:rPr>
                <w:sz w:val="18"/>
                <w:szCs w:val="18"/>
              </w:rPr>
            </w:pPr>
          </w:p>
        </w:tc>
        <w:tc>
          <w:tcPr>
            <w:tcW w:w="445" w:type="pct"/>
            <w:vAlign w:val="center"/>
          </w:tcPr>
          <w:p w14:paraId="3AD54080" w14:textId="77777777" w:rsidR="00623457" w:rsidRPr="00840707" w:rsidRDefault="00623457" w:rsidP="00C4217E">
            <w:pPr>
              <w:spacing w:before="100" w:beforeAutospacing="1" w:after="100" w:afterAutospacing="1"/>
              <w:rPr>
                <w:sz w:val="18"/>
                <w:szCs w:val="18"/>
              </w:rPr>
            </w:pPr>
          </w:p>
        </w:tc>
      </w:tr>
    </w:tbl>
    <w:p w14:paraId="15322A98"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DF180E9" w14:textId="77777777" w:rsidR="00623457" w:rsidRPr="00BE0ADD" w:rsidRDefault="00623457" w:rsidP="00F82A8D">
      <w:pPr>
        <w:pStyle w:val="Heading3"/>
        <w:numPr>
          <w:ilvl w:val="2"/>
          <w:numId w:val="53"/>
        </w:numPr>
        <w:ind w:left="1134" w:hanging="414"/>
        <w:rPr>
          <w:rFonts w:cs="Tahoma"/>
          <w:lang w:val="el-GR"/>
        </w:rPr>
      </w:pPr>
      <w:bookmarkStart w:id="1512" w:name="_Toc103281869"/>
      <w:bookmarkStart w:id="1513" w:name="_Toc103282935"/>
      <w:bookmarkStart w:id="1514" w:name="_Toc103947960"/>
      <w:bookmarkStart w:id="1515" w:name="_Toc104281557"/>
      <w:bookmarkStart w:id="1516" w:name="_Toc104308698"/>
      <w:bookmarkStart w:id="1517" w:name="_Toc103281870"/>
      <w:bookmarkStart w:id="1518" w:name="_Toc103282936"/>
      <w:bookmarkStart w:id="1519" w:name="_Toc103947961"/>
      <w:bookmarkStart w:id="1520" w:name="_Toc104281558"/>
      <w:bookmarkStart w:id="1521" w:name="_Toc104308699"/>
      <w:bookmarkStart w:id="1522" w:name="_Toc103281888"/>
      <w:bookmarkStart w:id="1523" w:name="_Toc103282954"/>
      <w:bookmarkStart w:id="1524" w:name="_Toc103947979"/>
      <w:bookmarkStart w:id="1525" w:name="_Toc104281576"/>
      <w:bookmarkStart w:id="1526" w:name="_Toc104308717"/>
      <w:bookmarkStart w:id="1527" w:name="_Toc103281900"/>
      <w:bookmarkStart w:id="1528" w:name="_Toc103282966"/>
      <w:bookmarkStart w:id="1529" w:name="_Toc103947991"/>
      <w:bookmarkStart w:id="1530" w:name="_Toc104281588"/>
      <w:bookmarkStart w:id="1531" w:name="_Toc104308729"/>
      <w:bookmarkStart w:id="1532" w:name="_Toc103281912"/>
      <w:bookmarkStart w:id="1533" w:name="_Toc103282978"/>
      <w:bookmarkStart w:id="1534" w:name="_Toc103948003"/>
      <w:bookmarkStart w:id="1535" w:name="_Toc104281600"/>
      <w:bookmarkStart w:id="1536" w:name="_Toc104308741"/>
      <w:bookmarkStart w:id="1537" w:name="_Toc103281932"/>
      <w:bookmarkStart w:id="1538" w:name="_Toc103282998"/>
      <w:bookmarkStart w:id="1539" w:name="_Toc103948023"/>
      <w:bookmarkStart w:id="1540" w:name="_Toc104281620"/>
      <w:bookmarkStart w:id="1541" w:name="_Toc104308761"/>
      <w:bookmarkStart w:id="1542" w:name="_Toc240445878"/>
      <w:bookmarkStart w:id="1543" w:name="_Toc366852699"/>
      <w:bookmarkStart w:id="1544" w:name="_Ref508304059"/>
      <w:bookmarkStart w:id="1545" w:name="_Toc10632752"/>
      <w:bookmarkStart w:id="1546" w:name="_Toc42167519"/>
      <w:bookmarkStart w:id="1547" w:name="_Toc53671372"/>
      <w:bookmarkStart w:id="1548" w:name="_Toc97194382"/>
      <w:bookmarkStart w:id="1549" w:name="_Toc97194486"/>
      <w:bookmarkStart w:id="1550" w:name="_Toc107309472"/>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r w:rsidRPr="00BE0ADD">
        <w:rPr>
          <w:rFonts w:cs="Tahoma"/>
          <w:lang w:val="el-GR"/>
        </w:rPr>
        <w:t>Υπηρεσίες</w:t>
      </w:r>
      <w:bookmarkEnd w:id="1542"/>
      <w:bookmarkEnd w:id="1543"/>
      <w:bookmarkEnd w:id="1544"/>
      <w:bookmarkEnd w:id="1545"/>
      <w:bookmarkEnd w:id="1546"/>
      <w:bookmarkEnd w:id="1547"/>
      <w:bookmarkEnd w:id="1548"/>
      <w:bookmarkEnd w:id="1549"/>
      <w:bookmarkEnd w:id="1550"/>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2783"/>
        <w:gridCol w:w="1656"/>
        <w:gridCol w:w="1211"/>
        <w:gridCol w:w="1055"/>
        <w:gridCol w:w="861"/>
        <w:gridCol w:w="1258"/>
      </w:tblGrid>
      <w:tr w:rsidR="00FA5007" w:rsidRPr="0044241D" w14:paraId="005AC625" w14:textId="77777777" w:rsidTr="009D17BE">
        <w:trPr>
          <w:cantSplit/>
          <w:tblHeader/>
        </w:trPr>
        <w:tc>
          <w:tcPr>
            <w:tcW w:w="418" w:type="pct"/>
            <w:vMerge w:val="restart"/>
            <w:shd w:val="clear" w:color="auto" w:fill="E6E6E6"/>
            <w:vAlign w:val="center"/>
          </w:tcPr>
          <w:p w14:paraId="70A23EDD" w14:textId="77777777" w:rsidR="00FA5007" w:rsidRPr="009D17BE" w:rsidRDefault="00FA5007" w:rsidP="00FF106B">
            <w:pPr>
              <w:spacing w:before="40" w:after="40" w:line="276" w:lineRule="auto"/>
              <w:jc w:val="center"/>
              <w:rPr>
                <w:sz w:val="20"/>
                <w:szCs w:val="20"/>
              </w:rPr>
            </w:pPr>
            <w:bookmarkStart w:id="1551" w:name="_Toc240445879"/>
            <w:bookmarkStart w:id="1552" w:name="_Toc366852700"/>
            <w:bookmarkStart w:id="1553" w:name="_Ref508304072"/>
            <w:bookmarkStart w:id="1554" w:name="_Toc10632753"/>
            <w:bookmarkStart w:id="1555" w:name="_Toc42167520"/>
            <w:r w:rsidRPr="009D17BE">
              <w:rPr>
                <w:sz w:val="20"/>
                <w:szCs w:val="20"/>
              </w:rPr>
              <w:t>Α/Α</w:t>
            </w:r>
          </w:p>
        </w:tc>
        <w:tc>
          <w:tcPr>
            <w:tcW w:w="1445" w:type="pct"/>
            <w:vMerge w:val="restart"/>
            <w:shd w:val="clear" w:color="auto" w:fill="E6E6E6"/>
            <w:vAlign w:val="center"/>
          </w:tcPr>
          <w:p w14:paraId="1B529E92" w14:textId="77777777" w:rsidR="00FA5007" w:rsidRPr="009D17BE" w:rsidRDefault="00FA5007" w:rsidP="00FF106B">
            <w:pPr>
              <w:spacing w:before="40" w:after="40" w:line="276" w:lineRule="auto"/>
              <w:jc w:val="left"/>
              <w:rPr>
                <w:sz w:val="20"/>
                <w:szCs w:val="20"/>
              </w:rPr>
            </w:pPr>
            <w:r w:rsidRPr="009D17BE">
              <w:rPr>
                <w:sz w:val="20"/>
                <w:szCs w:val="20"/>
              </w:rPr>
              <w:t>ΠΕΡΙΓΡΑΦΗ</w:t>
            </w:r>
          </w:p>
        </w:tc>
        <w:tc>
          <w:tcPr>
            <w:tcW w:w="860" w:type="pct"/>
            <w:vMerge w:val="restart"/>
            <w:shd w:val="clear" w:color="auto" w:fill="E6E6E6"/>
            <w:vAlign w:val="center"/>
          </w:tcPr>
          <w:p w14:paraId="4B9A0B4C" w14:textId="77777777" w:rsidR="00FA5007" w:rsidRPr="009D17BE" w:rsidRDefault="00FA5007" w:rsidP="00FF106B">
            <w:pPr>
              <w:spacing w:before="40" w:after="40" w:line="276" w:lineRule="auto"/>
              <w:jc w:val="center"/>
              <w:rPr>
                <w:sz w:val="20"/>
                <w:szCs w:val="20"/>
              </w:rPr>
            </w:pPr>
            <w:proofErr w:type="spellStart"/>
            <w:r w:rsidRPr="009D17BE">
              <w:rPr>
                <w:sz w:val="20"/>
                <w:szCs w:val="20"/>
              </w:rPr>
              <w:t>Ανθρω</w:t>
            </w:r>
            <w:proofErr w:type="spellEnd"/>
            <w:r w:rsidRPr="009D17BE">
              <w:rPr>
                <w:sz w:val="20"/>
                <w:szCs w:val="20"/>
              </w:rPr>
              <w:t>πομήνες</w:t>
            </w:r>
          </w:p>
        </w:tc>
        <w:tc>
          <w:tcPr>
            <w:tcW w:w="1177" w:type="pct"/>
            <w:gridSpan w:val="2"/>
            <w:shd w:val="clear" w:color="auto" w:fill="E6E6E6"/>
            <w:vAlign w:val="center"/>
          </w:tcPr>
          <w:p w14:paraId="6FB04EA7" w14:textId="77777777" w:rsidR="00FA5007" w:rsidRPr="009D17BE" w:rsidRDefault="00FA5007" w:rsidP="00FF106B">
            <w:pPr>
              <w:spacing w:before="40" w:after="40" w:line="276" w:lineRule="auto"/>
              <w:jc w:val="center"/>
              <w:rPr>
                <w:sz w:val="20"/>
                <w:szCs w:val="20"/>
              </w:rPr>
            </w:pPr>
            <w:r w:rsidRPr="009D17BE">
              <w:rPr>
                <w:sz w:val="20"/>
                <w:szCs w:val="20"/>
              </w:rPr>
              <w:t>ΑΞΙΑ ΧΩΡΙΣ ΦΠΑ [€]</w:t>
            </w:r>
          </w:p>
        </w:tc>
        <w:tc>
          <w:tcPr>
            <w:tcW w:w="447" w:type="pct"/>
            <w:vMerge w:val="restart"/>
            <w:shd w:val="clear" w:color="auto" w:fill="E6E6E6"/>
            <w:vAlign w:val="center"/>
          </w:tcPr>
          <w:p w14:paraId="59C65A06" w14:textId="77777777" w:rsidR="00FA5007" w:rsidRPr="009D17BE" w:rsidRDefault="00FA5007" w:rsidP="00FF106B">
            <w:pPr>
              <w:spacing w:before="40" w:after="40" w:line="276" w:lineRule="auto"/>
              <w:jc w:val="center"/>
              <w:rPr>
                <w:sz w:val="20"/>
                <w:szCs w:val="20"/>
              </w:rPr>
            </w:pPr>
            <w:r w:rsidRPr="009D17BE">
              <w:rPr>
                <w:sz w:val="20"/>
                <w:szCs w:val="20"/>
              </w:rPr>
              <w:t>ΦΠΑ [€]</w:t>
            </w:r>
          </w:p>
        </w:tc>
        <w:tc>
          <w:tcPr>
            <w:tcW w:w="653" w:type="pct"/>
            <w:vMerge w:val="restart"/>
            <w:shd w:val="clear" w:color="auto" w:fill="E6E6E6"/>
            <w:vAlign w:val="center"/>
          </w:tcPr>
          <w:p w14:paraId="29786DAD" w14:textId="77777777" w:rsidR="00FA5007" w:rsidRPr="009D17BE" w:rsidRDefault="00FA5007" w:rsidP="00FF106B">
            <w:pPr>
              <w:spacing w:before="40" w:after="40" w:line="276" w:lineRule="auto"/>
              <w:jc w:val="center"/>
              <w:rPr>
                <w:sz w:val="20"/>
                <w:szCs w:val="20"/>
              </w:rPr>
            </w:pPr>
            <w:r w:rsidRPr="009D17BE">
              <w:rPr>
                <w:sz w:val="20"/>
                <w:szCs w:val="20"/>
              </w:rPr>
              <w:t xml:space="preserve">ΣΥΝΟΛΙΚΗ ΑΞΙΑ </w:t>
            </w:r>
          </w:p>
          <w:p w14:paraId="0C1442FE" w14:textId="77777777" w:rsidR="00FA5007" w:rsidRPr="009D17BE" w:rsidRDefault="00FA5007" w:rsidP="00FF106B">
            <w:pPr>
              <w:spacing w:before="40" w:after="40" w:line="276" w:lineRule="auto"/>
              <w:jc w:val="center"/>
              <w:rPr>
                <w:sz w:val="20"/>
                <w:szCs w:val="20"/>
              </w:rPr>
            </w:pPr>
            <w:r w:rsidRPr="009D17BE">
              <w:rPr>
                <w:sz w:val="20"/>
                <w:szCs w:val="20"/>
              </w:rPr>
              <w:t>ΜΕ ΦΠΑ [€]</w:t>
            </w:r>
          </w:p>
        </w:tc>
      </w:tr>
      <w:tr w:rsidR="00FA5007" w:rsidRPr="0044241D" w14:paraId="40DC8538" w14:textId="77777777" w:rsidTr="009D17BE">
        <w:trPr>
          <w:cantSplit/>
        </w:trPr>
        <w:tc>
          <w:tcPr>
            <w:tcW w:w="418" w:type="pct"/>
            <w:vMerge/>
            <w:shd w:val="clear" w:color="auto" w:fill="E6E6E6"/>
            <w:vAlign w:val="center"/>
          </w:tcPr>
          <w:p w14:paraId="357031F0" w14:textId="77777777" w:rsidR="00FA5007" w:rsidRPr="009D17BE" w:rsidRDefault="00FA5007" w:rsidP="00FF106B">
            <w:pPr>
              <w:spacing w:before="40" w:after="40" w:line="276" w:lineRule="auto"/>
              <w:jc w:val="center"/>
              <w:rPr>
                <w:sz w:val="20"/>
                <w:szCs w:val="20"/>
              </w:rPr>
            </w:pPr>
          </w:p>
        </w:tc>
        <w:tc>
          <w:tcPr>
            <w:tcW w:w="1445" w:type="pct"/>
            <w:vMerge/>
            <w:shd w:val="clear" w:color="auto" w:fill="E6E6E6"/>
            <w:vAlign w:val="center"/>
          </w:tcPr>
          <w:p w14:paraId="2C389C62" w14:textId="77777777" w:rsidR="00FA5007" w:rsidRPr="009D17BE" w:rsidRDefault="00FA5007" w:rsidP="00FF106B">
            <w:pPr>
              <w:spacing w:before="40" w:after="40" w:line="276" w:lineRule="auto"/>
              <w:jc w:val="left"/>
              <w:rPr>
                <w:sz w:val="20"/>
                <w:szCs w:val="20"/>
              </w:rPr>
            </w:pPr>
          </w:p>
        </w:tc>
        <w:tc>
          <w:tcPr>
            <w:tcW w:w="860" w:type="pct"/>
            <w:vMerge/>
            <w:shd w:val="clear" w:color="auto" w:fill="E6E6E6"/>
            <w:vAlign w:val="center"/>
          </w:tcPr>
          <w:p w14:paraId="12D41573" w14:textId="77777777" w:rsidR="00FA5007" w:rsidRPr="009D17BE" w:rsidRDefault="00FA5007" w:rsidP="00FF106B">
            <w:pPr>
              <w:spacing w:before="40" w:after="40" w:line="276" w:lineRule="auto"/>
              <w:jc w:val="center"/>
              <w:rPr>
                <w:sz w:val="20"/>
                <w:szCs w:val="20"/>
              </w:rPr>
            </w:pPr>
          </w:p>
        </w:tc>
        <w:tc>
          <w:tcPr>
            <w:tcW w:w="629" w:type="pct"/>
            <w:shd w:val="clear" w:color="auto" w:fill="E6E6E6"/>
            <w:vAlign w:val="center"/>
          </w:tcPr>
          <w:p w14:paraId="6D4798F1" w14:textId="77777777" w:rsidR="00FA5007" w:rsidRPr="009D17BE" w:rsidRDefault="00FA5007" w:rsidP="00FF106B">
            <w:pPr>
              <w:spacing w:before="40" w:after="40" w:line="276" w:lineRule="auto"/>
              <w:jc w:val="center"/>
              <w:rPr>
                <w:sz w:val="20"/>
                <w:szCs w:val="20"/>
              </w:rPr>
            </w:pPr>
            <w:r w:rsidRPr="009D17BE">
              <w:rPr>
                <w:sz w:val="20"/>
                <w:szCs w:val="20"/>
              </w:rPr>
              <w:t>ΤΙΜΗ ΜΟΝΑΔΑΣ</w:t>
            </w:r>
          </w:p>
        </w:tc>
        <w:tc>
          <w:tcPr>
            <w:tcW w:w="548" w:type="pct"/>
            <w:shd w:val="clear" w:color="auto" w:fill="E6E6E6"/>
          </w:tcPr>
          <w:p w14:paraId="6EC35048" w14:textId="77777777" w:rsidR="00FA5007" w:rsidRPr="009D17BE" w:rsidRDefault="00FA5007" w:rsidP="00FF106B">
            <w:pPr>
              <w:spacing w:before="40" w:after="40" w:line="276" w:lineRule="auto"/>
              <w:jc w:val="center"/>
              <w:rPr>
                <w:sz w:val="20"/>
                <w:szCs w:val="20"/>
              </w:rPr>
            </w:pPr>
            <w:r w:rsidRPr="009D17BE">
              <w:rPr>
                <w:sz w:val="20"/>
                <w:szCs w:val="20"/>
              </w:rPr>
              <w:t>ΣΥΝΟΛΟ</w:t>
            </w:r>
          </w:p>
        </w:tc>
        <w:tc>
          <w:tcPr>
            <w:tcW w:w="447" w:type="pct"/>
            <w:vMerge/>
            <w:shd w:val="clear" w:color="auto" w:fill="E6E6E6"/>
            <w:vAlign w:val="center"/>
          </w:tcPr>
          <w:p w14:paraId="55EBC860" w14:textId="77777777" w:rsidR="00FA5007" w:rsidRPr="009D17BE" w:rsidRDefault="00FA5007" w:rsidP="00FF106B">
            <w:pPr>
              <w:spacing w:before="40" w:after="40" w:line="276" w:lineRule="auto"/>
              <w:jc w:val="center"/>
              <w:rPr>
                <w:sz w:val="20"/>
                <w:szCs w:val="20"/>
              </w:rPr>
            </w:pPr>
          </w:p>
        </w:tc>
        <w:tc>
          <w:tcPr>
            <w:tcW w:w="653" w:type="pct"/>
            <w:vMerge/>
            <w:shd w:val="clear" w:color="auto" w:fill="E6E6E6"/>
            <w:vAlign w:val="center"/>
          </w:tcPr>
          <w:p w14:paraId="5172EC35" w14:textId="77777777" w:rsidR="00FA5007" w:rsidRPr="009D17BE" w:rsidRDefault="00FA5007" w:rsidP="00FF106B">
            <w:pPr>
              <w:spacing w:before="40" w:after="40" w:line="276" w:lineRule="auto"/>
              <w:jc w:val="center"/>
              <w:rPr>
                <w:sz w:val="20"/>
                <w:szCs w:val="20"/>
              </w:rPr>
            </w:pPr>
          </w:p>
        </w:tc>
      </w:tr>
      <w:tr w:rsidR="00FA5007" w:rsidRPr="0044241D" w14:paraId="48FD89A6" w14:textId="77777777" w:rsidTr="009D17BE">
        <w:trPr>
          <w:trHeight w:val="284"/>
        </w:trPr>
        <w:tc>
          <w:tcPr>
            <w:tcW w:w="418" w:type="pct"/>
            <w:vAlign w:val="center"/>
          </w:tcPr>
          <w:p w14:paraId="66EF989F" w14:textId="77777777" w:rsidR="00FA5007" w:rsidRPr="009D17BE" w:rsidRDefault="00FA5007" w:rsidP="00FA5007">
            <w:pPr>
              <w:numPr>
                <w:ilvl w:val="0"/>
                <w:numId w:val="287"/>
              </w:numPr>
              <w:spacing w:before="40" w:after="40" w:line="276" w:lineRule="auto"/>
              <w:contextualSpacing/>
              <w:jc w:val="center"/>
              <w:rPr>
                <w:sz w:val="20"/>
                <w:szCs w:val="20"/>
              </w:rPr>
            </w:pPr>
          </w:p>
        </w:tc>
        <w:tc>
          <w:tcPr>
            <w:tcW w:w="1445" w:type="pct"/>
            <w:vAlign w:val="center"/>
          </w:tcPr>
          <w:p w14:paraId="10BEFF74" w14:textId="1C7BDD49" w:rsidR="00FA5007" w:rsidRPr="009D17BE" w:rsidRDefault="004D3C23" w:rsidP="00FF106B">
            <w:pPr>
              <w:suppressAutoHyphens w:val="0"/>
              <w:spacing w:after="0"/>
              <w:jc w:val="left"/>
              <w:rPr>
                <w:sz w:val="20"/>
                <w:szCs w:val="20"/>
                <w:lang w:val="en-US" w:eastAsia="en-US"/>
              </w:rPr>
            </w:pPr>
            <w:proofErr w:type="spellStart"/>
            <w:r w:rsidRPr="004D3C23">
              <w:rPr>
                <w:sz w:val="20"/>
                <w:szCs w:val="20"/>
              </w:rPr>
              <w:t>Μελέτη</w:t>
            </w:r>
            <w:proofErr w:type="spellEnd"/>
            <w:r w:rsidRPr="004D3C23">
              <w:rPr>
                <w:sz w:val="20"/>
                <w:szCs w:val="20"/>
              </w:rPr>
              <w:t xml:space="preserve"> </w:t>
            </w:r>
            <w:proofErr w:type="spellStart"/>
            <w:r w:rsidRPr="004D3C23">
              <w:rPr>
                <w:sz w:val="20"/>
                <w:szCs w:val="20"/>
              </w:rPr>
              <w:t>Υλο</w:t>
            </w:r>
            <w:proofErr w:type="spellEnd"/>
            <w:r w:rsidRPr="004D3C23">
              <w:rPr>
                <w:sz w:val="20"/>
                <w:szCs w:val="20"/>
              </w:rPr>
              <w:t xml:space="preserve">ποίησης - </w:t>
            </w:r>
            <w:proofErr w:type="spellStart"/>
            <w:r w:rsidRPr="004D3C23">
              <w:rPr>
                <w:sz w:val="20"/>
                <w:szCs w:val="20"/>
              </w:rPr>
              <w:t>Ανάλυση</w:t>
            </w:r>
            <w:proofErr w:type="spellEnd"/>
            <w:r w:rsidRPr="004D3C23">
              <w:rPr>
                <w:sz w:val="20"/>
                <w:szCs w:val="20"/>
              </w:rPr>
              <w:t xml:space="preserve"> Απα</w:t>
            </w:r>
            <w:proofErr w:type="spellStart"/>
            <w:r w:rsidRPr="004D3C23">
              <w:rPr>
                <w:sz w:val="20"/>
                <w:szCs w:val="20"/>
              </w:rPr>
              <w:t>ιτήσεων</w:t>
            </w:r>
            <w:proofErr w:type="spellEnd"/>
          </w:p>
        </w:tc>
        <w:tc>
          <w:tcPr>
            <w:tcW w:w="860" w:type="pct"/>
            <w:vAlign w:val="center"/>
          </w:tcPr>
          <w:p w14:paraId="0A5ACA01" w14:textId="77777777" w:rsidR="00FA5007" w:rsidRPr="009D17BE" w:rsidRDefault="00FA5007" w:rsidP="00FF106B">
            <w:pPr>
              <w:spacing w:before="40" w:after="40" w:line="276" w:lineRule="auto"/>
              <w:jc w:val="center"/>
              <w:rPr>
                <w:sz w:val="20"/>
                <w:szCs w:val="20"/>
                <w:lang w:val="el-GR"/>
              </w:rPr>
            </w:pPr>
          </w:p>
        </w:tc>
        <w:tc>
          <w:tcPr>
            <w:tcW w:w="629" w:type="pct"/>
            <w:vAlign w:val="center"/>
          </w:tcPr>
          <w:p w14:paraId="58043911" w14:textId="77777777" w:rsidR="00FA5007" w:rsidRPr="009D17BE" w:rsidRDefault="00FA5007" w:rsidP="00FF106B">
            <w:pPr>
              <w:spacing w:before="40" w:after="40" w:line="276" w:lineRule="auto"/>
              <w:jc w:val="center"/>
              <w:rPr>
                <w:sz w:val="20"/>
                <w:szCs w:val="20"/>
                <w:lang w:val="el-GR"/>
              </w:rPr>
            </w:pPr>
          </w:p>
        </w:tc>
        <w:tc>
          <w:tcPr>
            <w:tcW w:w="548" w:type="pct"/>
            <w:vAlign w:val="center"/>
          </w:tcPr>
          <w:p w14:paraId="350E1D90" w14:textId="77777777" w:rsidR="00FA5007" w:rsidRPr="009D17BE" w:rsidRDefault="00FA5007" w:rsidP="00FF106B">
            <w:pPr>
              <w:spacing w:before="40" w:after="40" w:line="276" w:lineRule="auto"/>
              <w:jc w:val="center"/>
              <w:rPr>
                <w:sz w:val="20"/>
                <w:szCs w:val="20"/>
                <w:lang w:val="el-GR"/>
              </w:rPr>
            </w:pPr>
          </w:p>
        </w:tc>
        <w:tc>
          <w:tcPr>
            <w:tcW w:w="447" w:type="pct"/>
            <w:vAlign w:val="center"/>
          </w:tcPr>
          <w:p w14:paraId="7990F5BA" w14:textId="77777777" w:rsidR="00FA5007" w:rsidRPr="009D17BE" w:rsidRDefault="00FA5007" w:rsidP="00FF106B">
            <w:pPr>
              <w:spacing w:before="40" w:after="40" w:line="276" w:lineRule="auto"/>
              <w:jc w:val="center"/>
              <w:rPr>
                <w:sz w:val="20"/>
                <w:szCs w:val="20"/>
                <w:lang w:val="el-GR"/>
              </w:rPr>
            </w:pPr>
          </w:p>
        </w:tc>
        <w:tc>
          <w:tcPr>
            <w:tcW w:w="653" w:type="pct"/>
            <w:vAlign w:val="center"/>
          </w:tcPr>
          <w:p w14:paraId="492FC74C" w14:textId="77777777" w:rsidR="00FA5007" w:rsidRPr="009D17BE" w:rsidRDefault="00FA5007" w:rsidP="00FF106B">
            <w:pPr>
              <w:spacing w:before="40" w:after="40" w:line="276" w:lineRule="auto"/>
              <w:jc w:val="center"/>
              <w:rPr>
                <w:sz w:val="20"/>
                <w:szCs w:val="20"/>
                <w:lang w:val="el-GR"/>
              </w:rPr>
            </w:pPr>
          </w:p>
        </w:tc>
      </w:tr>
      <w:tr w:rsidR="00FA5007" w:rsidRPr="00986915" w14:paraId="4C99B5B2" w14:textId="77777777" w:rsidTr="009D17BE">
        <w:trPr>
          <w:trHeight w:val="284"/>
        </w:trPr>
        <w:tc>
          <w:tcPr>
            <w:tcW w:w="418" w:type="pct"/>
            <w:vAlign w:val="center"/>
          </w:tcPr>
          <w:p w14:paraId="1DCA2752" w14:textId="77777777" w:rsidR="00FA5007" w:rsidRPr="009D17BE" w:rsidRDefault="00FA5007" w:rsidP="00FA5007">
            <w:pPr>
              <w:pStyle w:val="ListParagraph"/>
              <w:numPr>
                <w:ilvl w:val="0"/>
                <w:numId w:val="287"/>
              </w:numPr>
              <w:spacing w:before="40" w:after="40" w:line="276" w:lineRule="auto"/>
              <w:jc w:val="center"/>
              <w:rPr>
                <w:sz w:val="20"/>
                <w:szCs w:val="20"/>
                <w:lang w:val="el-GR"/>
              </w:rPr>
            </w:pPr>
          </w:p>
        </w:tc>
        <w:tc>
          <w:tcPr>
            <w:tcW w:w="1445" w:type="pct"/>
            <w:vAlign w:val="center"/>
          </w:tcPr>
          <w:p w14:paraId="6F532BEF" w14:textId="50A663AE" w:rsidR="00FA5007" w:rsidRPr="009D17BE" w:rsidRDefault="00C24050" w:rsidP="00FF106B">
            <w:pPr>
              <w:spacing w:before="40" w:after="40" w:line="276" w:lineRule="auto"/>
              <w:jc w:val="left"/>
              <w:rPr>
                <w:sz w:val="20"/>
                <w:szCs w:val="20"/>
                <w:highlight w:val="yellow"/>
                <w:lang w:val="el-GR"/>
              </w:rPr>
            </w:pPr>
            <w:r w:rsidRPr="00C24050">
              <w:rPr>
                <w:sz w:val="20"/>
                <w:szCs w:val="20"/>
                <w:lang w:val="el-GR"/>
              </w:rPr>
              <w:t xml:space="preserve">Ανάπτυξη </w:t>
            </w:r>
            <w:proofErr w:type="spellStart"/>
            <w:r w:rsidRPr="00C24050">
              <w:rPr>
                <w:sz w:val="20"/>
                <w:szCs w:val="20"/>
                <w:lang w:val="el-GR"/>
              </w:rPr>
              <w:t>Διαλειτουργικότητας</w:t>
            </w:r>
            <w:proofErr w:type="spellEnd"/>
            <w:r w:rsidRPr="00C24050">
              <w:rPr>
                <w:sz w:val="20"/>
                <w:szCs w:val="20"/>
                <w:lang w:val="el-GR"/>
              </w:rPr>
              <w:t xml:space="preserve"> με το ENGAGE του ΠΣ</w:t>
            </w:r>
          </w:p>
        </w:tc>
        <w:tc>
          <w:tcPr>
            <w:tcW w:w="860" w:type="pct"/>
            <w:vAlign w:val="center"/>
          </w:tcPr>
          <w:p w14:paraId="64C96409" w14:textId="77777777" w:rsidR="00FA5007" w:rsidRPr="009D17BE" w:rsidRDefault="00FA5007" w:rsidP="00FF106B">
            <w:pPr>
              <w:spacing w:before="40" w:after="40" w:line="276" w:lineRule="auto"/>
              <w:jc w:val="center"/>
              <w:rPr>
                <w:sz w:val="20"/>
                <w:szCs w:val="20"/>
                <w:lang w:val="el-GR"/>
              </w:rPr>
            </w:pPr>
          </w:p>
        </w:tc>
        <w:tc>
          <w:tcPr>
            <w:tcW w:w="629" w:type="pct"/>
            <w:vAlign w:val="center"/>
          </w:tcPr>
          <w:p w14:paraId="1D0FA2FC" w14:textId="77777777" w:rsidR="00FA5007" w:rsidRPr="009D17BE" w:rsidRDefault="00FA5007" w:rsidP="00FF106B">
            <w:pPr>
              <w:spacing w:before="40" w:after="40" w:line="276" w:lineRule="auto"/>
              <w:jc w:val="center"/>
              <w:rPr>
                <w:sz w:val="20"/>
                <w:szCs w:val="20"/>
                <w:lang w:val="el-GR"/>
              </w:rPr>
            </w:pPr>
          </w:p>
        </w:tc>
        <w:tc>
          <w:tcPr>
            <w:tcW w:w="548" w:type="pct"/>
            <w:vAlign w:val="center"/>
          </w:tcPr>
          <w:p w14:paraId="7BEC5EBB" w14:textId="77777777" w:rsidR="00FA5007" w:rsidRPr="009D17BE" w:rsidRDefault="00FA5007" w:rsidP="00FF106B">
            <w:pPr>
              <w:spacing w:before="40" w:after="40" w:line="276" w:lineRule="auto"/>
              <w:jc w:val="center"/>
              <w:rPr>
                <w:sz w:val="20"/>
                <w:szCs w:val="20"/>
                <w:lang w:val="el-GR"/>
              </w:rPr>
            </w:pPr>
          </w:p>
        </w:tc>
        <w:tc>
          <w:tcPr>
            <w:tcW w:w="447" w:type="pct"/>
            <w:vAlign w:val="center"/>
          </w:tcPr>
          <w:p w14:paraId="35FB2D30" w14:textId="77777777" w:rsidR="00FA5007" w:rsidRPr="009D17BE" w:rsidRDefault="00FA5007" w:rsidP="00FF106B">
            <w:pPr>
              <w:spacing w:before="40" w:after="40" w:line="276" w:lineRule="auto"/>
              <w:jc w:val="center"/>
              <w:rPr>
                <w:sz w:val="20"/>
                <w:szCs w:val="20"/>
                <w:lang w:val="el-GR"/>
              </w:rPr>
            </w:pPr>
          </w:p>
        </w:tc>
        <w:tc>
          <w:tcPr>
            <w:tcW w:w="653" w:type="pct"/>
            <w:vAlign w:val="center"/>
          </w:tcPr>
          <w:p w14:paraId="00014AA8" w14:textId="77777777" w:rsidR="00FA5007" w:rsidRPr="009D17BE" w:rsidRDefault="00FA5007" w:rsidP="00FF106B">
            <w:pPr>
              <w:spacing w:before="40" w:after="40" w:line="276" w:lineRule="auto"/>
              <w:jc w:val="center"/>
              <w:rPr>
                <w:sz w:val="20"/>
                <w:szCs w:val="20"/>
                <w:lang w:val="el-GR"/>
              </w:rPr>
            </w:pPr>
          </w:p>
        </w:tc>
      </w:tr>
      <w:tr w:rsidR="00FA5007" w:rsidRPr="0044241D" w14:paraId="6D43B3EF" w14:textId="77777777" w:rsidTr="009D17BE">
        <w:trPr>
          <w:trHeight w:val="284"/>
        </w:trPr>
        <w:tc>
          <w:tcPr>
            <w:tcW w:w="418" w:type="pct"/>
            <w:vAlign w:val="center"/>
          </w:tcPr>
          <w:p w14:paraId="3FDC3D04" w14:textId="77777777" w:rsidR="00FA5007" w:rsidRPr="009D17BE" w:rsidRDefault="00FA5007" w:rsidP="00FA5007">
            <w:pPr>
              <w:pStyle w:val="ListParagraph"/>
              <w:numPr>
                <w:ilvl w:val="0"/>
                <w:numId w:val="287"/>
              </w:numPr>
              <w:spacing w:before="40" w:after="40" w:line="276" w:lineRule="auto"/>
              <w:jc w:val="center"/>
              <w:rPr>
                <w:sz w:val="20"/>
                <w:szCs w:val="20"/>
                <w:lang w:val="el-GR"/>
              </w:rPr>
            </w:pPr>
          </w:p>
        </w:tc>
        <w:tc>
          <w:tcPr>
            <w:tcW w:w="1445" w:type="pct"/>
            <w:vAlign w:val="center"/>
          </w:tcPr>
          <w:p w14:paraId="7F1D9180" w14:textId="6990A3CB" w:rsidR="00FA5007" w:rsidRPr="009D17BE" w:rsidRDefault="00C24050" w:rsidP="00FF106B">
            <w:pPr>
              <w:spacing w:before="40" w:after="40" w:line="276" w:lineRule="auto"/>
              <w:jc w:val="left"/>
              <w:rPr>
                <w:sz w:val="20"/>
                <w:szCs w:val="20"/>
                <w:highlight w:val="yellow"/>
                <w:lang w:val="el-GR"/>
              </w:rPr>
            </w:pPr>
            <w:r w:rsidRPr="00C24050">
              <w:rPr>
                <w:sz w:val="20"/>
                <w:szCs w:val="20"/>
                <w:lang w:val="el-GR"/>
              </w:rPr>
              <w:t>Εκπαίδευση Χρηστών και Διαχειριστών</w:t>
            </w:r>
          </w:p>
        </w:tc>
        <w:tc>
          <w:tcPr>
            <w:tcW w:w="860" w:type="pct"/>
            <w:vAlign w:val="center"/>
          </w:tcPr>
          <w:p w14:paraId="2C63CD8B" w14:textId="77777777" w:rsidR="00FA5007" w:rsidRPr="009D17BE" w:rsidRDefault="00FA5007" w:rsidP="00FF106B">
            <w:pPr>
              <w:spacing w:before="40" w:after="40" w:line="276" w:lineRule="auto"/>
              <w:jc w:val="center"/>
              <w:rPr>
                <w:sz w:val="20"/>
                <w:szCs w:val="20"/>
                <w:lang w:val="el-GR"/>
              </w:rPr>
            </w:pPr>
          </w:p>
        </w:tc>
        <w:tc>
          <w:tcPr>
            <w:tcW w:w="629" w:type="pct"/>
            <w:vAlign w:val="center"/>
          </w:tcPr>
          <w:p w14:paraId="0BD112A9" w14:textId="77777777" w:rsidR="00FA5007" w:rsidRPr="009D17BE" w:rsidRDefault="00FA5007" w:rsidP="00FF106B">
            <w:pPr>
              <w:spacing w:before="40" w:after="40" w:line="276" w:lineRule="auto"/>
              <w:jc w:val="center"/>
              <w:rPr>
                <w:sz w:val="20"/>
                <w:szCs w:val="20"/>
                <w:lang w:val="el-GR"/>
              </w:rPr>
            </w:pPr>
          </w:p>
        </w:tc>
        <w:tc>
          <w:tcPr>
            <w:tcW w:w="548" w:type="pct"/>
            <w:vAlign w:val="center"/>
          </w:tcPr>
          <w:p w14:paraId="6EC5839B" w14:textId="77777777" w:rsidR="00FA5007" w:rsidRPr="009D17BE" w:rsidRDefault="00FA5007" w:rsidP="00FF106B">
            <w:pPr>
              <w:spacing w:before="40" w:after="40" w:line="276" w:lineRule="auto"/>
              <w:jc w:val="center"/>
              <w:rPr>
                <w:sz w:val="20"/>
                <w:szCs w:val="20"/>
                <w:lang w:val="el-GR"/>
              </w:rPr>
            </w:pPr>
          </w:p>
        </w:tc>
        <w:tc>
          <w:tcPr>
            <w:tcW w:w="447" w:type="pct"/>
            <w:vAlign w:val="center"/>
          </w:tcPr>
          <w:p w14:paraId="2A56C393" w14:textId="77777777" w:rsidR="00FA5007" w:rsidRPr="009D17BE" w:rsidRDefault="00FA5007" w:rsidP="00FF106B">
            <w:pPr>
              <w:spacing w:before="40" w:after="40" w:line="276" w:lineRule="auto"/>
              <w:jc w:val="center"/>
              <w:rPr>
                <w:sz w:val="20"/>
                <w:szCs w:val="20"/>
                <w:lang w:val="el-GR"/>
              </w:rPr>
            </w:pPr>
          </w:p>
        </w:tc>
        <w:tc>
          <w:tcPr>
            <w:tcW w:w="653" w:type="pct"/>
            <w:vAlign w:val="center"/>
          </w:tcPr>
          <w:p w14:paraId="5D99B864" w14:textId="77777777" w:rsidR="00FA5007" w:rsidRPr="009D17BE" w:rsidRDefault="00FA5007" w:rsidP="00FF106B">
            <w:pPr>
              <w:spacing w:before="40" w:after="40" w:line="276" w:lineRule="auto"/>
              <w:jc w:val="center"/>
              <w:rPr>
                <w:sz w:val="20"/>
                <w:szCs w:val="20"/>
                <w:lang w:val="el-GR"/>
              </w:rPr>
            </w:pPr>
          </w:p>
        </w:tc>
      </w:tr>
      <w:tr w:rsidR="00C24050" w:rsidRPr="00986915" w14:paraId="729B75F3" w14:textId="77777777" w:rsidTr="00C24050">
        <w:trPr>
          <w:trHeight w:val="284"/>
        </w:trPr>
        <w:tc>
          <w:tcPr>
            <w:tcW w:w="418" w:type="pct"/>
            <w:vAlign w:val="center"/>
          </w:tcPr>
          <w:p w14:paraId="2F661E6C" w14:textId="77777777" w:rsidR="00C24050" w:rsidRPr="00C24050" w:rsidRDefault="00C24050" w:rsidP="00FA5007">
            <w:pPr>
              <w:pStyle w:val="ListParagraph"/>
              <w:numPr>
                <w:ilvl w:val="0"/>
                <w:numId w:val="287"/>
              </w:numPr>
              <w:spacing w:before="40" w:after="40" w:line="276" w:lineRule="auto"/>
              <w:jc w:val="center"/>
              <w:rPr>
                <w:sz w:val="20"/>
                <w:szCs w:val="20"/>
                <w:lang w:val="el-GR"/>
              </w:rPr>
            </w:pPr>
          </w:p>
        </w:tc>
        <w:tc>
          <w:tcPr>
            <w:tcW w:w="1445" w:type="pct"/>
            <w:vAlign w:val="center"/>
          </w:tcPr>
          <w:p w14:paraId="7BA9EA46" w14:textId="37784DA0" w:rsidR="00C24050" w:rsidRPr="00C24050" w:rsidRDefault="00C24050" w:rsidP="00FF106B">
            <w:pPr>
              <w:spacing w:before="40" w:after="40" w:line="276" w:lineRule="auto"/>
              <w:jc w:val="left"/>
              <w:rPr>
                <w:sz w:val="20"/>
                <w:szCs w:val="20"/>
                <w:lang w:val="el-GR"/>
              </w:rPr>
            </w:pPr>
            <w:r w:rsidRPr="00C24050">
              <w:rPr>
                <w:sz w:val="20"/>
                <w:szCs w:val="20"/>
                <w:lang w:val="el-GR"/>
              </w:rPr>
              <w:t>Εγκατάσταση Κεντρικού Εξοπλισμού, Εγκατάσταση Λογισμικού και Μετάπτωση Υπηρεσιών</w:t>
            </w:r>
          </w:p>
        </w:tc>
        <w:tc>
          <w:tcPr>
            <w:tcW w:w="860" w:type="pct"/>
            <w:vAlign w:val="center"/>
          </w:tcPr>
          <w:p w14:paraId="408D85DA" w14:textId="77777777" w:rsidR="00C24050" w:rsidRPr="00C24050" w:rsidRDefault="00C24050" w:rsidP="00FF106B">
            <w:pPr>
              <w:spacing w:before="40" w:after="40" w:line="276" w:lineRule="auto"/>
              <w:jc w:val="center"/>
              <w:rPr>
                <w:sz w:val="20"/>
                <w:szCs w:val="20"/>
                <w:lang w:val="el-GR"/>
              </w:rPr>
            </w:pPr>
          </w:p>
        </w:tc>
        <w:tc>
          <w:tcPr>
            <w:tcW w:w="629" w:type="pct"/>
            <w:vAlign w:val="center"/>
          </w:tcPr>
          <w:p w14:paraId="1054D0F1" w14:textId="77777777" w:rsidR="00C24050" w:rsidRPr="00C24050" w:rsidRDefault="00C24050" w:rsidP="00FF106B">
            <w:pPr>
              <w:spacing w:before="40" w:after="40" w:line="276" w:lineRule="auto"/>
              <w:jc w:val="center"/>
              <w:rPr>
                <w:sz w:val="20"/>
                <w:szCs w:val="20"/>
                <w:lang w:val="el-GR"/>
              </w:rPr>
            </w:pPr>
          </w:p>
        </w:tc>
        <w:tc>
          <w:tcPr>
            <w:tcW w:w="548" w:type="pct"/>
            <w:vAlign w:val="center"/>
          </w:tcPr>
          <w:p w14:paraId="20E071BD" w14:textId="77777777" w:rsidR="00C24050" w:rsidRPr="00C24050" w:rsidRDefault="00C24050" w:rsidP="00FF106B">
            <w:pPr>
              <w:spacing w:before="40" w:after="40" w:line="276" w:lineRule="auto"/>
              <w:jc w:val="center"/>
              <w:rPr>
                <w:sz w:val="20"/>
                <w:szCs w:val="20"/>
                <w:lang w:val="el-GR"/>
              </w:rPr>
            </w:pPr>
          </w:p>
        </w:tc>
        <w:tc>
          <w:tcPr>
            <w:tcW w:w="447" w:type="pct"/>
            <w:vAlign w:val="center"/>
          </w:tcPr>
          <w:p w14:paraId="5D781E60" w14:textId="77777777" w:rsidR="00C24050" w:rsidRPr="00C24050" w:rsidRDefault="00C24050" w:rsidP="00FF106B">
            <w:pPr>
              <w:spacing w:before="40" w:after="40" w:line="276" w:lineRule="auto"/>
              <w:jc w:val="center"/>
              <w:rPr>
                <w:sz w:val="20"/>
                <w:szCs w:val="20"/>
                <w:lang w:val="el-GR"/>
              </w:rPr>
            </w:pPr>
          </w:p>
        </w:tc>
        <w:tc>
          <w:tcPr>
            <w:tcW w:w="653" w:type="pct"/>
            <w:vAlign w:val="center"/>
          </w:tcPr>
          <w:p w14:paraId="643223FC" w14:textId="77777777" w:rsidR="00C24050" w:rsidRPr="00C24050" w:rsidRDefault="00C24050" w:rsidP="00FF106B">
            <w:pPr>
              <w:spacing w:before="40" w:after="40" w:line="276" w:lineRule="auto"/>
              <w:jc w:val="center"/>
              <w:rPr>
                <w:sz w:val="20"/>
                <w:szCs w:val="20"/>
                <w:lang w:val="el-GR"/>
              </w:rPr>
            </w:pPr>
          </w:p>
        </w:tc>
      </w:tr>
      <w:tr w:rsidR="00FA5007" w:rsidRPr="0044241D" w14:paraId="5EEE8D8A" w14:textId="77777777" w:rsidTr="009D17BE">
        <w:trPr>
          <w:trHeight w:val="284"/>
        </w:trPr>
        <w:tc>
          <w:tcPr>
            <w:tcW w:w="1863" w:type="pct"/>
            <w:gridSpan w:val="2"/>
            <w:shd w:val="clear" w:color="auto" w:fill="auto"/>
            <w:vAlign w:val="center"/>
          </w:tcPr>
          <w:p w14:paraId="4606FE43" w14:textId="77777777" w:rsidR="00FA5007" w:rsidRPr="009D17BE" w:rsidRDefault="00FA5007" w:rsidP="00FF106B">
            <w:pPr>
              <w:spacing w:before="40" w:after="40" w:line="276" w:lineRule="auto"/>
              <w:jc w:val="left"/>
              <w:rPr>
                <w:sz w:val="20"/>
                <w:szCs w:val="20"/>
              </w:rPr>
            </w:pPr>
            <w:r w:rsidRPr="009D17BE">
              <w:rPr>
                <w:b/>
                <w:sz w:val="20"/>
                <w:szCs w:val="20"/>
              </w:rPr>
              <w:t>ΣΥΝΟΛΟ</w:t>
            </w:r>
          </w:p>
        </w:tc>
        <w:tc>
          <w:tcPr>
            <w:tcW w:w="860" w:type="pct"/>
            <w:shd w:val="clear" w:color="auto" w:fill="E0E0E0"/>
            <w:vAlign w:val="center"/>
          </w:tcPr>
          <w:p w14:paraId="15552A08" w14:textId="77777777" w:rsidR="00FA5007" w:rsidRPr="009D17BE" w:rsidRDefault="00FA5007" w:rsidP="00FF106B">
            <w:pPr>
              <w:spacing w:before="40" w:after="40" w:line="276" w:lineRule="auto"/>
              <w:jc w:val="center"/>
              <w:rPr>
                <w:sz w:val="20"/>
                <w:szCs w:val="20"/>
              </w:rPr>
            </w:pPr>
          </w:p>
        </w:tc>
        <w:tc>
          <w:tcPr>
            <w:tcW w:w="629" w:type="pct"/>
            <w:shd w:val="clear" w:color="auto" w:fill="595959"/>
            <w:vAlign w:val="center"/>
          </w:tcPr>
          <w:p w14:paraId="7F3A38A3" w14:textId="77777777" w:rsidR="00FA5007" w:rsidRPr="009D17BE" w:rsidRDefault="00FA5007" w:rsidP="00FF106B">
            <w:pPr>
              <w:spacing w:before="40" w:after="40" w:line="276" w:lineRule="auto"/>
              <w:jc w:val="center"/>
              <w:rPr>
                <w:sz w:val="20"/>
                <w:szCs w:val="20"/>
              </w:rPr>
            </w:pPr>
          </w:p>
        </w:tc>
        <w:tc>
          <w:tcPr>
            <w:tcW w:w="548" w:type="pct"/>
            <w:shd w:val="clear" w:color="auto" w:fill="E0E0E0"/>
            <w:vAlign w:val="center"/>
          </w:tcPr>
          <w:p w14:paraId="779BCD35" w14:textId="77777777" w:rsidR="00FA5007" w:rsidRPr="009D17BE" w:rsidRDefault="00FA5007" w:rsidP="00FF106B">
            <w:pPr>
              <w:spacing w:before="40" w:after="40" w:line="276" w:lineRule="auto"/>
              <w:jc w:val="center"/>
              <w:rPr>
                <w:sz w:val="20"/>
                <w:szCs w:val="20"/>
              </w:rPr>
            </w:pPr>
          </w:p>
        </w:tc>
        <w:tc>
          <w:tcPr>
            <w:tcW w:w="447" w:type="pct"/>
            <w:shd w:val="clear" w:color="auto" w:fill="E0E0E0"/>
            <w:vAlign w:val="center"/>
          </w:tcPr>
          <w:p w14:paraId="2F1C5E2B" w14:textId="77777777" w:rsidR="00FA5007" w:rsidRPr="009D17BE" w:rsidRDefault="00FA5007" w:rsidP="00FF106B">
            <w:pPr>
              <w:spacing w:before="40" w:after="40" w:line="276" w:lineRule="auto"/>
              <w:jc w:val="center"/>
              <w:rPr>
                <w:sz w:val="20"/>
                <w:szCs w:val="20"/>
              </w:rPr>
            </w:pPr>
          </w:p>
        </w:tc>
        <w:tc>
          <w:tcPr>
            <w:tcW w:w="653" w:type="pct"/>
            <w:shd w:val="clear" w:color="auto" w:fill="E0E0E0"/>
            <w:vAlign w:val="center"/>
          </w:tcPr>
          <w:p w14:paraId="6E557175" w14:textId="77777777" w:rsidR="00FA5007" w:rsidRPr="009D17BE" w:rsidRDefault="00FA5007" w:rsidP="00FF106B">
            <w:pPr>
              <w:spacing w:before="40" w:after="40" w:line="276" w:lineRule="auto"/>
              <w:jc w:val="center"/>
              <w:rPr>
                <w:sz w:val="20"/>
                <w:szCs w:val="20"/>
              </w:rPr>
            </w:pPr>
          </w:p>
        </w:tc>
      </w:tr>
    </w:tbl>
    <w:p w14:paraId="0F3C6D90" w14:textId="77777777" w:rsidR="00623457" w:rsidRDefault="00623457" w:rsidP="00623457">
      <w:pPr>
        <w:rPr>
          <w:lang w:val="el-GR"/>
        </w:rPr>
      </w:pPr>
    </w:p>
    <w:p w14:paraId="248C758F" w14:textId="77777777" w:rsidR="00FE1C26" w:rsidRPr="00252398" w:rsidRDefault="00FE1C26" w:rsidP="00623457">
      <w:pPr>
        <w:rPr>
          <w:lang w:val="el-GR"/>
        </w:rPr>
      </w:pPr>
    </w:p>
    <w:p w14:paraId="3B86A679" w14:textId="77777777" w:rsidR="00623457" w:rsidRPr="00C4217E" w:rsidRDefault="00623457" w:rsidP="00F82A8D">
      <w:pPr>
        <w:pStyle w:val="Heading3"/>
        <w:numPr>
          <w:ilvl w:val="2"/>
          <w:numId w:val="53"/>
        </w:numPr>
        <w:ind w:left="1134" w:hanging="414"/>
        <w:rPr>
          <w:rFonts w:cs="Tahoma"/>
          <w:lang w:val="el-GR"/>
        </w:rPr>
      </w:pPr>
      <w:bookmarkStart w:id="1556" w:name="_Toc53671373"/>
      <w:bookmarkStart w:id="1557" w:name="_Toc97194383"/>
      <w:bookmarkStart w:id="1558" w:name="_Toc97194487"/>
      <w:bookmarkStart w:id="1559" w:name="_Toc107309473"/>
      <w:r w:rsidRPr="00C4217E">
        <w:rPr>
          <w:rFonts w:cs="Tahoma"/>
          <w:lang w:val="el-GR"/>
        </w:rPr>
        <w:lastRenderedPageBreak/>
        <w:t>Άλλες δαπάνες</w:t>
      </w:r>
      <w:bookmarkEnd w:id="1551"/>
      <w:bookmarkEnd w:id="1552"/>
      <w:bookmarkEnd w:id="1553"/>
      <w:bookmarkEnd w:id="1554"/>
      <w:bookmarkEnd w:id="1555"/>
      <w:bookmarkEnd w:id="1556"/>
      <w:bookmarkEnd w:id="1557"/>
      <w:bookmarkEnd w:id="1558"/>
      <w:bookmarkEnd w:id="1559"/>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45405C0F" w14:textId="77777777" w:rsidTr="00C4217E">
        <w:trPr>
          <w:cantSplit/>
        </w:trPr>
        <w:tc>
          <w:tcPr>
            <w:tcW w:w="260" w:type="pct"/>
            <w:vMerge w:val="restart"/>
            <w:shd w:val="clear" w:color="auto" w:fill="E6E6E6"/>
            <w:vAlign w:val="center"/>
          </w:tcPr>
          <w:p w14:paraId="37AD3A4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0BA1E38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5CA37AA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06A6329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30F07CD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14F2FD3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5DC65F65" w14:textId="77777777" w:rsidTr="00C4217E">
        <w:trPr>
          <w:cantSplit/>
        </w:trPr>
        <w:tc>
          <w:tcPr>
            <w:tcW w:w="229" w:type="pct"/>
            <w:vMerge/>
            <w:shd w:val="clear" w:color="auto" w:fill="E6E6E6"/>
            <w:vAlign w:val="center"/>
          </w:tcPr>
          <w:p w14:paraId="51187D92"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339626E0"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225E3B3D"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1413612A"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46833F1B"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3418C726"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359CDC90" w14:textId="77777777" w:rsidR="00623457" w:rsidRPr="00840707" w:rsidRDefault="00623457" w:rsidP="00C4217E">
            <w:pPr>
              <w:spacing w:before="60" w:after="60"/>
              <w:rPr>
                <w:sz w:val="18"/>
                <w:szCs w:val="18"/>
                <w:lang w:val="el-GR"/>
              </w:rPr>
            </w:pPr>
          </w:p>
        </w:tc>
      </w:tr>
      <w:tr w:rsidR="00623457" w:rsidRPr="00C4217E" w14:paraId="7DD034CC" w14:textId="77777777" w:rsidTr="00C4217E">
        <w:trPr>
          <w:trHeight w:val="284"/>
        </w:trPr>
        <w:tc>
          <w:tcPr>
            <w:tcW w:w="229" w:type="pct"/>
            <w:vAlign w:val="center"/>
          </w:tcPr>
          <w:p w14:paraId="1E4692CA" w14:textId="77777777" w:rsidR="00623457" w:rsidRPr="00840707" w:rsidRDefault="00623457" w:rsidP="00C4217E">
            <w:pPr>
              <w:spacing w:before="60" w:after="60"/>
              <w:rPr>
                <w:sz w:val="18"/>
                <w:szCs w:val="18"/>
                <w:lang w:val="el-GR"/>
              </w:rPr>
            </w:pPr>
          </w:p>
        </w:tc>
        <w:tc>
          <w:tcPr>
            <w:tcW w:w="1623" w:type="pct"/>
            <w:vAlign w:val="center"/>
          </w:tcPr>
          <w:p w14:paraId="147A14D8" w14:textId="77777777" w:rsidR="00623457" w:rsidRPr="00840707" w:rsidRDefault="00623457" w:rsidP="00C4217E">
            <w:pPr>
              <w:spacing w:before="60" w:after="60"/>
              <w:rPr>
                <w:sz w:val="18"/>
                <w:szCs w:val="18"/>
                <w:lang w:val="el-GR"/>
              </w:rPr>
            </w:pPr>
          </w:p>
        </w:tc>
        <w:tc>
          <w:tcPr>
            <w:tcW w:w="655" w:type="pct"/>
            <w:vAlign w:val="center"/>
          </w:tcPr>
          <w:p w14:paraId="2A7E648F" w14:textId="77777777" w:rsidR="00623457" w:rsidRPr="00840707" w:rsidRDefault="00623457" w:rsidP="00C4217E">
            <w:pPr>
              <w:spacing w:before="60" w:after="60"/>
              <w:rPr>
                <w:sz w:val="18"/>
                <w:szCs w:val="18"/>
                <w:lang w:val="el-GR"/>
              </w:rPr>
            </w:pPr>
          </w:p>
        </w:tc>
        <w:tc>
          <w:tcPr>
            <w:tcW w:w="621" w:type="pct"/>
            <w:vAlign w:val="center"/>
          </w:tcPr>
          <w:p w14:paraId="4DE47D5E" w14:textId="77777777" w:rsidR="00623457" w:rsidRPr="00840707" w:rsidRDefault="00623457" w:rsidP="00C4217E">
            <w:pPr>
              <w:spacing w:before="60" w:after="60"/>
              <w:rPr>
                <w:sz w:val="18"/>
                <w:szCs w:val="18"/>
                <w:lang w:val="el-GR"/>
              </w:rPr>
            </w:pPr>
          </w:p>
        </w:tc>
        <w:tc>
          <w:tcPr>
            <w:tcW w:w="563" w:type="pct"/>
            <w:vAlign w:val="center"/>
          </w:tcPr>
          <w:p w14:paraId="51AA5A8F" w14:textId="77777777" w:rsidR="00623457" w:rsidRPr="00840707" w:rsidRDefault="00623457" w:rsidP="00C4217E">
            <w:pPr>
              <w:spacing w:before="60" w:after="60"/>
              <w:rPr>
                <w:sz w:val="18"/>
                <w:szCs w:val="18"/>
                <w:lang w:val="el-GR"/>
              </w:rPr>
            </w:pPr>
          </w:p>
        </w:tc>
        <w:tc>
          <w:tcPr>
            <w:tcW w:w="626" w:type="pct"/>
            <w:vAlign w:val="center"/>
          </w:tcPr>
          <w:p w14:paraId="0F6110DF" w14:textId="77777777" w:rsidR="00623457" w:rsidRPr="00840707" w:rsidRDefault="00623457" w:rsidP="00C4217E">
            <w:pPr>
              <w:spacing w:before="60" w:after="60"/>
              <w:rPr>
                <w:sz w:val="18"/>
                <w:szCs w:val="18"/>
                <w:lang w:val="el-GR"/>
              </w:rPr>
            </w:pPr>
          </w:p>
        </w:tc>
        <w:tc>
          <w:tcPr>
            <w:tcW w:w="682" w:type="pct"/>
            <w:vAlign w:val="center"/>
          </w:tcPr>
          <w:p w14:paraId="19D0E43A" w14:textId="77777777" w:rsidR="00623457" w:rsidRPr="00840707" w:rsidRDefault="00623457" w:rsidP="00C4217E">
            <w:pPr>
              <w:spacing w:before="60" w:after="60"/>
              <w:rPr>
                <w:sz w:val="18"/>
                <w:szCs w:val="18"/>
                <w:lang w:val="el-GR"/>
              </w:rPr>
            </w:pPr>
          </w:p>
        </w:tc>
      </w:tr>
      <w:tr w:rsidR="00623457" w:rsidRPr="00C4217E" w14:paraId="1B87E2C9" w14:textId="77777777" w:rsidTr="00C4217E">
        <w:trPr>
          <w:trHeight w:val="284"/>
        </w:trPr>
        <w:tc>
          <w:tcPr>
            <w:tcW w:w="229" w:type="pct"/>
            <w:vAlign w:val="center"/>
          </w:tcPr>
          <w:p w14:paraId="37866B00" w14:textId="77777777" w:rsidR="00623457" w:rsidRPr="00840707" w:rsidRDefault="00623457" w:rsidP="00C4217E">
            <w:pPr>
              <w:spacing w:before="60" w:after="60"/>
              <w:rPr>
                <w:sz w:val="18"/>
                <w:szCs w:val="18"/>
                <w:lang w:val="el-GR"/>
              </w:rPr>
            </w:pPr>
          </w:p>
        </w:tc>
        <w:tc>
          <w:tcPr>
            <w:tcW w:w="1623" w:type="pct"/>
            <w:vAlign w:val="center"/>
          </w:tcPr>
          <w:p w14:paraId="3AC3A043"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7DE80C3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A28BC8B" w14:textId="77777777" w:rsidR="00623457" w:rsidRPr="00840707" w:rsidRDefault="00623457" w:rsidP="00C4217E">
            <w:pPr>
              <w:spacing w:before="60" w:after="60"/>
              <w:rPr>
                <w:sz w:val="18"/>
                <w:szCs w:val="18"/>
                <w:lang w:val="el-GR"/>
              </w:rPr>
            </w:pPr>
          </w:p>
        </w:tc>
        <w:tc>
          <w:tcPr>
            <w:tcW w:w="563" w:type="pct"/>
            <w:vAlign w:val="center"/>
          </w:tcPr>
          <w:p w14:paraId="17D60D5F" w14:textId="77777777" w:rsidR="00623457" w:rsidRPr="00840707" w:rsidRDefault="00623457" w:rsidP="00C4217E">
            <w:pPr>
              <w:spacing w:before="60" w:after="60"/>
              <w:rPr>
                <w:sz w:val="18"/>
                <w:szCs w:val="18"/>
                <w:lang w:val="el-GR"/>
              </w:rPr>
            </w:pPr>
          </w:p>
        </w:tc>
        <w:tc>
          <w:tcPr>
            <w:tcW w:w="626" w:type="pct"/>
            <w:vAlign w:val="center"/>
          </w:tcPr>
          <w:p w14:paraId="09CBA612" w14:textId="77777777" w:rsidR="00623457" w:rsidRPr="00840707" w:rsidRDefault="00623457" w:rsidP="00C4217E">
            <w:pPr>
              <w:spacing w:before="60" w:after="60"/>
              <w:rPr>
                <w:sz w:val="18"/>
                <w:szCs w:val="18"/>
                <w:lang w:val="el-GR"/>
              </w:rPr>
            </w:pPr>
          </w:p>
        </w:tc>
        <w:tc>
          <w:tcPr>
            <w:tcW w:w="682" w:type="pct"/>
            <w:vAlign w:val="center"/>
          </w:tcPr>
          <w:p w14:paraId="64AEA8A0" w14:textId="77777777" w:rsidR="00623457" w:rsidRPr="00840707" w:rsidRDefault="00623457" w:rsidP="00C4217E">
            <w:pPr>
              <w:spacing w:before="60" w:after="60"/>
              <w:rPr>
                <w:sz w:val="18"/>
                <w:szCs w:val="18"/>
                <w:lang w:val="el-GR"/>
              </w:rPr>
            </w:pPr>
          </w:p>
        </w:tc>
      </w:tr>
      <w:tr w:rsidR="00623457" w:rsidRPr="00C4217E" w14:paraId="6AF9325D" w14:textId="77777777" w:rsidTr="00C4217E">
        <w:trPr>
          <w:trHeight w:val="284"/>
        </w:trPr>
        <w:tc>
          <w:tcPr>
            <w:tcW w:w="229" w:type="pct"/>
            <w:tcBorders>
              <w:bottom w:val="single" w:sz="4" w:space="0" w:color="auto"/>
            </w:tcBorders>
            <w:vAlign w:val="center"/>
          </w:tcPr>
          <w:p w14:paraId="4713F8A2"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643640DB"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106301E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14BD2EE"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14E7C529" w14:textId="77777777" w:rsidR="00623457" w:rsidRPr="00840707" w:rsidRDefault="00623457" w:rsidP="00C4217E">
            <w:pPr>
              <w:spacing w:before="60" w:after="60"/>
              <w:rPr>
                <w:sz w:val="18"/>
                <w:szCs w:val="18"/>
                <w:lang w:val="el-GR"/>
              </w:rPr>
            </w:pPr>
          </w:p>
        </w:tc>
        <w:tc>
          <w:tcPr>
            <w:tcW w:w="626" w:type="pct"/>
            <w:vAlign w:val="center"/>
          </w:tcPr>
          <w:p w14:paraId="1A83816D" w14:textId="77777777" w:rsidR="00623457" w:rsidRPr="00840707" w:rsidRDefault="00623457" w:rsidP="00C4217E">
            <w:pPr>
              <w:spacing w:before="60" w:after="60"/>
              <w:rPr>
                <w:sz w:val="18"/>
                <w:szCs w:val="18"/>
                <w:lang w:val="el-GR"/>
              </w:rPr>
            </w:pPr>
          </w:p>
        </w:tc>
        <w:tc>
          <w:tcPr>
            <w:tcW w:w="682" w:type="pct"/>
            <w:vAlign w:val="center"/>
          </w:tcPr>
          <w:p w14:paraId="4208E9AC" w14:textId="77777777" w:rsidR="00623457" w:rsidRPr="00840707" w:rsidRDefault="00623457" w:rsidP="00C4217E">
            <w:pPr>
              <w:spacing w:before="60" w:after="60"/>
              <w:rPr>
                <w:sz w:val="18"/>
                <w:szCs w:val="18"/>
                <w:lang w:val="el-GR"/>
              </w:rPr>
            </w:pPr>
          </w:p>
        </w:tc>
      </w:tr>
      <w:tr w:rsidR="00623457" w:rsidRPr="00C4217E" w14:paraId="0AF6B19D"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750E138A" w14:textId="77777777" w:rsidR="00623457" w:rsidRPr="00840707" w:rsidRDefault="00623457" w:rsidP="00C4217E">
            <w:pPr>
              <w:spacing w:before="60" w:after="60"/>
              <w:jc w:val="center"/>
              <w:rPr>
                <w:sz w:val="18"/>
                <w:szCs w:val="18"/>
                <w:lang w:val="el-GR"/>
              </w:rPr>
            </w:pPr>
            <w:bookmarkStart w:id="1560"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38109BC8"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70350ADD"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DEEBDDE" w14:textId="77777777" w:rsidR="00623457" w:rsidRPr="00840707" w:rsidRDefault="00623457"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1561" w:name="_Toc46178225"/>
      <w:bookmarkStart w:id="1562" w:name="_Toc46178713"/>
      <w:bookmarkStart w:id="1563" w:name="_Toc46179200"/>
      <w:bookmarkStart w:id="1564" w:name="_Toc63254467"/>
      <w:bookmarkStart w:id="1565" w:name="_Ref104352824"/>
      <w:bookmarkStart w:id="1566" w:name="_Ref104352827"/>
      <w:bookmarkStart w:id="1567" w:name="_Ref104352962"/>
      <w:bookmarkStart w:id="1568" w:name="_Toc240445882"/>
      <w:bookmarkStart w:id="1569" w:name="_Toc366852703"/>
      <w:bookmarkStart w:id="1570" w:name="_Toc10632754"/>
      <w:bookmarkStart w:id="1571" w:name="_Toc42167521"/>
      <w:bookmarkEnd w:id="1560"/>
      <w:bookmarkEnd w:id="1561"/>
      <w:bookmarkEnd w:id="1562"/>
      <w:bookmarkEnd w:id="1563"/>
    </w:p>
    <w:p w14:paraId="21D0AEF2" w14:textId="77777777" w:rsidR="00623457" w:rsidRPr="00C4217E" w:rsidRDefault="00623457" w:rsidP="00F82A8D">
      <w:pPr>
        <w:pStyle w:val="Heading3"/>
        <w:numPr>
          <w:ilvl w:val="2"/>
          <w:numId w:val="53"/>
        </w:numPr>
        <w:ind w:left="1134" w:hanging="414"/>
        <w:rPr>
          <w:rFonts w:cs="Tahoma"/>
          <w:lang w:val="el-GR"/>
        </w:rPr>
      </w:pPr>
      <w:bookmarkStart w:id="1572" w:name="_Ref52978018"/>
      <w:bookmarkStart w:id="1573" w:name="_Toc53671374"/>
      <w:bookmarkStart w:id="1574" w:name="_Toc97194384"/>
      <w:bookmarkStart w:id="1575" w:name="_Toc97194488"/>
      <w:bookmarkStart w:id="1576" w:name="_Toc107309474"/>
      <w:r w:rsidRPr="00C4217E">
        <w:rPr>
          <w:rFonts w:cs="Tahoma"/>
          <w:lang w:val="el-GR"/>
        </w:rPr>
        <w:t>Συγκεντρωτικός Πίνακας Οικονομικής Προσφοράς</w:t>
      </w:r>
      <w:bookmarkEnd w:id="1564"/>
      <w:r w:rsidRPr="00C4217E">
        <w:rPr>
          <w:rFonts w:cs="Tahoma"/>
          <w:lang w:val="el-GR"/>
        </w:rPr>
        <w:t xml:space="preserve"> Έργου</w:t>
      </w:r>
      <w:bookmarkEnd w:id="1565"/>
      <w:bookmarkEnd w:id="1566"/>
      <w:bookmarkEnd w:id="1567"/>
      <w:bookmarkEnd w:id="1568"/>
      <w:bookmarkEnd w:id="1569"/>
      <w:bookmarkEnd w:id="1570"/>
      <w:bookmarkEnd w:id="1571"/>
      <w:bookmarkEnd w:id="1572"/>
      <w:bookmarkEnd w:id="1573"/>
      <w:bookmarkEnd w:id="1574"/>
      <w:bookmarkEnd w:id="1575"/>
      <w:bookmarkEnd w:id="15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5CB8E2F4" w:rsidR="00623457" w:rsidRPr="00840707" w:rsidRDefault="00623457" w:rsidP="00C4217E">
            <w:pPr>
              <w:keepNext/>
              <w:keepLines/>
              <w:spacing w:before="60" w:after="60"/>
              <w:rPr>
                <w:sz w:val="18"/>
                <w:szCs w:val="18"/>
                <w:lang w:val="el-GR"/>
              </w:rPr>
            </w:pPr>
            <w:r w:rsidRPr="00840707">
              <w:rPr>
                <w:sz w:val="18"/>
                <w:szCs w:val="18"/>
                <w:lang w:val="el-GR"/>
              </w:rPr>
              <w:t>Εξοπλισμός</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454F092E" w:rsidR="00623457" w:rsidRPr="00840707" w:rsidRDefault="00623457" w:rsidP="00C4217E">
            <w:pPr>
              <w:keepNext/>
              <w:keepLines/>
              <w:spacing w:before="60" w:after="60"/>
              <w:rPr>
                <w:sz w:val="18"/>
                <w:szCs w:val="18"/>
                <w:lang w:val="el-GR"/>
              </w:rPr>
            </w:pPr>
            <w:r w:rsidRPr="00840707">
              <w:rPr>
                <w:sz w:val="18"/>
                <w:szCs w:val="18"/>
                <w:lang w:val="el-GR"/>
              </w:rPr>
              <w:t>Έτοιμο Λογισμικό</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C4217E">
            <w:pPr>
              <w:keepNext/>
              <w:keepLines/>
              <w:spacing w:before="60" w:after="60"/>
              <w:rPr>
                <w:sz w:val="18"/>
                <w:szCs w:val="18"/>
                <w:lang w:val="el-GR"/>
              </w:rPr>
            </w:pPr>
            <w:r w:rsidRPr="00840707">
              <w:rPr>
                <w:sz w:val="18"/>
                <w:szCs w:val="18"/>
                <w:lang w:val="el-GR"/>
              </w:rPr>
              <w:t>4</w:t>
            </w:r>
          </w:p>
        </w:tc>
        <w:tc>
          <w:tcPr>
            <w:tcW w:w="2173" w:type="pct"/>
            <w:vAlign w:val="center"/>
          </w:tcPr>
          <w:p w14:paraId="6FBCB16B" w14:textId="0C996638" w:rsidR="00623457" w:rsidRPr="00840707" w:rsidRDefault="00623457" w:rsidP="00C4217E">
            <w:pPr>
              <w:keepNext/>
              <w:keepLines/>
              <w:spacing w:before="60" w:after="60"/>
              <w:rPr>
                <w:sz w:val="18"/>
                <w:szCs w:val="18"/>
                <w:lang w:val="el-GR"/>
              </w:rPr>
            </w:pPr>
            <w:r w:rsidRPr="00840707">
              <w:rPr>
                <w:sz w:val="18"/>
                <w:szCs w:val="18"/>
                <w:lang w:val="el-GR"/>
              </w:rPr>
              <w:t>Υπηρεσίες</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77777777" w:rsidR="00623457" w:rsidRPr="00840707" w:rsidRDefault="00623457" w:rsidP="00C4217E">
            <w:pPr>
              <w:keepNext/>
              <w:keepLines/>
              <w:spacing w:before="60" w:after="60"/>
              <w:rPr>
                <w:sz w:val="18"/>
                <w:szCs w:val="18"/>
                <w:lang w:val="el-GR"/>
              </w:rPr>
            </w:pPr>
            <w:r w:rsidRPr="00840707">
              <w:rPr>
                <w:sz w:val="18"/>
                <w:szCs w:val="18"/>
                <w:lang w:val="el-GR"/>
              </w:rPr>
              <w:t>5</w:t>
            </w:r>
          </w:p>
        </w:tc>
        <w:tc>
          <w:tcPr>
            <w:tcW w:w="2173" w:type="pct"/>
            <w:vAlign w:val="center"/>
          </w:tcPr>
          <w:p w14:paraId="14C864CF" w14:textId="051D6CEA" w:rsidR="00623457" w:rsidRPr="00840707" w:rsidRDefault="00623457" w:rsidP="00C4217E">
            <w:pPr>
              <w:keepNext/>
              <w:keepLines/>
              <w:spacing w:before="60" w:after="60"/>
              <w:rPr>
                <w:sz w:val="18"/>
                <w:szCs w:val="18"/>
                <w:lang w:val="el-GR"/>
              </w:rPr>
            </w:pPr>
            <w:r w:rsidRPr="00840707">
              <w:rPr>
                <w:sz w:val="18"/>
                <w:szCs w:val="18"/>
                <w:lang w:val="el-GR"/>
              </w:rPr>
              <w:t>Άλλες δαπάνες</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CommentText"/>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1577" w:name="_Ref104352863"/>
      <w:bookmarkStart w:id="1578" w:name="_Ref104352865"/>
      <w:bookmarkStart w:id="1579" w:name="_Ref104352990"/>
      <w:bookmarkStart w:id="1580" w:name="_Toc240445883"/>
      <w:bookmarkStart w:id="1581" w:name="_Toc366852704"/>
      <w:bookmarkStart w:id="1582" w:name="_Toc10632755"/>
      <w:bookmarkStart w:id="1583" w:name="_Toc42167522"/>
    </w:p>
    <w:p w14:paraId="04F7BF82" w14:textId="77777777" w:rsidR="00623457" w:rsidRPr="00C4217E" w:rsidRDefault="00623457" w:rsidP="00623457">
      <w:pPr>
        <w:pStyle w:val="Heading3"/>
        <w:numPr>
          <w:ilvl w:val="2"/>
          <w:numId w:val="53"/>
        </w:numPr>
        <w:rPr>
          <w:rFonts w:cs="Tahoma"/>
          <w:lang w:val="el-GR"/>
        </w:rPr>
      </w:pPr>
      <w:bookmarkStart w:id="1584" w:name="_Ref46148857"/>
      <w:bookmarkStart w:id="1585" w:name="_Toc53671375"/>
      <w:bookmarkStart w:id="1586" w:name="_Toc97194385"/>
      <w:bookmarkStart w:id="1587" w:name="_Toc97194489"/>
      <w:bookmarkStart w:id="1588" w:name="_Toc107309475"/>
      <w:r w:rsidRPr="00C4217E">
        <w:rPr>
          <w:rFonts w:cs="Tahoma"/>
          <w:lang w:val="el-GR"/>
        </w:rPr>
        <w:t>Συγκεντρωτικός Πίνακας Οικονομικής Προσφοράς Συντήρησης</w:t>
      </w:r>
      <w:bookmarkEnd w:id="1577"/>
      <w:bookmarkEnd w:id="1578"/>
      <w:bookmarkEnd w:id="1579"/>
      <w:bookmarkEnd w:id="1580"/>
      <w:bookmarkEnd w:id="1581"/>
      <w:bookmarkEnd w:id="1582"/>
      <w:bookmarkEnd w:id="1583"/>
      <w:bookmarkEnd w:id="1584"/>
      <w:bookmarkEnd w:id="1585"/>
      <w:bookmarkEnd w:id="1586"/>
      <w:bookmarkEnd w:id="1587"/>
      <w:bookmarkEnd w:id="158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623457" w:rsidRPr="00C4217E" w14:paraId="1925305C" w14:textId="77777777" w:rsidTr="00F82A8D">
        <w:trPr>
          <w:cantSplit/>
          <w:tblHeader/>
          <w:jc w:val="center"/>
        </w:trPr>
        <w:tc>
          <w:tcPr>
            <w:tcW w:w="482" w:type="pct"/>
            <w:shd w:val="clear" w:color="auto" w:fill="E6E6E6"/>
            <w:vAlign w:val="center"/>
          </w:tcPr>
          <w:p w14:paraId="2F7A87E3" w14:textId="77777777" w:rsidR="00623457" w:rsidRPr="00840707" w:rsidRDefault="00623457" w:rsidP="00C4217E">
            <w:pPr>
              <w:spacing w:after="0"/>
              <w:jc w:val="center"/>
              <w:rPr>
                <w:sz w:val="18"/>
                <w:szCs w:val="18"/>
                <w:lang w:val="el-GR"/>
              </w:rPr>
            </w:pPr>
            <w:r w:rsidRPr="00840707">
              <w:rPr>
                <w:sz w:val="18"/>
                <w:szCs w:val="18"/>
                <w:lang w:val="el-GR"/>
              </w:rPr>
              <w:t>ΕΤΟΣ*</w:t>
            </w:r>
          </w:p>
        </w:tc>
        <w:tc>
          <w:tcPr>
            <w:tcW w:w="674" w:type="pct"/>
            <w:shd w:val="clear" w:color="auto" w:fill="E6E6E6"/>
            <w:vAlign w:val="center"/>
          </w:tcPr>
          <w:p w14:paraId="0ABBE902"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ΕΞΟΠΛΙΣΜΟΥ</w:t>
            </w:r>
          </w:p>
          <w:p w14:paraId="65E6A786"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633" w:type="pct"/>
            <w:shd w:val="clear" w:color="auto" w:fill="E6E6E6"/>
            <w:vAlign w:val="center"/>
          </w:tcPr>
          <w:p w14:paraId="5CB5A98D"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ΕΤΟΙΜΟΥ ΛΟΓΙΣΜΙΚΟΥ</w:t>
            </w:r>
          </w:p>
          <w:p w14:paraId="40367950"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822" w:type="pct"/>
            <w:shd w:val="clear" w:color="auto" w:fill="E6E6E6"/>
            <w:vAlign w:val="center"/>
          </w:tcPr>
          <w:p w14:paraId="04D8CBE8"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ΕΦΑΡΜΟΓΗΣ/ΩΝ</w:t>
            </w:r>
          </w:p>
          <w:p w14:paraId="0C132E98"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657" w:type="pct"/>
            <w:shd w:val="clear" w:color="auto" w:fill="E6E6E6"/>
            <w:vAlign w:val="center"/>
          </w:tcPr>
          <w:p w14:paraId="56EF303E" w14:textId="77777777" w:rsidR="00623457" w:rsidRPr="00840707" w:rsidRDefault="00623457"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320" w:type="pct"/>
            <w:shd w:val="clear" w:color="auto" w:fill="E6E6E6"/>
            <w:vAlign w:val="center"/>
          </w:tcPr>
          <w:p w14:paraId="311AAF1D"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657" w:type="pct"/>
            <w:shd w:val="clear" w:color="auto" w:fill="E6E6E6"/>
            <w:vAlign w:val="center"/>
          </w:tcPr>
          <w:p w14:paraId="67BCB749" w14:textId="77777777" w:rsidR="00623457" w:rsidRPr="00840707" w:rsidRDefault="00623457" w:rsidP="00C4217E">
            <w:pPr>
              <w:spacing w:after="0"/>
              <w:jc w:val="center"/>
              <w:rPr>
                <w:sz w:val="18"/>
                <w:szCs w:val="18"/>
                <w:lang w:val="el-GR"/>
              </w:rPr>
            </w:pPr>
            <w:r w:rsidRPr="00840707">
              <w:rPr>
                <w:sz w:val="18"/>
                <w:szCs w:val="18"/>
                <w:lang w:val="el-GR"/>
              </w:rPr>
              <w:t>ΣΥΝΟΛΙΚΗ ΕΤΗΣΙΑ ΑΞΙΑ ΣΥΝΤΗΡΗΣΗΣ</w:t>
            </w:r>
          </w:p>
          <w:p w14:paraId="4DD05DDC"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755" w:type="pct"/>
            <w:shd w:val="clear" w:color="auto" w:fill="E6E6E6"/>
            <w:vAlign w:val="center"/>
          </w:tcPr>
          <w:p w14:paraId="4DADA1CE" w14:textId="77777777" w:rsidR="00623457" w:rsidRPr="00840707" w:rsidRDefault="00623457" w:rsidP="00C4217E">
            <w:pPr>
              <w:spacing w:after="0"/>
              <w:jc w:val="center"/>
              <w:rPr>
                <w:sz w:val="18"/>
                <w:szCs w:val="18"/>
                <w:lang w:val="el-GR"/>
              </w:rPr>
            </w:pPr>
            <w:r w:rsidRPr="00840707">
              <w:rPr>
                <w:sz w:val="18"/>
                <w:szCs w:val="18"/>
                <w:lang w:val="el-GR"/>
              </w:rPr>
              <w:t>ΕΤΗΣΙΟ ΠΟΣΟΣΤΟ ΣΥΝΤΗΡΗΣΗΣ**</w:t>
            </w:r>
          </w:p>
        </w:tc>
      </w:tr>
      <w:tr w:rsidR="00623457" w:rsidRPr="00C4217E" w14:paraId="30646C44" w14:textId="77777777" w:rsidTr="00C4217E">
        <w:trPr>
          <w:trHeight w:val="284"/>
          <w:jc w:val="center"/>
        </w:trPr>
        <w:tc>
          <w:tcPr>
            <w:tcW w:w="482" w:type="pct"/>
            <w:vAlign w:val="center"/>
          </w:tcPr>
          <w:p w14:paraId="42BCE8B4" w14:textId="77777777" w:rsidR="00623457" w:rsidRPr="00840707" w:rsidRDefault="00623457"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74" w:type="pct"/>
            <w:vAlign w:val="center"/>
          </w:tcPr>
          <w:p w14:paraId="64380C78" w14:textId="77777777" w:rsidR="00623457" w:rsidRPr="00840707" w:rsidRDefault="00623457" w:rsidP="00C4217E">
            <w:pPr>
              <w:spacing w:before="60" w:after="60"/>
              <w:rPr>
                <w:sz w:val="18"/>
                <w:szCs w:val="18"/>
                <w:lang w:val="el-GR"/>
              </w:rPr>
            </w:pPr>
          </w:p>
        </w:tc>
        <w:tc>
          <w:tcPr>
            <w:tcW w:w="633" w:type="pct"/>
          </w:tcPr>
          <w:p w14:paraId="55433195" w14:textId="77777777" w:rsidR="00623457" w:rsidRPr="00840707" w:rsidRDefault="00623457" w:rsidP="00C4217E">
            <w:pPr>
              <w:spacing w:before="60" w:after="60"/>
              <w:rPr>
                <w:sz w:val="18"/>
                <w:szCs w:val="18"/>
                <w:lang w:val="el-GR"/>
              </w:rPr>
            </w:pPr>
          </w:p>
        </w:tc>
        <w:tc>
          <w:tcPr>
            <w:tcW w:w="822" w:type="pct"/>
            <w:vAlign w:val="center"/>
          </w:tcPr>
          <w:p w14:paraId="0DD200BE" w14:textId="77777777" w:rsidR="00623457" w:rsidRPr="00840707" w:rsidRDefault="00623457" w:rsidP="00C4217E">
            <w:pPr>
              <w:spacing w:before="60" w:after="60"/>
              <w:rPr>
                <w:sz w:val="18"/>
                <w:szCs w:val="18"/>
                <w:lang w:val="el-GR"/>
              </w:rPr>
            </w:pPr>
          </w:p>
        </w:tc>
        <w:tc>
          <w:tcPr>
            <w:tcW w:w="657" w:type="pct"/>
          </w:tcPr>
          <w:p w14:paraId="4C7323CF" w14:textId="77777777" w:rsidR="00623457" w:rsidRPr="00840707" w:rsidRDefault="00623457" w:rsidP="00C4217E">
            <w:pPr>
              <w:spacing w:before="60" w:after="60"/>
              <w:rPr>
                <w:sz w:val="18"/>
                <w:szCs w:val="18"/>
                <w:lang w:val="el-GR"/>
              </w:rPr>
            </w:pPr>
          </w:p>
        </w:tc>
        <w:tc>
          <w:tcPr>
            <w:tcW w:w="320" w:type="pct"/>
            <w:vAlign w:val="center"/>
          </w:tcPr>
          <w:p w14:paraId="78318B2C" w14:textId="77777777" w:rsidR="00623457" w:rsidRPr="00840707" w:rsidRDefault="00623457" w:rsidP="00C4217E">
            <w:pPr>
              <w:spacing w:before="60" w:after="60"/>
              <w:rPr>
                <w:sz w:val="18"/>
                <w:szCs w:val="18"/>
                <w:lang w:val="el-GR"/>
              </w:rPr>
            </w:pPr>
          </w:p>
        </w:tc>
        <w:tc>
          <w:tcPr>
            <w:tcW w:w="657" w:type="pct"/>
            <w:vAlign w:val="center"/>
          </w:tcPr>
          <w:p w14:paraId="1FB5020F" w14:textId="77777777" w:rsidR="00623457" w:rsidRPr="00840707" w:rsidRDefault="00623457" w:rsidP="00C4217E">
            <w:pPr>
              <w:spacing w:before="60" w:after="60"/>
              <w:rPr>
                <w:sz w:val="18"/>
                <w:szCs w:val="18"/>
                <w:lang w:val="el-GR"/>
              </w:rPr>
            </w:pPr>
          </w:p>
        </w:tc>
        <w:tc>
          <w:tcPr>
            <w:tcW w:w="755" w:type="pct"/>
            <w:vAlign w:val="center"/>
          </w:tcPr>
          <w:p w14:paraId="7E1CC2A7" w14:textId="77777777" w:rsidR="00623457" w:rsidRPr="00840707" w:rsidRDefault="00623457" w:rsidP="00C4217E">
            <w:pPr>
              <w:spacing w:before="60" w:after="60"/>
              <w:rPr>
                <w:sz w:val="18"/>
                <w:szCs w:val="18"/>
                <w:lang w:val="el-GR"/>
              </w:rPr>
            </w:pPr>
          </w:p>
        </w:tc>
      </w:tr>
      <w:tr w:rsidR="00623457" w:rsidRPr="00C4217E" w14:paraId="4E70E2B2" w14:textId="77777777" w:rsidTr="00C4217E">
        <w:trPr>
          <w:trHeight w:val="284"/>
          <w:jc w:val="center"/>
        </w:trPr>
        <w:tc>
          <w:tcPr>
            <w:tcW w:w="482" w:type="pct"/>
            <w:vAlign w:val="center"/>
          </w:tcPr>
          <w:p w14:paraId="179A4040" w14:textId="77777777" w:rsidR="00623457" w:rsidRPr="00840707" w:rsidRDefault="00623457"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74" w:type="pct"/>
            <w:vAlign w:val="center"/>
          </w:tcPr>
          <w:p w14:paraId="139F9F09" w14:textId="77777777" w:rsidR="00623457" w:rsidRPr="00840707" w:rsidRDefault="00623457" w:rsidP="00C4217E">
            <w:pPr>
              <w:spacing w:before="60" w:after="60"/>
              <w:rPr>
                <w:sz w:val="18"/>
                <w:szCs w:val="18"/>
                <w:lang w:val="el-GR"/>
              </w:rPr>
            </w:pPr>
          </w:p>
        </w:tc>
        <w:tc>
          <w:tcPr>
            <w:tcW w:w="633" w:type="pct"/>
          </w:tcPr>
          <w:p w14:paraId="6DA4D031" w14:textId="77777777" w:rsidR="00623457" w:rsidRPr="00840707" w:rsidRDefault="00623457" w:rsidP="00C4217E">
            <w:pPr>
              <w:spacing w:before="60" w:after="60"/>
              <w:rPr>
                <w:sz w:val="18"/>
                <w:szCs w:val="18"/>
                <w:lang w:val="el-GR"/>
              </w:rPr>
            </w:pPr>
          </w:p>
        </w:tc>
        <w:tc>
          <w:tcPr>
            <w:tcW w:w="822" w:type="pct"/>
            <w:vAlign w:val="center"/>
          </w:tcPr>
          <w:p w14:paraId="66D3E348" w14:textId="77777777" w:rsidR="00623457" w:rsidRPr="00840707" w:rsidRDefault="00623457" w:rsidP="00C4217E">
            <w:pPr>
              <w:spacing w:before="60" w:after="60"/>
              <w:rPr>
                <w:sz w:val="18"/>
                <w:szCs w:val="18"/>
                <w:lang w:val="el-GR"/>
              </w:rPr>
            </w:pPr>
          </w:p>
        </w:tc>
        <w:tc>
          <w:tcPr>
            <w:tcW w:w="657" w:type="pct"/>
          </w:tcPr>
          <w:p w14:paraId="69C3282E" w14:textId="77777777" w:rsidR="00623457" w:rsidRPr="00840707" w:rsidRDefault="00623457" w:rsidP="00C4217E">
            <w:pPr>
              <w:spacing w:before="60" w:after="60"/>
              <w:rPr>
                <w:sz w:val="18"/>
                <w:szCs w:val="18"/>
                <w:lang w:val="el-GR"/>
              </w:rPr>
            </w:pPr>
          </w:p>
        </w:tc>
        <w:tc>
          <w:tcPr>
            <w:tcW w:w="320" w:type="pct"/>
            <w:vAlign w:val="center"/>
          </w:tcPr>
          <w:p w14:paraId="7EE9638B" w14:textId="77777777" w:rsidR="00623457" w:rsidRPr="00840707" w:rsidRDefault="00623457" w:rsidP="00C4217E">
            <w:pPr>
              <w:spacing w:before="60" w:after="60"/>
              <w:rPr>
                <w:sz w:val="18"/>
                <w:szCs w:val="18"/>
                <w:lang w:val="el-GR"/>
              </w:rPr>
            </w:pPr>
          </w:p>
        </w:tc>
        <w:tc>
          <w:tcPr>
            <w:tcW w:w="657" w:type="pct"/>
            <w:vAlign w:val="center"/>
          </w:tcPr>
          <w:p w14:paraId="5A9CCED8" w14:textId="77777777" w:rsidR="00623457" w:rsidRPr="00840707" w:rsidRDefault="00623457" w:rsidP="00C4217E">
            <w:pPr>
              <w:spacing w:before="60" w:after="60"/>
              <w:rPr>
                <w:sz w:val="18"/>
                <w:szCs w:val="18"/>
                <w:lang w:val="el-GR"/>
              </w:rPr>
            </w:pPr>
          </w:p>
        </w:tc>
        <w:tc>
          <w:tcPr>
            <w:tcW w:w="755" w:type="pct"/>
            <w:vAlign w:val="center"/>
          </w:tcPr>
          <w:p w14:paraId="4CB81E58" w14:textId="77777777" w:rsidR="00623457" w:rsidRPr="00840707" w:rsidRDefault="00623457" w:rsidP="00C4217E">
            <w:pPr>
              <w:spacing w:before="60" w:after="60"/>
              <w:rPr>
                <w:sz w:val="18"/>
                <w:szCs w:val="18"/>
                <w:lang w:val="el-GR"/>
              </w:rPr>
            </w:pPr>
          </w:p>
        </w:tc>
      </w:tr>
      <w:tr w:rsidR="00623457" w:rsidRPr="00C4217E" w14:paraId="231A4135" w14:textId="77777777" w:rsidTr="00C4217E">
        <w:trPr>
          <w:trHeight w:val="284"/>
          <w:jc w:val="center"/>
        </w:trPr>
        <w:tc>
          <w:tcPr>
            <w:tcW w:w="482" w:type="pct"/>
            <w:vAlign w:val="center"/>
          </w:tcPr>
          <w:p w14:paraId="5BB5A080" w14:textId="77777777" w:rsidR="00623457" w:rsidRPr="00840707" w:rsidRDefault="00623457" w:rsidP="00C4217E">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74" w:type="pct"/>
            <w:vAlign w:val="center"/>
          </w:tcPr>
          <w:p w14:paraId="61DB4689" w14:textId="77777777" w:rsidR="00623457" w:rsidRPr="00840707" w:rsidRDefault="00623457" w:rsidP="00C4217E">
            <w:pPr>
              <w:spacing w:before="60" w:after="60"/>
              <w:rPr>
                <w:sz w:val="18"/>
                <w:szCs w:val="18"/>
                <w:lang w:val="el-GR"/>
              </w:rPr>
            </w:pPr>
          </w:p>
        </w:tc>
        <w:tc>
          <w:tcPr>
            <w:tcW w:w="633" w:type="pct"/>
          </w:tcPr>
          <w:p w14:paraId="342DCF29" w14:textId="77777777" w:rsidR="00623457" w:rsidRPr="00840707" w:rsidRDefault="00623457" w:rsidP="00C4217E">
            <w:pPr>
              <w:spacing w:before="60" w:after="60"/>
              <w:rPr>
                <w:sz w:val="18"/>
                <w:szCs w:val="18"/>
                <w:lang w:val="el-GR"/>
              </w:rPr>
            </w:pPr>
          </w:p>
        </w:tc>
        <w:tc>
          <w:tcPr>
            <w:tcW w:w="822" w:type="pct"/>
            <w:vAlign w:val="center"/>
          </w:tcPr>
          <w:p w14:paraId="5C71261E" w14:textId="77777777" w:rsidR="00623457" w:rsidRPr="00840707" w:rsidRDefault="00623457" w:rsidP="00C4217E">
            <w:pPr>
              <w:spacing w:before="60" w:after="60"/>
              <w:rPr>
                <w:sz w:val="18"/>
                <w:szCs w:val="18"/>
                <w:lang w:val="el-GR"/>
              </w:rPr>
            </w:pPr>
          </w:p>
        </w:tc>
        <w:tc>
          <w:tcPr>
            <w:tcW w:w="657" w:type="pct"/>
          </w:tcPr>
          <w:p w14:paraId="7BD03F03" w14:textId="77777777" w:rsidR="00623457" w:rsidRPr="00840707" w:rsidRDefault="00623457" w:rsidP="00C4217E">
            <w:pPr>
              <w:spacing w:before="60" w:after="60"/>
              <w:rPr>
                <w:sz w:val="18"/>
                <w:szCs w:val="18"/>
                <w:lang w:val="el-GR"/>
              </w:rPr>
            </w:pPr>
          </w:p>
        </w:tc>
        <w:tc>
          <w:tcPr>
            <w:tcW w:w="320" w:type="pct"/>
            <w:vAlign w:val="center"/>
          </w:tcPr>
          <w:p w14:paraId="7F0E486D" w14:textId="77777777" w:rsidR="00623457" w:rsidRPr="00840707" w:rsidRDefault="00623457" w:rsidP="00C4217E">
            <w:pPr>
              <w:spacing w:before="60" w:after="60"/>
              <w:rPr>
                <w:sz w:val="18"/>
                <w:szCs w:val="18"/>
                <w:lang w:val="el-GR"/>
              </w:rPr>
            </w:pPr>
          </w:p>
        </w:tc>
        <w:tc>
          <w:tcPr>
            <w:tcW w:w="657" w:type="pct"/>
            <w:vAlign w:val="center"/>
          </w:tcPr>
          <w:p w14:paraId="61FD84FE" w14:textId="77777777" w:rsidR="00623457" w:rsidRPr="00840707" w:rsidRDefault="00623457" w:rsidP="00C4217E">
            <w:pPr>
              <w:spacing w:before="60" w:after="60"/>
              <w:rPr>
                <w:sz w:val="18"/>
                <w:szCs w:val="18"/>
                <w:lang w:val="el-GR"/>
              </w:rPr>
            </w:pPr>
          </w:p>
        </w:tc>
        <w:tc>
          <w:tcPr>
            <w:tcW w:w="755" w:type="pct"/>
            <w:vAlign w:val="center"/>
          </w:tcPr>
          <w:p w14:paraId="55E3E6CE" w14:textId="77777777" w:rsidR="00623457" w:rsidRPr="00840707" w:rsidRDefault="00623457" w:rsidP="00C4217E">
            <w:pPr>
              <w:spacing w:before="60" w:after="60"/>
              <w:rPr>
                <w:sz w:val="18"/>
                <w:szCs w:val="18"/>
                <w:lang w:val="el-GR"/>
              </w:rPr>
            </w:pPr>
          </w:p>
        </w:tc>
      </w:tr>
      <w:tr w:rsidR="00623457" w:rsidRPr="00C4217E" w14:paraId="6DFF2EA6" w14:textId="77777777" w:rsidTr="00C4217E">
        <w:trPr>
          <w:trHeight w:val="284"/>
          <w:jc w:val="center"/>
        </w:trPr>
        <w:tc>
          <w:tcPr>
            <w:tcW w:w="482" w:type="pct"/>
            <w:shd w:val="clear" w:color="auto" w:fill="E0E0E0"/>
            <w:vAlign w:val="center"/>
          </w:tcPr>
          <w:p w14:paraId="414455F6" w14:textId="77777777" w:rsidR="00623457" w:rsidRPr="00840707" w:rsidRDefault="00623457"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74" w:type="pct"/>
            <w:shd w:val="clear" w:color="auto" w:fill="FFFFFF"/>
            <w:vAlign w:val="center"/>
          </w:tcPr>
          <w:p w14:paraId="75A291AF" w14:textId="77777777" w:rsidR="00623457" w:rsidRPr="00840707" w:rsidRDefault="00623457" w:rsidP="00C4217E">
            <w:pPr>
              <w:spacing w:before="100" w:beforeAutospacing="1" w:after="100" w:afterAutospacing="1"/>
              <w:rPr>
                <w:sz w:val="18"/>
                <w:szCs w:val="18"/>
                <w:lang w:val="el-GR"/>
              </w:rPr>
            </w:pPr>
          </w:p>
        </w:tc>
        <w:tc>
          <w:tcPr>
            <w:tcW w:w="633" w:type="pct"/>
            <w:shd w:val="clear" w:color="auto" w:fill="FFFFFF"/>
          </w:tcPr>
          <w:p w14:paraId="78BBE62D" w14:textId="77777777" w:rsidR="00623457" w:rsidRPr="00840707" w:rsidRDefault="00623457" w:rsidP="00C4217E">
            <w:pPr>
              <w:spacing w:before="100" w:beforeAutospacing="1" w:after="100" w:afterAutospacing="1"/>
              <w:rPr>
                <w:sz w:val="18"/>
                <w:szCs w:val="18"/>
                <w:lang w:val="el-GR"/>
              </w:rPr>
            </w:pPr>
          </w:p>
        </w:tc>
        <w:tc>
          <w:tcPr>
            <w:tcW w:w="822" w:type="pct"/>
            <w:shd w:val="clear" w:color="auto" w:fill="FFFFFF"/>
            <w:vAlign w:val="center"/>
          </w:tcPr>
          <w:p w14:paraId="5B7A3313" w14:textId="77777777" w:rsidR="00623457" w:rsidRPr="00840707" w:rsidRDefault="00623457" w:rsidP="00C4217E">
            <w:pPr>
              <w:spacing w:before="100" w:beforeAutospacing="1" w:after="100" w:afterAutospacing="1"/>
              <w:rPr>
                <w:sz w:val="18"/>
                <w:szCs w:val="18"/>
                <w:lang w:val="el-GR"/>
              </w:rPr>
            </w:pPr>
          </w:p>
        </w:tc>
        <w:tc>
          <w:tcPr>
            <w:tcW w:w="657" w:type="pct"/>
            <w:shd w:val="clear" w:color="auto" w:fill="FFFFFF"/>
          </w:tcPr>
          <w:p w14:paraId="7A063AF0" w14:textId="77777777" w:rsidR="00623457" w:rsidRPr="00840707" w:rsidRDefault="00623457" w:rsidP="00C4217E">
            <w:pPr>
              <w:spacing w:before="100" w:beforeAutospacing="1" w:after="100" w:afterAutospacing="1"/>
              <w:rPr>
                <w:sz w:val="18"/>
                <w:szCs w:val="18"/>
                <w:lang w:val="el-GR"/>
              </w:rPr>
            </w:pPr>
          </w:p>
        </w:tc>
        <w:tc>
          <w:tcPr>
            <w:tcW w:w="320" w:type="pct"/>
            <w:shd w:val="clear" w:color="auto" w:fill="FFFFFF"/>
            <w:vAlign w:val="center"/>
          </w:tcPr>
          <w:p w14:paraId="5C0FFDA0" w14:textId="77777777" w:rsidR="00623457" w:rsidRPr="00840707" w:rsidRDefault="00623457" w:rsidP="00C4217E">
            <w:pPr>
              <w:spacing w:before="100" w:beforeAutospacing="1" w:after="100" w:afterAutospacing="1"/>
              <w:rPr>
                <w:sz w:val="18"/>
                <w:szCs w:val="18"/>
                <w:lang w:val="el-GR"/>
              </w:rPr>
            </w:pPr>
          </w:p>
        </w:tc>
        <w:tc>
          <w:tcPr>
            <w:tcW w:w="657" w:type="pct"/>
            <w:shd w:val="clear" w:color="auto" w:fill="FFFFFF"/>
            <w:vAlign w:val="center"/>
          </w:tcPr>
          <w:p w14:paraId="6C81C774" w14:textId="77777777" w:rsidR="00623457" w:rsidRPr="00840707" w:rsidRDefault="00623457" w:rsidP="00C4217E">
            <w:pPr>
              <w:spacing w:before="100" w:beforeAutospacing="1" w:after="100" w:afterAutospacing="1"/>
              <w:rPr>
                <w:sz w:val="18"/>
                <w:szCs w:val="18"/>
                <w:lang w:val="el-GR"/>
              </w:rPr>
            </w:pPr>
          </w:p>
        </w:tc>
        <w:tc>
          <w:tcPr>
            <w:tcW w:w="755" w:type="pct"/>
            <w:shd w:val="clear" w:color="auto" w:fill="FFFFFF"/>
            <w:vAlign w:val="center"/>
          </w:tcPr>
          <w:p w14:paraId="49CD8F4C" w14:textId="77777777" w:rsidR="00623457" w:rsidRPr="00840707" w:rsidRDefault="00623457" w:rsidP="00C4217E">
            <w:pPr>
              <w:spacing w:before="100" w:beforeAutospacing="1" w:after="100" w:afterAutospacing="1"/>
              <w:rPr>
                <w:sz w:val="18"/>
                <w:szCs w:val="18"/>
                <w:lang w:val="el-GR"/>
              </w:rPr>
            </w:pPr>
          </w:p>
        </w:tc>
      </w:tr>
    </w:tbl>
    <w:p w14:paraId="71AD808D" w14:textId="77777777" w:rsidR="00623457" w:rsidRPr="00840707" w:rsidRDefault="00623457" w:rsidP="00623457">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5A1CCE5F" w:rsidR="00623457" w:rsidRPr="00840707" w:rsidRDefault="00623457" w:rsidP="00C4217E">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Pr="00840707">
        <w:rPr>
          <w:sz w:val="20"/>
          <w:szCs w:val="20"/>
        </w:rPr>
        <w:fldChar w:fldCharType="begin"/>
      </w:r>
      <w:r w:rsidRPr="00840707">
        <w:rPr>
          <w:sz w:val="20"/>
          <w:szCs w:val="20"/>
          <w:lang w:val="el-GR"/>
        </w:rPr>
        <w:instrText xml:space="preserve"> </w:instrText>
      </w:r>
      <w:r w:rsidRPr="00840707">
        <w:rPr>
          <w:sz w:val="20"/>
          <w:szCs w:val="20"/>
        </w:rPr>
        <w:instrText>REF</w:instrText>
      </w:r>
      <w:r w:rsidRPr="00840707">
        <w:rPr>
          <w:sz w:val="20"/>
          <w:szCs w:val="20"/>
          <w:lang w:val="el-GR"/>
        </w:rPr>
        <w:instrText xml:space="preserve"> _</w:instrText>
      </w:r>
      <w:r w:rsidRPr="00840707">
        <w:rPr>
          <w:sz w:val="20"/>
          <w:szCs w:val="20"/>
        </w:rPr>
        <w:instrText>Ref</w:instrText>
      </w:r>
      <w:r w:rsidRPr="00840707">
        <w:rPr>
          <w:sz w:val="20"/>
          <w:szCs w:val="20"/>
          <w:lang w:val="el-GR"/>
        </w:rPr>
        <w:instrText>46148857 \</w:instrText>
      </w:r>
      <w:r w:rsidRPr="00840707">
        <w:rPr>
          <w:sz w:val="20"/>
          <w:szCs w:val="20"/>
        </w:rPr>
        <w:instrText>r</w:instrText>
      </w:r>
      <w:r w:rsidRPr="00840707">
        <w:rPr>
          <w:sz w:val="20"/>
          <w:szCs w:val="20"/>
          <w:lang w:val="el-GR"/>
        </w:rPr>
        <w:instrText xml:space="preserve"> \</w:instrText>
      </w:r>
      <w:r w:rsidRPr="00840707">
        <w:rPr>
          <w:sz w:val="20"/>
          <w:szCs w:val="20"/>
        </w:rPr>
        <w:instrText>h</w:instrText>
      </w:r>
      <w:r w:rsidRPr="00840707">
        <w:rPr>
          <w:sz w:val="20"/>
          <w:szCs w:val="20"/>
          <w:lang w:val="el-GR"/>
        </w:rPr>
        <w:instrText xml:space="preserve">  \* </w:instrText>
      </w:r>
      <w:r w:rsidRPr="00840707">
        <w:rPr>
          <w:sz w:val="20"/>
          <w:szCs w:val="20"/>
        </w:rPr>
        <w:instrText>MERGEFORMAT</w:instrText>
      </w:r>
      <w:r w:rsidRPr="00840707">
        <w:rPr>
          <w:sz w:val="20"/>
          <w:szCs w:val="20"/>
          <w:lang w:val="el-GR"/>
        </w:rPr>
        <w:instrText xml:space="preserve"> </w:instrText>
      </w:r>
      <w:r w:rsidRPr="00840707">
        <w:rPr>
          <w:sz w:val="20"/>
          <w:szCs w:val="20"/>
        </w:rPr>
      </w:r>
      <w:r w:rsidRPr="00840707">
        <w:rPr>
          <w:sz w:val="20"/>
          <w:szCs w:val="20"/>
        </w:rPr>
        <w:fldChar w:fldCharType="separate"/>
      </w:r>
      <w:r w:rsidR="007C1336" w:rsidRPr="007C1336">
        <w:rPr>
          <w:sz w:val="20"/>
          <w:szCs w:val="20"/>
          <w:lang w:val="el-GR"/>
        </w:rPr>
        <w:t>6</w:t>
      </w:r>
      <w:r w:rsidRPr="00840707">
        <w:rPr>
          <w:sz w:val="20"/>
          <w:szCs w:val="20"/>
        </w:rP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B318DA">
        <w:rPr>
          <w:b/>
          <w:sz w:val="20"/>
          <w:lang w:val="el-GR"/>
        </w:rPr>
        <w:fldChar w:fldCharType="begin"/>
      </w:r>
      <w:r w:rsidR="00B318DA">
        <w:rPr>
          <w:b/>
          <w:sz w:val="20"/>
          <w:lang w:val="el-GR"/>
        </w:rPr>
        <w:instrText xml:space="preserve"> REF _Ref52978018 \h </w:instrText>
      </w:r>
      <w:r w:rsidR="00B318DA">
        <w:rPr>
          <w:b/>
          <w:sz w:val="20"/>
          <w:lang w:val="el-GR"/>
        </w:rPr>
      </w:r>
      <w:r w:rsidR="00B318DA">
        <w:rPr>
          <w:b/>
          <w:sz w:val="20"/>
          <w:lang w:val="el-GR"/>
        </w:rPr>
        <w:fldChar w:fldCharType="separate"/>
      </w:r>
      <w:r w:rsidR="007C1336" w:rsidRPr="00C4217E">
        <w:rPr>
          <w:lang w:val="el-GR"/>
        </w:rPr>
        <w:t>Συγκεντρωτικός Πίνακας Οικονομικής Προσφοράς Έργου</w:t>
      </w:r>
      <w:r w:rsidR="00B318DA">
        <w:rPr>
          <w:b/>
          <w:sz w:val="20"/>
          <w:lang w:val="el-GR"/>
        </w:rPr>
        <w:fldChar w:fldCharType="end"/>
      </w:r>
    </w:p>
    <w:p w14:paraId="5DAA40CB" w14:textId="77777777" w:rsidR="00623457" w:rsidRPr="00D63725" w:rsidRDefault="00623457" w:rsidP="00623457">
      <w:pPr>
        <w:rPr>
          <w:i/>
          <w:color w:val="5B9BD5"/>
          <w:lang w:val="el-GR"/>
        </w:rPr>
        <w:sectPr w:rsidR="00623457" w:rsidRPr="00D63725" w:rsidSect="00C4217E">
          <w:headerReference w:type="first" r:id="rId28"/>
          <w:pgSz w:w="11906" w:h="16838"/>
          <w:pgMar w:top="1134" w:right="1134" w:bottom="1134" w:left="1134" w:header="720" w:footer="97" w:gutter="0"/>
          <w:cols w:space="720"/>
          <w:titlePg/>
          <w:docGrid w:linePitch="360"/>
        </w:sectPr>
      </w:pPr>
    </w:p>
    <w:p w14:paraId="17772EB6" w14:textId="77777777" w:rsidR="008338F0" w:rsidRPr="00166979" w:rsidRDefault="008338F0">
      <w:pPr>
        <w:rPr>
          <w:lang w:val="el-GR"/>
        </w:rPr>
      </w:pPr>
    </w:p>
    <w:p w14:paraId="5247CADE" w14:textId="348999FB" w:rsidR="008338F0" w:rsidRPr="003329FF" w:rsidRDefault="003355E7" w:rsidP="003329FF">
      <w:pPr>
        <w:pStyle w:val="Heading2"/>
        <w:numPr>
          <w:ilvl w:val="0"/>
          <w:numId w:val="0"/>
        </w:numPr>
        <w:ind w:left="576" w:hanging="576"/>
        <w:rPr>
          <w:rFonts w:cs="Tahoma"/>
          <w:lang w:val="el-GR"/>
        </w:rPr>
      </w:pPr>
      <w:bookmarkStart w:id="1589" w:name="_Ref496623895"/>
      <w:bookmarkStart w:id="1590" w:name="_Ref496624676"/>
      <w:bookmarkStart w:id="1591" w:name="_Ref496625135"/>
      <w:bookmarkStart w:id="1592" w:name="_Toc97194387"/>
      <w:bookmarkStart w:id="1593" w:name="_Toc97194491"/>
      <w:bookmarkStart w:id="1594" w:name="_Toc107309476"/>
      <w:r w:rsidRPr="003329FF">
        <w:rPr>
          <w:rFonts w:cs="Tahoma"/>
          <w:lang w:val="el-GR"/>
        </w:rPr>
        <w:t xml:space="preserve">ΠΑΡΑΡΤΗΜΑ </w:t>
      </w:r>
      <w:r w:rsidRPr="00603221">
        <w:rPr>
          <w:rFonts w:cs="Tahoma"/>
        </w:rPr>
        <w:t>VII</w:t>
      </w:r>
      <w:r w:rsidRPr="003329FF">
        <w:rPr>
          <w:rFonts w:cs="Tahoma"/>
          <w:lang w:val="el-GR"/>
        </w:rPr>
        <w:t xml:space="preserve"> – Υποδείγματα Εγγυητικών Επιστολών</w:t>
      </w:r>
      <w:bookmarkEnd w:id="1589"/>
      <w:bookmarkEnd w:id="1590"/>
      <w:bookmarkEnd w:id="1591"/>
      <w:bookmarkEnd w:id="1592"/>
      <w:bookmarkEnd w:id="1593"/>
      <w:bookmarkEnd w:id="1594"/>
      <w:r w:rsidRPr="003329FF">
        <w:rPr>
          <w:rFonts w:cs="Tahoma"/>
          <w:lang w:val="el-GR"/>
        </w:rPr>
        <w:t xml:space="preserve"> </w:t>
      </w:r>
    </w:p>
    <w:p w14:paraId="273E7CD1" w14:textId="77777777" w:rsidR="009B6AAD" w:rsidRPr="00603221" w:rsidRDefault="009B6AAD" w:rsidP="004717A5">
      <w:pPr>
        <w:pStyle w:val="Heading3"/>
        <w:numPr>
          <w:ilvl w:val="0"/>
          <w:numId w:val="12"/>
        </w:numPr>
        <w:rPr>
          <w:rFonts w:cs="Tahoma"/>
          <w:szCs w:val="22"/>
          <w:u w:val="single"/>
          <w:lang w:val="el-GR"/>
        </w:rPr>
      </w:pPr>
      <w:bookmarkStart w:id="1595" w:name="_Toc43634808"/>
      <w:bookmarkStart w:id="1596" w:name="_Toc44821188"/>
      <w:bookmarkStart w:id="1597" w:name="_Toc48552980"/>
      <w:bookmarkStart w:id="1598" w:name="_Toc49073807"/>
      <w:bookmarkStart w:id="1599" w:name="_Toc62559079"/>
      <w:bookmarkStart w:id="1600" w:name="_Toc487799701"/>
      <w:bookmarkStart w:id="1601" w:name="_Toc97194388"/>
      <w:bookmarkStart w:id="1602" w:name="_Toc97194492"/>
      <w:bookmarkStart w:id="1603" w:name="_Toc107309477"/>
      <w:r w:rsidRPr="00603221">
        <w:rPr>
          <w:rFonts w:cs="Tahoma"/>
          <w:szCs w:val="22"/>
          <w:u w:val="single"/>
          <w:lang w:val="el-GR"/>
        </w:rPr>
        <w:t>Εγγυητική Επιστολή Συμμετοχής</w:t>
      </w:r>
      <w:bookmarkEnd w:id="1595"/>
      <w:bookmarkEnd w:id="1596"/>
      <w:bookmarkEnd w:id="1597"/>
      <w:bookmarkEnd w:id="1598"/>
      <w:bookmarkEnd w:id="1599"/>
      <w:bookmarkEnd w:id="1600"/>
      <w:bookmarkEnd w:id="1601"/>
      <w:bookmarkEnd w:id="1602"/>
      <w:bookmarkEnd w:id="160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3324E51F"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w:t>
      </w:r>
      <w:r w:rsidRPr="00D76154">
        <w:rPr>
          <w:lang w:val="el-GR" w:eastAsia="el-GR"/>
        </w:rPr>
        <w:t xml:space="preserve">υπέρ ου για την παράταση της προσφοράς, </w:t>
      </w:r>
      <w:bookmarkStart w:id="1604" w:name="_Hlk67671899"/>
      <w:r w:rsidRPr="00D76154">
        <w:rPr>
          <w:lang w:val="el-GR" w:eastAsia="el-GR"/>
        </w:rPr>
        <w:t xml:space="preserve">σύμφωνα με την παρ. </w:t>
      </w:r>
      <w:r w:rsidR="004A3382" w:rsidRPr="00D76154">
        <w:rPr>
          <w:b/>
          <w:bCs/>
          <w:lang w:val="el-GR"/>
        </w:rPr>
        <w:fldChar w:fldCharType="begin"/>
      </w:r>
      <w:r w:rsidR="004A3382" w:rsidRPr="00D76154">
        <w:rPr>
          <w:lang w:val="el-GR" w:eastAsia="el-GR"/>
        </w:rPr>
        <w:instrText xml:space="preserve"> REF _Ref496542081 \r \h </w:instrText>
      </w:r>
      <w:r w:rsidR="00DF02B0" w:rsidRPr="00D76154">
        <w:rPr>
          <w:b/>
          <w:bCs/>
          <w:lang w:val="el-GR"/>
        </w:rPr>
        <w:instrText xml:space="preserve"> \* MERGEFORMAT </w:instrText>
      </w:r>
      <w:r w:rsidR="004A3382" w:rsidRPr="00D76154">
        <w:rPr>
          <w:b/>
          <w:bCs/>
          <w:lang w:val="el-GR"/>
        </w:rPr>
      </w:r>
      <w:r w:rsidR="004A3382" w:rsidRPr="00D76154">
        <w:rPr>
          <w:b/>
          <w:bCs/>
          <w:lang w:val="el-GR"/>
        </w:rPr>
        <w:fldChar w:fldCharType="separate"/>
      </w:r>
      <w:r w:rsidR="007C1336">
        <w:rPr>
          <w:lang w:val="el-GR" w:eastAsia="el-GR"/>
        </w:rPr>
        <w:t>2.2.2</w:t>
      </w:r>
      <w:r w:rsidR="004A3382" w:rsidRPr="00D76154">
        <w:rPr>
          <w:b/>
          <w:bCs/>
          <w:lang w:val="el-GR"/>
        </w:rPr>
        <w:fldChar w:fldCharType="end"/>
      </w:r>
      <w:r w:rsidR="004A3382" w:rsidRPr="00D76154">
        <w:rPr>
          <w:lang w:val="el-GR" w:eastAsia="el-GR"/>
        </w:rPr>
        <w:t xml:space="preserve"> της παρούσας </w:t>
      </w:r>
      <w:r w:rsidRPr="00D76154">
        <w:rPr>
          <w:lang w:val="el-GR" w:eastAsia="el-GR"/>
        </w:rPr>
        <w:t xml:space="preserve">, </w:t>
      </w:r>
      <w:bookmarkEnd w:id="1604"/>
      <w:r w:rsidRPr="00D76154">
        <w:rPr>
          <w:lang w:val="el-GR" w:eastAsia="el-GR"/>
        </w:rPr>
        <w:t>με την προϋπόθεση</w:t>
      </w:r>
      <w:r w:rsidRPr="00603221">
        <w:rPr>
          <w:lang w:val="el-GR" w:eastAsia="el-GR"/>
        </w:rPr>
        <w:t xml:space="preserve">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4717A5">
      <w:pPr>
        <w:pStyle w:val="Heading3"/>
        <w:numPr>
          <w:ilvl w:val="0"/>
          <w:numId w:val="12"/>
        </w:numPr>
        <w:rPr>
          <w:rFonts w:cs="Tahoma"/>
          <w:szCs w:val="22"/>
          <w:u w:val="single"/>
          <w:lang w:val="el-GR"/>
        </w:rPr>
      </w:pPr>
      <w:bookmarkStart w:id="1605" w:name="_Toc97194389"/>
      <w:bookmarkStart w:id="1606" w:name="_Toc97194493"/>
      <w:bookmarkStart w:id="1607" w:name="_Toc107309478"/>
      <w:r w:rsidRPr="00603221">
        <w:rPr>
          <w:rFonts w:cs="Tahoma"/>
          <w:szCs w:val="22"/>
          <w:u w:val="single"/>
          <w:lang w:val="el-GR"/>
        </w:rPr>
        <w:lastRenderedPageBreak/>
        <w:t>Εγγυητική Επιστολή Καλής Εκτέλεσης</w:t>
      </w:r>
      <w:bookmarkEnd w:id="1605"/>
      <w:bookmarkEnd w:id="1606"/>
      <w:bookmarkEnd w:id="1607"/>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608" w:name="_Toc336420407"/>
      <w:r w:rsidRPr="00603221">
        <w:rPr>
          <w:lang w:val="el-GR"/>
        </w:rPr>
        <w:t>ΕΚΔΟΤΗΣ (Πλήρης επωνυμία).......................................................................</w:t>
      </w:r>
      <w:bookmarkEnd w:id="160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E1757C" w:rsidRDefault="00483953" w:rsidP="00FB6FC8">
      <w:pPr>
        <w:rPr>
          <w:lang w:val="el-GR"/>
        </w:rPr>
      </w:pPr>
      <w:proofErr w:type="spellStart"/>
      <w:r w:rsidRPr="00E1757C">
        <w:rPr>
          <w:lang w:val="el-GR"/>
        </w:rPr>
        <w:t>Λεωφ</w:t>
      </w:r>
      <w:proofErr w:type="spellEnd"/>
      <w:r w:rsidRPr="00E1757C">
        <w:rPr>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27BE51C5" w:rsidR="007A7DCA" w:rsidRPr="00603221" w:rsidRDefault="007A7DCA" w:rsidP="007A7DCA">
      <w:pPr>
        <w:rPr>
          <w:lang w:val="el-GR"/>
        </w:rPr>
      </w:pPr>
      <w:r w:rsidRPr="00603221">
        <w:rPr>
          <w:lang w:val="el-GR"/>
        </w:rPr>
        <w:t xml:space="preserve">Η παρούσα ισχύει μέχρι και την ............... </w:t>
      </w:r>
      <w:bookmarkStart w:id="160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7C1336">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1609"/>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4717A5">
      <w:pPr>
        <w:pStyle w:val="Heading3"/>
        <w:numPr>
          <w:ilvl w:val="0"/>
          <w:numId w:val="12"/>
        </w:numPr>
        <w:rPr>
          <w:rFonts w:cs="Tahoma"/>
          <w:szCs w:val="22"/>
          <w:lang w:val="el-GR" w:eastAsia="el-GR"/>
        </w:rPr>
      </w:pPr>
      <w:bookmarkStart w:id="1610" w:name="_Toc97194390"/>
      <w:bookmarkStart w:id="1611" w:name="_Toc97194494"/>
      <w:bookmarkStart w:id="1612" w:name="_Toc107309479"/>
      <w:bookmarkStart w:id="1613" w:name="_Hlk67672044"/>
      <w:r w:rsidRPr="00603221">
        <w:rPr>
          <w:rFonts w:cs="Tahoma"/>
          <w:szCs w:val="22"/>
          <w:lang w:val="el-GR" w:eastAsia="el-GR"/>
        </w:rPr>
        <w:lastRenderedPageBreak/>
        <w:t>Εγγυητική Επιστολή Προκαταβολής</w:t>
      </w:r>
      <w:bookmarkEnd w:id="1610"/>
      <w:bookmarkEnd w:id="1611"/>
      <w:bookmarkEnd w:id="1612"/>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446B437B" w14:textId="4C999AC0" w:rsidR="007E000B" w:rsidRPr="00603221" w:rsidRDefault="007E000B" w:rsidP="009D17BE">
      <w:pPr>
        <w:spacing w:line="276" w:lineRule="auto"/>
        <w:rPr>
          <w:lang w:val="el-GR"/>
        </w:rPr>
      </w:pPr>
      <w:bookmarkStart w:id="1614" w:name="_Hlk494197599"/>
      <w:r w:rsidRPr="00603221">
        <w:rPr>
          <w:lang w:val="el-GR"/>
        </w:rPr>
        <w:t>ΕΚΔΟΤΗΣ: ..........................................................</w:t>
      </w:r>
      <w:r w:rsidR="0044241D">
        <w:rPr>
          <w:lang w:val="el-GR"/>
        </w:rPr>
        <w:t xml:space="preserve">         </w:t>
      </w: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EB22F5D"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7C1336">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w:t>
      </w:r>
      <w:proofErr w:type="spellStart"/>
      <w:r w:rsidRPr="00603221">
        <w:t>Εξουσιοδοτημένη</w:t>
      </w:r>
      <w:proofErr w:type="spellEnd"/>
      <w:r w:rsidRPr="00603221">
        <w:t xml:space="preserve"> υπ</w:t>
      </w:r>
      <w:proofErr w:type="spellStart"/>
      <w:r w:rsidRPr="00603221">
        <w:t>ογρ</w:t>
      </w:r>
      <w:proofErr w:type="spellEnd"/>
      <w:r w:rsidRPr="00603221">
        <w:t>αφή)</w:t>
      </w:r>
    </w:p>
    <w:p w14:paraId="0A7F47D6" w14:textId="77777777" w:rsidR="00A84DDC" w:rsidRPr="00603221" w:rsidRDefault="007E000B" w:rsidP="00A93898">
      <w:pPr>
        <w:pStyle w:val="Heading3"/>
        <w:numPr>
          <w:ilvl w:val="0"/>
          <w:numId w:val="12"/>
        </w:numPr>
        <w:rPr>
          <w:rFonts w:cs="Tahoma"/>
          <w:szCs w:val="22"/>
          <w:lang w:val="el-GR" w:eastAsia="el-GR"/>
        </w:rPr>
      </w:pPr>
      <w:bookmarkStart w:id="1615" w:name="_Toc97194391"/>
      <w:bookmarkStart w:id="1616" w:name="_Toc97194495"/>
      <w:bookmarkStart w:id="1617" w:name="_Toc97194593"/>
      <w:bookmarkStart w:id="1618" w:name="_Toc97194691"/>
      <w:bookmarkStart w:id="1619" w:name="_Toc97194796"/>
      <w:bookmarkStart w:id="1620" w:name="_Toc97194893"/>
      <w:bookmarkStart w:id="1621" w:name="_Toc97194987"/>
      <w:bookmarkStart w:id="1622" w:name="_Toc97195081"/>
      <w:bookmarkStart w:id="1623" w:name="_Toc97195175"/>
      <w:bookmarkStart w:id="1624" w:name="_Toc97195270"/>
      <w:bookmarkStart w:id="1625" w:name="_Toc97195439"/>
      <w:bookmarkStart w:id="1626" w:name="_Toc97195608"/>
      <w:bookmarkStart w:id="1627" w:name="_Toc97196988"/>
      <w:bookmarkStart w:id="1628" w:name="_Toc97197151"/>
      <w:bookmarkStart w:id="1629" w:name="_Toc97197313"/>
      <w:bookmarkStart w:id="1630" w:name="_Toc97197577"/>
      <w:bookmarkStart w:id="1631" w:name="_Toc97197829"/>
      <w:bookmarkStart w:id="1632" w:name="_Toc97198113"/>
      <w:bookmarkStart w:id="1633" w:name="_Toc97198272"/>
      <w:bookmarkStart w:id="1634" w:name="_Toc97200874"/>
      <w:bookmarkStart w:id="1635" w:name="_Toc97201033"/>
      <w:bookmarkStart w:id="1636" w:name="_Toc97203485"/>
      <w:bookmarkStart w:id="1637" w:name="_Toc97204776"/>
      <w:bookmarkStart w:id="1638" w:name="_Toc97205029"/>
      <w:bookmarkStart w:id="1639" w:name="_Toc103256096"/>
      <w:bookmarkStart w:id="1640" w:name="_Toc103257455"/>
      <w:bookmarkStart w:id="1641" w:name="_Toc103275203"/>
      <w:bookmarkStart w:id="1642" w:name="_Toc103277491"/>
      <w:bookmarkStart w:id="1643" w:name="_Toc103279698"/>
      <w:bookmarkStart w:id="1644" w:name="_Toc103281942"/>
      <w:bookmarkStart w:id="1645" w:name="_Toc103283008"/>
      <w:bookmarkStart w:id="1646" w:name="_Toc103948032"/>
      <w:bookmarkStart w:id="1647" w:name="_Toc104281629"/>
      <w:bookmarkStart w:id="1648" w:name="_Toc104308770"/>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r w:rsidRPr="003329FF">
        <w:rPr>
          <w:lang w:eastAsia="el-GR"/>
        </w:rPr>
        <w:br w:type="page"/>
      </w:r>
      <w:bookmarkStart w:id="1649" w:name="_Toc97194392"/>
      <w:bookmarkStart w:id="1650" w:name="_Toc97194496"/>
      <w:bookmarkStart w:id="1651" w:name="_Toc107309480"/>
      <w:bookmarkEnd w:id="1613"/>
      <w:r w:rsidR="00A84DDC" w:rsidRPr="00603221">
        <w:rPr>
          <w:rFonts w:cs="Tahoma"/>
          <w:szCs w:val="22"/>
          <w:lang w:val="el-GR" w:eastAsia="el-GR"/>
        </w:rPr>
        <w:lastRenderedPageBreak/>
        <w:t>Εγγυητική Επιστολή Καλής Λειτουργίας</w:t>
      </w:r>
      <w:bookmarkEnd w:id="1649"/>
      <w:bookmarkEnd w:id="1650"/>
      <w:bookmarkEnd w:id="1651"/>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54949842" w:rsidR="00DA360B" w:rsidRDefault="00DA360B" w:rsidP="00B048E7">
      <w:pPr>
        <w:rPr>
          <w:lang w:val="el-GR" w:eastAsia="el-GR"/>
        </w:rPr>
      </w:pPr>
      <w:bookmarkStart w:id="1652" w:name="_Hlk89177101"/>
      <w:r>
        <w:rPr>
          <w:lang w:val="el-GR" w:eastAsia="el-GR"/>
        </w:rPr>
        <w:t xml:space="preserve">Κύριο του Έργου </w:t>
      </w:r>
    </w:p>
    <w:bookmarkEnd w:id="1652"/>
    <w:p w14:paraId="50FB5247" w14:textId="705ACF49" w:rsidR="00B048E7" w:rsidRPr="00603221" w:rsidRDefault="00B048E7" w:rsidP="00B048E7">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549059C4" w14:textId="77777777" w:rsidR="00B048E7" w:rsidRPr="00603221" w:rsidRDefault="00B048E7" w:rsidP="00B048E7">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63A1FFEE"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7C1336">
        <w:rPr>
          <w:b/>
          <w:color w:val="000000" w:themeColor="text1"/>
          <w:lang w:val="el-GR"/>
        </w:rPr>
        <w:t>σύμφωνα με την παρ.</w:t>
      </w:r>
      <w:r w:rsidR="00F82A8D" w:rsidRPr="007C1336">
        <w:rPr>
          <w:b/>
          <w:color w:val="000000" w:themeColor="text1"/>
          <w:lang w:val="el-GR"/>
        </w:rPr>
        <w:t xml:space="preserve"> </w:t>
      </w:r>
      <w:r w:rsidR="0099265A" w:rsidRPr="007C1336">
        <w:rPr>
          <w:b/>
          <w:color w:val="000000" w:themeColor="text1"/>
          <w:lang w:val="el-GR"/>
        </w:rPr>
        <w:t>4.1</w:t>
      </w:r>
      <w:r w:rsidRPr="007C1336">
        <w:rPr>
          <w:b/>
          <w:color w:val="000000" w:themeColor="text1"/>
          <w:lang w:val="el-GR"/>
        </w:rPr>
        <w:t xml:space="preserve"> της παρούσας </w:t>
      </w:r>
      <w:r w:rsidRPr="007C1336">
        <w:rPr>
          <w:iCs/>
          <w:color w:val="000000" w:themeColor="text1"/>
          <w:lang w:val="el-GR"/>
        </w:rPr>
        <w:t>)»</w:t>
      </w:r>
      <w:r w:rsidRPr="007C1336">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614"/>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Heading2"/>
        <w:numPr>
          <w:ilvl w:val="0"/>
          <w:numId w:val="0"/>
        </w:numPr>
        <w:ind w:left="576" w:hanging="576"/>
        <w:rPr>
          <w:rFonts w:cs="Tahoma"/>
          <w:lang w:val="el-GR"/>
        </w:rPr>
      </w:pPr>
      <w:bookmarkStart w:id="1653" w:name="_Toc97194393"/>
      <w:bookmarkStart w:id="1654" w:name="_Toc97194497"/>
      <w:bookmarkStart w:id="1655" w:name="_Toc107309481"/>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653"/>
      <w:bookmarkEnd w:id="1654"/>
      <w:bookmarkEnd w:id="1655"/>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65F1AA4" w:rsidR="00882E44" w:rsidRPr="00690CAE"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882E44" w:rsidRPr="00690CAE" w:rsidSect="00317788">
      <w:headerReference w:type="first" r:id="rId2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98C4F" w14:textId="77777777" w:rsidR="00A723A0" w:rsidRDefault="00A723A0">
      <w:pPr>
        <w:spacing w:after="0"/>
      </w:pPr>
      <w:r>
        <w:separator/>
      </w:r>
    </w:p>
  </w:endnote>
  <w:endnote w:type="continuationSeparator" w:id="0">
    <w:p w14:paraId="281C8D6D" w14:textId="77777777" w:rsidR="00A723A0" w:rsidRDefault="00A723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charset w:val="A1"/>
    <w:family w:val="roman"/>
    <w:pitch w:val="variable"/>
  </w:font>
  <w:font w:name="Roboto">
    <w:charset w:val="00"/>
    <w:family w:val="auto"/>
    <w:pitch w:val="variable"/>
    <w:sig w:usb0="E00002FF" w:usb1="5000205B" w:usb2="0000002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E348B3" w14:paraId="3A1FAAD9" w14:textId="77777777" w:rsidTr="003366E9">
      <w:tc>
        <w:tcPr>
          <w:tcW w:w="8747" w:type="dxa"/>
          <w:tcBorders>
            <w:top w:val="single" w:sz="4" w:space="0" w:color="auto"/>
          </w:tcBorders>
        </w:tcPr>
        <w:p w14:paraId="025F474D" w14:textId="6D7ABF8B" w:rsidR="00F1538B" w:rsidRPr="00C82832" w:rsidRDefault="00F1538B" w:rsidP="006B55CD">
          <w:pPr>
            <w:pStyle w:val="Footer"/>
            <w:spacing w:after="0"/>
            <w:rPr>
              <w:rStyle w:val="PageNumber"/>
              <w:rFonts w:cs="Tahoma"/>
              <w:sz w:val="20"/>
              <w:lang w:val="el-GR"/>
            </w:rPr>
          </w:pPr>
          <w:r w:rsidRPr="00C82832">
            <w:rPr>
              <w:rStyle w:val="PageNumber"/>
              <w:rFonts w:cs="Tahoma"/>
              <w:sz w:val="20"/>
              <w:lang w:val="el-GR"/>
            </w:rPr>
            <w:t xml:space="preserve">Κοινωνία της Πληροφορίας </w:t>
          </w:r>
          <w:r w:rsidR="003A0B33">
            <w:rPr>
              <w:rStyle w:val="PageNumber"/>
              <w:rFonts w:cs="Tahoma"/>
              <w:sz w:val="20"/>
              <w:lang w:val="el-GR"/>
            </w:rPr>
            <w:t>Μ.</w:t>
          </w:r>
          <w:r w:rsidRPr="00C82832">
            <w:rPr>
              <w:rStyle w:val="PageNumber"/>
              <w:rFonts w:cs="Tahoma"/>
              <w:sz w:val="20"/>
              <w:lang w:val="el-GR"/>
            </w:rPr>
            <w:t xml:space="preserve">Α.Ε. </w:t>
          </w:r>
        </w:p>
      </w:tc>
      <w:tc>
        <w:tcPr>
          <w:tcW w:w="1108" w:type="dxa"/>
          <w:tcBorders>
            <w:top w:val="single" w:sz="4" w:space="0" w:color="auto"/>
          </w:tcBorders>
        </w:tcPr>
        <w:p w14:paraId="1C3F0E98" w14:textId="77777777" w:rsidR="00F1538B" w:rsidRPr="00C82832" w:rsidRDefault="00F1538B" w:rsidP="00C82832">
          <w:pPr>
            <w:pStyle w:val="Footer"/>
            <w:spacing w:after="0"/>
            <w:jc w:val="right"/>
            <w:rPr>
              <w:rStyle w:val="PageNumber"/>
              <w:rFonts w:cs="Tahoma"/>
              <w:sz w:val="20"/>
            </w:rPr>
          </w:pPr>
          <w:r w:rsidRPr="00C82832">
            <w:rPr>
              <w:rStyle w:val="PageNumber"/>
              <w:rFonts w:cs="Tahoma"/>
              <w:sz w:val="20"/>
            </w:rPr>
            <w:fldChar w:fldCharType="begin"/>
          </w:r>
          <w:r w:rsidRPr="00C82832">
            <w:rPr>
              <w:rStyle w:val="PageNumber"/>
              <w:rFonts w:cs="Tahoma"/>
              <w:sz w:val="20"/>
            </w:rPr>
            <w:instrText xml:space="preserve"> PAGE </w:instrText>
          </w:r>
          <w:r w:rsidRPr="00C82832">
            <w:rPr>
              <w:rStyle w:val="PageNumber"/>
              <w:rFonts w:cs="Tahoma"/>
              <w:sz w:val="20"/>
            </w:rPr>
            <w:fldChar w:fldCharType="separate"/>
          </w:r>
          <w:r w:rsidR="0081422D">
            <w:rPr>
              <w:rStyle w:val="PageNumber"/>
              <w:rFonts w:cs="Tahoma"/>
              <w:noProof/>
              <w:sz w:val="20"/>
            </w:rPr>
            <w:t>3</w:t>
          </w:r>
          <w:r w:rsidRPr="00C82832">
            <w:rPr>
              <w:rStyle w:val="PageNumber"/>
              <w:rFonts w:cs="Tahoma"/>
              <w:sz w:val="20"/>
            </w:rPr>
            <w:fldChar w:fldCharType="end"/>
          </w:r>
          <w:r w:rsidRPr="00C82832">
            <w:rPr>
              <w:rStyle w:val="PageNumber"/>
              <w:rFonts w:cs="Tahoma"/>
              <w:sz w:val="20"/>
            </w:rPr>
            <w:t xml:space="preserve"> - </w:t>
          </w:r>
          <w:r w:rsidRPr="00C82832">
            <w:rPr>
              <w:rStyle w:val="PageNumber"/>
              <w:rFonts w:cs="Tahoma"/>
              <w:sz w:val="20"/>
            </w:rPr>
            <w:fldChar w:fldCharType="begin"/>
          </w:r>
          <w:r w:rsidRPr="00C82832">
            <w:rPr>
              <w:rStyle w:val="PageNumber"/>
              <w:rFonts w:cs="Tahoma"/>
              <w:sz w:val="20"/>
            </w:rPr>
            <w:instrText xml:space="preserve"> NUMPAGES </w:instrText>
          </w:r>
          <w:r w:rsidRPr="00C82832">
            <w:rPr>
              <w:rStyle w:val="PageNumber"/>
              <w:rFonts w:cs="Tahoma"/>
              <w:sz w:val="20"/>
            </w:rPr>
            <w:fldChar w:fldCharType="separate"/>
          </w:r>
          <w:r w:rsidR="0081422D">
            <w:rPr>
              <w:rStyle w:val="PageNumber"/>
              <w:rFonts w:cs="Tahoma"/>
              <w:noProof/>
              <w:sz w:val="20"/>
            </w:rPr>
            <w:t>113</w:t>
          </w:r>
          <w:r w:rsidRPr="00C82832">
            <w:rPr>
              <w:rStyle w:val="PageNumber"/>
              <w:rFonts w:cs="Tahoma"/>
              <w:sz w:val="20"/>
            </w:rPr>
            <w:fldChar w:fldCharType="end"/>
          </w:r>
        </w:p>
      </w:tc>
    </w:tr>
  </w:tbl>
  <w:p w14:paraId="6BEA1834" w14:textId="77777777" w:rsidR="00F1538B" w:rsidRPr="006B55CD" w:rsidRDefault="00F15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E348B3" w14:paraId="2C0FFF1C" w14:textId="77777777" w:rsidTr="003366E9">
      <w:tc>
        <w:tcPr>
          <w:tcW w:w="8747" w:type="dxa"/>
          <w:tcBorders>
            <w:top w:val="single" w:sz="4" w:space="0" w:color="auto"/>
          </w:tcBorders>
        </w:tcPr>
        <w:p w14:paraId="7A658850" w14:textId="6AE5045F" w:rsidR="00F1538B" w:rsidRPr="00C82832" w:rsidRDefault="00F1538B" w:rsidP="003C0732">
          <w:pPr>
            <w:pStyle w:val="Footer"/>
            <w:spacing w:after="0"/>
            <w:rPr>
              <w:rStyle w:val="PageNumber"/>
              <w:rFonts w:cs="Tahoma"/>
              <w:sz w:val="20"/>
              <w:lang w:val="el-GR"/>
            </w:rPr>
          </w:pPr>
          <w:r w:rsidRPr="00C82832">
            <w:rPr>
              <w:rStyle w:val="PageNumber"/>
              <w:rFonts w:cs="Tahoma"/>
              <w:sz w:val="20"/>
              <w:lang w:val="el-GR"/>
            </w:rPr>
            <w:t xml:space="preserve">Κοινωνία της Πληροφορίας </w:t>
          </w:r>
          <w:r w:rsidR="003A0B33">
            <w:rPr>
              <w:rStyle w:val="PageNumber"/>
              <w:rFonts w:cs="Tahoma"/>
              <w:sz w:val="20"/>
              <w:lang w:val="el-GR"/>
            </w:rPr>
            <w:t>Μ.</w:t>
          </w:r>
          <w:r w:rsidRPr="00C82832">
            <w:rPr>
              <w:rStyle w:val="PageNumber"/>
              <w:rFonts w:cs="Tahoma"/>
              <w:sz w:val="20"/>
              <w:lang w:val="el-GR"/>
            </w:rPr>
            <w:t xml:space="preserve">Α.Ε. </w:t>
          </w:r>
        </w:p>
      </w:tc>
      <w:tc>
        <w:tcPr>
          <w:tcW w:w="1108" w:type="dxa"/>
          <w:tcBorders>
            <w:top w:val="single" w:sz="4" w:space="0" w:color="auto"/>
          </w:tcBorders>
        </w:tcPr>
        <w:p w14:paraId="242B4C04" w14:textId="77777777" w:rsidR="00F1538B" w:rsidRPr="00C82832" w:rsidRDefault="00F1538B" w:rsidP="00C82832">
          <w:pPr>
            <w:pStyle w:val="Footer"/>
            <w:spacing w:after="0"/>
            <w:jc w:val="right"/>
            <w:rPr>
              <w:rStyle w:val="PageNumber"/>
              <w:rFonts w:cs="Tahoma"/>
              <w:sz w:val="20"/>
            </w:rPr>
          </w:pPr>
          <w:r w:rsidRPr="00C82832">
            <w:rPr>
              <w:rStyle w:val="PageNumber"/>
              <w:rFonts w:cs="Tahoma"/>
              <w:sz w:val="20"/>
            </w:rPr>
            <w:fldChar w:fldCharType="begin"/>
          </w:r>
          <w:r w:rsidRPr="00C82832">
            <w:rPr>
              <w:rStyle w:val="PageNumber"/>
              <w:rFonts w:cs="Tahoma"/>
              <w:sz w:val="20"/>
            </w:rPr>
            <w:instrText xml:space="preserve"> PAGE </w:instrText>
          </w:r>
          <w:r w:rsidRPr="00C82832">
            <w:rPr>
              <w:rStyle w:val="PageNumber"/>
              <w:rFonts w:cs="Tahoma"/>
              <w:sz w:val="20"/>
            </w:rPr>
            <w:fldChar w:fldCharType="separate"/>
          </w:r>
          <w:r w:rsidR="0081422D">
            <w:rPr>
              <w:rStyle w:val="PageNumber"/>
              <w:rFonts w:cs="Tahoma"/>
              <w:noProof/>
              <w:sz w:val="20"/>
            </w:rPr>
            <w:t>1</w:t>
          </w:r>
          <w:r w:rsidRPr="00C82832">
            <w:rPr>
              <w:rStyle w:val="PageNumber"/>
              <w:rFonts w:cs="Tahoma"/>
              <w:sz w:val="20"/>
            </w:rPr>
            <w:fldChar w:fldCharType="end"/>
          </w:r>
          <w:r w:rsidRPr="00C82832">
            <w:rPr>
              <w:rStyle w:val="PageNumber"/>
              <w:rFonts w:cs="Tahoma"/>
              <w:sz w:val="20"/>
            </w:rPr>
            <w:t xml:space="preserve"> - </w:t>
          </w:r>
          <w:r w:rsidRPr="00C82832">
            <w:rPr>
              <w:rStyle w:val="PageNumber"/>
              <w:rFonts w:cs="Tahoma"/>
              <w:sz w:val="20"/>
            </w:rPr>
            <w:fldChar w:fldCharType="begin"/>
          </w:r>
          <w:r w:rsidRPr="00C82832">
            <w:rPr>
              <w:rStyle w:val="PageNumber"/>
              <w:rFonts w:cs="Tahoma"/>
              <w:sz w:val="20"/>
            </w:rPr>
            <w:instrText xml:space="preserve"> NUMPAGES </w:instrText>
          </w:r>
          <w:r w:rsidRPr="00C82832">
            <w:rPr>
              <w:rStyle w:val="PageNumber"/>
              <w:rFonts w:cs="Tahoma"/>
              <w:sz w:val="20"/>
            </w:rPr>
            <w:fldChar w:fldCharType="separate"/>
          </w:r>
          <w:r w:rsidR="0081422D">
            <w:rPr>
              <w:rStyle w:val="PageNumber"/>
              <w:rFonts w:cs="Tahoma"/>
              <w:noProof/>
              <w:sz w:val="20"/>
            </w:rPr>
            <w:t>113</w:t>
          </w:r>
          <w:r w:rsidRPr="00C82832">
            <w:rPr>
              <w:rStyle w:val="PageNumber"/>
              <w:rFonts w:cs="Tahoma"/>
              <w:sz w:val="20"/>
            </w:rPr>
            <w:fldChar w:fldCharType="end"/>
          </w:r>
        </w:p>
      </w:tc>
    </w:tr>
  </w:tbl>
  <w:p w14:paraId="7CBA9DD9" w14:textId="77777777" w:rsidR="00F1538B" w:rsidRPr="00603221" w:rsidRDefault="00F1538B" w:rsidP="00603221">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81422D">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sidR="0081422D">
            <w:rPr>
              <w:rStyle w:val="PageNumber"/>
              <w:rFonts w:cs="Tahoma"/>
              <w:noProof/>
              <w:sz w:val="20"/>
            </w:rPr>
            <w:t>113</w:t>
          </w:r>
          <w:r w:rsidRPr="001E54F6">
            <w:rPr>
              <w:rStyle w:val="PageNumber"/>
              <w:rFonts w:cs="Tahoma"/>
              <w:sz w:val="20"/>
            </w:rPr>
            <w:fldChar w:fldCharType="end"/>
          </w:r>
        </w:p>
      </w:tc>
    </w:tr>
  </w:tbl>
  <w:p w14:paraId="5123092B" w14:textId="77777777" w:rsidR="00F1538B" w:rsidRPr="00603221" w:rsidRDefault="00F1538B">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sidR="003A0B33">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160FCE">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160FCE">
            <w:rPr>
              <w:rStyle w:val="PageNumber"/>
              <w:rFonts w:cs="Tahoma"/>
              <w:noProof/>
              <w:sz w:val="20"/>
            </w:rPr>
            <w:t>113</w:t>
          </w:r>
          <w:r w:rsidRPr="003329FF">
            <w:rPr>
              <w:rStyle w:val="PageNumber"/>
              <w:rFonts w:cs="Tahoma"/>
              <w:sz w:val="20"/>
            </w:rPr>
            <w:fldChar w:fldCharType="end"/>
          </w:r>
        </w:p>
      </w:tc>
    </w:tr>
  </w:tbl>
  <w:p w14:paraId="513B1FDA" w14:textId="77777777" w:rsidR="00F1538B" w:rsidRDefault="00F1538B"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A3F4B" w14:textId="77777777" w:rsidR="00A723A0" w:rsidRDefault="00A723A0">
      <w:pPr>
        <w:spacing w:after="0"/>
      </w:pPr>
      <w:r>
        <w:separator/>
      </w:r>
    </w:p>
  </w:footnote>
  <w:footnote w:type="continuationSeparator" w:id="0">
    <w:p w14:paraId="5DAAE581" w14:textId="77777777" w:rsidR="00A723A0" w:rsidRDefault="00A723A0">
      <w:pPr>
        <w:spacing w:after="0"/>
      </w:pPr>
      <w:r>
        <w:continuationSeparator/>
      </w:r>
    </w:p>
  </w:footnote>
  <w:footnote w:id="1">
    <w:p w14:paraId="4997022F" w14:textId="77777777" w:rsidR="00F1538B" w:rsidRPr="007D3A48" w:rsidRDefault="00F1538B">
      <w:pPr>
        <w:pStyle w:val="fooot"/>
        <w:ind w:left="425" w:hanging="425"/>
        <w:rPr>
          <w:lang w:val="el-GR"/>
        </w:rPr>
      </w:pPr>
      <w:r>
        <w:rPr>
          <w:rStyle w:val="a"/>
        </w:rPr>
        <w:footnoteRef/>
      </w:r>
      <w:r>
        <w:rPr>
          <w:lang w:val="el-GR"/>
        </w:rPr>
        <w:tab/>
        <w:t xml:space="preserve">Μόνο για συμβάσεις άνω των ορίων </w:t>
      </w:r>
    </w:p>
  </w:footnote>
  <w:footnote w:id="2">
    <w:p w14:paraId="1ABB79D0" w14:textId="77777777" w:rsidR="00F1538B" w:rsidRPr="00175691" w:rsidRDefault="00F1538B" w:rsidP="005A6D30">
      <w:pPr>
        <w:pStyle w:val="FootnoteText"/>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
    <w:p w14:paraId="253CCDE5" w14:textId="77777777" w:rsidR="00F1538B" w:rsidRPr="00BD65F6" w:rsidRDefault="00F1538B" w:rsidP="00CD3B0E">
      <w:pPr>
        <w:pStyle w:val="FootnoteText"/>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F1538B" w:rsidRPr="006B2C94" w:rsidRDefault="00F1538B" w:rsidP="00E87EA9">
      <w:pPr>
        <w:pStyle w:val="FootnoteText"/>
        <w:rPr>
          <w:lang w:val="el-GR"/>
        </w:rPr>
      </w:pPr>
      <w:r>
        <w:rPr>
          <w:rStyle w:val="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FootnoteText"/>
        <w:rPr>
          <w:lang w:val="el-GR"/>
        </w:rPr>
      </w:pPr>
    </w:p>
  </w:footnote>
  <w:footnote w:id="5">
    <w:p w14:paraId="6F98508E" w14:textId="77777777" w:rsidR="00F1538B" w:rsidRPr="005B2FD1" w:rsidRDefault="00F1538B" w:rsidP="00C27CEC">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4157449B" w14:textId="77777777" w:rsidR="00F1538B" w:rsidRPr="006B2C94" w:rsidRDefault="00F1538B" w:rsidP="002B2F6A">
      <w:pPr>
        <w:pStyle w:val="FootnoteText"/>
        <w:rPr>
          <w:lang w:val="el-GR"/>
        </w:rPr>
      </w:pPr>
      <w:r>
        <w:rPr>
          <w:rStyle w:val="a"/>
        </w:rPr>
        <w:footnoteRef/>
      </w:r>
      <w:r>
        <w:rPr>
          <w:lang w:val="el-GR"/>
        </w:rPr>
        <w:tab/>
        <w:t>Άρθρο 96, παρ. 7 του ν. 4412/2016</w:t>
      </w:r>
    </w:p>
  </w:footnote>
  <w:footnote w:id="7">
    <w:p w14:paraId="4BEFD33D" w14:textId="77777777" w:rsidR="00F1538B" w:rsidRPr="009C1E20" w:rsidRDefault="00F1538B" w:rsidP="002B2F6A">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8">
    <w:p w14:paraId="4A879856" w14:textId="77777777" w:rsidR="00F1538B" w:rsidRPr="00F93782" w:rsidRDefault="00F1538B" w:rsidP="00486D17">
      <w:pPr>
        <w:pStyle w:val="FootnoteText"/>
        <w:rPr>
          <w:lang w:val="el-GR"/>
        </w:rPr>
      </w:pPr>
      <w:r>
        <w:rPr>
          <w:rStyle w:val="FootnoteReferenc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9">
    <w:p w14:paraId="4737E955" w14:textId="77777777" w:rsidR="00F1538B" w:rsidRDefault="00F1538B" w:rsidP="005B1D5A">
      <w:pPr>
        <w:pStyle w:val="FootnoteText"/>
        <w:rPr>
          <w:lang w:val="el-GR"/>
        </w:rPr>
      </w:pPr>
      <w:r>
        <w:rPr>
          <w:rStyle w:val="a2"/>
        </w:rPr>
        <w:footnoteRef/>
      </w:r>
      <w:r>
        <w:rPr>
          <w:lang w:val="el-GR"/>
        </w:rPr>
        <w:tab/>
        <w:t xml:space="preserve">Η ΚΥΑ εκδόθηκε κατ’ εξουσιοδότηση του άρθρου 5 παρ. 5 ν. 3310/2005. </w:t>
      </w:r>
    </w:p>
  </w:footnote>
  <w:footnote w:id="10">
    <w:p w14:paraId="46FF35CC" w14:textId="77777777" w:rsidR="00F1538B" w:rsidRPr="002913F6" w:rsidRDefault="00F1538B" w:rsidP="005B1D5A">
      <w:pPr>
        <w:pStyle w:val="FootnoteText"/>
        <w:rPr>
          <w:lang w:val="el-GR"/>
        </w:rPr>
      </w:pPr>
      <w:r>
        <w:rPr>
          <w:rStyle w:val="a2"/>
        </w:rPr>
        <w:footnoteRef/>
      </w:r>
      <w:r>
        <w:rPr>
          <w:lang w:val="el-GR"/>
        </w:rPr>
        <w:tab/>
        <w:t>Άρθρο 105 παρ. 7 του ν. 4412/2016, όπως αντικαταστάθηκε από το άρθρο 45 του ν. 4782/2021.</w:t>
      </w:r>
    </w:p>
  </w:footnote>
  <w:footnote w:id="11">
    <w:p w14:paraId="47BFBDBB" w14:textId="77777777" w:rsidR="00F1538B" w:rsidRPr="00D52587" w:rsidRDefault="00F1538B" w:rsidP="005B1D5A">
      <w:pPr>
        <w:pStyle w:val="FootnoteText"/>
        <w:rPr>
          <w:lang w:val="el-GR"/>
        </w:rPr>
      </w:pPr>
      <w:r>
        <w:rPr>
          <w:rStyle w:val="FootnoteReferenc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2">
    <w:p w14:paraId="21DE9AFB" w14:textId="77777777" w:rsidR="00F1538B" w:rsidRPr="00827575" w:rsidRDefault="00F1538B" w:rsidP="005B1D5A">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3">
    <w:p w14:paraId="7F02B8BC" w14:textId="77777777" w:rsidR="00072601" w:rsidRPr="007C4E1D" w:rsidRDefault="00072601" w:rsidP="00072601">
      <w:pPr>
        <w:pStyle w:val="FootnoteText"/>
        <w:rPr>
          <w:lang w:val="el-GR"/>
        </w:rPr>
      </w:pPr>
      <w:r>
        <w:rPr>
          <w:rStyle w:val="FootnoteReference"/>
        </w:rPr>
        <w:footnoteRef/>
      </w:r>
      <w:r w:rsidRPr="007C4E1D">
        <w:rPr>
          <w:lang w:val="el-GR"/>
        </w:rPr>
        <w:t xml:space="preserve"> </w:t>
      </w:r>
      <w:r w:rsidRPr="007C4E1D">
        <w:rPr>
          <w:lang w:val="el-GR"/>
        </w:rPr>
        <w:t>Πρβλ. άρθρο 372 παρ. 1 και 2 Ν. 4412/2016</w:t>
      </w:r>
      <w:r>
        <w:rPr>
          <w:lang w:val="el-GR"/>
        </w:rPr>
        <w:t>.</w:t>
      </w:r>
    </w:p>
  </w:footnote>
  <w:footnote w:id="14">
    <w:p w14:paraId="26761104" w14:textId="77777777" w:rsidR="00072601" w:rsidRPr="00F40EF3" w:rsidRDefault="00072601" w:rsidP="00072601">
      <w:pPr>
        <w:pStyle w:val="FootnoteText"/>
        <w:rPr>
          <w:lang w:val="el-GR"/>
        </w:rPr>
      </w:pPr>
      <w:r>
        <w:rPr>
          <w:rStyle w:val="FootnoteReference"/>
        </w:rPr>
        <w:footnoteRef/>
      </w:r>
      <w:r w:rsidRPr="00F40EF3">
        <w:rPr>
          <w:lang w:val="el-GR"/>
        </w:rPr>
        <w:t xml:space="preserve"> </w:t>
      </w:r>
      <w:r w:rsidRPr="00F40EF3">
        <w:rPr>
          <w:lang w:val="el-GR"/>
        </w:rPr>
        <w:t>Πρβλ. άρθρο 372 παρ. 4 του ν. 4412/2016</w:t>
      </w:r>
      <w:r>
        <w:rPr>
          <w:lang w:val="el-GR"/>
        </w:rPr>
        <w:t>.</w:t>
      </w:r>
    </w:p>
  </w:footnote>
  <w:footnote w:id="15">
    <w:p w14:paraId="754568DA" w14:textId="77777777" w:rsidR="00160FCE" w:rsidRPr="00F40EF3" w:rsidRDefault="00160FCE" w:rsidP="00160FCE">
      <w:pPr>
        <w:pStyle w:val="FootnoteText"/>
        <w:rPr>
          <w:lang w:val="el-GR"/>
        </w:rPr>
      </w:pPr>
      <w:r>
        <w:rPr>
          <w:rStyle w:val="FootnoteReference"/>
        </w:rPr>
        <w:footnoteRef/>
      </w:r>
      <w:r w:rsidRPr="006A44BE">
        <w:rPr>
          <w:lang w:val="el-GR"/>
        </w:rPr>
        <w:t xml:space="preserve"> </w:t>
      </w:r>
      <w:r w:rsidRPr="006A44BE">
        <w:rPr>
          <w:lang w:val="el-GR"/>
        </w:rPr>
        <w:t>Πρβλ άρθρο 372 παρ. 6 του ν. 4412/2016.</w:t>
      </w:r>
    </w:p>
  </w:footnote>
  <w:footnote w:id="16">
    <w:p w14:paraId="02D477BF" w14:textId="77777777" w:rsidR="00F1538B" w:rsidRPr="00FF4138" w:rsidRDefault="00F1538B" w:rsidP="00FE0D21">
      <w:pPr>
        <w:pStyle w:val="FootnoteText"/>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7">
    <w:p w14:paraId="7AE6537D" w14:textId="77777777" w:rsidR="00F1538B" w:rsidRPr="00166979" w:rsidRDefault="00F1538B" w:rsidP="005052FB">
      <w:pPr>
        <w:pStyle w:val="FootnoteText"/>
        <w:rPr>
          <w:ins w:id="589" w:author="Πλούμπη Σοφία" w:date="2021-06-14T12:13:00Z"/>
          <w:del w:id="590" w:author="Panagoiliopoulou Maria" w:date="2019-07-01T15:09:00Z"/>
          <w:lang w:val="en-US"/>
          <w:rPrChange w:id="591" w:author="Ηλίας Χατζηλίας" w:date="2022-06-24T11:59:00Z">
            <w:rPr>
              <w:ins w:id="592" w:author="Πλούμπη Σοφία" w:date="2021-06-14T12:13:00Z"/>
              <w:del w:id="593" w:author="Panagoiliopoulou Maria" w:date="2019-07-01T15:09:00Z"/>
              <w:lang w:val="el-GR"/>
            </w:rPr>
          </w:rPrChange>
        </w:rPr>
      </w:pPr>
      <w:r w:rsidRPr="00022C43">
        <w:rPr>
          <w:rStyle w:val="0"/>
        </w:rPr>
        <w:footnoteRef/>
      </w:r>
      <w:r w:rsidRPr="00E1757C">
        <w:rPr>
          <w:lang w:val="en-US"/>
        </w:rPr>
        <w:t xml:space="preserve">  </w:t>
      </w:r>
      <w:r w:rsidRPr="00E1757C">
        <w:rPr>
          <w:lang w:val="en-US"/>
        </w:rPr>
        <w:tab/>
      </w:r>
      <w:r>
        <w:rPr>
          <w:lang w:val="el-GR"/>
        </w:rPr>
        <w:t>Ά</w:t>
      </w:r>
      <w:r w:rsidRPr="00022C43">
        <w:rPr>
          <w:lang w:val="el-GR"/>
        </w:rPr>
        <w:t>ρθρο</w:t>
      </w:r>
      <w:r w:rsidRPr="00E1757C">
        <w:rPr>
          <w:lang w:val="en-US"/>
        </w:rPr>
        <w:t xml:space="preserve"> 205</w:t>
      </w:r>
      <w:r w:rsidRPr="00022C43">
        <w:rPr>
          <w:lang w:val="el-GR"/>
        </w:rPr>
        <w:t>Α</w:t>
      </w:r>
      <w:r w:rsidRPr="00E1757C">
        <w:rPr>
          <w:lang w:val="en-US"/>
        </w:rPr>
        <w:t xml:space="preserve"> </w:t>
      </w:r>
      <w:r w:rsidRPr="00022C43">
        <w:rPr>
          <w:lang w:val="el-GR"/>
        </w:rPr>
        <w:t>του</w:t>
      </w:r>
      <w:r w:rsidRPr="00E1757C">
        <w:rPr>
          <w:lang w:val="en-US"/>
        </w:rPr>
        <w:t xml:space="preserve"> </w:t>
      </w:r>
      <w:r w:rsidRPr="00022C43">
        <w:rPr>
          <w:lang w:val="el-GR"/>
        </w:rPr>
        <w:t>ν</w:t>
      </w:r>
      <w:r w:rsidRPr="00E1757C">
        <w:rPr>
          <w:lang w:val="en-US"/>
        </w:rPr>
        <w:t>. 4412/2016</w:t>
      </w:r>
    </w:p>
  </w:footnote>
  <w:footnote w:id="18">
    <w:p w14:paraId="711DD93E" w14:textId="77777777" w:rsidR="00F1538B" w:rsidRPr="00E1757C" w:rsidRDefault="00F1538B" w:rsidP="006E4901">
      <w:pPr>
        <w:pStyle w:val="FootnoteText"/>
        <w:rPr>
          <w:lang w:val="en-US"/>
        </w:rPr>
      </w:pPr>
      <w:r>
        <w:rPr>
          <w:rStyle w:val="FootnoteReference"/>
        </w:rPr>
        <w:footnoteRef/>
      </w:r>
      <w:r w:rsidRPr="00E1757C">
        <w:rPr>
          <w:lang w:val="en-US"/>
        </w:rPr>
        <w:t xml:space="preserve"> </w:t>
      </w:r>
      <w:r w:rsidRPr="00603221">
        <w:rPr>
          <w:lang w:val="el-GR"/>
        </w:rPr>
        <w:t>Ως</w:t>
      </w:r>
      <w:r w:rsidRPr="00E1757C">
        <w:rPr>
          <w:lang w:val="en-US"/>
        </w:rPr>
        <w:t xml:space="preserve"> </w:t>
      </w:r>
      <w:r w:rsidRPr="00603221">
        <w:rPr>
          <w:lang w:val="el-GR"/>
        </w:rPr>
        <w:t>ΘΕΣΕΙΣ</w:t>
      </w:r>
      <w:r w:rsidRPr="00E1757C">
        <w:rPr>
          <w:lang w:val="en-US"/>
        </w:rPr>
        <w:t xml:space="preserve"> </w:t>
      </w:r>
      <w:r w:rsidRPr="00603221">
        <w:rPr>
          <w:lang w:val="el-GR"/>
        </w:rPr>
        <w:t>ενδεικτικά</w:t>
      </w:r>
      <w:r w:rsidRPr="00E1757C">
        <w:rPr>
          <w:lang w:val="en-US"/>
        </w:rPr>
        <w:t xml:space="preserve"> </w:t>
      </w:r>
      <w:r w:rsidRPr="00603221">
        <w:rPr>
          <w:lang w:val="el-GR"/>
        </w:rPr>
        <w:t>αναφέρονται</w:t>
      </w:r>
      <w:r w:rsidRPr="00E1757C">
        <w:rPr>
          <w:lang w:val="en-US"/>
        </w:rPr>
        <w:t xml:space="preserve"> : </w:t>
      </w:r>
      <w:r>
        <w:rPr>
          <w:lang w:val="en-GB"/>
        </w:rPr>
        <w:t>m</w:t>
      </w:r>
      <w:r>
        <w:rPr>
          <w:lang w:val="en-US"/>
        </w:rPr>
        <w:t>anager</w:t>
      </w:r>
      <w:r w:rsidRPr="00E1757C">
        <w:rPr>
          <w:lang w:val="en-US"/>
        </w:rPr>
        <w:t xml:space="preserve">, </w:t>
      </w:r>
      <w:r>
        <w:rPr>
          <w:lang w:val="en-US"/>
        </w:rPr>
        <w:t>senior</w:t>
      </w:r>
      <w:r w:rsidRPr="00E1757C">
        <w:rPr>
          <w:lang w:val="en-US"/>
        </w:rPr>
        <w:t xml:space="preserve"> </w:t>
      </w:r>
      <w:r>
        <w:rPr>
          <w:lang w:val="en-US"/>
        </w:rPr>
        <w:t>consultant</w:t>
      </w:r>
      <w:r w:rsidRPr="00E1757C">
        <w:rPr>
          <w:lang w:val="en-US"/>
        </w:rPr>
        <w:t xml:space="preserve">, </w:t>
      </w:r>
      <w:r>
        <w:rPr>
          <w:lang w:val="en-US"/>
        </w:rPr>
        <w:t>consultant</w:t>
      </w:r>
      <w:r w:rsidRPr="00E1757C">
        <w:rPr>
          <w:lang w:val="en-US"/>
        </w:rPr>
        <w:t xml:space="preserve">, </w:t>
      </w:r>
      <w:r>
        <w:rPr>
          <w:lang w:val="en-US"/>
        </w:rPr>
        <w:t>business</w:t>
      </w:r>
      <w:r w:rsidRPr="00E1757C">
        <w:rPr>
          <w:lang w:val="en-US"/>
        </w:rPr>
        <w:t xml:space="preserve"> </w:t>
      </w:r>
      <w:r>
        <w:rPr>
          <w:lang w:val="en-US"/>
        </w:rPr>
        <w:t>expert</w:t>
      </w:r>
      <w:r w:rsidRPr="00E1757C">
        <w:rPr>
          <w:lang w:val="en-US"/>
        </w:rPr>
        <w:t xml:space="preserve"> </w:t>
      </w:r>
      <w:r w:rsidRPr="00603221">
        <w:rPr>
          <w:lang w:val="el-GR"/>
        </w:rPr>
        <w:t>κλπ</w:t>
      </w:r>
      <w:r w:rsidRPr="00E1757C">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AA3F88" w:rsidRPr="00986915" w14:paraId="5288EEFC" w14:textId="77777777" w:rsidTr="00C305FA">
      <w:trPr>
        <w:trHeight w:val="417"/>
      </w:trPr>
      <w:tc>
        <w:tcPr>
          <w:tcW w:w="2869" w:type="dxa"/>
          <w:vMerge w:val="restart"/>
          <w:tcBorders>
            <w:top w:val="nil"/>
            <w:left w:val="nil"/>
            <w:bottom w:val="nil"/>
            <w:right w:val="nil"/>
          </w:tcBorders>
          <w:shd w:val="clear" w:color="auto" w:fill="auto"/>
        </w:tcPr>
        <w:p w14:paraId="4061426A" w14:textId="77777777" w:rsidR="00AA3F88" w:rsidRPr="00FC0EB4" w:rsidRDefault="00AA3F88" w:rsidP="00AA3F88">
          <w:pPr>
            <w:spacing w:after="0"/>
            <w:ind w:right="-442"/>
            <w:jc w:val="left"/>
            <w:rPr>
              <w:b/>
              <w:lang w:val="en-US"/>
            </w:rPr>
          </w:pPr>
          <w:bookmarkStart w:id="2" w:name="_Hlk84505579"/>
          <w:r>
            <w:rPr>
              <w:noProof/>
              <w:lang w:val="el-GR" w:eastAsia="el-GR"/>
            </w:rPr>
            <w:drawing>
              <wp:inline distT="0" distB="0" distL="0" distR="0" wp14:anchorId="748AA29C" wp14:editId="058D3A47">
                <wp:extent cx="1762085" cy="543281"/>
                <wp:effectExtent l="0" t="0" r="0" b="9169"/>
                <wp:docPr id="2"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6E3DC3AE" w14:textId="77777777" w:rsidR="00AA3F88" w:rsidRPr="00C82832" w:rsidRDefault="00AA3F88" w:rsidP="00AA3F88">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AA3F88" w:rsidRPr="00854EFC" w14:paraId="6089BC0A" w14:textId="77777777" w:rsidTr="00C305FA">
      <w:tc>
        <w:tcPr>
          <w:tcW w:w="2869" w:type="dxa"/>
          <w:vMerge/>
          <w:tcBorders>
            <w:left w:val="nil"/>
            <w:bottom w:val="nil"/>
            <w:right w:val="nil"/>
          </w:tcBorders>
          <w:shd w:val="clear" w:color="auto" w:fill="auto"/>
        </w:tcPr>
        <w:p w14:paraId="6A450E4A" w14:textId="77777777" w:rsidR="00AA3F88" w:rsidRPr="00C82832" w:rsidRDefault="00AA3F88" w:rsidP="00AA3F88">
          <w:pPr>
            <w:spacing w:after="0"/>
            <w:ind w:right="-442"/>
            <w:jc w:val="left"/>
            <w:rPr>
              <w:b/>
              <w:lang w:val="el-GR"/>
            </w:rPr>
          </w:pPr>
        </w:p>
      </w:tc>
      <w:tc>
        <w:tcPr>
          <w:tcW w:w="6661" w:type="dxa"/>
          <w:tcBorders>
            <w:left w:val="nil"/>
            <w:bottom w:val="nil"/>
            <w:right w:val="nil"/>
          </w:tcBorders>
          <w:shd w:val="clear" w:color="auto" w:fill="auto"/>
          <w:vAlign w:val="center"/>
        </w:tcPr>
        <w:p w14:paraId="7642176E" w14:textId="77777777" w:rsidR="00AA3F88" w:rsidRPr="00F116F1" w:rsidRDefault="00AA3F88" w:rsidP="00AA3F88">
          <w:pPr>
            <w:tabs>
              <w:tab w:val="center" w:pos="4153"/>
              <w:tab w:val="right" w:pos="8306"/>
            </w:tabs>
            <w:spacing w:after="0"/>
            <w:ind w:right="-261"/>
            <w:jc w:val="center"/>
            <w:rPr>
              <w:noProof/>
              <w:sz w:val="16"/>
              <w:szCs w:val="16"/>
              <w:lang w:val="pt-PT"/>
            </w:rPr>
          </w:pPr>
          <w:r w:rsidRPr="00F116F1">
            <w:rPr>
              <w:noProof/>
              <w:sz w:val="16"/>
              <w:szCs w:val="16"/>
              <w:lang w:val="pt-PT"/>
            </w:rPr>
            <w:t xml:space="preserve">http://www.ktpae.gr </w:t>
          </w:r>
          <w:r w:rsidRPr="00FC0EB4">
            <w:rPr>
              <w:noProof/>
              <w:sz w:val="16"/>
              <w:szCs w:val="16"/>
            </w:rPr>
            <w:sym w:font="Symbol" w:char="00B7"/>
          </w:r>
          <w:r w:rsidRPr="00F116F1">
            <w:rPr>
              <w:noProof/>
              <w:sz w:val="16"/>
              <w:szCs w:val="16"/>
              <w:lang w:val="pt-PT"/>
            </w:rPr>
            <w:t xml:space="preserve"> e-mail: </w:t>
          </w:r>
          <w:hyperlink r:id="rId2" w:history="1">
            <w:r w:rsidRPr="00F116F1">
              <w:rPr>
                <w:noProof/>
                <w:color w:val="0000FF"/>
                <w:sz w:val="16"/>
                <w:szCs w:val="16"/>
                <w:u w:val="single"/>
                <w:lang w:val="pt-PT"/>
              </w:rPr>
              <w:t>info@ktpae.gr</w:t>
            </w:r>
          </w:hyperlink>
        </w:p>
      </w:tc>
    </w:tr>
    <w:tr w:rsidR="00AA3F88" w:rsidRPr="00986915" w14:paraId="7CF23FE8" w14:textId="77777777" w:rsidTr="00C305FA">
      <w:trPr>
        <w:trHeight w:val="58"/>
      </w:trPr>
      <w:tc>
        <w:tcPr>
          <w:tcW w:w="2869" w:type="dxa"/>
          <w:vMerge/>
          <w:tcBorders>
            <w:left w:val="nil"/>
            <w:bottom w:val="nil"/>
            <w:right w:val="nil"/>
          </w:tcBorders>
          <w:shd w:val="clear" w:color="auto" w:fill="auto"/>
        </w:tcPr>
        <w:p w14:paraId="1EFFA6D3" w14:textId="77777777" w:rsidR="00AA3F88" w:rsidRPr="00F116F1" w:rsidRDefault="00AA3F88" w:rsidP="00AA3F88">
          <w:pPr>
            <w:spacing w:after="0"/>
            <w:ind w:right="-442"/>
            <w:jc w:val="left"/>
            <w:rPr>
              <w:b/>
              <w:lang w:val="pt-PT"/>
            </w:rPr>
          </w:pPr>
        </w:p>
      </w:tc>
      <w:tc>
        <w:tcPr>
          <w:tcW w:w="6661" w:type="dxa"/>
          <w:tcBorders>
            <w:top w:val="nil"/>
            <w:left w:val="nil"/>
            <w:bottom w:val="nil"/>
            <w:right w:val="nil"/>
          </w:tcBorders>
          <w:shd w:val="clear" w:color="auto" w:fill="auto"/>
        </w:tcPr>
        <w:p w14:paraId="50AFA24D" w14:textId="77777777" w:rsidR="00AA3F88" w:rsidRPr="00C82832" w:rsidRDefault="00AA3F88" w:rsidP="00AA3F88">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2"/>
  </w:tbl>
  <w:p w14:paraId="7A067259" w14:textId="2FF9A222" w:rsidR="00F1538B" w:rsidRPr="002D7598" w:rsidRDefault="00F1538B" w:rsidP="009D17BE">
    <w:pP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5DCD4C03" w:rsidR="00F1538B" w:rsidRPr="00C82832" w:rsidRDefault="00F1538B" w:rsidP="00A73BD3">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CB6685">
      <w:rPr>
        <w:i/>
        <w:iCs/>
        <w:sz w:val="20"/>
        <w:lang w:val="el-GR"/>
      </w:rPr>
      <w:t xml:space="preserve">Διεθνούς </w:t>
    </w:r>
    <w:r w:rsidRPr="009D17BE">
      <w:rPr>
        <w:i/>
        <w:iCs/>
        <w:sz w:val="20"/>
        <w:lang w:val="el-GR"/>
      </w:rPr>
      <w:t>Άνω</w:t>
    </w:r>
    <w:r w:rsidRPr="00CB6685">
      <w:rPr>
        <w:i/>
        <w:iCs/>
        <w:sz w:val="20"/>
        <w:lang w:val="el-GR"/>
      </w:rPr>
      <w:t xml:space="preserve"> των</w:t>
    </w:r>
    <w:r w:rsidRPr="006E6191">
      <w:rPr>
        <w:i/>
        <w:iCs/>
        <w:sz w:val="20"/>
        <w:lang w:val="el-GR"/>
      </w:rPr>
      <w:t xml:space="preserve"> Ορίων Διαγωνισμού για το Έργο «</w:t>
    </w:r>
    <w:r w:rsidR="000E5824" w:rsidRPr="000E5824">
      <w:rPr>
        <w:i/>
        <w:iCs/>
        <w:sz w:val="20"/>
        <w:lang w:val="el-GR"/>
      </w:rPr>
      <w:t>Ολοκληρωμένο Πληροφοριακό Σύστημα Διαχείρισης Στόλου Οχημάτων GPS των Φορέων της Πολιτικής Προστασίας</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29A4" w14:textId="77777777" w:rsidR="00AA3F88" w:rsidRPr="002D7598" w:rsidRDefault="00AA3F88" w:rsidP="009D17BE">
    <w:pPr>
      <w:rPr>
        <w:i/>
        <w:iCs/>
        <w:sz w:val="20"/>
        <w:lang w:val="el-GR"/>
      </w:rPr>
    </w:pPr>
    <w:r w:rsidRPr="006E6191">
      <w:rPr>
        <w:i/>
        <w:iCs/>
        <w:sz w:val="20"/>
        <w:lang w:val="el-GR"/>
      </w:rPr>
      <w:t xml:space="preserve">Διακήρυξη Ηλεκτρονικού Ανοικτού </w:t>
    </w:r>
    <w:r w:rsidRPr="00CB6685">
      <w:rPr>
        <w:i/>
        <w:iCs/>
        <w:sz w:val="20"/>
        <w:lang w:val="el-GR"/>
      </w:rPr>
      <w:t xml:space="preserve">Διεθνούς </w:t>
    </w:r>
    <w:r w:rsidRPr="009D17BE">
      <w:rPr>
        <w:i/>
        <w:iCs/>
        <w:sz w:val="20"/>
        <w:lang w:val="el-GR"/>
      </w:rPr>
      <w:t xml:space="preserve"> Άνω</w:t>
    </w:r>
    <w:r w:rsidRPr="00CB6685">
      <w:rPr>
        <w:i/>
        <w:iCs/>
        <w:sz w:val="20"/>
        <w:lang w:val="el-GR"/>
      </w:rPr>
      <w:t xml:space="preserve"> των</w:t>
    </w:r>
    <w:r w:rsidRPr="006E6191">
      <w:rPr>
        <w:i/>
        <w:iCs/>
        <w:sz w:val="20"/>
        <w:lang w:val="el-GR"/>
      </w:rPr>
      <w:t xml:space="preserve"> Ορίων Διαγωνισμού για το Έργο «</w:t>
    </w:r>
    <w:r w:rsidRPr="009D17BE">
      <w:rPr>
        <w:i/>
        <w:iCs/>
        <w:sz w:val="20"/>
        <w:lang w:val="el-GR"/>
      </w:rPr>
      <w:t>Σύστημα διαχείρισης στόλου Οχημάτων GPS Πυροσβεστικού Σώματος, οχημάτων Πολιτικής Προστασίας Περιφερειών και Δήμων</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5465DAF3" w:rsidR="00AE28D7" w:rsidRPr="00C82832" w:rsidRDefault="00AE28D7" w:rsidP="00AE28D7">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8F54A8">
      <w:rPr>
        <w:i/>
        <w:iCs/>
        <w:sz w:val="20"/>
        <w:lang w:val="el-GR"/>
      </w:rPr>
      <w:t xml:space="preserve">Διεθνούς </w:t>
    </w:r>
    <w:r w:rsidRPr="009D17BE">
      <w:rPr>
        <w:i/>
        <w:iCs/>
        <w:sz w:val="20"/>
        <w:lang w:val="el-GR"/>
      </w:rPr>
      <w:t>Άνω</w:t>
    </w:r>
    <w:r w:rsidRPr="008F54A8">
      <w:rPr>
        <w:i/>
        <w:iCs/>
        <w:sz w:val="20"/>
        <w:lang w:val="el-GR"/>
      </w:rPr>
      <w:t xml:space="preserve"> των Ορίων Διαγωνισμού για το Έργο «</w:t>
    </w:r>
    <w:r w:rsidR="000E5824" w:rsidRPr="008F54A8">
      <w:rPr>
        <w:i/>
        <w:iCs/>
        <w:sz w:val="20"/>
        <w:lang w:val="el-GR"/>
      </w:rPr>
      <w:t>Ολοκληρωμένο Πληροφοριακό Σύστημα Διαχείρισης Στόλου Οχημάτων GPS των</w:t>
    </w:r>
    <w:r w:rsidR="000E5824" w:rsidRPr="000E5824">
      <w:rPr>
        <w:i/>
        <w:iCs/>
        <w:sz w:val="20"/>
        <w:lang w:val="el-GR"/>
      </w:rPr>
      <w:t xml:space="preserve"> Φορέων της Πολιτικής Προστασίας</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6A0CF6A5" w:rsidR="00F1538B" w:rsidRPr="006E6191" w:rsidRDefault="00F1538B" w:rsidP="00A73BD3">
    <w:pPr>
      <w:pStyle w:val="Header"/>
      <w:pBdr>
        <w:bottom w:val="single" w:sz="4" w:space="1" w:color="auto"/>
      </w:pBdr>
      <w:rPr>
        <w:i/>
        <w:iCs/>
        <w:sz w:val="20"/>
        <w:lang w:val="el-GR"/>
      </w:rPr>
    </w:pPr>
    <w:r w:rsidRPr="006E6191">
      <w:rPr>
        <w:i/>
        <w:iCs/>
        <w:sz w:val="20"/>
        <w:lang w:val="el-GR"/>
      </w:rPr>
      <w:t xml:space="preserve">Διακήρυξη Ηλεκτρονικού </w:t>
    </w:r>
    <w:r w:rsidRPr="008F54A8">
      <w:rPr>
        <w:i/>
        <w:iCs/>
        <w:sz w:val="20"/>
        <w:lang w:val="el-GR"/>
      </w:rPr>
      <w:t xml:space="preserve">Ανοικτού Διεθνούς </w:t>
    </w:r>
    <w:r w:rsidRPr="009D17BE">
      <w:rPr>
        <w:i/>
        <w:iCs/>
        <w:sz w:val="20"/>
        <w:lang w:val="el-GR"/>
      </w:rPr>
      <w:t>Άνω</w:t>
    </w:r>
    <w:r w:rsidRPr="008F54A8">
      <w:rPr>
        <w:i/>
        <w:iCs/>
        <w:sz w:val="20"/>
        <w:lang w:val="el-GR"/>
      </w:rPr>
      <w:t xml:space="preserve"> των Ορίων Διαγωνισμού</w:t>
    </w:r>
    <w:r w:rsidRPr="006E6191">
      <w:rPr>
        <w:i/>
        <w:iCs/>
        <w:sz w:val="20"/>
        <w:lang w:val="el-GR"/>
      </w:rPr>
      <w:t xml:space="preserve"> για το Έργο «</w:t>
    </w:r>
    <w:r w:rsidR="000E5824" w:rsidRPr="000E5824">
      <w:rPr>
        <w:i/>
        <w:iCs/>
        <w:sz w:val="20"/>
        <w:lang w:val="el-GR"/>
      </w:rPr>
      <w:t>Ολοκληρωμένο Πληροφοριακό Σύστημα Διαχείρισης Στόλου Οχημάτων GPS των Φορέων της Πολιτικής Προστασίας</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E4CA" w14:textId="6C17EFB2" w:rsidR="00F1538B" w:rsidRPr="003329FF" w:rsidRDefault="00F1538B" w:rsidP="00A73BD3">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8F54A8">
      <w:rPr>
        <w:i/>
        <w:iCs/>
        <w:sz w:val="20"/>
        <w:lang w:val="el-GR"/>
      </w:rPr>
      <w:t xml:space="preserve">Διεθνούς </w:t>
    </w:r>
    <w:r w:rsidRPr="009D17BE">
      <w:rPr>
        <w:i/>
        <w:iCs/>
        <w:sz w:val="20"/>
        <w:lang w:val="el-GR"/>
      </w:rPr>
      <w:t>Άνω</w:t>
    </w:r>
    <w:r w:rsidRPr="008F54A8">
      <w:rPr>
        <w:i/>
        <w:iCs/>
        <w:sz w:val="20"/>
        <w:lang w:val="el-GR"/>
      </w:rPr>
      <w:t xml:space="preserve"> των</w:t>
    </w:r>
    <w:r w:rsidRPr="006E6191">
      <w:rPr>
        <w:i/>
        <w:iCs/>
        <w:sz w:val="20"/>
        <w:lang w:val="el-GR"/>
      </w:rPr>
      <w:t xml:space="preserve"> Ορίων Διαγωνισμού για το Έργο «</w:t>
    </w:r>
    <w:r w:rsidR="000E5824" w:rsidRPr="000E5824">
      <w:rPr>
        <w:i/>
        <w:iCs/>
        <w:sz w:val="20"/>
        <w:lang w:val="el-GR"/>
      </w:rPr>
      <w:t>Ολοκληρωμένο Πληροφοριακό Σύστημα Διαχείρισης Στόλου Οχημάτων GPS των Φορέων της Πολιτικής Προστασίας</w:t>
    </w:r>
    <w:r w:rsidRPr="006E6191">
      <w:rPr>
        <w:i/>
        <w:iCs/>
        <w:sz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355AB078" w:rsidR="00F1538B" w:rsidRPr="009C3C60" w:rsidRDefault="00F1538B" w:rsidP="003329FF">
    <w:pPr>
      <w:pStyle w:val="Header"/>
      <w:pBdr>
        <w:bottom w:val="single" w:sz="4" w:space="1" w:color="auto"/>
      </w:pBdr>
      <w:rPr>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Άνω</w:t>
    </w:r>
    <w:r w:rsidRPr="006E6191">
      <w:rPr>
        <w:i/>
        <w:iCs/>
        <w:sz w:val="20"/>
        <w:lang w:val="el-GR"/>
      </w:rPr>
      <w:t xml:space="preserve"> των Ορίων Διαγωνισμού για το Έργο «</w:t>
    </w:r>
    <w:r w:rsidR="000E5824" w:rsidRPr="000E5824">
      <w:rPr>
        <w:i/>
        <w:iCs/>
        <w:sz w:val="20"/>
        <w:lang w:val="el-GR"/>
      </w:rPr>
      <w:t>Ολοκληρωμένο Πληροφοριακό Σύστημα Διαχείρισης Στόλου Οχημάτων GPS των Φορέων της Πολιτικής Προστασίας</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F24C74"/>
    <w:multiLevelType w:val="hybridMultilevel"/>
    <w:tmpl w:val="84DA1514"/>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15" w15:restartNumberingAfterBreak="0">
    <w:nsid w:val="04B24691"/>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6CC61F5"/>
    <w:multiLevelType w:val="hybridMultilevel"/>
    <w:tmpl w:val="69A0A6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07E2091D"/>
    <w:multiLevelType w:val="hybridMultilevel"/>
    <w:tmpl w:val="BF6895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0BED2A6F"/>
    <w:multiLevelType w:val="hybridMultilevel"/>
    <w:tmpl w:val="417A5A6E"/>
    <w:lvl w:ilvl="0" w:tplc="04080003">
      <w:start w:val="1"/>
      <w:numFmt w:val="bullet"/>
      <w:lvlText w:val="o"/>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BF43ED3"/>
    <w:multiLevelType w:val="hybridMultilevel"/>
    <w:tmpl w:val="C038B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CE13CBB"/>
    <w:multiLevelType w:val="hybridMultilevel"/>
    <w:tmpl w:val="30E0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4C5240"/>
    <w:multiLevelType w:val="hybridMultilevel"/>
    <w:tmpl w:val="309061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0E410DB3"/>
    <w:multiLevelType w:val="hybridMultilevel"/>
    <w:tmpl w:val="3348D282"/>
    <w:lvl w:ilvl="0" w:tplc="209A261C">
      <w:start w:val="1"/>
      <w:numFmt w:val="decimal"/>
      <w:lvlText w:val="%1."/>
      <w:lvlJc w:val="left"/>
      <w:pPr>
        <w:tabs>
          <w:tab w:val="num" w:pos="720"/>
        </w:tabs>
        <w:ind w:left="720" w:hanging="360"/>
      </w:pPr>
    </w:lvl>
    <w:lvl w:ilvl="1" w:tplc="04080003">
      <w:start w:val="1"/>
      <w:numFmt w:val="bullet"/>
      <w:lvlText w:val=""/>
      <w:lvlJc w:val="left"/>
      <w:pPr>
        <w:tabs>
          <w:tab w:val="num" w:pos="1307"/>
        </w:tabs>
        <w:ind w:left="1307" w:hanging="227"/>
      </w:pPr>
      <w:rPr>
        <w:rFonts w:ascii="Symbol" w:hAnsi="Symbol"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0" w15:restartNumberingAfterBreak="0">
    <w:nsid w:val="105F5119"/>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1B32ACB"/>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2340E9D"/>
    <w:multiLevelType w:val="multilevel"/>
    <w:tmpl w:val="3334AD20"/>
    <w:numStyleLink w:val="Style4"/>
  </w:abstractNum>
  <w:abstractNum w:abstractNumId="33" w15:restartNumberingAfterBreak="0">
    <w:nsid w:val="124B0B9A"/>
    <w:multiLevelType w:val="hybridMultilevel"/>
    <w:tmpl w:val="E55EF40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12707755"/>
    <w:multiLevelType w:val="multilevel"/>
    <w:tmpl w:val="0000000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13B1269F"/>
    <w:multiLevelType w:val="hybridMultilevel"/>
    <w:tmpl w:val="9244B95C"/>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41" w15:restartNumberingAfterBreak="0">
    <w:nsid w:val="16514DD5"/>
    <w:multiLevelType w:val="hybridMultilevel"/>
    <w:tmpl w:val="6FC679BA"/>
    <w:lvl w:ilvl="0" w:tplc="FFFFFFFF">
      <w:start w:val="1"/>
      <w:numFmt w:val="decimal"/>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4"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CF80282"/>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D340210"/>
    <w:multiLevelType w:val="hybridMultilevel"/>
    <w:tmpl w:val="93629F10"/>
    <w:lvl w:ilvl="0" w:tplc="FFFFFFFF">
      <w:start w:val="1"/>
      <w:numFmt w:val="bullet"/>
      <w:lvlText w:val=""/>
      <w:lvlJc w:val="left"/>
      <w:pPr>
        <w:tabs>
          <w:tab w:val="num" w:pos="1134"/>
        </w:tabs>
        <w:ind w:left="1134" w:hanging="397"/>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E18383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21D777F1"/>
    <w:multiLevelType w:val="hybridMultilevel"/>
    <w:tmpl w:val="5770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9D072C"/>
    <w:multiLevelType w:val="hybridMultilevel"/>
    <w:tmpl w:val="A036E4A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42268F8"/>
    <w:multiLevelType w:val="hybridMultilevel"/>
    <w:tmpl w:val="F14EED9C"/>
    <w:lvl w:ilvl="0" w:tplc="0409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7"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58" w15:restartNumberingAfterBreak="0">
    <w:nsid w:val="27813F6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282007FD"/>
    <w:multiLevelType w:val="hybridMultilevel"/>
    <w:tmpl w:val="361C5F92"/>
    <w:lvl w:ilvl="0" w:tplc="FFFFFFFF">
      <w:start w:val="1"/>
      <w:numFmt w:val="bullet"/>
      <w:lvlText w:val="-"/>
      <w:lvlJc w:val="left"/>
      <w:pPr>
        <w:tabs>
          <w:tab w:val="num" w:pos="720"/>
        </w:tabs>
        <w:ind w:left="720" w:hanging="360"/>
      </w:pPr>
      <w:rPr>
        <w:rFonts w:ascii="Tahoma" w:hAnsi="Tahoma"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61" w15:restartNumberingAfterBreak="0">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3"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64"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2AAE2017"/>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B2603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C00360F"/>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2CD3595E"/>
    <w:multiLevelType w:val="multilevel"/>
    <w:tmpl w:val="A1FE1BA8"/>
    <w:lvl w:ilvl="0">
      <w:start w:val="1"/>
      <w:numFmt w:val="decimal"/>
      <w:pStyle w:val="Heading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b/>
        <w:bCs/>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lvl>
    <w:lvl w:ilvl="4">
      <w:start w:val="1"/>
      <w:numFmt w:val="decimal"/>
      <w:pStyle w:val="Heading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0" w15:restartNumberingAfterBreak="0">
    <w:nsid w:val="2D317CE0"/>
    <w:multiLevelType w:val="hybridMultilevel"/>
    <w:tmpl w:val="108C0700"/>
    <w:numStyleLink w:val="27"/>
  </w:abstractNum>
  <w:abstractNum w:abstractNumId="71" w15:restartNumberingAfterBreak="0">
    <w:nsid w:val="2D431348"/>
    <w:multiLevelType w:val="hybridMultilevel"/>
    <w:tmpl w:val="AC1401BA"/>
    <w:lvl w:ilvl="0" w:tplc="18605924">
      <w:numFmt w:val="bullet"/>
      <w:lvlText w:val="•"/>
      <w:lvlJc w:val="left"/>
      <w:pPr>
        <w:ind w:left="3851"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4"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5" w15:restartNumberingAfterBreak="0">
    <w:nsid w:val="2EEF51CD"/>
    <w:multiLevelType w:val="hybridMultilevel"/>
    <w:tmpl w:val="DA822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77" w15:restartNumberingAfterBreak="0">
    <w:nsid w:val="2F615391"/>
    <w:multiLevelType w:val="hybridMultilevel"/>
    <w:tmpl w:val="3A9CF8B4"/>
    <w:lvl w:ilvl="0" w:tplc="215649C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79" w15:restartNumberingAfterBreak="0">
    <w:nsid w:val="301A109C"/>
    <w:multiLevelType w:val="hybridMultilevel"/>
    <w:tmpl w:val="E7DC70F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0"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4" w15:restartNumberingAfterBreak="0">
    <w:nsid w:val="35801CCC"/>
    <w:multiLevelType w:val="multilevel"/>
    <w:tmpl w:val="FDB4A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86"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9" w15:restartNumberingAfterBreak="0">
    <w:nsid w:val="3B840606"/>
    <w:multiLevelType w:val="hybridMultilevel"/>
    <w:tmpl w:val="CEBCBA94"/>
    <w:lvl w:ilvl="0" w:tplc="3CB2E2FC">
      <w:start w:val="1"/>
      <w:numFmt w:val="decimal"/>
      <w:lvlText w:val="1.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3C4D0656"/>
    <w:multiLevelType w:val="hybridMultilevel"/>
    <w:tmpl w:val="8892DF4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92" w15:restartNumberingAfterBreak="0">
    <w:nsid w:val="3EB84CE2"/>
    <w:multiLevelType w:val="hybridMultilevel"/>
    <w:tmpl w:val="845058B8"/>
    <w:lvl w:ilvl="0" w:tplc="FFFFFFFF">
      <w:start w:val="1"/>
      <w:numFmt w:val="bullet"/>
      <w:lvlText w:val="-"/>
      <w:lvlJc w:val="left"/>
      <w:pPr>
        <w:tabs>
          <w:tab w:val="num" w:pos="720"/>
        </w:tabs>
        <w:ind w:left="720" w:hanging="360"/>
      </w:pPr>
      <w:rPr>
        <w:rFonts w:ascii="Tahoma" w:hAnsi="Tahoma" w:hint="default"/>
        <w:color w:val="auto"/>
      </w:rPr>
    </w:lvl>
    <w:lvl w:ilvl="1" w:tplc="8CF4D602">
      <w:start w:val="1"/>
      <w:numFmt w:val="bullet"/>
      <w:lvlText w:val="o"/>
      <w:lvlJc w:val="left"/>
      <w:pPr>
        <w:tabs>
          <w:tab w:val="num" w:pos="1440"/>
        </w:tabs>
        <w:ind w:left="1440" w:hanging="360"/>
      </w:pPr>
      <w:rPr>
        <w:rFonts w:ascii="Courier New" w:hAnsi="Courier New" w:cs="Courier New" w:hint="default"/>
      </w:rPr>
    </w:lvl>
    <w:lvl w:ilvl="2" w:tplc="A50C5D1A" w:tentative="1">
      <w:start w:val="1"/>
      <w:numFmt w:val="bullet"/>
      <w:lvlText w:val=""/>
      <w:lvlJc w:val="left"/>
      <w:pPr>
        <w:tabs>
          <w:tab w:val="num" w:pos="2160"/>
        </w:tabs>
        <w:ind w:left="2160" w:hanging="360"/>
      </w:pPr>
      <w:rPr>
        <w:rFonts w:ascii="Wingdings" w:hAnsi="Wingdings" w:hint="default"/>
      </w:rPr>
    </w:lvl>
    <w:lvl w:ilvl="3" w:tplc="217621F0" w:tentative="1">
      <w:start w:val="1"/>
      <w:numFmt w:val="bullet"/>
      <w:lvlText w:val=""/>
      <w:lvlJc w:val="left"/>
      <w:pPr>
        <w:tabs>
          <w:tab w:val="num" w:pos="2880"/>
        </w:tabs>
        <w:ind w:left="2880" w:hanging="360"/>
      </w:pPr>
      <w:rPr>
        <w:rFonts w:ascii="Symbol" w:hAnsi="Symbol" w:hint="default"/>
      </w:rPr>
    </w:lvl>
    <w:lvl w:ilvl="4" w:tplc="61021A86" w:tentative="1">
      <w:start w:val="1"/>
      <w:numFmt w:val="bullet"/>
      <w:lvlText w:val="o"/>
      <w:lvlJc w:val="left"/>
      <w:pPr>
        <w:tabs>
          <w:tab w:val="num" w:pos="3600"/>
        </w:tabs>
        <w:ind w:left="3600" w:hanging="360"/>
      </w:pPr>
      <w:rPr>
        <w:rFonts w:ascii="Courier New" w:hAnsi="Courier New" w:cs="Courier New" w:hint="default"/>
      </w:rPr>
    </w:lvl>
    <w:lvl w:ilvl="5" w:tplc="E8FE046A" w:tentative="1">
      <w:start w:val="1"/>
      <w:numFmt w:val="bullet"/>
      <w:lvlText w:val=""/>
      <w:lvlJc w:val="left"/>
      <w:pPr>
        <w:tabs>
          <w:tab w:val="num" w:pos="4320"/>
        </w:tabs>
        <w:ind w:left="4320" w:hanging="360"/>
      </w:pPr>
      <w:rPr>
        <w:rFonts w:ascii="Wingdings" w:hAnsi="Wingdings" w:hint="default"/>
      </w:rPr>
    </w:lvl>
    <w:lvl w:ilvl="6" w:tplc="9A08A790" w:tentative="1">
      <w:start w:val="1"/>
      <w:numFmt w:val="bullet"/>
      <w:lvlText w:val=""/>
      <w:lvlJc w:val="left"/>
      <w:pPr>
        <w:tabs>
          <w:tab w:val="num" w:pos="5040"/>
        </w:tabs>
        <w:ind w:left="5040" w:hanging="360"/>
      </w:pPr>
      <w:rPr>
        <w:rFonts w:ascii="Symbol" w:hAnsi="Symbol" w:hint="default"/>
      </w:rPr>
    </w:lvl>
    <w:lvl w:ilvl="7" w:tplc="B8FAD3EA" w:tentative="1">
      <w:start w:val="1"/>
      <w:numFmt w:val="bullet"/>
      <w:lvlText w:val="o"/>
      <w:lvlJc w:val="left"/>
      <w:pPr>
        <w:tabs>
          <w:tab w:val="num" w:pos="5760"/>
        </w:tabs>
        <w:ind w:left="5760" w:hanging="360"/>
      </w:pPr>
      <w:rPr>
        <w:rFonts w:ascii="Courier New" w:hAnsi="Courier New" w:cs="Courier New" w:hint="default"/>
      </w:rPr>
    </w:lvl>
    <w:lvl w:ilvl="8" w:tplc="3EEA1A52"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94"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41313A7A"/>
    <w:multiLevelType w:val="multilevel"/>
    <w:tmpl w:val="4CEAFD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6"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46944C4A"/>
    <w:multiLevelType w:val="hybridMultilevel"/>
    <w:tmpl w:val="12ACB7FC"/>
    <w:lvl w:ilvl="0" w:tplc="18605924">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1">
      <w:start w:val="1"/>
      <w:numFmt w:val="bullet"/>
      <w:lvlText w:val=""/>
      <w:lvlJc w:val="left"/>
      <w:pPr>
        <w:ind w:left="3960" w:hanging="720"/>
      </w:pPr>
      <w:rPr>
        <w:rFonts w:ascii="Symbol" w:hAnsi="Symbol"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0"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4A352312"/>
    <w:multiLevelType w:val="hybridMultilevel"/>
    <w:tmpl w:val="578284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4B287419"/>
    <w:multiLevelType w:val="hybridMultilevel"/>
    <w:tmpl w:val="635A0D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10" w15:restartNumberingAfterBreak="0">
    <w:nsid w:val="4D6264B0"/>
    <w:multiLevelType w:val="hybridMultilevel"/>
    <w:tmpl w:val="1ABA9274"/>
    <w:lvl w:ilvl="0" w:tplc="209A261C">
      <w:start w:val="3"/>
      <w:numFmt w:val="bullet"/>
      <w:lvlText w:val="-"/>
      <w:lvlJc w:val="left"/>
      <w:pPr>
        <w:tabs>
          <w:tab w:val="num" w:pos="720"/>
        </w:tabs>
        <w:ind w:left="720" w:hanging="360"/>
      </w:pPr>
      <w:rPr>
        <w:rFonts w:ascii="Tahoma" w:eastAsia="Times New Roman" w:hAnsi="Tahoma" w:cs="Tahoma" w:hint="default"/>
      </w:rPr>
    </w:lvl>
    <w:lvl w:ilvl="1" w:tplc="BA189AB0"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DB90603"/>
    <w:multiLevelType w:val="hybridMultilevel"/>
    <w:tmpl w:val="CAB04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2" w15:restartNumberingAfterBreak="0">
    <w:nsid w:val="4E001BC8"/>
    <w:multiLevelType w:val="hybridMultilevel"/>
    <w:tmpl w:val="0B1A5E3C"/>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15:restartNumberingAfterBreak="0">
    <w:nsid w:val="4EB83578"/>
    <w:multiLevelType w:val="hybridMultilevel"/>
    <w:tmpl w:val="1BFE36D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521705C3"/>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52332D9A"/>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531D453B"/>
    <w:multiLevelType w:val="hybridMultilevel"/>
    <w:tmpl w:val="52A877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1"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564260B"/>
    <w:multiLevelType w:val="hybridMultilevel"/>
    <w:tmpl w:val="65C8354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4" w15:restartNumberingAfterBreak="0">
    <w:nsid w:val="558349B9"/>
    <w:multiLevelType w:val="multilevel"/>
    <w:tmpl w:val="0409001F"/>
    <w:numStyleLink w:val="Style3"/>
  </w:abstractNum>
  <w:abstractNum w:abstractNumId="125" w15:restartNumberingAfterBreak="0">
    <w:nsid w:val="55BE2312"/>
    <w:multiLevelType w:val="hybridMultilevel"/>
    <w:tmpl w:val="3F109256"/>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26"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59C64C11"/>
    <w:multiLevelType w:val="hybridMultilevel"/>
    <w:tmpl w:val="ECDA27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CC11B65"/>
    <w:multiLevelType w:val="hybridMultilevel"/>
    <w:tmpl w:val="4EC2FF82"/>
    <w:lvl w:ilvl="0" w:tplc="0408000F">
      <w:start w:val="1"/>
      <w:numFmt w:val="decimal"/>
      <w:lvlText w:val="%1."/>
      <w:lvlJc w:val="left"/>
      <w:pPr>
        <w:ind w:left="1260" w:hanging="36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130" w15:restartNumberingAfterBreak="0">
    <w:nsid w:val="5DB53098"/>
    <w:multiLevelType w:val="hybridMultilevel"/>
    <w:tmpl w:val="2C24BDD0"/>
    <w:lvl w:ilvl="0" w:tplc="FBAC9C1A">
      <w:numFmt w:val="bullet"/>
      <w:lvlText w:val="•"/>
      <w:lvlJc w:val="left"/>
      <w:pPr>
        <w:ind w:left="1440" w:hanging="720"/>
      </w:pPr>
      <w:rPr>
        <w:rFonts w:ascii="Tahoma" w:eastAsia="Times New Roman" w:hAnsi="Tahoma" w:cs="Tahoma"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1" w15:restartNumberingAfterBreak="0">
    <w:nsid w:val="5E5D5AA8"/>
    <w:multiLevelType w:val="hybridMultilevel"/>
    <w:tmpl w:val="33EC4E7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34" w15:restartNumberingAfterBreak="0">
    <w:nsid w:val="63F57CD2"/>
    <w:multiLevelType w:val="hybridMultilevel"/>
    <w:tmpl w:val="9D9859C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5" w15:restartNumberingAfterBreak="0">
    <w:nsid w:val="65553FA8"/>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7" w15:restartNumberingAfterBreak="0">
    <w:nsid w:val="66010C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81125D1"/>
    <w:multiLevelType w:val="hybridMultilevel"/>
    <w:tmpl w:val="384E89FA"/>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9"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0"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6C5674B1"/>
    <w:multiLevelType w:val="hybridMultilevel"/>
    <w:tmpl w:val="0980E39A"/>
    <w:lvl w:ilvl="0" w:tplc="FFFFFFFF">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
      <w:lvlJc w:val="left"/>
      <w:pPr>
        <w:tabs>
          <w:tab w:val="num" w:pos="1440"/>
        </w:tabs>
        <w:ind w:left="1440" w:hanging="360"/>
      </w:pPr>
      <w:rPr>
        <w:rFonts w:ascii="Symbol" w:hAnsi="Symbol" w:hint="default"/>
        <w:color w:val="auto"/>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143"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6F002E3E"/>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6FEF019E"/>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0C44F71"/>
    <w:multiLevelType w:val="hybridMultilevel"/>
    <w:tmpl w:val="FE6622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720B7361"/>
    <w:multiLevelType w:val="hybridMultilevel"/>
    <w:tmpl w:val="6D92ED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50"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750049BE"/>
    <w:multiLevelType w:val="hybridMultilevel"/>
    <w:tmpl w:val="A486277C"/>
    <w:lvl w:ilvl="0" w:tplc="D6E8FC62">
      <w:start w:val="1"/>
      <w:numFmt w:val="decimal"/>
      <w:lvlText w:val="2.3.2.%1."/>
      <w:lvlJc w:val="right"/>
      <w:pPr>
        <w:ind w:left="1728" w:hanging="360"/>
      </w:pPr>
      <w:rPr>
        <w:rFonts w:hint="default"/>
      </w:rPr>
    </w:lvl>
    <w:lvl w:ilvl="1" w:tplc="04080019" w:tentative="1">
      <w:start w:val="1"/>
      <w:numFmt w:val="lowerLetter"/>
      <w:lvlText w:val="%2."/>
      <w:lvlJc w:val="left"/>
      <w:pPr>
        <w:ind w:left="2448" w:hanging="360"/>
      </w:pPr>
    </w:lvl>
    <w:lvl w:ilvl="2" w:tplc="0408001B" w:tentative="1">
      <w:start w:val="1"/>
      <w:numFmt w:val="lowerRoman"/>
      <w:lvlText w:val="%3."/>
      <w:lvlJc w:val="right"/>
      <w:pPr>
        <w:ind w:left="3168" w:hanging="180"/>
      </w:pPr>
    </w:lvl>
    <w:lvl w:ilvl="3" w:tplc="0408000F" w:tentative="1">
      <w:start w:val="1"/>
      <w:numFmt w:val="decimal"/>
      <w:lvlText w:val="%4."/>
      <w:lvlJc w:val="left"/>
      <w:pPr>
        <w:ind w:left="3888" w:hanging="360"/>
      </w:pPr>
    </w:lvl>
    <w:lvl w:ilvl="4" w:tplc="04080019" w:tentative="1">
      <w:start w:val="1"/>
      <w:numFmt w:val="lowerLetter"/>
      <w:lvlText w:val="%5."/>
      <w:lvlJc w:val="left"/>
      <w:pPr>
        <w:ind w:left="4608" w:hanging="360"/>
      </w:pPr>
    </w:lvl>
    <w:lvl w:ilvl="5" w:tplc="0408001B" w:tentative="1">
      <w:start w:val="1"/>
      <w:numFmt w:val="lowerRoman"/>
      <w:lvlText w:val="%6."/>
      <w:lvlJc w:val="right"/>
      <w:pPr>
        <w:ind w:left="5328" w:hanging="180"/>
      </w:pPr>
    </w:lvl>
    <w:lvl w:ilvl="6" w:tplc="0408000F" w:tentative="1">
      <w:start w:val="1"/>
      <w:numFmt w:val="decimal"/>
      <w:lvlText w:val="%7."/>
      <w:lvlJc w:val="left"/>
      <w:pPr>
        <w:ind w:left="6048" w:hanging="360"/>
      </w:pPr>
    </w:lvl>
    <w:lvl w:ilvl="7" w:tplc="04080019" w:tentative="1">
      <w:start w:val="1"/>
      <w:numFmt w:val="lowerLetter"/>
      <w:lvlText w:val="%8."/>
      <w:lvlJc w:val="left"/>
      <w:pPr>
        <w:ind w:left="6768" w:hanging="360"/>
      </w:pPr>
    </w:lvl>
    <w:lvl w:ilvl="8" w:tplc="0408001B" w:tentative="1">
      <w:start w:val="1"/>
      <w:numFmt w:val="lowerRoman"/>
      <w:lvlText w:val="%9."/>
      <w:lvlJc w:val="right"/>
      <w:pPr>
        <w:ind w:left="7488" w:hanging="180"/>
      </w:pPr>
    </w:lvl>
  </w:abstractNum>
  <w:abstractNum w:abstractNumId="15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3" w15:restartNumberingAfterBreak="0">
    <w:nsid w:val="79BC62D7"/>
    <w:multiLevelType w:val="hybridMultilevel"/>
    <w:tmpl w:val="4AD659B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79E06816"/>
    <w:multiLevelType w:val="hybridMultilevel"/>
    <w:tmpl w:val="9F7CF9BA"/>
    <w:lvl w:ilvl="0" w:tplc="04080001">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15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6"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7"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9"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0" w15:restartNumberingAfterBreak="0">
    <w:nsid w:val="7E8101D8"/>
    <w:multiLevelType w:val="hybridMultilevel"/>
    <w:tmpl w:val="F09AFBFA"/>
    <w:lvl w:ilvl="0" w:tplc="66648AD8">
      <w:start w:val="1"/>
      <w:numFmt w:val="decimal"/>
      <w:lvlText w:val="%1."/>
      <w:lvlJc w:val="left"/>
      <w:pPr>
        <w:ind w:left="5322"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15:restartNumberingAfterBreak="0">
    <w:nsid w:val="7F02409B"/>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7F083165"/>
    <w:multiLevelType w:val="multilevel"/>
    <w:tmpl w:val="5914E65A"/>
    <w:lvl w:ilvl="0">
      <w:start w:val="1"/>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4"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821894057">
    <w:abstractNumId w:val="0"/>
  </w:num>
  <w:num w:numId="2" w16cid:durableId="1486050201">
    <w:abstractNumId w:val="1"/>
  </w:num>
  <w:num w:numId="3" w16cid:durableId="1856074353">
    <w:abstractNumId w:val="3"/>
  </w:num>
  <w:num w:numId="4" w16cid:durableId="369186853">
    <w:abstractNumId w:val="4"/>
  </w:num>
  <w:num w:numId="5" w16cid:durableId="677732354">
    <w:abstractNumId w:val="8"/>
  </w:num>
  <w:num w:numId="6" w16cid:durableId="471555253">
    <w:abstractNumId w:val="9"/>
  </w:num>
  <w:num w:numId="7" w16cid:durableId="1839927236">
    <w:abstractNumId w:val="158"/>
  </w:num>
  <w:num w:numId="8" w16cid:durableId="1059863074">
    <w:abstractNumId w:val="28"/>
  </w:num>
  <w:num w:numId="9" w16cid:durableId="1820539504">
    <w:abstractNumId w:val="147"/>
  </w:num>
  <w:num w:numId="10" w16cid:durableId="1455906940">
    <w:abstractNumId w:val="45"/>
  </w:num>
  <w:num w:numId="11" w16cid:durableId="1195383859">
    <w:abstractNumId w:val="155"/>
  </w:num>
  <w:num w:numId="12" w16cid:durableId="1922790718">
    <w:abstractNumId w:val="47"/>
  </w:num>
  <w:num w:numId="13" w16cid:durableId="2004426168">
    <w:abstractNumId w:val="128"/>
  </w:num>
  <w:num w:numId="14" w16cid:durableId="1877350325">
    <w:abstractNumId w:val="18"/>
  </w:num>
  <w:num w:numId="15" w16cid:durableId="500045477">
    <w:abstractNumId w:val="22"/>
  </w:num>
  <w:num w:numId="16" w16cid:durableId="566183671">
    <w:abstractNumId w:val="80"/>
  </w:num>
  <w:num w:numId="17" w16cid:durableId="1017459825">
    <w:abstractNumId w:val="119"/>
  </w:num>
  <w:num w:numId="18" w16cid:durableId="1550872820">
    <w:abstractNumId w:val="69"/>
  </w:num>
  <w:num w:numId="19" w16cid:durableId="1645162902">
    <w:abstractNumId w:val="141"/>
  </w:num>
  <w:num w:numId="20" w16cid:durableId="1595090166">
    <w:abstractNumId w:val="39"/>
  </w:num>
  <w:num w:numId="21" w16cid:durableId="1853909479">
    <w:abstractNumId w:val="91"/>
  </w:num>
  <w:num w:numId="22" w16cid:durableId="91972628">
    <w:abstractNumId w:val="144"/>
  </w:num>
  <w:num w:numId="23" w16cid:durableId="76905506">
    <w:abstractNumId w:val="161"/>
  </w:num>
  <w:num w:numId="24" w16cid:durableId="1021128706">
    <w:abstractNumId w:val="136"/>
  </w:num>
  <w:num w:numId="25" w16cid:durableId="2049793341">
    <w:abstractNumId w:val="107"/>
  </w:num>
  <w:num w:numId="26" w16cid:durableId="1690327501">
    <w:abstractNumId w:val="58"/>
  </w:num>
  <w:num w:numId="27" w16cid:durableId="1370908353">
    <w:abstractNumId w:val="125"/>
  </w:num>
  <w:num w:numId="28" w16cid:durableId="1767337377">
    <w:abstractNumId w:val="41"/>
  </w:num>
  <w:num w:numId="29" w16cid:durableId="1536384156">
    <w:abstractNumId w:val="41"/>
    <w:lvlOverride w:ilvl="0">
      <w:startOverride w:val="1"/>
    </w:lvlOverride>
  </w:num>
  <w:num w:numId="30" w16cid:durableId="1750692048">
    <w:abstractNumId w:val="69"/>
  </w:num>
  <w:num w:numId="31" w16cid:durableId="754319886">
    <w:abstractNumId w:val="96"/>
  </w:num>
  <w:num w:numId="32" w16cid:durableId="1106578856">
    <w:abstractNumId w:val="7"/>
  </w:num>
  <w:num w:numId="33" w16cid:durableId="252588888">
    <w:abstractNumId w:val="97"/>
  </w:num>
  <w:num w:numId="34" w16cid:durableId="190799773">
    <w:abstractNumId w:val="17"/>
  </w:num>
  <w:num w:numId="35" w16cid:durableId="204174445">
    <w:abstractNumId w:val="63"/>
  </w:num>
  <w:num w:numId="36" w16cid:durableId="842628642">
    <w:abstractNumId w:val="115"/>
  </w:num>
  <w:num w:numId="37" w16cid:durableId="377167912">
    <w:abstractNumId w:val="75"/>
  </w:num>
  <w:num w:numId="38" w16cid:durableId="1018432848">
    <w:abstractNumId w:val="61"/>
  </w:num>
  <w:num w:numId="39" w16cid:durableId="1370715550">
    <w:abstractNumId w:val="102"/>
  </w:num>
  <w:num w:numId="40" w16cid:durableId="611403492">
    <w:abstractNumId w:val="118"/>
  </w:num>
  <w:num w:numId="41" w16cid:durableId="1506088935">
    <w:abstractNumId w:val="126"/>
  </w:num>
  <w:num w:numId="42" w16cid:durableId="1885097698">
    <w:abstractNumId w:val="69"/>
  </w:num>
  <w:num w:numId="43" w16cid:durableId="1603343907">
    <w:abstractNumId w:val="42"/>
  </w:num>
  <w:num w:numId="44" w16cid:durableId="238290156">
    <w:abstractNumId w:val="81"/>
  </w:num>
  <w:num w:numId="45" w16cid:durableId="1767384127">
    <w:abstractNumId w:val="101"/>
  </w:num>
  <w:num w:numId="46" w16cid:durableId="263535956">
    <w:abstractNumId w:val="16"/>
  </w:num>
  <w:num w:numId="47" w16cid:durableId="1664359609">
    <w:abstractNumId w:val="143"/>
  </w:num>
  <w:num w:numId="48" w16cid:durableId="43256135">
    <w:abstractNumId w:val="43"/>
  </w:num>
  <w:num w:numId="49" w16cid:durableId="651369457">
    <w:abstractNumId w:val="83"/>
  </w:num>
  <w:num w:numId="50" w16cid:durableId="1211378593">
    <w:abstractNumId w:val="140"/>
  </w:num>
  <w:num w:numId="51" w16cid:durableId="2088108730">
    <w:abstractNumId w:val="94"/>
  </w:num>
  <w:num w:numId="52" w16cid:durableId="656494716">
    <w:abstractNumId w:val="150"/>
  </w:num>
  <w:num w:numId="53" w16cid:durableId="1705709651">
    <w:abstractNumId w:val="93"/>
  </w:num>
  <w:num w:numId="54" w16cid:durableId="2132548831">
    <w:abstractNumId w:val="86"/>
  </w:num>
  <w:num w:numId="55" w16cid:durableId="1445731906">
    <w:abstractNumId w:val="32"/>
  </w:num>
  <w:num w:numId="56" w16cid:durableId="109844907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94008475">
    <w:abstractNumId w:val="54"/>
  </w:num>
  <w:num w:numId="58" w16cid:durableId="1276448104">
    <w:abstractNumId w:val="5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16cid:durableId="1991518382">
    <w:abstractNumId w:val="69"/>
  </w:num>
  <w:num w:numId="60" w16cid:durableId="2010282003">
    <w:abstractNumId w:val="69"/>
  </w:num>
  <w:num w:numId="61" w16cid:durableId="49572859">
    <w:abstractNumId w:val="69"/>
  </w:num>
  <w:num w:numId="62" w16cid:durableId="33971419">
    <w:abstractNumId w:val="69"/>
  </w:num>
  <w:num w:numId="63" w16cid:durableId="1968393189">
    <w:abstractNumId w:val="69"/>
  </w:num>
  <w:num w:numId="64" w16cid:durableId="1576235708">
    <w:abstractNumId w:val="36"/>
  </w:num>
  <w:num w:numId="65" w16cid:durableId="616912692">
    <w:abstractNumId w:val="105"/>
  </w:num>
  <w:num w:numId="66" w16cid:durableId="956906262">
    <w:abstractNumId w:val="69"/>
  </w:num>
  <w:num w:numId="67" w16cid:durableId="957949741">
    <w:abstractNumId w:val="139"/>
  </w:num>
  <w:num w:numId="68" w16cid:durableId="1110902423">
    <w:abstractNumId w:val="69"/>
  </w:num>
  <w:num w:numId="69" w16cid:durableId="358554432">
    <w:abstractNumId w:val="69"/>
  </w:num>
  <w:num w:numId="70" w16cid:durableId="1173184623">
    <w:abstractNumId w:val="69"/>
  </w:num>
  <w:num w:numId="71" w16cid:durableId="2058821496">
    <w:abstractNumId w:val="69"/>
  </w:num>
  <w:num w:numId="72" w16cid:durableId="1800688871">
    <w:abstractNumId w:val="69"/>
  </w:num>
  <w:num w:numId="73" w16cid:durableId="2138984722">
    <w:abstractNumId w:val="69"/>
  </w:num>
  <w:num w:numId="74" w16cid:durableId="636958931">
    <w:abstractNumId w:val="69"/>
  </w:num>
  <w:num w:numId="75" w16cid:durableId="36468729">
    <w:abstractNumId w:val="69"/>
  </w:num>
  <w:num w:numId="76" w16cid:durableId="842817126">
    <w:abstractNumId w:val="69"/>
  </w:num>
  <w:num w:numId="77" w16cid:durableId="344407841">
    <w:abstractNumId w:val="69"/>
  </w:num>
  <w:num w:numId="78" w16cid:durableId="222177382">
    <w:abstractNumId w:val="69"/>
  </w:num>
  <w:num w:numId="79" w16cid:durableId="1603610126">
    <w:abstractNumId w:val="69"/>
  </w:num>
  <w:num w:numId="80" w16cid:durableId="251744584">
    <w:abstractNumId w:val="69"/>
  </w:num>
  <w:num w:numId="81" w16cid:durableId="348795117">
    <w:abstractNumId w:val="151"/>
  </w:num>
  <w:num w:numId="82" w16cid:durableId="1374698333">
    <w:abstractNumId w:val="69"/>
  </w:num>
  <w:num w:numId="83" w16cid:durableId="436409009">
    <w:abstractNumId w:val="69"/>
  </w:num>
  <w:num w:numId="84" w16cid:durableId="573441003">
    <w:abstractNumId w:val="56"/>
  </w:num>
  <w:num w:numId="85" w16cid:durableId="1351957533">
    <w:abstractNumId w:val="69"/>
  </w:num>
  <w:num w:numId="86" w16cid:durableId="17396464">
    <w:abstractNumId w:val="69"/>
  </w:num>
  <w:num w:numId="87" w16cid:durableId="1309748618">
    <w:abstractNumId w:val="69"/>
  </w:num>
  <w:num w:numId="88" w16cid:durableId="43188549">
    <w:abstractNumId w:val="69"/>
  </w:num>
  <w:num w:numId="89" w16cid:durableId="892814732">
    <w:abstractNumId w:val="69"/>
  </w:num>
  <w:num w:numId="90" w16cid:durableId="1655524000">
    <w:abstractNumId w:val="69"/>
  </w:num>
  <w:num w:numId="91" w16cid:durableId="970205194">
    <w:abstractNumId w:val="69"/>
  </w:num>
  <w:num w:numId="92" w16cid:durableId="514734210">
    <w:abstractNumId w:val="69"/>
  </w:num>
  <w:num w:numId="93" w16cid:durableId="688527852">
    <w:abstractNumId w:val="69"/>
  </w:num>
  <w:num w:numId="94" w16cid:durableId="39282118">
    <w:abstractNumId w:val="69"/>
  </w:num>
  <w:num w:numId="95" w16cid:durableId="689911029">
    <w:abstractNumId w:val="69"/>
  </w:num>
  <w:num w:numId="96" w16cid:durableId="98069583">
    <w:abstractNumId w:val="69"/>
  </w:num>
  <w:num w:numId="97" w16cid:durableId="1977710663">
    <w:abstractNumId w:val="88"/>
  </w:num>
  <w:num w:numId="98" w16cid:durableId="1172791049">
    <w:abstractNumId w:val="69"/>
  </w:num>
  <w:num w:numId="99" w16cid:durableId="699664616">
    <w:abstractNumId w:val="69"/>
  </w:num>
  <w:num w:numId="100" w16cid:durableId="270431235">
    <w:abstractNumId w:val="69"/>
  </w:num>
  <w:num w:numId="101" w16cid:durableId="736437680">
    <w:abstractNumId w:val="69"/>
  </w:num>
  <w:num w:numId="102" w16cid:durableId="393242449">
    <w:abstractNumId w:val="57"/>
  </w:num>
  <w:num w:numId="103" w16cid:durableId="101612036">
    <w:abstractNumId w:val="69"/>
  </w:num>
  <w:num w:numId="104" w16cid:durableId="1455446994">
    <w:abstractNumId w:val="69"/>
  </w:num>
  <w:num w:numId="105" w16cid:durableId="476805312">
    <w:abstractNumId w:val="69"/>
  </w:num>
  <w:num w:numId="106" w16cid:durableId="93206128">
    <w:abstractNumId w:val="133"/>
  </w:num>
  <w:num w:numId="107" w16cid:durableId="1917786136">
    <w:abstractNumId w:val="69"/>
  </w:num>
  <w:num w:numId="108" w16cid:durableId="1866288903">
    <w:abstractNumId w:val="108"/>
  </w:num>
  <w:num w:numId="109" w16cid:durableId="360017732">
    <w:abstractNumId w:val="100"/>
  </w:num>
  <w:num w:numId="110" w16cid:durableId="667634109">
    <w:abstractNumId w:val="34"/>
  </w:num>
  <w:num w:numId="111" w16cid:durableId="1199975336">
    <w:abstractNumId w:val="73"/>
  </w:num>
  <w:num w:numId="112" w16cid:durableId="41250794">
    <w:abstractNumId w:val="113"/>
  </w:num>
  <w:num w:numId="113" w16cid:durableId="340550962">
    <w:abstractNumId w:val="87"/>
  </w:num>
  <w:num w:numId="114" w16cid:durableId="215164981">
    <w:abstractNumId w:val="121"/>
  </w:num>
  <w:num w:numId="115" w16cid:durableId="1158422395">
    <w:abstractNumId w:val="64"/>
  </w:num>
  <w:num w:numId="116" w16cid:durableId="1546943386">
    <w:abstractNumId w:val="44"/>
  </w:num>
  <w:num w:numId="117" w16cid:durableId="469245140">
    <w:abstractNumId w:val="116"/>
  </w:num>
  <w:num w:numId="118" w16cid:durableId="1506434235">
    <w:abstractNumId w:val="72"/>
  </w:num>
  <w:num w:numId="119" w16cid:durableId="1045132590">
    <w:abstractNumId w:val="104"/>
  </w:num>
  <w:num w:numId="120" w16cid:durableId="1506286149">
    <w:abstractNumId w:val="76"/>
  </w:num>
  <w:num w:numId="121" w16cid:durableId="2000768436">
    <w:abstractNumId w:val="149"/>
  </w:num>
  <w:num w:numId="122" w16cid:durableId="727800143">
    <w:abstractNumId w:val="50"/>
  </w:num>
  <w:num w:numId="123" w16cid:durableId="84036152">
    <w:abstractNumId w:val="69"/>
  </w:num>
  <w:num w:numId="124" w16cid:durableId="1084959281">
    <w:abstractNumId w:val="69"/>
  </w:num>
  <w:num w:numId="125" w16cid:durableId="905842007">
    <w:abstractNumId w:val="69"/>
  </w:num>
  <w:num w:numId="126" w16cid:durableId="169953315">
    <w:abstractNumId w:val="85"/>
  </w:num>
  <w:num w:numId="127" w16cid:durableId="1749301831">
    <w:abstractNumId w:val="51"/>
  </w:num>
  <w:num w:numId="128" w16cid:durableId="165290634">
    <w:abstractNumId w:val="99"/>
  </w:num>
  <w:num w:numId="129" w16cid:durableId="1590701275">
    <w:abstractNumId w:val="62"/>
  </w:num>
  <w:num w:numId="130" w16cid:durableId="833447168">
    <w:abstractNumId w:val="109"/>
  </w:num>
  <w:num w:numId="131" w16cid:durableId="1980567811">
    <w:abstractNumId w:val="152"/>
  </w:num>
  <w:num w:numId="132" w16cid:durableId="373887339">
    <w:abstractNumId w:val="69"/>
  </w:num>
  <w:num w:numId="133" w16cid:durableId="1198591567">
    <w:abstractNumId w:val="40"/>
  </w:num>
  <w:num w:numId="134" w16cid:durableId="918759309">
    <w:abstractNumId w:val="69"/>
  </w:num>
  <w:num w:numId="135" w16cid:durableId="313068603">
    <w:abstractNumId w:val="53"/>
  </w:num>
  <w:num w:numId="136" w16cid:durableId="1023675704">
    <w:abstractNumId w:val="23"/>
  </w:num>
  <w:num w:numId="137" w16cid:durableId="1293512914">
    <w:abstractNumId w:val="37"/>
  </w:num>
  <w:num w:numId="138" w16cid:durableId="1675719314">
    <w:abstractNumId w:val="74"/>
  </w:num>
  <w:num w:numId="139" w16cid:durableId="619191715">
    <w:abstractNumId w:val="69"/>
  </w:num>
  <w:num w:numId="140" w16cid:durableId="885264519">
    <w:abstractNumId w:val="69"/>
  </w:num>
  <w:num w:numId="141" w16cid:durableId="362483906">
    <w:abstractNumId w:val="69"/>
  </w:num>
  <w:num w:numId="142" w16cid:durableId="1813324113">
    <w:abstractNumId w:val="69"/>
  </w:num>
  <w:num w:numId="143" w16cid:durableId="593437429">
    <w:abstractNumId w:val="69"/>
  </w:num>
  <w:num w:numId="144" w16cid:durableId="1336154115">
    <w:abstractNumId w:val="69"/>
  </w:num>
  <w:num w:numId="145" w16cid:durableId="1369641408">
    <w:abstractNumId w:val="69"/>
  </w:num>
  <w:num w:numId="146" w16cid:durableId="1566574662">
    <w:abstractNumId w:val="69"/>
  </w:num>
  <w:num w:numId="147" w16cid:durableId="744297964">
    <w:abstractNumId w:val="69"/>
  </w:num>
  <w:num w:numId="148" w16cid:durableId="1034383036">
    <w:abstractNumId w:val="159"/>
  </w:num>
  <w:num w:numId="149" w16cid:durableId="774521002">
    <w:abstractNumId w:val="69"/>
  </w:num>
  <w:num w:numId="150" w16cid:durableId="1669362352">
    <w:abstractNumId w:val="69"/>
  </w:num>
  <w:num w:numId="151" w16cid:durableId="830172657">
    <w:abstractNumId w:val="134"/>
  </w:num>
  <w:num w:numId="152" w16cid:durableId="1160578615">
    <w:abstractNumId w:val="69"/>
  </w:num>
  <w:num w:numId="153" w16cid:durableId="125391941">
    <w:abstractNumId w:val="138"/>
  </w:num>
  <w:num w:numId="154" w16cid:durableId="435977291">
    <w:abstractNumId w:val="157"/>
  </w:num>
  <w:num w:numId="155" w16cid:durableId="1656101666">
    <w:abstractNumId w:val="70"/>
  </w:num>
  <w:num w:numId="156" w16cid:durableId="1964731151">
    <w:abstractNumId w:val="84"/>
  </w:num>
  <w:num w:numId="157" w16cid:durableId="1311446187">
    <w:abstractNumId w:val="132"/>
  </w:num>
  <w:num w:numId="158" w16cid:durableId="848328219">
    <w:abstractNumId w:val="69"/>
  </w:num>
  <w:num w:numId="159" w16cid:durableId="960459210">
    <w:abstractNumId w:val="69"/>
  </w:num>
  <w:num w:numId="160" w16cid:durableId="2146266852">
    <w:abstractNumId w:val="69"/>
  </w:num>
  <w:num w:numId="161" w16cid:durableId="538278134">
    <w:abstractNumId w:val="69"/>
  </w:num>
  <w:num w:numId="162" w16cid:durableId="755442638">
    <w:abstractNumId w:val="69"/>
  </w:num>
  <w:num w:numId="163" w16cid:durableId="1982418490">
    <w:abstractNumId w:val="69"/>
  </w:num>
  <w:num w:numId="164" w16cid:durableId="1454595838">
    <w:abstractNumId w:val="69"/>
  </w:num>
  <w:num w:numId="165" w16cid:durableId="538514273">
    <w:abstractNumId w:val="68"/>
  </w:num>
  <w:num w:numId="166" w16cid:durableId="804397606">
    <w:abstractNumId w:val="69"/>
  </w:num>
  <w:num w:numId="167" w16cid:durableId="871305194">
    <w:abstractNumId w:val="69"/>
  </w:num>
  <w:num w:numId="168" w16cid:durableId="1767921200">
    <w:abstractNumId w:val="69"/>
  </w:num>
  <w:num w:numId="169" w16cid:durableId="1924072471">
    <w:abstractNumId w:val="69"/>
  </w:num>
  <w:num w:numId="170" w16cid:durableId="106435469">
    <w:abstractNumId w:val="21"/>
  </w:num>
  <w:num w:numId="171" w16cid:durableId="2074086691">
    <w:abstractNumId w:val="69"/>
  </w:num>
  <w:num w:numId="172" w16cid:durableId="1778140509">
    <w:abstractNumId w:val="69"/>
  </w:num>
  <w:num w:numId="173" w16cid:durableId="1239635913">
    <w:abstractNumId w:val="69"/>
  </w:num>
  <w:num w:numId="174" w16cid:durableId="1930773595">
    <w:abstractNumId w:val="69"/>
  </w:num>
  <w:num w:numId="175" w16cid:durableId="594173440">
    <w:abstractNumId w:val="69"/>
  </w:num>
  <w:num w:numId="176" w16cid:durableId="1346326908">
    <w:abstractNumId w:val="69"/>
  </w:num>
  <w:num w:numId="177" w16cid:durableId="616520557">
    <w:abstractNumId w:val="69"/>
  </w:num>
  <w:num w:numId="178" w16cid:durableId="786316861">
    <w:abstractNumId w:val="69"/>
  </w:num>
  <w:num w:numId="179" w16cid:durableId="1177770831">
    <w:abstractNumId w:val="69"/>
  </w:num>
  <w:num w:numId="180" w16cid:durableId="1331979456">
    <w:abstractNumId w:val="69"/>
  </w:num>
  <w:num w:numId="181" w16cid:durableId="1027751204">
    <w:abstractNumId w:val="69"/>
  </w:num>
  <w:num w:numId="182" w16cid:durableId="860434127">
    <w:abstractNumId w:val="69"/>
  </w:num>
  <w:num w:numId="183" w16cid:durableId="341010523">
    <w:abstractNumId w:val="69"/>
  </w:num>
  <w:num w:numId="184" w16cid:durableId="2087798860">
    <w:abstractNumId w:val="69"/>
  </w:num>
  <w:num w:numId="185" w16cid:durableId="365639985">
    <w:abstractNumId w:val="69"/>
  </w:num>
  <w:num w:numId="186" w16cid:durableId="1171095145">
    <w:abstractNumId w:val="69"/>
  </w:num>
  <w:num w:numId="187" w16cid:durableId="888957127">
    <w:abstractNumId w:val="69"/>
  </w:num>
  <w:num w:numId="188" w16cid:durableId="712581404">
    <w:abstractNumId w:val="69"/>
  </w:num>
  <w:num w:numId="189" w16cid:durableId="309016438">
    <w:abstractNumId w:val="69"/>
  </w:num>
  <w:num w:numId="190" w16cid:durableId="211355339">
    <w:abstractNumId w:val="69"/>
  </w:num>
  <w:num w:numId="191" w16cid:durableId="131556234">
    <w:abstractNumId w:val="69"/>
  </w:num>
  <w:num w:numId="192" w16cid:durableId="125703485">
    <w:abstractNumId w:val="69"/>
  </w:num>
  <w:num w:numId="193" w16cid:durableId="32384690">
    <w:abstractNumId w:val="69"/>
  </w:num>
  <w:num w:numId="194" w16cid:durableId="384060280">
    <w:abstractNumId w:val="69"/>
  </w:num>
  <w:num w:numId="195" w16cid:durableId="1934430305">
    <w:abstractNumId w:val="69"/>
  </w:num>
  <w:num w:numId="196" w16cid:durableId="1970621053">
    <w:abstractNumId w:val="69"/>
  </w:num>
  <w:num w:numId="197" w16cid:durableId="1335648350">
    <w:abstractNumId w:val="69"/>
  </w:num>
  <w:num w:numId="198" w16cid:durableId="1173305185">
    <w:abstractNumId w:val="69"/>
  </w:num>
  <w:num w:numId="199" w16cid:durableId="689529360">
    <w:abstractNumId w:val="69"/>
  </w:num>
  <w:num w:numId="200" w16cid:durableId="918057428">
    <w:abstractNumId w:val="69"/>
  </w:num>
  <w:num w:numId="201" w16cid:durableId="2092923939">
    <w:abstractNumId w:val="69"/>
  </w:num>
  <w:num w:numId="202" w16cid:durableId="1822961844">
    <w:abstractNumId w:val="69"/>
  </w:num>
  <w:num w:numId="203" w16cid:durableId="997925885">
    <w:abstractNumId w:val="69"/>
  </w:num>
  <w:num w:numId="204" w16cid:durableId="644355165">
    <w:abstractNumId w:val="69"/>
  </w:num>
  <w:num w:numId="205" w16cid:durableId="1985811710">
    <w:abstractNumId w:val="69"/>
  </w:num>
  <w:num w:numId="206" w16cid:durableId="475878385">
    <w:abstractNumId w:val="69"/>
  </w:num>
  <w:num w:numId="207" w16cid:durableId="1623685426">
    <w:abstractNumId w:val="69"/>
  </w:num>
  <w:num w:numId="208" w16cid:durableId="976298468">
    <w:abstractNumId w:val="69"/>
  </w:num>
  <w:num w:numId="209" w16cid:durableId="742332284">
    <w:abstractNumId w:val="69"/>
  </w:num>
  <w:num w:numId="210" w16cid:durableId="2056001328">
    <w:abstractNumId w:val="69"/>
  </w:num>
  <w:num w:numId="211" w16cid:durableId="237986520">
    <w:abstractNumId w:val="69"/>
  </w:num>
  <w:num w:numId="212" w16cid:durableId="1077433997">
    <w:abstractNumId w:val="69"/>
  </w:num>
  <w:num w:numId="213" w16cid:durableId="1003509331">
    <w:abstractNumId w:val="69"/>
  </w:num>
  <w:num w:numId="214" w16cid:durableId="1517693322">
    <w:abstractNumId w:val="69"/>
  </w:num>
  <w:num w:numId="215" w16cid:durableId="677731038">
    <w:abstractNumId w:val="69"/>
  </w:num>
  <w:num w:numId="216" w16cid:durableId="1039090233">
    <w:abstractNumId w:val="69"/>
  </w:num>
  <w:num w:numId="217" w16cid:durableId="571353464">
    <w:abstractNumId w:val="69"/>
  </w:num>
  <w:num w:numId="218" w16cid:durableId="1022778600">
    <w:abstractNumId w:val="69"/>
  </w:num>
  <w:num w:numId="219" w16cid:durableId="314456065">
    <w:abstractNumId w:val="69"/>
  </w:num>
  <w:num w:numId="220" w16cid:durableId="468783281">
    <w:abstractNumId w:val="69"/>
  </w:num>
  <w:num w:numId="221" w16cid:durableId="1144468623">
    <w:abstractNumId w:val="69"/>
  </w:num>
  <w:num w:numId="222" w16cid:durableId="527064792">
    <w:abstractNumId w:val="69"/>
  </w:num>
  <w:num w:numId="223" w16cid:durableId="1735005089">
    <w:abstractNumId w:val="69"/>
  </w:num>
  <w:num w:numId="224" w16cid:durableId="1901479034">
    <w:abstractNumId w:val="69"/>
  </w:num>
  <w:num w:numId="225" w16cid:durableId="2068525781">
    <w:abstractNumId w:val="69"/>
  </w:num>
  <w:num w:numId="226" w16cid:durableId="1976181111">
    <w:abstractNumId w:val="69"/>
  </w:num>
  <w:num w:numId="227" w16cid:durableId="1384789361">
    <w:abstractNumId w:val="69"/>
  </w:num>
  <w:num w:numId="228" w16cid:durableId="845561383">
    <w:abstractNumId w:val="69"/>
  </w:num>
  <w:num w:numId="229" w16cid:durableId="1015499510">
    <w:abstractNumId w:val="69"/>
  </w:num>
  <w:num w:numId="230" w16cid:durableId="1664746573">
    <w:abstractNumId w:val="69"/>
  </w:num>
  <w:num w:numId="231" w16cid:durableId="1632396001">
    <w:abstractNumId w:val="69"/>
  </w:num>
  <w:num w:numId="232" w16cid:durableId="1209492966">
    <w:abstractNumId w:val="69"/>
  </w:num>
  <w:num w:numId="233" w16cid:durableId="1761752359">
    <w:abstractNumId w:val="89"/>
  </w:num>
  <w:num w:numId="234" w16cid:durableId="1368799063">
    <w:abstractNumId w:val="129"/>
  </w:num>
  <w:num w:numId="235" w16cid:durableId="177425148">
    <w:abstractNumId w:val="106"/>
  </w:num>
  <w:num w:numId="236" w16cid:durableId="1848209817">
    <w:abstractNumId w:val="135"/>
  </w:num>
  <w:num w:numId="237" w16cid:durableId="1491405124">
    <w:abstractNumId w:val="162"/>
  </w:num>
  <w:num w:numId="238" w16cid:durableId="630479803">
    <w:abstractNumId w:val="164"/>
  </w:num>
  <w:num w:numId="239" w16cid:durableId="2110079895">
    <w:abstractNumId w:val="156"/>
  </w:num>
  <w:num w:numId="240" w16cid:durableId="705761869">
    <w:abstractNumId w:val="10"/>
  </w:num>
  <w:num w:numId="241" w16cid:durableId="1987973145">
    <w:abstractNumId w:val="11"/>
  </w:num>
  <w:num w:numId="242" w16cid:durableId="1894729637">
    <w:abstractNumId w:val="103"/>
  </w:num>
  <w:num w:numId="243" w16cid:durableId="171574580">
    <w:abstractNumId w:val="114"/>
  </w:num>
  <w:num w:numId="244" w16cid:durableId="1832480786">
    <w:abstractNumId w:val="33"/>
  </w:num>
  <w:num w:numId="245" w16cid:durableId="1977374478">
    <w:abstractNumId w:val="12"/>
  </w:num>
  <w:num w:numId="246" w16cid:durableId="1598558248">
    <w:abstractNumId w:val="48"/>
  </w:num>
  <w:num w:numId="247" w16cid:durableId="353505805">
    <w:abstractNumId w:val="110"/>
  </w:num>
  <w:num w:numId="248" w16cid:durableId="1199734067">
    <w:abstractNumId w:val="69"/>
  </w:num>
  <w:num w:numId="249" w16cid:durableId="1010914753">
    <w:abstractNumId w:val="29"/>
  </w:num>
  <w:num w:numId="250" w16cid:durableId="382798853">
    <w:abstractNumId w:val="24"/>
  </w:num>
  <w:num w:numId="251" w16cid:durableId="90904542">
    <w:abstractNumId w:val="25"/>
  </w:num>
  <w:num w:numId="252" w16cid:durableId="1376464607">
    <w:abstractNumId w:val="78"/>
  </w:num>
  <w:num w:numId="253" w16cid:durableId="391002517">
    <w:abstractNumId w:val="38"/>
  </w:num>
  <w:num w:numId="254" w16cid:durableId="2074034939">
    <w:abstractNumId w:val="82"/>
  </w:num>
  <w:num w:numId="255" w16cid:durableId="1472868784">
    <w:abstractNumId w:val="14"/>
  </w:num>
  <w:num w:numId="256" w16cid:durableId="117456486">
    <w:abstractNumId w:val="98"/>
  </w:num>
  <w:num w:numId="257" w16cid:durableId="974018725">
    <w:abstractNumId w:val="131"/>
  </w:num>
  <w:num w:numId="258" w16cid:durableId="278487663">
    <w:abstractNumId w:val="1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1347097391">
    <w:abstractNumId w:val="142"/>
  </w:num>
  <w:num w:numId="260" w16cid:durableId="262226863">
    <w:abstractNumId w:val="145"/>
  </w:num>
  <w:num w:numId="261" w16cid:durableId="1333139139">
    <w:abstractNumId w:val="35"/>
  </w:num>
  <w:num w:numId="262" w16cid:durableId="1868324870">
    <w:abstractNumId w:val="127"/>
  </w:num>
  <w:num w:numId="263" w16cid:durableId="2010983681">
    <w:abstractNumId w:val="112"/>
  </w:num>
  <w:num w:numId="264" w16cid:durableId="74596150">
    <w:abstractNumId w:val="71"/>
  </w:num>
  <w:num w:numId="265" w16cid:durableId="2024938089">
    <w:abstractNumId w:val="148"/>
  </w:num>
  <w:num w:numId="266" w16cid:durableId="835803317">
    <w:abstractNumId w:val="69"/>
  </w:num>
  <w:num w:numId="267" w16cid:durableId="1911692465">
    <w:abstractNumId w:val="69"/>
  </w:num>
  <w:num w:numId="268" w16cid:durableId="1492914430">
    <w:abstractNumId w:val="27"/>
  </w:num>
  <w:num w:numId="269" w16cid:durableId="815535077">
    <w:abstractNumId w:val="69"/>
  </w:num>
  <w:num w:numId="270" w16cid:durableId="152916940">
    <w:abstractNumId w:val="120"/>
  </w:num>
  <w:num w:numId="271" w16cid:durableId="1065494256">
    <w:abstractNumId w:val="49"/>
  </w:num>
  <w:num w:numId="272" w16cid:durableId="881285753">
    <w:abstractNumId w:val="124"/>
  </w:num>
  <w:num w:numId="273" w16cid:durableId="825124911">
    <w:abstractNumId w:val="77"/>
  </w:num>
  <w:num w:numId="274" w16cid:durableId="1549607960">
    <w:abstractNumId w:val="111"/>
  </w:num>
  <w:num w:numId="275" w16cid:durableId="393817367">
    <w:abstractNumId w:val="153"/>
  </w:num>
  <w:num w:numId="276" w16cid:durableId="2144613458">
    <w:abstractNumId w:val="13"/>
  </w:num>
  <w:num w:numId="277" w16cid:durableId="1606811933">
    <w:abstractNumId w:val="67"/>
  </w:num>
  <w:num w:numId="278" w16cid:durableId="1095783687">
    <w:abstractNumId w:val="117"/>
  </w:num>
  <w:num w:numId="279" w16cid:durableId="86581663">
    <w:abstractNumId w:val="65"/>
  </w:num>
  <w:num w:numId="280" w16cid:durableId="1951087815">
    <w:abstractNumId w:val="130"/>
  </w:num>
  <w:num w:numId="281" w16cid:durableId="1400177011">
    <w:abstractNumId w:val="15"/>
  </w:num>
  <w:num w:numId="282" w16cid:durableId="2112628804">
    <w:abstractNumId w:val="30"/>
  </w:num>
  <w:num w:numId="283" w16cid:durableId="360010859">
    <w:abstractNumId w:val="46"/>
  </w:num>
  <w:num w:numId="284" w16cid:durableId="834808068">
    <w:abstractNumId w:val="31"/>
  </w:num>
  <w:num w:numId="285" w16cid:durableId="1110469119">
    <w:abstractNumId w:val="146"/>
  </w:num>
  <w:num w:numId="286" w16cid:durableId="1041395456">
    <w:abstractNumId w:val="137"/>
  </w:num>
  <w:num w:numId="287" w16cid:durableId="1404985163">
    <w:abstractNumId w:val="66"/>
  </w:num>
  <w:num w:numId="288" w16cid:durableId="645940902">
    <w:abstractNumId w:val="122"/>
  </w:num>
  <w:num w:numId="289" w16cid:durableId="1033505083">
    <w:abstractNumId w:val="160"/>
  </w:num>
  <w:num w:numId="290" w16cid:durableId="1166361948">
    <w:abstractNumId w:val="60"/>
  </w:num>
  <w:num w:numId="291" w16cid:durableId="2119056200">
    <w:abstractNumId w:val="19"/>
  </w:num>
  <w:num w:numId="292" w16cid:durableId="94793201">
    <w:abstractNumId w:val="79"/>
  </w:num>
  <w:num w:numId="293" w16cid:durableId="202787786">
    <w:abstractNumId w:val="95"/>
  </w:num>
  <w:num w:numId="294" w16cid:durableId="1647589019">
    <w:abstractNumId w:val="20"/>
  </w:num>
  <w:num w:numId="295" w16cid:durableId="1800567516">
    <w:abstractNumId w:val="26"/>
  </w:num>
  <w:num w:numId="296" w16cid:durableId="452091361">
    <w:abstractNumId w:val="163"/>
  </w:num>
  <w:num w:numId="297" w16cid:durableId="234241585">
    <w:abstractNumId w:val="69"/>
  </w:num>
  <w:num w:numId="298" w16cid:durableId="535705416">
    <w:abstractNumId w:val="69"/>
  </w:num>
  <w:num w:numId="299" w16cid:durableId="1830753978">
    <w:abstractNumId w:val="52"/>
  </w:num>
  <w:num w:numId="300" w16cid:durableId="814176581">
    <w:abstractNumId w:val="69"/>
  </w:num>
  <w:num w:numId="301" w16cid:durableId="1109399955">
    <w:abstractNumId w:val="69"/>
  </w:num>
  <w:num w:numId="302" w16cid:durableId="1608074625">
    <w:abstractNumId w:val="123"/>
  </w:num>
  <w:num w:numId="303" w16cid:durableId="1703633508">
    <w:abstractNumId w:val="92"/>
  </w:num>
  <w:num w:numId="304" w16cid:durableId="297148618">
    <w:abstractNumId w:val="90"/>
  </w:num>
  <w:num w:numId="305" w16cid:durableId="1558542567">
    <w:abstractNumId w:val="69"/>
  </w:num>
  <w:num w:numId="306" w16cid:durableId="690492194">
    <w:abstractNumId w:val="55"/>
  </w:num>
  <w:num w:numId="307" w16cid:durableId="117190481">
    <w:abstractNumId w:val="59"/>
  </w:num>
  <w:numIdMacAtCleanup w:val="2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Πλούμπη Σοφία">
    <w15:presenceInfo w15:providerId="AD" w15:userId="S::sploum@ktpae.gr::98743a79-04a3-4385-bb31-79ee41f72a56"/>
  </w15:person>
  <w15:person w15:author="Ηλίας Χατζηλίας">
    <w15:presenceInfo w15:providerId="None" w15:userId="Ηλίας Χατζηλία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F5C"/>
    <w:rsid w:val="000062FA"/>
    <w:rsid w:val="00006A02"/>
    <w:rsid w:val="0000716D"/>
    <w:rsid w:val="0001217D"/>
    <w:rsid w:val="0001375B"/>
    <w:rsid w:val="00013A52"/>
    <w:rsid w:val="00013B57"/>
    <w:rsid w:val="00014410"/>
    <w:rsid w:val="00014F48"/>
    <w:rsid w:val="00014FE9"/>
    <w:rsid w:val="000152A8"/>
    <w:rsid w:val="00015953"/>
    <w:rsid w:val="00015A9D"/>
    <w:rsid w:val="00015F06"/>
    <w:rsid w:val="00017A63"/>
    <w:rsid w:val="0002126B"/>
    <w:rsid w:val="00022569"/>
    <w:rsid w:val="000244B8"/>
    <w:rsid w:val="00025B9C"/>
    <w:rsid w:val="00025CD5"/>
    <w:rsid w:val="00026667"/>
    <w:rsid w:val="000275BF"/>
    <w:rsid w:val="0002765E"/>
    <w:rsid w:val="000303BF"/>
    <w:rsid w:val="000309DB"/>
    <w:rsid w:val="000324AB"/>
    <w:rsid w:val="000326F6"/>
    <w:rsid w:val="00032A9F"/>
    <w:rsid w:val="00032BBA"/>
    <w:rsid w:val="0003389C"/>
    <w:rsid w:val="00033BA0"/>
    <w:rsid w:val="00034E19"/>
    <w:rsid w:val="00034FF1"/>
    <w:rsid w:val="00035295"/>
    <w:rsid w:val="00035C19"/>
    <w:rsid w:val="00036CBD"/>
    <w:rsid w:val="00037B97"/>
    <w:rsid w:val="00042C5F"/>
    <w:rsid w:val="00042DB8"/>
    <w:rsid w:val="00043D44"/>
    <w:rsid w:val="00043F27"/>
    <w:rsid w:val="000458EE"/>
    <w:rsid w:val="00045DCF"/>
    <w:rsid w:val="00046044"/>
    <w:rsid w:val="00046293"/>
    <w:rsid w:val="0004724C"/>
    <w:rsid w:val="00047C57"/>
    <w:rsid w:val="00050395"/>
    <w:rsid w:val="00050646"/>
    <w:rsid w:val="000527FB"/>
    <w:rsid w:val="00053706"/>
    <w:rsid w:val="0005488E"/>
    <w:rsid w:val="00055804"/>
    <w:rsid w:val="0005617B"/>
    <w:rsid w:val="00057BBA"/>
    <w:rsid w:val="00057F4A"/>
    <w:rsid w:val="000610D4"/>
    <w:rsid w:val="00061AB5"/>
    <w:rsid w:val="00061ADD"/>
    <w:rsid w:val="00061DF4"/>
    <w:rsid w:val="000631F7"/>
    <w:rsid w:val="000650A9"/>
    <w:rsid w:val="000653F1"/>
    <w:rsid w:val="00067067"/>
    <w:rsid w:val="000674D2"/>
    <w:rsid w:val="0006771D"/>
    <w:rsid w:val="000705D7"/>
    <w:rsid w:val="000706B1"/>
    <w:rsid w:val="00070731"/>
    <w:rsid w:val="000722FE"/>
    <w:rsid w:val="00072601"/>
    <w:rsid w:val="000738BC"/>
    <w:rsid w:val="00074B8B"/>
    <w:rsid w:val="0008087C"/>
    <w:rsid w:val="0008415A"/>
    <w:rsid w:val="00084419"/>
    <w:rsid w:val="00086782"/>
    <w:rsid w:val="00087FEA"/>
    <w:rsid w:val="00091AC1"/>
    <w:rsid w:val="00092ADB"/>
    <w:rsid w:val="00094D2D"/>
    <w:rsid w:val="00095840"/>
    <w:rsid w:val="0009738D"/>
    <w:rsid w:val="000A4A55"/>
    <w:rsid w:val="000A60A0"/>
    <w:rsid w:val="000A7747"/>
    <w:rsid w:val="000B0A7E"/>
    <w:rsid w:val="000B187C"/>
    <w:rsid w:val="000B236D"/>
    <w:rsid w:val="000B23A7"/>
    <w:rsid w:val="000B6F4E"/>
    <w:rsid w:val="000B7073"/>
    <w:rsid w:val="000B7FA2"/>
    <w:rsid w:val="000C04E3"/>
    <w:rsid w:val="000C25D3"/>
    <w:rsid w:val="000C4B25"/>
    <w:rsid w:val="000C59AD"/>
    <w:rsid w:val="000C5D2B"/>
    <w:rsid w:val="000C6D21"/>
    <w:rsid w:val="000D2ED0"/>
    <w:rsid w:val="000D5FB8"/>
    <w:rsid w:val="000D6DFD"/>
    <w:rsid w:val="000D6E10"/>
    <w:rsid w:val="000E04A1"/>
    <w:rsid w:val="000E0B6C"/>
    <w:rsid w:val="000E12F1"/>
    <w:rsid w:val="000E178C"/>
    <w:rsid w:val="000E1C5E"/>
    <w:rsid w:val="000E2020"/>
    <w:rsid w:val="000E2462"/>
    <w:rsid w:val="000E27C3"/>
    <w:rsid w:val="000E5824"/>
    <w:rsid w:val="000E6B11"/>
    <w:rsid w:val="000E6DC6"/>
    <w:rsid w:val="000F0E29"/>
    <w:rsid w:val="000F4D32"/>
    <w:rsid w:val="000F62F0"/>
    <w:rsid w:val="000F6FD9"/>
    <w:rsid w:val="000F7CF2"/>
    <w:rsid w:val="00100156"/>
    <w:rsid w:val="001008D9"/>
    <w:rsid w:val="00103061"/>
    <w:rsid w:val="00105242"/>
    <w:rsid w:val="00105367"/>
    <w:rsid w:val="001054FD"/>
    <w:rsid w:val="00105FBE"/>
    <w:rsid w:val="001061A0"/>
    <w:rsid w:val="00111D5A"/>
    <w:rsid w:val="00114833"/>
    <w:rsid w:val="0011547F"/>
    <w:rsid w:val="00115643"/>
    <w:rsid w:val="001201B6"/>
    <w:rsid w:val="001202D5"/>
    <w:rsid w:val="00122891"/>
    <w:rsid w:val="00124C79"/>
    <w:rsid w:val="001253B5"/>
    <w:rsid w:val="00125BF8"/>
    <w:rsid w:val="001308CC"/>
    <w:rsid w:val="00130942"/>
    <w:rsid w:val="001312AF"/>
    <w:rsid w:val="00131766"/>
    <w:rsid w:val="0013205B"/>
    <w:rsid w:val="0013350B"/>
    <w:rsid w:val="00133E0F"/>
    <w:rsid w:val="00134179"/>
    <w:rsid w:val="00135A3A"/>
    <w:rsid w:val="00136A9F"/>
    <w:rsid w:val="0013778D"/>
    <w:rsid w:val="00137A93"/>
    <w:rsid w:val="00137DAA"/>
    <w:rsid w:val="0014064C"/>
    <w:rsid w:val="00140CA7"/>
    <w:rsid w:val="0014102F"/>
    <w:rsid w:val="00141E27"/>
    <w:rsid w:val="00143040"/>
    <w:rsid w:val="001452C0"/>
    <w:rsid w:val="00146631"/>
    <w:rsid w:val="00147AA3"/>
    <w:rsid w:val="00147B71"/>
    <w:rsid w:val="00151DC8"/>
    <w:rsid w:val="00153F0B"/>
    <w:rsid w:val="00154368"/>
    <w:rsid w:val="00154623"/>
    <w:rsid w:val="0015499C"/>
    <w:rsid w:val="00155375"/>
    <w:rsid w:val="0015675F"/>
    <w:rsid w:val="00160FCE"/>
    <w:rsid w:val="00163311"/>
    <w:rsid w:val="00163845"/>
    <w:rsid w:val="001649E0"/>
    <w:rsid w:val="001652F4"/>
    <w:rsid w:val="0016530B"/>
    <w:rsid w:val="00166662"/>
    <w:rsid w:val="00166979"/>
    <w:rsid w:val="001678C8"/>
    <w:rsid w:val="00167F10"/>
    <w:rsid w:val="00170CA8"/>
    <w:rsid w:val="001732D9"/>
    <w:rsid w:val="00175FFA"/>
    <w:rsid w:val="00177F66"/>
    <w:rsid w:val="001811C1"/>
    <w:rsid w:val="00181C40"/>
    <w:rsid w:val="001852F3"/>
    <w:rsid w:val="001859FA"/>
    <w:rsid w:val="00186621"/>
    <w:rsid w:val="001867FF"/>
    <w:rsid w:val="001869A5"/>
    <w:rsid w:val="00186BF5"/>
    <w:rsid w:val="00187D66"/>
    <w:rsid w:val="00192917"/>
    <w:rsid w:val="00194C49"/>
    <w:rsid w:val="00195A7F"/>
    <w:rsid w:val="00195F16"/>
    <w:rsid w:val="00196E2A"/>
    <w:rsid w:val="001971AE"/>
    <w:rsid w:val="00197834"/>
    <w:rsid w:val="001A317F"/>
    <w:rsid w:val="001A4E0A"/>
    <w:rsid w:val="001A61D3"/>
    <w:rsid w:val="001A6CEB"/>
    <w:rsid w:val="001B0443"/>
    <w:rsid w:val="001B235A"/>
    <w:rsid w:val="001B2758"/>
    <w:rsid w:val="001B41E5"/>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755A"/>
    <w:rsid w:val="001E0711"/>
    <w:rsid w:val="001E11F9"/>
    <w:rsid w:val="001E3887"/>
    <w:rsid w:val="001E38A4"/>
    <w:rsid w:val="001E3C20"/>
    <w:rsid w:val="001E417E"/>
    <w:rsid w:val="001E4E76"/>
    <w:rsid w:val="001E54F6"/>
    <w:rsid w:val="001E5D64"/>
    <w:rsid w:val="001E5DE0"/>
    <w:rsid w:val="001E6103"/>
    <w:rsid w:val="001E64FE"/>
    <w:rsid w:val="001F11F8"/>
    <w:rsid w:val="001F1211"/>
    <w:rsid w:val="001F40A2"/>
    <w:rsid w:val="001F4428"/>
    <w:rsid w:val="001F4C50"/>
    <w:rsid w:val="001F500A"/>
    <w:rsid w:val="001F5F4A"/>
    <w:rsid w:val="001F7891"/>
    <w:rsid w:val="00200224"/>
    <w:rsid w:val="00201A77"/>
    <w:rsid w:val="00201E03"/>
    <w:rsid w:val="00203D78"/>
    <w:rsid w:val="002071DD"/>
    <w:rsid w:val="00207A57"/>
    <w:rsid w:val="002124D4"/>
    <w:rsid w:val="0021350B"/>
    <w:rsid w:val="00213B08"/>
    <w:rsid w:val="00213FD3"/>
    <w:rsid w:val="002144FB"/>
    <w:rsid w:val="002145A1"/>
    <w:rsid w:val="00215C1A"/>
    <w:rsid w:val="002165C3"/>
    <w:rsid w:val="0021738B"/>
    <w:rsid w:val="00220C6B"/>
    <w:rsid w:val="00220CE0"/>
    <w:rsid w:val="00221291"/>
    <w:rsid w:val="0022772A"/>
    <w:rsid w:val="00227AEF"/>
    <w:rsid w:val="00231358"/>
    <w:rsid w:val="002333E4"/>
    <w:rsid w:val="0023567D"/>
    <w:rsid w:val="0023731E"/>
    <w:rsid w:val="002373E7"/>
    <w:rsid w:val="00240449"/>
    <w:rsid w:val="0024279E"/>
    <w:rsid w:val="00243C69"/>
    <w:rsid w:val="00243F84"/>
    <w:rsid w:val="0024503F"/>
    <w:rsid w:val="00245754"/>
    <w:rsid w:val="00246172"/>
    <w:rsid w:val="00246973"/>
    <w:rsid w:val="00250252"/>
    <w:rsid w:val="00250B80"/>
    <w:rsid w:val="00252398"/>
    <w:rsid w:val="00253F52"/>
    <w:rsid w:val="002554B6"/>
    <w:rsid w:val="00255F74"/>
    <w:rsid w:val="002604B4"/>
    <w:rsid w:val="002616A3"/>
    <w:rsid w:val="00263C2C"/>
    <w:rsid w:val="00263FBB"/>
    <w:rsid w:val="002654F7"/>
    <w:rsid w:val="00265688"/>
    <w:rsid w:val="00265C79"/>
    <w:rsid w:val="00270326"/>
    <w:rsid w:val="00272B7A"/>
    <w:rsid w:val="00272F1F"/>
    <w:rsid w:val="00277201"/>
    <w:rsid w:val="00277F8F"/>
    <w:rsid w:val="00280B8B"/>
    <w:rsid w:val="00281EC3"/>
    <w:rsid w:val="00282306"/>
    <w:rsid w:val="002858E5"/>
    <w:rsid w:val="00286B99"/>
    <w:rsid w:val="0028724A"/>
    <w:rsid w:val="002906DD"/>
    <w:rsid w:val="00290B29"/>
    <w:rsid w:val="002936C5"/>
    <w:rsid w:val="00294393"/>
    <w:rsid w:val="0029545C"/>
    <w:rsid w:val="00295FEE"/>
    <w:rsid w:val="0029613C"/>
    <w:rsid w:val="00296F4A"/>
    <w:rsid w:val="002A0196"/>
    <w:rsid w:val="002A0D47"/>
    <w:rsid w:val="002A32EA"/>
    <w:rsid w:val="002A332A"/>
    <w:rsid w:val="002A3476"/>
    <w:rsid w:val="002A37B5"/>
    <w:rsid w:val="002A4B21"/>
    <w:rsid w:val="002A5438"/>
    <w:rsid w:val="002A65B3"/>
    <w:rsid w:val="002A7C7B"/>
    <w:rsid w:val="002B04BB"/>
    <w:rsid w:val="002B2EA7"/>
    <w:rsid w:val="002B2F6A"/>
    <w:rsid w:val="002B33C9"/>
    <w:rsid w:val="002B541A"/>
    <w:rsid w:val="002B5852"/>
    <w:rsid w:val="002B7D7E"/>
    <w:rsid w:val="002C1052"/>
    <w:rsid w:val="002C263A"/>
    <w:rsid w:val="002C42F5"/>
    <w:rsid w:val="002C4383"/>
    <w:rsid w:val="002C50EB"/>
    <w:rsid w:val="002C5657"/>
    <w:rsid w:val="002C7E9A"/>
    <w:rsid w:val="002D05B0"/>
    <w:rsid w:val="002D0CD6"/>
    <w:rsid w:val="002D0D70"/>
    <w:rsid w:val="002D1817"/>
    <w:rsid w:val="002D1A70"/>
    <w:rsid w:val="002D1D50"/>
    <w:rsid w:val="002D20D2"/>
    <w:rsid w:val="002D24F8"/>
    <w:rsid w:val="002D2A70"/>
    <w:rsid w:val="002D4295"/>
    <w:rsid w:val="002D42B9"/>
    <w:rsid w:val="002D57EA"/>
    <w:rsid w:val="002D63D3"/>
    <w:rsid w:val="002D7598"/>
    <w:rsid w:val="002E1FDE"/>
    <w:rsid w:val="002E219D"/>
    <w:rsid w:val="002E3CAD"/>
    <w:rsid w:val="002E6472"/>
    <w:rsid w:val="002E6C04"/>
    <w:rsid w:val="002F15FA"/>
    <w:rsid w:val="002F2BED"/>
    <w:rsid w:val="002F2E92"/>
    <w:rsid w:val="002F337B"/>
    <w:rsid w:val="002F345D"/>
    <w:rsid w:val="002F3E4F"/>
    <w:rsid w:val="002F4385"/>
    <w:rsid w:val="002F5250"/>
    <w:rsid w:val="002F5759"/>
    <w:rsid w:val="002F59FE"/>
    <w:rsid w:val="002F6676"/>
    <w:rsid w:val="002F718F"/>
    <w:rsid w:val="00305BA1"/>
    <w:rsid w:val="003061E3"/>
    <w:rsid w:val="0030791E"/>
    <w:rsid w:val="003103DA"/>
    <w:rsid w:val="00310A95"/>
    <w:rsid w:val="0031166C"/>
    <w:rsid w:val="0031232C"/>
    <w:rsid w:val="00312F18"/>
    <w:rsid w:val="0031323C"/>
    <w:rsid w:val="00313255"/>
    <w:rsid w:val="00313E31"/>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9FF"/>
    <w:rsid w:val="0033462B"/>
    <w:rsid w:val="00334AD6"/>
    <w:rsid w:val="00334FCA"/>
    <w:rsid w:val="003355E7"/>
    <w:rsid w:val="003366E9"/>
    <w:rsid w:val="00336E40"/>
    <w:rsid w:val="00341581"/>
    <w:rsid w:val="0034186C"/>
    <w:rsid w:val="00341F6A"/>
    <w:rsid w:val="003423F4"/>
    <w:rsid w:val="00343BB2"/>
    <w:rsid w:val="00344FB9"/>
    <w:rsid w:val="0034647E"/>
    <w:rsid w:val="00346EFF"/>
    <w:rsid w:val="00347430"/>
    <w:rsid w:val="00352231"/>
    <w:rsid w:val="003528AF"/>
    <w:rsid w:val="00353374"/>
    <w:rsid w:val="00354EF8"/>
    <w:rsid w:val="0035781F"/>
    <w:rsid w:val="00357CEB"/>
    <w:rsid w:val="0036076E"/>
    <w:rsid w:val="003622E6"/>
    <w:rsid w:val="00362BCA"/>
    <w:rsid w:val="00363799"/>
    <w:rsid w:val="00363BEC"/>
    <w:rsid w:val="00365129"/>
    <w:rsid w:val="0036512D"/>
    <w:rsid w:val="00366319"/>
    <w:rsid w:val="0036645B"/>
    <w:rsid w:val="00367AD5"/>
    <w:rsid w:val="00370D99"/>
    <w:rsid w:val="00370EB2"/>
    <w:rsid w:val="00371877"/>
    <w:rsid w:val="00372204"/>
    <w:rsid w:val="00373B83"/>
    <w:rsid w:val="0037427E"/>
    <w:rsid w:val="003744A8"/>
    <w:rsid w:val="00375343"/>
    <w:rsid w:val="00375FD8"/>
    <w:rsid w:val="00376A3A"/>
    <w:rsid w:val="00377A13"/>
    <w:rsid w:val="0038062E"/>
    <w:rsid w:val="00380F25"/>
    <w:rsid w:val="003822A5"/>
    <w:rsid w:val="0038315F"/>
    <w:rsid w:val="00383A59"/>
    <w:rsid w:val="003844DC"/>
    <w:rsid w:val="00385477"/>
    <w:rsid w:val="003859F5"/>
    <w:rsid w:val="00387954"/>
    <w:rsid w:val="00390733"/>
    <w:rsid w:val="0039187D"/>
    <w:rsid w:val="00395A3B"/>
    <w:rsid w:val="00395A63"/>
    <w:rsid w:val="00395B4A"/>
    <w:rsid w:val="003967C9"/>
    <w:rsid w:val="003A0871"/>
    <w:rsid w:val="003A0B33"/>
    <w:rsid w:val="003A109E"/>
    <w:rsid w:val="003A10E8"/>
    <w:rsid w:val="003A206A"/>
    <w:rsid w:val="003A4033"/>
    <w:rsid w:val="003A58A3"/>
    <w:rsid w:val="003A5AAC"/>
    <w:rsid w:val="003A68E2"/>
    <w:rsid w:val="003B04C4"/>
    <w:rsid w:val="003B0E89"/>
    <w:rsid w:val="003B13AE"/>
    <w:rsid w:val="003B211F"/>
    <w:rsid w:val="003B3131"/>
    <w:rsid w:val="003B457E"/>
    <w:rsid w:val="003B4D3A"/>
    <w:rsid w:val="003B4F2D"/>
    <w:rsid w:val="003B51C3"/>
    <w:rsid w:val="003B5439"/>
    <w:rsid w:val="003B7B36"/>
    <w:rsid w:val="003C0732"/>
    <w:rsid w:val="003C0ACD"/>
    <w:rsid w:val="003C2BEF"/>
    <w:rsid w:val="003C3CD0"/>
    <w:rsid w:val="003D0035"/>
    <w:rsid w:val="003D0479"/>
    <w:rsid w:val="003D0692"/>
    <w:rsid w:val="003D154A"/>
    <w:rsid w:val="003D1750"/>
    <w:rsid w:val="003D21DA"/>
    <w:rsid w:val="003D27AF"/>
    <w:rsid w:val="003D47FE"/>
    <w:rsid w:val="003D5F3C"/>
    <w:rsid w:val="003D5F82"/>
    <w:rsid w:val="003D60E4"/>
    <w:rsid w:val="003E1D38"/>
    <w:rsid w:val="003E1DB4"/>
    <w:rsid w:val="003E289C"/>
    <w:rsid w:val="003E3336"/>
    <w:rsid w:val="003E34BF"/>
    <w:rsid w:val="003E366C"/>
    <w:rsid w:val="003E4177"/>
    <w:rsid w:val="003E4A7B"/>
    <w:rsid w:val="003E4D69"/>
    <w:rsid w:val="003E5239"/>
    <w:rsid w:val="003F02EE"/>
    <w:rsid w:val="003F0D9A"/>
    <w:rsid w:val="003F29C4"/>
    <w:rsid w:val="003F3008"/>
    <w:rsid w:val="003F6F09"/>
    <w:rsid w:val="003F7D30"/>
    <w:rsid w:val="00400357"/>
    <w:rsid w:val="004004AE"/>
    <w:rsid w:val="00401C3F"/>
    <w:rsid w:val="00402DA7"/>
    <w:rsid w:val="0040438A"/>
    <w:rsid w:val="00405F8E"/>
    <w:rsid w:val="00407351"/>
    <w:rsid w:val="004073D9"/>
    <w:rsid w:val="004076A7"/>
    <w:rsid w:val="004119B6"/>
    <w:rsid w:val="0041248A"/>
    <w:rsid w:val="00413294"/>
    <w:rsid w:val="00413CF0"/>
    <w:rsid w:val="00414212"/>
    <w:rsid w:val="004143A0"/>
    <w:rsid w:val="004143F5"/>
    <w:rsid w:val="00414507"/>
    <w:rsid w:val="00417467"/>
    <w:rsid w:val="0041770C"/>
    <w:rsid w:val="00417984"/>
    <w:rsid w:val="00417A19"/>
    <w:rsid w:val="00421C3D"/>
    <w:rsid w:val="00422D27"/>
    <w:rsid w:val="00423C09"/>
    <w:rsid w:val="004251B0"/>
    <w:rsid w:val="004255F2"/>
    <w:rsid w:val="004268BC"/>
    <w:rsid w:val="00432EF3"/>
    <w:rsid w:val="00433D32"/>
    <w:rsid w:val="00433E35"/>
    <w:rsid w:val="004355E9"/>
    <w:rsid w:val="00435FAE"/>
    <w:rsid w:val="00437CE2"/>
    <w:rsid w:val="004415F3"/>
    <w:rsid w:val="00441976"/>
    <w:rsid w:val="00441D66"/>
    <w:rsid w:val="0044241D"/>
    <w:rsid w:val="004443B1"/>
    <w:rsid w:val="004552CB"/>
    <w:rsid w:val="00456381"/>
    <w:rsid w:val="00457061"/>
    <w:rsid w:val="00457DC9"/>
    <w:rsid w:val="00460746"/>
    <w:rsid w:val="00461CF6"/>
    <w:rsid w:val="004629AE"/>
    <w:rsid w:val="0046383D"/>
    <w:rsid w:val="00465DC2"/>
    <w:rsid w:val="004717A5"/>
    <w:rsid w:val="0047223E"/>
    <w:rsid w:val="0047274B"/>
    <w:rsid w:val="0047394F"/>
    <w:rsid w:val="00473C67"/>
    <w:rsid w:val="004754F1"/>
    <w:rsid w:val="004819F3"/>
    <w:rsid w:val="00482B15"/>
    <w:rsid w:val="00482D88"/>
    <w:rsid w:val="00483340"/>
    <w:rsid w:val="00483953"/>
    <w:rsid w:val="00483B31"/>
    <w:rsid w:val="00485456"/>
    <w:rsid w:val="0048569A"/>
    <w:rsid w:val="00485A0C"/>
    <w:rsid w:val="00485DD7"/>
    <w:rsid w:val="00486D17"/>
    <w:rsid w:val="00486E56"/>
    <w:rsid w:val="00487AA2"/>
    <w:rsid w:val="00487AA3"/>
    <w:rsid w:val="00490EA5"/>
    <w:rsid w:val="00492AA7"/>
    <w:rsid w:val="00493846"/>
    <w:rsid w:val="00495AE5"/>
    <w:rsid w:val="0049631E"/>
    <w:rsid w:val="004963E3"/>
    <w:rsid w:val="00497512"/>
    <w:rsid w:val="00497D35"/>
    <w:rsid w:val="00497D93"/>
    <w:rsid w:val="004A1634"/>
    <w:rsid w:val="004A23B9"/>
    <w:rsid w:val="004A3382"/>
    <w:rsid w:val="004A5344"/>
    <w:rsid w:val="004A6155"/>
    <w:rsid w:val="004A7BC0"/>
    <w:rsid w:val="004B162A"/>
    <w:rsid w:val="004B29C9"/>
    <w:rsid w:val="004B2EA8"/>
    <w:rsid w:val="004B44F4"/>
    <w:rsid w:val="004B5E49"/>
    <w:rsid w:val="004B6F85"/>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D3C23"/>
    <w:rsid w:val="004D5D9D"/>
    <w:rsid w:val="004D7A78"/>
    <w:rsid w:val="004E084D"/>
    <w:rsid w:val="004E0B63"/>
    <w:rsid w:val="004E0CDA"/>
    <w:rsid w:val="004E17AE"/>
    <w:rsid w:val="004E1D73"/>
    <w:rsid w:val="004E23FC"/>
    <w:rsid w:val="004E279A"/>
    <w:rsid w:val="004E36A7"/>
    <w:rsid w:val="004E3E33"/>
    <w:rsid w:val="004E45DF"/>
    <w:rsid w:val="004E4A59"/>
    <w:rsid w:val="004E535D"/>
    <w:rsid w:val="004E5A48"/>
    <w:rsid w:val="004E704A"/>
    <w:rsid w:val="004E79B7"/>
    <w:rsid w:val="004E7C6F"/>
    <w:rsid w:val="004E7E09"/>
    <w:rsid w:val="004F0985"/>
    <w:rsid w:val="004F101E"/>
    <w:rsid w:val="004F203B"/>
    <w:rsid w:val="004F34C6"/>
    <w:rsid w:val="004F5F72"/>
    <w:rsid w:val="004F7472"/>
    <w:rsid w:val="004F75FA"/>
    <w:rsid w:val="004F7C52"/>
    <w:rsid w:val="00501A34"/>
    <w:rsid w:val="00501C7A"/>
    <w:rsid w:val="0050219F"/>
    <w:rsid w:val="00502615"/>
    <w:rsid w:val="00502B33"/>
    <w:rsid w:val="00504020"/>
    <w:rsid w:val="00505022"/>
    <w:rsid w:val="005052DB"/>
    <w:rsid w:val="005052FB"/>
    <w:rsid w:val="00505BF7"/>
    <w:rsid w:val="00507584"/>
    <w:rsid w:val="00510D76"/>
    <w:rsid w:val="005117CA"/>
    <w:rsid w:val="0051184D"/>
    <w:rsid w:val="00511E63"/>
    <w:rsid w:val="00512083"/>
    <w:rsid w:val="00514DAC"/>
    <w:rsid w:val="005158F1"/>
    <w:rsid w:val="0051599E"/>
    <w:rsid w:val="00520D35"/>
    <w:rsid w:val="00523863"/>
    <w:rsid w:val="00523EEE"/>
    <w:rsid w:val="00523F26"/>
    <w:rsid w:val="00524B6B"/>
    <w:rsid w:val="005252D6"/>
    <w:rsid w:val="00527529"/>
    <w:rsid w:val="00527ABB"/>
    <w:rsid w:val="00533BF0"/>
    <w:rsid w:val="00535BFB"/>
    <w:rsid w:val="00536181"/>
    <w:rsid w:val="0054025C"/>
    <w:rsid w:val="0054042A"/>
    <w:rsid w:val="00540A73"/>
    <w:rsid w:val="00540CC3"/>
    <w:rsid w:val="00542891"/>
    <w:rsid w:val="00544548"/>
    <w:rsid w:val="00544615"/>
    <w:rsid w:val="00544A26"/>
    <w:rsid w:val="00545346"/>
    <w:rsid w:val="00547905"/>
    <w:rsid w:val="00550040"/>
    <w:rsid w:val="005501C8"/>
    <w:rsid w:val="005502CE"/>
    <w:rsid w:val="00550BD5"/>
    <w:rsid w:val="00550D8B"/>
    <w:rsid w:val="00551424"/>
    <w:rsid w:val="0055409C"/>
    <w:rsid w:val="005550B0"/>
    <w:rsid w:val="005567CC"/>
    <w:rsid w:val="00556A23"/>
    <w:rsid w:val="0056194A"/>
    <w:rsid w:val="005632FF"/>
    <w:rsid w:val="005650A4"/>
    <w:rsid w:val="00565241"/>
    <w:rsid w:val="00567706"/>
    <w:rsid w:val="005709FC"/>
    <w:rsid w:val="0057126B"/>
    <w:rsid w:val="00573F8E"/>
    <w:rsid w:val="00574DB6"/>
    <w:rsid w:val="0057514C"/>
    <w:rsid w:val="00575328"/>
    <w:rsid w:val="005768C4"/>
    <w:rsid w:val="0058062E"/>
    <w:rsid w:val="00580BCD"/>
    <w:rsid w:val="0058155F"/>
    <w:rsid w:val="005818CF"/>
    <w:rsid w:val="00582A95"/>
    <w:rsid w:val="0058394A"/>
    <w:rsid w:val="00585042"/>
    <w:rsid w:val="00585F68"/>
    <w:rsid w:val="005875C2"/>
    <w:rsid w:val="005875C6"/>
    <w:rsid w:val="00592BCD"/>
    <w:rsid w:val="00594FE8"/>
    <w:rsid w:val="00596075"/>
    <w:rsid w:val="00596633"/>
    <w:rsid w:val="005A0ACC"/>
    <w:rsid w:val="005A1609"/>
    <w:rsid w:val="005A1CDF"/>
    <w:rsid w:val="005A1E91"/>
    <w:rsid w:val="005A3530"/>
    <w:rsid w:val="005A402F"/>
    <w:rsid w:val="005A6D1D"/>
    <w:rsid w:val="005A6D30"/>
    <w:rsid w:val="005A74FF"/>
    <w:rsid w:val="005B1089"/>
    <w:rsid w:val="005B1D5A"/>
    <w:rsid w:val="005B2577"/>
    <w:rsid w:val="005B2CE7"/>
    <w:rsid w:val="005B4566"/>
    <w:rsid w:val="005B57E8"/>
    <w:rsid w:val="005B6AE0"/>
    <w:rsid w:val="005B6E69"/>
    <w:rsid w:val="005C1119"/>
    <w:rsid w:val="005C5855"/>
    <w:rsid w:val="005D0AA7"/>
    <w:rsid w:val="005D123B"/>
    <w:rsid w:val="005D1542"/>
    <w:rsid w:val="005D1A69"/>
    <w:rsid w:val="005D1B15"/>
    <w:rsid w:val="005D22D7"/>
    <w:rsid w:val="005D2713"/>
    <w:rsid w:val="005D3218"/>
    <w:rsid w:val="005D3E33"/>
    <w:rsid w:val="005D3F14"/>
    <w:rsid w:val="005D47EF"/>
    <w:rsid w:val="005D5446"/>
    <w:rsid w:val="005D6014"/>
    <w:rsid w:val="005D675C"/>
    <w:rsid w:val="005D73ED"/>
    <w:rsid w:val="005D7705"/>
    <w:rsid w:val="005D780B"/>
    <w:rsid w:val="005E433F"/>
    <w:rsid w:val="005E7812"/>
    <w:rsid w:val="005E7CFF"/>
    <w:rsid w:val="005F1735"/>
    <w:rsid w:val="005F219A"/>
    <w:rsid w:val="005F4FE5"/>
    <w:rsid w:val="005F6FEE"/>
    <w:rsid w:val="00600A42"/>
    <w:rsid w:val="00601749"/>
    <w:rsid w:val="00603221"/>
    <w:rsid w:val="00603A43"/>
    <w:rsid w:val="00605A3F"/>
    <w:rsid w:val="00606D5A"/>
    <w:rsid w:val="00606EF6"/>
    <w:rsid w:val="006119DB"/>
    <w:rsid w:val="00611BCD"/>
    <w:rsid w:val="00611C19"/>
    <w:rsid w:val="006134D0"/>
    <w:rsid w:val="006137C2"/>
    <w:rsid w:val="00613BC2"/>
    <w:rsid w:val="0061407B"/>
    <w:rsid w:val="00614898"/>
    <w:rsid w:val="00615C97"/>
    <w:rsid w:val="00621A10"/>
    <w:rsid w:val="00621EF0"/>
    <w:rsid w:val="00621EFD"/>
    <w:rsid w:val="00623457"/>
    <w:rsid w:val="00624353"/>
    <w:rsid w:val="006250CC"/>
    <w:rsid w:val="00626431"/>
    <w:rsid w:val="00626490"/>
    <w:rsid w:val="00626A37"/>
    <w:rsid w:val="00635DF7"/>
    <w:rsid w:val="00635E89"/>
    <w:rsid w:val="0063694E"/>
    <w:rsid w:val="006377FD"/>
    <w:rsid w:val="00641561"/>
    <w:rsid w:val="00641C65"/>
    <w:rsid w:val="0064201A"/>
    <w:rsid w:val="00642BCF"/>
    <w:rsid w:val="00643224"/>
    <w:rsid w:val="00643AB6"/>
    <w:rsid w:val="00644158"/>
    <w:rsid w:val="0064449A"/>
    <w:rsid w:val="00644670"/>
    <w:rsid w:val="006458F8"/>
    <w:rsid w:val="00646262"/>
    <w:rsid w:val="00647B24"/>
    <w:rsid w:val="00650087"/>
    <w:rsid w:val="0065188A"/>
    <w:rsid w:val="00651A97"/>
    <w:rsid w:val="00653F07"/>
    <w:rsid w:val="00654BDB"/>
    <w:rsid w:val="006559B4"/>
    <w:rsid w:val="006572C1"/>
    <w:rsid w:val="006607CE"/>
    <w:rsid w:val="00661F3B"/>
    <w:rsid w:val="00662D23"/>
    <w:rsid w:val="006651EB"/>
    <w:rsid w:val="00670E43"/>
    <w:rsid w:val="006712BB"/>
    <w:rsid w:val="006712BF"/>
    <w:rsid w:val="006719D5"/>
    <w:rsid w:val="00671CE2"/>
    <w:rsid w:val="006726E4"/>
    <w:rsid w:val="00672C9B"/>
    <w:rsid w:val="00672DE1"/>
    <w:rsid w:val="00673490"/>
    <w:rsid w:val="00673FD7"/>
    <w:rsid w:val="00674E1C"/>
    <w:rsid w:val="00675282"/>
    <w:rsid w:val="006755FB"/>
    <w:rsid w:val="006771AF"/>
    <w:rsid w:val="00680005"/>
    <w:rsid w:val="006818B9"/>
    <w:rsid w:val="00683114"/>
    <w:rsid w:val="00683307"/>
    <w:rsid w:val="006838F7"/>
    <w:rsid w:val="00684826"/>
    <w:rsid w:val="00685B7D"/>
    <w:rsid w:val="00685FDF"/>
    <w:rsid w:val="0068732F"/>
    <w:rsid w:val="00687D77"/>
    <w:rsid w:val="00687F93"/>
    <w:rsid w:val="00690CAE"/>
    <w:rsid w:val="00692040"/>
    <w:rsid w:val="00692A78"/>
    <w:rsid w:val="0069387D"/>
    <w:rsid w:val="0069435C"/>
    <w:rsid w:val="00694974"/>
    <w:rsid w:val="00695491"/>
    <w:rsid w:val="006A03F1"/>
    <w:rsid w:val="006A1396"/>
    <w:rsid w:val="006A3035"/>
    <w:rsid w:val="006A37AB"/>
    <w:rsid w:val="006A3CA8"/>
    <w:rsid w:val="006A656C"/>
    <w:rsid w:val="006A67B9"/>
    <w:rsid w:val="006A6AE4"/>
    <w:rsid w:val="006A7951"/>
    <w:rsid w:val="006B06BF"/>
    <w:rsid w:val="006B180E"/>
    <w:rsid w:val="006B2319"/>
    <w:rsid w:val="006B55CD"/>
    <w:rsid w:val="006B6AD9"/>
    <w:rsid w:val="006B736A"/>
    <w:rsid w:val="006B7B33"/>
    <w:rsid w:val="006C086E"/>
    <w:rsid w:val="006C0D33"/>
    <w:rsid w:val="006C2878"/>
    <w:rsid w:val="006C38D8"/>
    <w:rsid w:val="006C47C8"/>
    <w:rsid w:val="006C61C1"/>
    <w:rsid w:val="006D523A"/>
    <w:rsid w:val="006E092B"/>
    <w:rsid w:val="006E4901"/>
    <w:rsid w:val="006E4C2E"/>
    <w:rsid w:val="006E5AB3"/>
    <w:rsid w:val="006E5DB7"/>
    <w:rsid w:val="006E75EE"/>
    <w:rsid w:val="006E7ADD"/>
    <w:rsid w:val="006F19C7"/>
    <w:rsid w:val="006F1D06"/>
    <w:rsid w:val="006F430F"/>
    <w:rsid w:val="006F4821"/>
    <w:rsid w:val="006F691A"/>
    <w:rsid w:val="00701BF0"/>
    <w:rsid w:val="00704D1F"/>
    <w:rsid w:val="007059C8"/>
    <w:rsid w:val="007060B5"/>
    <w:rsid w:val="007079D6"/>
    <w:rsid w:val="0071259E"/>
    <w:rsid w:val="0071303E"/>
    <w:rsid w:val="00715492"/>
    <w:rsid w:val="00715AD5"/>
    <w:rsid w:val="00716C59"/>
    <w:rsid w:val="007173E9"/>
    <w:rsid w:val="007201B2"/>
    <w:rsid w:val="00720EE6"/>
    <w:rsid w:val="00722D14"/>
    <w:rsid w:val="0072385A"/>
    <w:rsid w:val="00725FEA"/>
    <w:rsid w:val="0072750F"/>
    <w:rsid w:val="00730200"/>
    <w:rsid w:val="00730982"/>
    <w:rsid w:val="00730E2E"/>
    <w:rsid w:val="00730FB9"/>
    <w:rsid w:val="007340CA"/>
    <w:rsid w:val="007427A8"/>
    <w:rsid w:val="0074334B"/>
    <w:rsid w:val="00743848"/>
    <w:rsid w:val="00744144"/>
    <w:rsid w:val="00745634"/>
    <w:rsid w:val="00746E4C"/>
    <w:rsid w:val="00747739"/>
    <w:rsid w:val="0075145D"/>
    <w:rsid w:val="0075191E"/>
    <w:rsid w:val="007541C6"/>
    <w:rsid w:val="00754574"/>
    <w:rsid w:val="00754F62"/>
    <w:rsid w:val="00755711"/>
    <w:rsid w:val="00756A10"/>
    <w:rsid w:val="00756EF6"/>
    <w:rsid w:val="007574C4"/>
    <w:rsid w:val="00760738"/>
    <w:rsid w:val="00761A08"/>
    <w:rsid w:val="00762389"/>
    <w:rsid w:val="007662F0"/>
    <w:rsid w:val="00766AC6"/>
    <w:rsid w:val="00767047"/>
    <w:rsid w:val="0076722A"/>
    <w:rsid w:val="00767D08"/>
    <w:rsid w:val="007702DC"/>
    <w:rsid w:val="00770BE5"/>
    <w:rsid w:val="00770F53"/>
    <w:rsid w:val="00772723"/>
    <w:rsid w:val="00774431"/>
    <w:rsid w:val="00774C51"/>
    <w:rsid w:val="00777094"/>
    <w:rsid w:val="007800C1"/>
    <w:rsid w:val="00780173"/>
    <w:rsid w:val="007848FB"/>
    <w:rsid w:val="00784CFD"/>
    <w:rsid w:val="0078594A"/>
    <w:rsid w:val="00786855"/>
    <w:rsid w:val="007879F0"/>
    <w:rsid w:val="0079396E"/>
    <w:rsid w:val="00793D43"/>
    <w:rsid w:val="00796046"/>
    <w:rsid w:val="007A006F"/>
    <w:rsid w:val="007A0404"/>
    <w:rsid w:val="007A0CF7"/>
    <w:rsid w:val="007A2205"/>
    <w:rsid w:val="007A29CC"/>
    <w:rsid w:val="007A36BD"/>
    <w:rsid w:val="007A3AC0"/>
    <w:rsid w:val="007A42C6"/>
    <w:rsid w:val="007A7DCA"/>
    <w:rsid w:val="007B024B"/>
    <w:rsid w:val="007B4939"/>
    <w:rsid w:val="007B5900"/>
    <w:rsid w:val="007B5925"/>
    <w:rsid w:val="007B62F5"/>
    <w:rsid w:val="007C06F4"/>
    <w:rsid w:val="007C1336"/>
    <w:rsid w:val="007C22DD"/>
    <w:rsid w:val="007C6571"/>
    <w:rsid w:val="007C6623"/>
    <w:rsid w:val="007C6DF1"/>
    <w:rsid w:val="007C6E3D"/>
    <w:rsid w:val="007C78BA"/>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F03FD"/>
    <w:rsid w:val="007F2C74"/>
    <w:rsid w:val="007F3E46"/>
    <w:rsid w:val="007F7282"/>
    <w:rsid w:val="007F7398"/>
    <w:rsid w:val="008001D0"/>
    <w:rsid w:val="00801202"/>
    <w:rsid w:val="00801521"/>
    <w:rsid w:val="008037A6"/>
    <w:rsid w:val="00803EC4"/>
    <w:rsid w:val="00804444"/>
    <w:rsid w:val="008045F0"/>
    <w:rsid w:val="00806C9F"/>
    <w:rsid w:val="0080736B"/>
    <w:rsid w:val="00811DEB"/>
    <w:rsid w:val="008129E2"/>
    <w:rsid w:val="0081422D"/>
    <w:rsid w:val="00814752"/>
    <w:rsid w:val="0081766D"/>
    <w:rsid w:val="00821852"/>
    <w:rsid w:val="0082284D"/>
    <w:rsid w:val="008246E5"/>
    <w:rsid w:val="00824C27"/>
    <w:rsid w:val="00824E13"/>
    <w:rsid w:val="00826E1B"/>
    <w:rsid w:val="008277DE"/>
    <w:rsid w:val="00827C49"/>
    <w:rsid w:val="008306FF"/>
    <w:rsid w:val="008338F0"/>
    <w:rsid w:val="008338F4"/>
    <w:rsid w:val="00833988"/>
    <w:rsid w:val="00833A04"/>
    <w:rsid w:val="00833DEA"/>
    <w:rsid w:val="00837145"/>
    <w:rsid w:val="008376F9"/>
    <w:rsid w:val="008379CC"/>
    <w:rsid w:val="00840707"/>
    <w:rsid w:val="008413C1"/>
    <w:rsid w:val="00842E8E"/>
    <w:rsid w:val="00843142"/>
    <w:rsid w:val="0084469B"/>
    <w:rsid w:val="0084517C"/>
    <w:rsid w:val="008457D8"/>
    <w:rsid w:val="008504CD"/>
    <w:rsid w:val="00852F8D"/>
    <w:rsid w:val="00853A4C"/>
    <w:rsid w:val="00854EFC"/>
    <w:rsid w:val="00854F57"/>
    <w:rsid w:val="00856853"/>
    <w:rsid w:val="008617EB"/>
    <w:rsid w:val="00864A10"/>
    <w:rsid w:val="00865C6A"/>
    <w:rsid w:val="00865C7D"/>
    <w:rsid w:val="00866D81"/>
    <w:rsid w:val="008679A7"/>
    <w:rsid w:val="00867A8D"/>
    <w:rsid w:val="008702D8"/>
    <w:rsid w:val="00870529"/>
    <w:rsid w:val="008728D5"/>
    <w:rsid w:val="00872F65"/>
    <w:rsid w:val="008739FD"/>
    <w:rsid w:val="0087631A"/>
    <w:rsid w:val="0087656E"/>
    <w:rsid w:val="0087763B"/>
    <w:rsid w:val="00877F68"/>
    <w:rsid w:val="008818C6"/>
    <w:rsid w:val="00881FDA"/>
    <w:rsid w:val="00882E06"/>
    <w:rsid w:val="00882E44"/>
    <w:rsid w:val="00882ED3"/>
    <w:rsid w:val="008833AE"/>
    <w:rsid w:val="008837C4"/>
    <w:rsid w:val="00883EF7"/>
    <w:rsid w:val="0088463F"/>
    <w:rsid w:val="008858DA"/>
    <w:rsid w:val="00885D8B"/>
    <w:rsid w:val="0088655F"/>
    <w:rsid w:val="00891776"/>
    <w:rsid w:val="008917A8"/>
    <w:rsid w:val="00892358"/>
    <w:rsid w:val="00892932"/>
    <w:rsid w:val="00893B0F"/>
    <w:rsid w:val="00893CDA"/>
    <w:rsid w:val="00893E05"/>
    <w:rsid w:val="008974D1"/>
    <w:rsid w:val="008A0421"/>
    <w:rsid w:val="008A2615"/>
    <w:rsid w:val="008A3546"/>
    <w:rsid w:val="008A3DAA"/>
    <w:rsid w:val="008A3FC9"/>
    <w:rsid w:val="008A4C03"/>
    <w:rsid w:val="008B04E3"/>
    <w:rsid w:val="008B18E4"/>
    <w:rsid w:val="008B41C9"/>
    <w:rsid w:val="008B4966"/>
    <w:rsid w:val="008B546A"/>
    <w:rsid w:val="008B685D"/>
    <w:rsid w:val="008B6FE1"/>
    <w:rsid w:val="008B7637"/>
    <w:rsid w:val="008C0874"/>
    <w:rsid w:val="008C0BF3"/>
    <w:rsid w:val="008C3823"/>
    <w:rsid w:val="008C4A29"/>
    <w:rsid w:val="008C7FFC"/>
    <w:rsid w:val="008D00B6"/>
    <w:rsid w:val="008D181B"/>
    <w:rsid w:val="008D1CFE"/>
    <w:rsid w:val="008D46A9"/>
    <w:rsid w:val="008D5706"/>
    <w:rsid w:val="008D65D1"/>
    <w:rsid w:val="008E0D9D"/>
    <w:rsid w:val="008E15CB"/>
    <w:rsid w:val="008E18C3"/>
    <w:rsid w:val="008E36D7"/>
    <w:rsid w:val="008E4236"/>
    <w:rsid w:val="008E43C4"/>
    <w:rsid w:val="008E444E"/>
    <w:rsid w:val="008E5E3F"/>
    <w:rsid w:val="008F1862"/>
    <w:rsid w:val="008F1CDD"/>
    <w:rsid w:val="008F2472"/>
    <w:rsid w:val="008F30DE"/>
    <w:rsid w:val="008F54A8"/>
    <w:rsid w:val="008F5B72"/>
    <w:rsid w:val="008F63C5"/>
    <w:rsid w:val="008F6735"/>
    <w:rsid w:val="008F7E20"/>
    <w:rsid w:val="009006B5"/>
    <w:rsid w:val="009037ED"/>
    <w:rsid w:val="00903F26"/>
    <w:rsid w:val="00912266"/>
    <w:rsid w:val="009144E7"/>
    <w:rsid w:val="009146D2"/>
    <w:rsid w:val="009152EB"/>
    <w:rsid w:val="00915C7C"/>
    <w:rsid w:val="00915DD9"/>
    <w:rsid w:val="00916110"/>
    <w:rsid w:val="009177D5"/>
    <w:rsid w:val="0092107C"/>
    <w:rsid w:val="00921082"/>
    <w:rsid w:val="00921670"/>
    <w:rsid w:val="00921D35"/>
    <w:rsid w:val="00921ED3"/>
    <w:rsid w:val="00922468"/>
    <w:rsid w:val="009237A9"/>
    <w:rsid w:val="009245FB"/>
    <w:rsid w:val="00925636"/>
    <w:rsid w:val="009325D7"/>
    <w:rsid w:val="00932CAD"/>
    <w:rsid w:val="009331B5"/>
    <w:rsid w:val="00933266"/>
    <w:rsid w:val="009334F7"/>
    <w:rsid w:val="00934091"/>
    <w:rsid w:val="00937DE5"/>
    <w:rsid w:val="009411A1"/>
    <w:rsid w:val="00941CA2"/>
    <w:rsid w:val="00942D7E"/>
    <w:rsid w:val="009432FC"/>
    <w:rsid w:val="009433B4"/>
    <w:rsid w:val="009449F8"/>
    <w:rsid w:val="00944DCA"/>
    <w:rsid w:val="009453B2"/>
    <w:rsid w:val="00945FD8"/>
    <w:rsid w:val="00946485"/>
    <w:rsid w:val="00947DDB"/>
    <w:rsid w:val="00947FD2"/>
    <w:rsid w:val="00950000"/>
    <w:rsid w:val="009502E1"/>
    <w:rsid w:val="0095061E"/>
    <w:rsid w:val="00950927"/>
    <w:rsid w:val="009520E2"/>
    <w:rsid w:val="00952126"/>
    <w:rsid w:val="00953E50"/>
    <w:rsid w:val="0095400C"/>
    <w:rsid w:val="009549C5"/>
    <w:rsid w:val="00954C77"/>
    <w:rsid w:val="00955BDD"/>
    <w:rsid w:val="00955C56"/>
    <w:rsid w:val="009560E9"/>
    <w:rsid w:val="009567C7"/>
    <w:rsid w:val="00957117"/>
    <w:rsid w:val="00957A03"/>
    <w:rsid w:val="0096190B"/>
    <w:rsid w:val="0096383F"/>
    <w:rsid w:val="009649DC"/>
    <w:rsid w:val="00964D8C"/>
    <w:rsid w:val="009652BD"/>
    <w:rsid w:val="0096539B"/>
    <w:rsid w:val="009658D3"/>
    <w:rsid w:val="00966FED"/>
    <w:rsid w:val="00970864"/>
    <w:rsid w:val="009715CE"/>
    <w:rsid w:val="00971BD2"/>
    <w:rsid w:val="009732FC"/>
    <w:rsid w:val="00976CBB"/>
    <w:rsid w:val="00980685"/>
    <w:rsid w:val="00980FFC"/>
    <w:rsid w:val="00983490"/>
    <w:rsid w:val="0098350A"/>
    <w:rsid w:val="00983B09"/>
    <w:rsid w:val="00984A46"/>
    <w:rsid w:val="0098582F"/>
    <w:rsid w:val="00985ED9"/>
    <w:rsid w:val="00986915"/>
    <w:rsid w:val="00987460"/>
    <w:rsid w:val="009877DD"/>
    <w:rsid w:val="00990911"/>
    <w:rsid w:val="009914CC"/>
    <w:rsid w:val="0099265A"/>
    <w:rsid w:val="00993706"/>
    <w:rsid w:val="00995098"/>
    <w:rsid w:val="00995F17"/>
    <w:rsid w:val="00995FE5"/>
    <w:rsid w:val="00996C3E"/>
    <w:rsid w:val="009978D9"/>
    <w:rsid w:val="00997953"/>
    <w:rsid w:val="009A0F79"/>
    <w:rsid w:val="009A16A4"/>
    <w:rsid w:val="009A1C0F"/>
    <w:rsid w:val="009A284F"/>
    <w:rsid w:val="009A2AFA"/>
    <w:rsid w:val="009A2B17"/>
    <w:rsid w:val="009A2BD2"/>
    <w:rsid w:val="009A3D76"/>
    <w:rsid w:val="009A66CB"/>
    <w:rsid w:val="009B195F"/>
    <w:rsid w:val="009B1A8B"/>
    <w:rsid w:val="009B2AE4"/>
    <w:rsid w:val="009B5911"/>
    <w:rsid w:val="009B6543"/>
    <w:rsid w:val="009B6AAD"/>
    <w:rsid w:val="009C0AFF"/>
    <w:rsid w:val="009C14A3"/>
    <w:rsid w:val="009C1885"/>
    <w:rsid w:val="009C1BEB"/>
    <w:rsid w:val="009C1F70"/>
    <w:rsid w:val="009C2CC1"/>
    <w:rsid w:val="009C3C60"/>
    <w:rsid w:val="009C54A1"/>
    <w:rsid w:val="009C5EA6"/>
    <w:rsid w:val="009C6FF6"/>
    <w:rsid w:val="009D0474"/>
    <w:rsid w:val="009D17BE"/>
    <w:rsid w:val="009D28E1"/>
    <w:rsid w:val="009D2D0A"/>
    <w:rsid w:val="009D3802"/>
    <w:rsid w:val="009D3BDA"/>
    <w:rsid w:val="009D5082"/>
    <w:rsid w:val="009D7084"/>
    <w:rsid w:val="009E1A71"/>
    <w:rsid w:val="009E2028"/>
    <w:rsid w:val="009E2813"/>
    <w:rsid w:val="009E2949"/>
    <w:rsid w:val="009E35AB"/>
    <w:rsid w:val="009E3F4E"/>
    <w:rsid w:val="009F104B"/>
    <w:rsid w:val="009F2455"/>
    <w:rsid w:val="009F473A"/>
    <w:rsid w:val="00A003A0"/>
    <w:rsid w:val="00A01EC2"/>
    <w:rsid w:val="00A03965"/>
    <w:rsid w:val="00A06BE3"/>
    <w:rsid w:val="00A07192"/>
    <w:rsid w:val="00A12F7D"/>
    <w:rsid w:val="00A14322"/>
    <w:rsid w:val="00A20172"/>
    <w:rsid w:val="00A204F8"/>
    <w:rsid w:val="00A20DEF"/>
    <w:rsid w:val="00A22261"/>
    <w:rsid w:val="00A22456"/>
    <w:rsid w:val="00A23DF2"/>
    <w:rsid w:val="00A23EAB"/>
    <w:rsid w:val="00A258A4"/>
    <w:rsid w:val="00A30F24"/>
    <w:rsid w:val="00A31B41"/>
    <w:rsid w:val="00A334BA"/>
    <w:rsid w:val="00A406A5"/>
    <w:rsid w:val="00A41B17"/>
    <w:rsid w:val="00A41E03"/>
    <w:rsid w:val="00A42A32"/>
    <w:rsid w:val="00A430A6"/>
    <w:rsid w:val="00A4342C"/>
    <w:rsid w:val="00A43B99"/>
    <w:rsid w:val="00A449C6"/>
    <w:rsid w:val="00A4737C"/>
    <w:rsid w:val="00A5214E"/>
    <w:rsid w:val="00A52A34"/>
    <w:rsid w:val="00A53F4B"/>
    <w:rsid w:val="00A54AB4"/>
    <w:rsid w:val="00A5670E"/>
    <w:rsid w:val="00A57790"/>
    <w:rsid w:val="00A57BD8"/>
    <w:rsid w:val="00A57FE4"/>
    <w:rsid w:val="00A6133A"/>
    <w:rsid w:val="00A6137F"/>
    <w:rsid w:val="00A61392"/>
    <w:rsid w:val="00A613D1"/>
    <w:rsid w:val="00A61AA7"/>
    <w:rsid w:val="00A6231A"/>
    <w:rsid w:val="00A632B2"/>
    <w:rsid w:val="00A651BA"/>
    <w:rsid w:val="00A6584E"/>
    <w:rsid w:val="00A659E1"/>
    <w:rsid w:val="00A66112"/>
    <w:rsid w:val="00A66378"/>
    <w:rsid w:val="00A66B44"/>
    <w:rsid w:val="00A70112"/>
    <w:rsid w:val="00A723A0"/>
    <w:rsid w:val="00A7258D"/>
    <w:rsid w:val="00A73BD3"/>
    <w:rsid w:val="00A73BFF"/>
    <w:rsid w:val="00A7426F"/>
    <w:rsid w:val="00A75509"/>
    <w:rsid w:val="00A7734F"/>
    <w:rsid w:val="00A77A07"/>
    <w:rsid w:val="00A817FC"/>
    <w:rsid w:val="00A81D32"/>
    <w:rsid w:val="00A82C89"/>
    <w:rsid w:val="00A82E78"/>
    <w:rsid w:val="00A8382B"/>
    <w:rsid w:val="00A83EF3"/>
    <w:rsid w:val="00A848D1"/>
    <w:rsid w:val="00A84B77"/>
    <w:rsid w:val="00A84DDC"/>
    <w:rsid w:val="00A84FBC"/>
    <w:rsid w:val="00A8538B"/>
    <w:rsid w:val="00A85627"/>
    <w:rsid w:val="00A87CDA"/>
    <w:rsid w:val="00A9034C"/>
    <w:rsid w:val="00A90399"/>
    <w:rsid w:val="00A924E4"/>
    <w:rsid w:val="00A932BD"/>
    <w:rsid w:val="00A93898"/>
    <w:rsid w:val="00A96240"/>
    <w:rsid w:val="00A9669D"/>
    <w:rsid w:val="00A96A46"/>
    <w:rsid w:val="00A979BF"/>
    <w:rsid w:val="00A97CA9"/>
    <w:rsid w:val="00AA077B"/>
    <w:rsid w:val="00AA1BDA"/>
    <w:rsid w:val="00AA21D0"/>
    <w:rsid w:val="00AA2807"/>
    <w:rsid w:val="00AA2F17"/>
    <w:rsid w:val="00AA3F88"/>
    <w:rsid w:val="00AA635C"/>
    <w:rsid w:val="00AA6688"/>
    <w:rsid w:val="00AB04E1"/>
    <w:rsid w:val="00AB0B86"/>
    <w:rsid w:val="00AB0E23"/>
    <w:rsid w:val="00AB12DA"/>
    <w:rsid w:val="00AB1716"/>
    <w:rsid w:val="00AB1DCF"/>
    <w:rsid w:val="00AB2D44"/>
    <w:rsid w:val="00AB3750"/>
    <w:rsid w:val="00AB4EFC"/>
    <w:rsid w:val="00AC0613"/>
    <w:rsid w:val="00AC27B1"/>
    <w:rsid w:val="00AC2E76"/>
    <w:rsid w:val="00AC56B1"/>
    <w:rsid w:val="00AC5C13"/>
    <w:rsid w:val="00AC5EFF"/>
    <w:rsid w:val="00AC6490"/>
    <w:rsid w:val="00AD2F7C"/>
    <w:rsid w:val="00AD3C9D"/>
    <w:rsid w:val="00AD514C"/>
    <w:rsid w:val="00AD558F"/>
    <w:rsid w:val="00AD70BB"/>
    <w:rsid w:val="00AD76E6"/>
    <w:rsid w:val="00AD7C88"/>
    <w:rsid w:val="00AD7DFB"/>
    <w:rsid w:val="00AE09AD"/>
    <w:rsid w:val="00AE21AF"/>
    <w:rsid w:val="00AE28D7"/>
    <w:rsid w:val="00AE2F29"/>
    <w:rsid w:val="00AE32CA"/>
    <w:rsid w:val="00AE3E98"/>
    <w:rsid w:val="00AE5595"/>
    <w:rsid w:val="00AE5B7C"/>
    <w:rsid w:val="00AE7057"/>
    <w:rsid w:val="00AE7CB5"/>
    <w:rsid w:val="00AF03CC"/>
    <w:rsid w:val="00AF20F1"/>
    <w:rsid w:val="00AF223C"/>
    <w:rsid w:val="00AF4A54"/>
    <w:rsid w:val="00AF4A90"/>
    <w:rsid w:val="00AF57AF"/>
    <w:rsid w:val="00AF6AE6"/>
    <w:rsid w:val="00AF7640"/>
    <w:rsid w:val="00B02C86"/>
    <w:rsid w:val="00B02D71"/>
    <w:rsid w:val="00B048E7"/>
    <w:rsid w:val="00B04AF3"/>
    <w:rsid w:val="00B04C97"/>
    <w:rsid w:val="00B05B5D"/>
    <w:rsid w:val="00B07893"/>
    <w:rsid w:val="00B07C02"/>
    <w:rsid w:val="00B11217"/>
    <w:rsid w:val="00B1145F"/>
    <w:rsid w:val="00B1259E"/>
    <w:rsid w:val="00B143DA"/>
    <w:rsid w:val="00B16B8B"/>
    <w:rsid w:val="00B20201"/>
    <w:rsid w:val="00B21041"/>
    <w:rsid w:val="00B21220"/>
    <w:rsid w:val="00B2164A"/>
    <w:rsid w:val="00B21868"/>
    <w:rsid w:val="00B21B27"/>
    <w:rsid w:val="00B21E1B"/>
    <w:rsid w:val="00B21F56"/>
    <w:rsid w:val="00B22214"/>
    <w:rsid w:val="00B22C3C"/>
    <w:rsid w:val="00B22F8D"/>
    <w:rsid w:val="00B23FCC"/>
    <w:rsid w:val="00B256BC"/>
    <w:rsid w:val="00B305B0"/>
    <w:rsid w:val="00B318DA"/>
    <w:rsid w:val="00B32E95"/>
    <w:rsid w:val="00B34884"/>
    <w:rsid w:val="00B353C1"/>
    <w:rsid w:val="00B3743C"/>
    <w:rsid w:val="00B3759B"/>
    <w:rsid w:val="00B37C57"/>
    <w:rsid w:val="00B37D0A"/>
    <w:rsid w:val="00B40363"/>
    <w:rsid w:val="00B411FF"/>
    <w:rsid w:val="00B42BA2"/>
    <w:rsid w:val="00B43BB4"/>
    <w:rsid w:val="00B4685E"/>
    <w:rsid w:val="00B50C47"/>
    <w:rsid w:val="00B52059"/>
    <w:rsid w:val="00B530BB"/>
    <w:rsid w:val="00B53297"/>
    <w:rsid w:val="00B535E9"/>
    <w:rsid w:val="00B55E73"/>
    <w:rsid w:val="00B56A76"/>
    <w:rsid w:val="00B56CA7"/>
    <w:rsid w:val="00B57F06"/>
    <w:rsid w:val="00B6066A"/>
    <w:rsid w:val="00B60992"/>
    <w:rsid w:val="00B60E7A"/>
    <w:rsid w:val="00B6180B"/>
    <w:rsid w:val="00B622FA"/>
    <w:rsid w:val="00B63602"/>
    <w:rsid w:val="00B63C92"/>
    <w:rsid w:val="00B64F94"/>
    <w:rsid w:val="00B6523D"/>
    <w:rsid w:val="00B65713"/>
    <w:rsid w:val="00B658C4"/>
    <w:rsid w:val="00B658F9"/>
    <w:rsid w:val="00B65D70"/>
    <w:rsid w:val="00B66786"/>
    <w:rsid w:val="00B705AA"/>
    <w:rsid w:val="00B736B9"/>
    <w:rsid w:val="00B739BB"/>
    <w:rsid w:val="00B75740"/>
    <w:rsid w:val="00B76156"/>
    <w:rsid w:val="00B765DD"/>
    <w:rsid w:val="00B802EF"/>
    <w:rsid w:val="00B8309E"/>
    <w:rsid w:val="00B8382F"/>
    <w:rsid w:val="00B8528C"/>
    <w:rsid w:val="00B852FB"/>
    <w:rsid w:val="00B8545D"/>
    <w:rsid w:val="00B86703"/>
    <w:rsid w:val="00B8683B"/>
    <w:rsid w:val="00B90581"/>
    <w:rsid w:val="00B90B4B"/>
    <w:rsid w:val="00B9111A"/>
    <w:rsid w:val="00B94118"/>
    <w:rsid w:val="00B941FC"/>
    <w:rsid w:val="00B9437F"/>
    <w:rsid w:val="00B94A5C"/>
    <w:rsid w:val="00B94EF9"/>
    <w:rsid w:val="00B96028"/>
    <w:rsid w:val="00B97398"/>
    <w:rsid w:val="00BA02D6"/>
    <w:rsid w:val="00BA046E"/>
    <w:rsid w:val="00BA0693"/>
    <w:rsid w:val="00BA2DC9"/>
    <w:rsid w:val="00BA513A"/>
    <w:rsid w:val="00BB14D1"/>
    <w:rsid w:val="00BB3801"/>
    <w:rsid w:val="00BB4613"/>
    <w:rsid w:val="00BB5BD6"/>
    <w:rsid w:val="00BB63F6"/>
    <w:rsid w:val="00BC058B"/>
    <w:rsid w:val="00BC16CF"/>
    <w:rsid w:val="00BC50F5"/>
    <w:rsid w:val="00BC5C8E"/>
    <w:rsid w:val="00BD0298"/>
    <w:rsid w:val="00BD15F9"/>
    <w:rsid w:val="00BD2017"/>
    <w:rsid w:val="00BD358F"/>
    <w:rsid w:val="00BD55C4"/>
    <w:rsid w:val="00BD5E53"/>
    <w:rsid w:val="00BD6D0B"/>
    <w:rsid w:val="00BE0ADD"/>
    <w:rsid w:val="00BE40FF"/>
    <w:rsid w:val="00BE6698"/>
    <w:rsid w:val="00BE6F4C"/>
    <w:rsid w:val="00BE73E8"/>
    <w:rsid w:val="00BE74F7"/>
    <w:rsid w:val="00BE779C"/>
    <w:rsid w:val="00BF1446"/>
    <w:rsid w:val="00BF1D2A"/>
    <w:rsid w:val="00BF4FD5"/>
    <w:rsid w:val="00BF51D2"/>
    <w:rsid w:val="00BF6024"/>
    <w:rsid w:val="00C00860"/>
    <w:rsid w:val="00C00AC3"/>
    <w:rsid w:val="00C0210C"/>
    <w:rsid w:val="00C03260"/>
    <w:rsid w:val="00C066AE"/>
    <w:rsid w:val="00C103BA"/>
    <w:rsid w:val="00C10E5A"/>
    <w:rsid w:val="00C1135D"/>
    <w:rsid w:val="00C114F9"/>
    <w:rsid w:val="00C12ADD"/>
    <w:rsid w:val="00C131D0"/>
    <w:rsid w:val="00C148B6"/>
    <w:rsid w:val="00C15414"/>
    <w:rsid w:val="00C15797"/>
    <w:rsid w:val="00C16D10"/>
    <w:rsid w:val="00C20F40"/>
    <w:rsid w:val="00C2158E"/>
    <w:rsid w:val="00C2259E"/>
    <w:rsid w:val="00C23B8B"/>
    <w:rsid w:val="00C24050"/>
    <w:rsid w:val="00C24419"/>
    <w:rsid w:val="00C25448"/>
    <w:rsid w:val="00C25AFF"/>
    <w:rsid w:val="00C277E3"/>
    <w:rsid w:val="00C27CEC"/>
    <w:rsid w:val="00C31DCA"/>
    <w:rsid w:val="00C32872"/>
    <w:rsid w:val="00C33070"/>
    <w:rsid w:val="00C33C73"/>
    <w:rsid w:val="00C34B9F"/>
    <w:rsid w:val="00C35C21"/>
    <w:rsid w:val="00C3643F"/>
    <w:rsid w:val="00C36828"/>
    <w:rsid w:val="00C36FBE"/>
    <w:rsid w:val="00C40EC3"/>
    <w:rsid w:val="00C40FB9"/>
    <w:rsid w:val="00C4217E"/>
    <w:rsid w:val="00C42F91"/>
    <w:rsid w:val="00C442A6"/>
    <w:rsid w:val="00C50319"/>
    <w:rsid w:val="00C505F7"/>
    <w:rsid w:val="00C526FC"/>
    <w:rsid w:val="00C52DD2"/>
    <w:rsid w:val="00C535AC"/>
    <w:rsid w:val="00C54C91"/>
    <w:rsid w:val="00C55097"/>
    <w:rsid w:val="00C5722A"/>
    <w:rsid w:val="00C5749E"/>
    <w:rsid w:val="00C57BFF"/>
    <w:rsid w:val="00C6427F"/>
    <w:rsid w:val="00C6622B"/>
    <w:rsid w:val="00C6633E"/>
    <w:rsid w:val="00C66EE2"/>
    <w:rsid w:val="00C673A6"/>
    <w:rsid w:val="00C67564"/>
    <w:rsid w:val="00C70979"/>
    <w:rsid w:val="00C70B7E"/>
    <w:rsid w:val="00C71236"/>
    <w:rsid w:val="00C71722"/>
    <w:rsid w:val="00C74072"/>
    <w:rsid w:val="00C7538D"/>
    <w:rsid w:val="00C75FF5"/>
    <w:rsid w:val="00C77CBD"/>
    <w:rsid w:val="00C77D57"/>
    <w:rsid w:val="00C8097B"/>
    <w:rsid w:val="00C81258"/>
    <w:rsid w:val="00C82832"/>
    <w:rsid w:val="00C8339C"/>
    <w:rsid w:val="00C837EE"/>
    <w:rsid w:val="00C83ED4"/>
    <w:rsid w:val="00C843CA"/>
    <w:rsid w:val="00C84B11"/>
    <w:rsid w:val="00C86E94"/>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F25"/>
    <w:rsid w:val="00CA4C44"/>
    <w:rsid w:val="00CA4E9A"/>
    <w:rsid w:val="00CA50A3"/>
    <w:rsid w:val="00CA543A"/>
    <w:rsid w:val="00CA6082"/>
    <w:rsid w:val="00CA6E59"/>
    <w:rsid w:val="00CA7AEF"/>
    <w:rsid w:val="00CA7CA9"/>
    <w:rsid w:val="00CB09B1"/>
    <w:rsid w:val="00CB1740"/>
    <w:rsid w:val="00CB1FDA"/>
    <w:rsid w:val="00CB3073"/>
    <w:rsid w:val="00CB4C47"/>
    <w:rsid w:val="00CB4E9E"/>
    <w:rsid w:val="00CB6685"/>
    <w:rsid w:val="00CB670F"/>
    <w:rsid w:val="00CC2818"/>
    <w:rsid w:val="00CC477D"/>
    <w:rsid w:val="00CC5353"/>
    <w:rsid w:val="00CC5F3F"/>
    <w:rsid w:val="00CD1C1F"/>
    <w:rsid w:val="00CD22D1"/>
    <w:rsid w:val="00CD233F"/>
    <w:rsid w:val="00CD2A7F"/>
    <w:rsid w:val="00CD3B0E"/>
    <w:rsid w:val="00CD3B97"/>
    <w:rsid w:val="00CD3BDA"/>
    <w:rsid w:val="00CD5633"/>
    <w:rsid w:val="00CD776A"/>
    <w:rsid w:val="00CD7843"/>
    <w:rsid w:val="00CE12C7"/>
    <w:rsid w:val="00CE145E"/>
    <w:rsid w:val="00CE1C80"/>
    <w:rsid w:val="00CE2561"/>
    <w:rsid w:val="00CE28A7"/>
    <w:rsid w:val="00CE3230"/>
    <w:rsid w:val="00CE4119"/>
    <w:rsid w:val="00CE64F0"/>
    <w:rsid w:val="00CF092F"/>
    <w:rsid w:val="00CF0EAB"/>
    <w:rsid w:val="00CF1D2D"/>
    <w:rsid w:val="00CF3A5B"/>
    <w:rsid w:val="00CF3CCB"/>
    <w:rsid w:val="00CF74F2"/>
    <w:rsid w:val="00CF767E"/>
    <w:rsid w:val="00D00F43"/>
    <w:rsid w:val="00D04758"/>
    <w:rsid w:val="00D05559"/>
    <w:rsid w:val="00D05C7B"/>
    <w:rsid w:val="00D06403"/>
    <w:rsid w:val="00D06422"/>
    <w:rsid w:val="00D06739"/>
    <w:rsid w:val="00D06DE3"/>
    <w:rsid w:val="00D06EDA"/>
    <w:rsid w:val="00D10D30"/>
    <w:rsid w:val="00D148A9"/>
    <w:rsid w:val="00D157B7"/>
    <w:rsid w:val="00D160E1"/>
    <w:rsid w:val="00D160EF"/>
    <w:rsid w:val="00D17DD0"/>
    <w:rsid w:val="00D202D0"/>
    <w:rsid w:val="00D204CA"/>
    <w:rsid w:val="00D21A5E"/>
    <w:rsid w:val="00D2218E"/>
    <w:rsid w:val="00D22739"/>
    <w:rsid w:val="00D241A4"/>
    <w:rsid w:val="00D25C82"/>
    <w:rsid w:val="00D27608"/>
    <w:rsid w:val="00D30600"/>
    <w:rsid w:val="00D30F51"/>
    <w:rsid w:val="00D32087"/>
    <w:rsid w:val="00D322BC"/>
    <w:rsid w:val="00D32AEE"/>
    <w:rsid w:val="00D331E9"/>
    <w:rsid w:val="00D3541D"/>
    <w:rsid w:val="00D370A8"/>
    <w:rsid w:val="00D37B8E"/>
    <w:rsid w:val="00D41480"/>
    <w:rsid w:val="00D415B7"/>
    <w:rsid w:val="00D4164C"/>
    <w:rsid w:val="00D44208"/>
    <w:rsid w:val="00D4442C"/>
    <w:rsid w:val="00D4570D"/>
    <w:rsid w:val="00D45D61"/>
    <w:rsid w:val="00D466BA"/>
    <w:rsid w:val="00D472F0"/>
    <w:rsid w:val="00D47E14"/>
    <w:rsid w:val="00D47EC7"/>
    <w:rsid w:val="00D50CDE"/>
    <w:rsid w:val="00D50D14"/>
    <w:rsid w:val="00D51954"/>
    <w:rsid w:val="00D5279B"/>
    <w:rsid w:val="00D52D6B"/>
    <w:rsid w:val="00D54321"/>
    <w:rsid w:val="00D54636"/>
    <w:rsid w:val="00D54FB9"/>
    <w:rsid w:val="00D56132"/>
    <w:rsid w:val="00D56B3F"/>
    <w:rsid w:val="00D57BD2"/>
    <w:rsid w:val="00D6202B"/>
    <w:rsid w:val="00D6249B"/>
    <w:rsid w:val="00D62ABC"/>
    <w:rsid w:val="00D62BA6"/>
    <w:rsid w:val="00D633BE"/>
    <w:rsid w:val="00D670EE"/>
    <w:rsid w:val="00D705C7"/>
    <w:rsid w:val="00D712DF"/>
    <w:rsid w:val="00D72C0C"/>
    <w:rsid w:val="00D743A6"/>
    <w:rsid w:val="00D75347"/>
    <w:rsid w:val="00D76154"/>
    <w:rsid w:val="00D76AD7"/>
    <w:rsid w:val="00D77556"/>
    <w:rsid w:val="00D77616"/>
    <w:rsid w:val="00D820D3"/>
    <w:rsid w:val="00D82765"/>
    <w:rsid w:val="00D83E2D"/>
    <w:rsid w:val="00D873EA"/>
    <w:rsid w:val="00D87E8F"/>
    <w:rsid w:val="00D92E55"/>
    <w:rsid w:val="00D92E5F"/>
    <w:rsid w:val="00D9353E"/>
    <w:rsid w:val="00D9390F"/>
    <w:rsid w:val="00D93C0C"/>
    <w:rsid w:val="00D9608C"/>
    <w:rsid w:val="00DA0893"/>
    <w:rsid w:val="00DA0EE7"/>
    <w:rsid w:val="00DA12E7"/>
    <w:rsid w:val="00DA1579"/>
    <w:rsid w:val="00DA2876"/>
    <w:rsid w:val="00DA2A67"/>
    <w:rsid w:val="00DA2FE1"/>
    <w:rsid w:val="00DA32CE"/>
    <w:rsid w:val="00DA360B"/>
    <w:rsid w:val="00DB024C"/>
    <w:rsid w:val="00DB125B"/>
    <w:rsid w:val="00DB13B2"/>
    <w:rsid w:val="00DB26A3"/>
    <w:rsid w:val="00DB2700"/>
    <w:rsid w:val="00DB2BAF"/>
    <w:rsid w:val="00DB3095"/>
    <w:rsid w:val="00DB4A5E"/>
    <w:rsid w:val="00DB65C6"/>
    <w:rsid w:val="00DB6E4F"/>
    <w:rsid w:val="00DC11E3"/>
    <w:rsid w:val="00DC5139"/>
    <w:rsid w:val="00DC5735"/>
    <w:rsid w:val="00DD0F6F"/>
    <w:rsid w:val="00DD1040"/>
    <w:rsid w:val="00DD12CD"/>
    <w:rsid w:val="00DD1A4B"/>
    <w:rsid w:val="00DD223D"/>
    <w:rsid w:val="00DD2BF2"/>
    <w:rsid w:val="00DD2EB2"/>
    <w:rsid w:val="00DD5DDD"/>
    <w:rsid w:val="00DD65EE"/>
    <w:rsid w:val="00DD72A9"/>
    <w:rsid w:val="00DD7432"/>
    <w:rsid w:val="00DE03FC"/>
    <w:rsid w:val="00DE2EF3"/>
    <w:rsid w:val="00DE2F1D"/>
    <w:rsid w:val="00DE31C0"/>
    <w:rsid w:val="00DE4E97"/>
    <w:rsid w:val="00DE55C8"/>
    <w:rsid w:val="00DE60EF"/>
    <w:rsid w:val="00DE6525"/>
    <w:rsid w:val="00DE7905"/>
    <w:rsid w:val="00DF02B0"/>
    <w:rsid w:val="00DF0C2D"/>
    <w:rsid w:val="00DF1C80"/>
    <w:rsid w:val="00DF2EE5"/>
    <w:rsid w:val="00DF3663"/>
    <w:rsid w:val="00DF4927"/>
    <w:rsid w:val="00DF6A45"/>
    <w:rsid w:val="00DF6A64"/>
    <w:rsid w:val="00E009C3"/>
    <w:rsid w:val="00E01EF2"/>
    <w:rsid w:val="00E01F92"/>
    <w:rsid w:val="00E03665"/>
    <w:rsid w:val="00E03D45"/>
    <w:rsid w:val="00E03D9F"/>
    <w:rsid w:val="00E05F03"/>
    <w:rsid w:val="00E05F3A"/>
    <w:rsid w:val="00E0686B"/>
    <w:rsid w:val="00E06B00"/>
    <w:rsid w:val="00E07E65"/>
    <w:rsid w:val="00E1337D"/>
    <w:rsid w:val="00E1385D"/>
    <w:rsid w:val="00E13CEC"/>
    <w:rsid w:val="00E14418"/>
    <w:rsid w:val="00E14FF7"/>
    <w:rsid w:val="00E15015"/>
    <w:rsid w:val="00E15F1E"/>
    <w:rsid w:val="00E1757C"/>
    <w:rsid w:val="00E17CF3"/>
    <w:rsid w:val="00E17EA6"/>
    <w:rsid w:val="00E2271E"/>
    <w:rsid w:val="00E256F9"/>
    <w:rsid w:val="00E27816"/>
    <w:rsid w:val="00E30ACC"/>
    <w:rsid w:val="00E30C75"/>
    <w:rsid w:val="00E323AB"/>
    <w:rsid w:val="00E32531"/>
    <w:rsid w:val="00E348B3"/>
    <w:rsid w:val="00E36548"/>
    <w:rsid w:val="00E403E0"/>
    <w:rsid w:val="00E4169B"/>
    <w:rsid w:val="00E41FE4"/>
    <w:rsid w:val="00E44F7C"/>
    <w:rsid w:val="00E45012"/>
    <w:rsid w:val="00E457A5"/>
    <w:rsid w:val="00E4675B"/>
    <w:rsid w:val="00E46C13"/>
    <w:rsid w:val="00E47160"/>
    <w:rsid w:val="00E5020E"/>
    <w:rsid w:val="00E50CFE"/>
    <w:rsid w:val="00E51A16"/>
    <w:rsid w:val="00E536F5"/>
    <w:rsid w:val="00E53D8A"/>
    <w:rsid w:val="00E57533"/>
    <w:rsid w:val="00E633B9"/>
    <w:rsid w:val="00E6373E"/>
    <w:rsid w:val="00E64237"/>
    <w:rsid w:val="00E6489A"/>
    <w:rsid w:val="00E67229"/>
    <w:rsid w:val="00E7277B"/>
    <w:rsid w:val="00E72FB5"/>
    <w:rsid w:val="00E75240"/>
    <w:rsid w:val="00E757DA"/>
    <w:rsid w:val="00E77936"/>
    <w:rsid w:val="00E817D9"/>
    <w:rsid w:val="00E8286A"/>
    <w:rsid w:val="00E83737"/>
    <w:rsid w:val="00E83D26"/>
    <w:rsid w:val="00E848F0"/>
    <w:rsid w:val="00E85041"/>
    <w:rsid w:val="00E8540C"/>
    <w:rsid w:val="00E87A4F"/>
    <w:rsid w:val="00E87EA9"/>
    <w:rsid w:val="00E90691"/>
    <w:rsid w:val="00E9143D"/>
    <w:rsid w:val="00E931A1"/>
    <w:rsid w:val="00E942FD"/>
    <w:rsid w:val="00E96E6B"/>
    <w:rsid w:val="00E9706C"/>
    <w:rsid w:val="00E975FD"/>
    <w:rsid w:val="00E97689"/>
    <w:rsid w:val="00E97B3A"/>
    <w:rsid w:val="00EA086C"/>
    <w:rsid w:val="00EA090F"/>
    <w:rsid w:val="00EA149B"/>
    <w:rsid w:val="00EA3400"/>
    <w:rsid w:val="00EA3600"/>
    <w:rsid w:val="00EA6A06"/>
    <w:rsid w:val="00EA7651"/>
    <w:rsid w:val="00EA7814"/>
    <w:rsid w:val="00EA7E9C"/>
    <w:rsid w:val="00EB0718"/>
    <w:rsid w:val="00EB0ADB"/>
    <w:rsid w:val="00EB11B7"/>
    <w:rsid w:val="00EB1543"/>
    <w:rsid w:val="00EB2712"/>
    <w:rsid w:val="00EB4B2B"/>
    <w:rsid w:val="00EB57EE"/>
    <w:rsid w:val="00EB5826"/>
    <w:rsid w:val="00EB5DEE"/>
    <w:rsid w:val="00EB68A5"/>
    <w:rsid w:val="00EB736E"/>
    <w:rsid w:val="00EC271F"/>
    <w:rsid w:val="00EC2CA4"/>
    <w:rsid w:val="00EC638C"/>
    <w:rsid w:val="00EC678C"/>
    <w:rsid w:val="00ED0CBA"/>
    <w:rsid w:val="00ED2A29"/>
    <w:rsid w:val="00ED44A8"/>
    <w:rsid w:val="00ED783C"/>
    <w:rsid w:val="00EE109D"/>
    <w:rsid w:val="00EE1E0B"/>
    <w:rsid w:val="00EE2614"/>
    <w:rsid w:val="00EE2684"/>
    <w:rsid w:val="00EE40A0"/>
    <w:rsid w:val="00EE4D72"/>
    <w:rsid w:val="00EE5312"/>
    <w:rsid w:val="00EE5BF2"/>
    <w:rsid w:val="00EE7F42"/>
    <w:rsid w:val="00EF2204"/>
    <w:rsid w:val="00EF2D34"/>
    <w:rsid w:val="00EF6F6E"/>
    <w:rsid w:val="00F005B4"/>
    <w:rsid w:val="00F016C4"/>
    <w:rsid w:val="00F07A67"/>
    <w:rsid w:val="00F10040"/>
    <w:rsid w:val="00F10607"/>
    <w:rsid w:val="00F109E1"/>
    <w:rsid w:val="00F11417"/>
    <w:rsid w:val="00F116F1"/>
    <w:rsid w:val="00F119AB"/>
    <w:rsid w:val="00F11AAB"/>
    <w:rsid w:val="00F14830"/>
    <w:rsid w:val="00F148CE"/>
    <w:rsid w:val="00F152D3"/>
    <w:rsid w:val="00F152ED"/>
    <w:rsid w:val="00F1538B"/>
    <w:rsid w:val="00F158EB"/>
    <w:rsid w:val="00F15BC1"/>
    <w:rsid w:val="00F1622E"/>
    <w:rsid w:val="00F205C3"/>
    <w:rsid w:val="00F21EE1"/>
    <w:rsid w:val="00F23046"/>
    <w:rsid w:val="00F242FC"/>
    <w:rsid w:val="00F26D6D"/>
    <w:rsid w:val="00F30CA3"/>
    <w:rsid w:val="00F335E8"/>
    <w:rsid w:val="00F3382A"/>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3871"/>
    <w:rsid w:val="00F573D8"/>
    <w:rsid w:val="00F6060F"/>
    <w:rsid w:val="00F60D4F"/>
    <w:rsid w:val="00F60DA7"/>
    <w:rsid w:val="00F610B7"/>
    <w:rsid w:val="00F61A10"/>
    <w:rsid w:val="00F62DB8"/>
    <w:rsid w:val="00F64037"/>
    <w:rsid w:val="00F649CE"/>
    <w:rsid w:val="00F66A19"/>
    <w:rsid w:val="00F73196"/>
    <w:rsid w:val="00F745C2"/>
    <w:rsid w:val="00F75B3D"/>
    <w:rsid w:val="00F76019"/>
    <w:rsid w:val="00F77E5B"/>
    <w:rsid w:val="00F80923"/>
    <w:rsid w:val="00F82263"/>
    <w:rsid w:val="00F82A8D"/>
    <w:rsid w:val="00F84717"/>
    <w:rsid w:val="00F850FF"/>
    <w:rsid w:val="00F85BB2"/>
    <w:rsid w:val="00F86B7A"/>
    <w:rsid w:val="00F914D6"/>
    <w:rsid w:val="00F9267D"/>
    <w:rsid w:val="00F92962"/>
    <w:rsid w:val="00F92C7B"/>
    <w:rsid w:val="00F92D57"/>
    <w:rsid w:val="00F92F1A"/>
    <w:rsid w:val="00F9379C"/>
    <w:rsid w:val="00F94BDA"/>
    <w:rsid w:val="00F950F6"/>
    <w:rsid w:val="00F966BE"/>
    <w:rsid w:val="00F97A6E"/>
    <w:rsid w:val="00F97C41"/>
    <w:rsid w:val="00FA03E7"/>
    <w:rsid w:val="00FA06DD"/>
    <w:rsid w:val="00FA0A70"/>
    <w:rsid w:val="00FA0DA6"/>
    <w:rsid w:val="00FA1669"/>
    <w:rsid w:val="00FA1FF9"/>
    <w:rsid w:val="00FA2B14"/>
    <w:rsid w:val="00FA35DE"/>
    <w:rsid w:val="00FA46BA"/>
    <w:rsid w:val="00FA4CDD"/>
    <w:rsid w:val="00FA5007"/>
    <w:rsid w:val="00FA6962"/>
    <w:rsid w:val="00FA7283"/>
    <w:rsid w:val="00FB0168"/>
    <w:rsid w:val="00FB03E0"/>
    <w:rsid w:val="00FB0FA2"/>
    <w:rsid w:val="00FB3E29"/>
    <w:rsid w:val="00FB429E"/>
    <w:rsid w:val="00FB62FB"/>
    <w:rsid w:val="00FB654F"/>
    <w:rsid w:val="00FB65FD"/>
    <w:rsid w:val="00FB6FC8"/>
    <w:rsid w:val="00FB709F"/>
    <w:rsid w:val="00FC039B"/>
    <w:rsid w:val="00FC1693"/>
    <w:rsid w:val="00FC1B9E"/>
    <w:rsid w:val="00FC226B"/>
    <w:rsid w:val="00FC2696"/>
    <w:rsid w:val="00FC2B8A"/>
    <w:rsid w:val="00FC3085"/>
    <w:rsid w:val="00FC6E92"/>
    <w:rsid w:val="00FC7AD5"/>
    <w:rsid w:val="00FD0021"/>
    <w:rsid w:val="00FD09E7"/>
    <w:rsid w:val="00FD0DEB"/>
    <w:rsid w:val="00FD1EC4"/>
    <w:rsid w:val="00FD25A2"/>
    <w:rsid w:val="00FD28E4"/>
    <w:rsid w:val="00FD37F7"/>
    <w:rsid w:val="00FD3A95"/>
    <w:rsid w:val="00FD40D7"/>
    <w:rsid w:val="00FD42A0"/>
    <w:rsid w:val="00FD43F3"/>
    <w:rsid w:val="00FD7778"/>
    <w:rsid w:val="00FD7D0F"/>
    <w:rsid w:val="00FD7F96"/>
    <w:rsid w:val="00FE037B"/>
    <w:rsid w:val="00FE0D21"/>
    <w:rsid w:val="00FE0FB4"/>
    <w:rsid w:val="00FE1601"/>
    <w:rsid w:val="00FE1B6B"/>
    <w:rsid w:val="00FE1C26"/>
    <w:rsid w:val="00FE5777"/>
    <w:rsid w:val="00FE5D8C"/>
    <w:rsid w:val="00FF106B"/>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57225D1A-F852-45D4-882E-A801350F9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1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8"/>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8"/>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8"/>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8"/>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uiPriority w:val="22"/>
    <w:qFormat/>
    <w:rPr>
      <w:b/>
      <w:bCs/>
    </w:rPr>
  </w:style>
  <w:style w:type="character" w:customStyle="1" w:styleId="11">
    <w:name w:val="Προεπιλεγμένη γραμματοσειρά1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10">
    <w:name w:val="Λεζάντα1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3"/>
      </w:numPr>
      <w:spacing w:after="100"/>
    </w:pPr>
    <w:rPr>
      <w:rFonts w:eastAsia="MS Mincho"/>
      <w:lang w:val="en-US" w:eastAsia="ja-JP"/>
    </w:rPr>
  </w:style>
  <w:style w:type="paragraph" w:customStyle="1" w:styleId="16">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7">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9">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a">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b">
    <w:name w:val="Κείμενο σχολίου1"/>
    <w:basedOn w:val="Normal"/>
    <w:rPr>
      <w:sz w:val="20"/>
      <w:szCs w:val="20"/>
    </w:rPr>
  </w:style>
  <w:style w:type="paragraph" w:styleId="CommentSubject">
    <w:name w:val="annotation subject"/>
    <w:basedOn w:val="1b"/>
    <w:next w:val="1b"/>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1"/>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1"/>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23"/>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54"/>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4"/>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styleId="UnresolvedMention">
    <w:name w:val="Unresolved Mention"/>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Tahoma">
    <w:name w:val="Στυλ Tahoma"/>
    <w:semiHidden/>
    <w:rsid w:val="005567CC"/>
    <w:rPr>
      <w:rFonts w:ascii="Tahoma" w:hAnsi="Tahoma"/>
      <w:sz w:val="22"/>
    </w:rPr>
  </w:style>
  <w:style w:type="paragraph" w:customStyle="1" w:styleId="CM4">
    <w:name w:val="CM4"/>
    <w:basedOn w:val="Normal"/>
    <w:next w:val="Normal"/>
    <w:rsid w:val="00F016C4"/>
    <w:pPr>
      <w:suppressAutoHyphens w:val="0"/>
      <w:autoSpaceDE w:val="0"/>
      <w:autoSpaceDN w:val="0"/>
      <w:adjustRightInd w:val="0"/>
      <w:spacing w:after="0"/>
      <w:jc w:val="left"/>
    </w:pPr>
    <w:rPr>
      <w:rFonts w:ascii="EUAlbertina" w:hAnsi="EUAlbertina" w:cs="Times New Roman"/>
      <w:sz w:val="24"/>
      <w:szCs w:val="24"/>
      <w:lang w:val="en-US" w:eastAsia="el-GR"/>
    </w:rPr>
  </w:style>
  <w:style w:type="paragraph" w:customStyle="1" w:styleId="-HTML2">
    <w:name w:val="Προ-διαμορφωμένο HTML2"/>
    <w:basedOn w:val="Normal"/>
    <w:rsid w:val="008D4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62399">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3121533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2903434">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7202142">
      <w:bodyDiv w:val="1"/>
      <w:marLeft w:val="0"/>
      <w:marRight w:val="0"/>
      <w:marTop w:val="0"/>
      <w:marBottom w:val="0"/>
      <w:divBdr>
        <w:top w:val="none" w:sz="0" w:space="0" w:color="auto"/>
        <w:left w:val="none" w:sz="0" w:space="0" w:color="auto"/>
        <w:bottom w:val="none" w:sz="0" w:space="0" w:color="auto"/>
        <w:right w:val="none" w:sz="0" w:space="0" w:color="auto"/>
      </w:divBdr>
    </w:div>
    <w:div w:id="113405626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4416149">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67489442">
      <w:bodyDiv w:val="1"/>
      <w:marLeft w:val="0"/>
      <w:marRight w:val="0"/>
      <w:marTop w:val="0"/>
      <w:marBottom w:val="0"/>
      <w:divBdr>
        <w:top w:val="none" w:sz="0" w:space="0" w:color="auto"/>
        <w:left w:val="none" w:sz="0" w:space="0" w:color="auto"/>
        <w:bottom w:val="none" w:sz="0" w:space="0" w:color="auto"/>
        <w:right w:val="none" w:sz="0" w:space="0" w:color="auto"/>
      </w:divBdr>
    </w:div>
    <w:div w:id="1552569529">
      <w:bodyDiv w:val="1"/>
      <w:marLeft w:val="0"/>
      <w:marRight w:val="0"/>
      <w:marTop w:val="0"/>
      <w:marBottom w:val="0"/>
      <w:divBdr>
        <w:top w:val="none" w:sz="0" w:space="0" w:color="auto"/>
        <w:left w:val="none" w:sz="0" w:space="0" w:color="auto"/>
        <w:bottom w:val="none" w:sz="0" w:space="0" w:color="auto"/>
        <w:right w:val="none" w:sz="0" w:space="0" w:color="auto"/>
      </w:divBdr>
    </w:div>
    <w:div w:id="1652828632">
      <w:bodyDiv w:val="1"/>
      <w:marLeft w:val="0"/>
      <w:marRight w:val="0"/>
      <w:marTop w:val="0"/>
      <w:marBottom w:val="0"/>
      <w:divBdr>
        <w:top w:val="none" w:sz="0" w:space="0" w:color="auto"/>
        <w:left w:val="none" w:sz="0" w:space="0" w:color="auto"/>
        <w:bottom w:val="none" w:sz="0" w:space="0" w:color="auto"/>
        <w:right w:val="none" w:sz="0" w:space="0" w:color="auto"/>
      </w:divBdr>
    </w:div>
    <w:div w:id="1725136536">
      <w:bodyDiv w:val="1"/>
      <w:marLeft w:val="0"/>
      <w:marRight w:val="0"/>
      <w:marTop w:val="0"/>
      <w:marBottom w:val="0"/>
      <w:divBdr>
        <w:top w:val="none" w:sz="0" w:space="0" w:color="auto"/>
        <w:left w:val="none" w:sz="0" w:space="0" w:color="auto"/>
        <w:bottom w:val="none" w:sz="0" w:space="0" w:color="auto"/>
        <w:right w:val="none" w:sz="0" w:space="0" w:color="auto"/>
      </w:divBdr>
    </w:div>
    <w:div w:id="1870795449">
      <w:bodyDiv w:val="1"/>
      <w:marLeft w:val="0"/>
      <w:marRight w:val="0"/>
      <w:marTop w:val="0"/>
      <w:marBottom w:val="0"/>
      <w:divBdr>
        <w:top w:val="none" w:sz="0" w:space="0" w:color="auto"/>
        <w:left w:val="none" w:sz="0" w:space="0" w:color="auto"/>
        <w:bottom w:val="none" w:sz="0" w:space="0" w:color="auto"/>
        <w:right w:val="none" w:sz="0" w:space="0" w:color="auto"/>
      </w:divBdr>
    </w:div>
    <w:div w:id="2048068921">
      <w:bodyDiv w:val="1"/>
      <w:marLeft w:val="0"/>
      <w:marRight w:val="0"/>
      <w:marTop w:val="0"/>
      <w:marBottom w:val="0"/>
      <w:divBdr>
        <w:top w:val="none" w:sz="0" w:space="0" w:color="auto"/>
        <w:left w:val="none" w:sz="0" w:space="0" w:color="auto"/>
        <w:bottom w:val="none" w:sz="0" w:space="0" w:color="auto"/>
        <w:right w:val="none" w:sz="0" w:space="0" w:color="auto"/>
      </w:divBdr>
    </w:div>
    <w:div w:id="2100170412">
      <w:bodyDiv w:val="1"/>
      <w:marLeft w:val="0"/>
      <w:marRight w:val="0"/>
      <w:marTop w:val="0"/>
      <w:marBottom w:val="0"/>
      <w:divBdr>
        <w:top w:val="none" w:sz="0" w:space="0" w:color="auto"/>
        <w:left w:val="none" w:sz="0" w:space="0" w:color="auto"/>
        <w:bottom w:val="none" w:sz="0" w:space="0" w:color="auto"/>
        <w:right w:val="none" w:sz="0" w:space="0" w:color="auto"/>
      </w:divBdr>
    </w:div>
    <w:div w:id="2126650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eaadhsy.gr/n4412/art79a"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ktpae.gr"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fireservice.gr/el" TargetMode="Externa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yperlink" Target="http://www.eaadhsy.gr/n4412/n4412fulltextlinks.html" TargetMode="External"/><Relationship Id="rId27" Type="http://schemas.openxmlformats.org/officeDocument/2006/relationships/header" Target="header5.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151</Pages>
  <Words>58452</Words>
  <Characters>315644</Characters>
  <Application>Microsoft Office Word</Application>
  <DocSecurity>0</DocSecurity>
  <Lines>2630</Lines>
  <Paragraphs>746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Αλμπάνης Παντελής</cp:lastModifiedBy>
  <cp:revision>68</cp:revision>
  <cp:lastPrinted>2020-05-20T14:03:00Z</cp:lastPrinted>
  <dcterms:created xsi:type="dcterms:W3CDTF">2022-08-01T08:38:00Z</dcterms:created>
  <dcterms:modified xsi:type="dcterms:W3CDTF">2022-08-04T09:53:00Z</dcterms:modified>
</cp:coreProperties>
</file>